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D72E6">
      <w:pPr>
        <w:spacing w:before="0" w:beforeLines="0" w:after="0" w:afterLines="0" w:line="240" w:lineRule="auto"/>
        <w:ind w:left="0" w:leftChars="0" w:right="0" w:rightChars="0" w:firstLine="220" w:firstLineChars="100"/>
        <w:jc w:val="both"/>
        <w:rPr>
          <w:rFonts w:hint="eastAsia" w:ascii="方正小标宋简体" w:eastAsia="方正小标宋简体"/>
          <w:color w:val="1F4E79" w:themeColor="accent1" w:themeShade="80"/>
          <w:sz w:val="22"/>
          <w:szCs w:val="15"/>
          <w:lang w:val="zh-CN"/>
        </w:rPr>
      </w:pPr>
    </w:p>
    <w:p w14:paraId="717EF53D">
      <w:pPr>
        <w:spacing w:before="0" w:beforeLines="0" w:after="0" w:afterLines="0" w:line="240" w:lineRule="auto"/>
        <w:ind w:left="0" w:leftChars="0" w:right="0" w:rightChars="0" w:firstLine="440" w:firstLineChars="100"/>
        <w:jc w:val="both"/>
        <w:rPr>
          <w:rFonts w:hint="eastAsia" w:ascii="方正小标宋简体" w:eastAsia="方正小标宋简体"/>
          <w:color w:val="1F4E79" w:themeColor="accent1" w:themeShade="80"/>
          <w:sz w:val="44"/>
          <w:lang w:val="zh-CN"/>
        </w:rPr>
      </w:pPr>
      <w:r>
        <w:rPr>
          <w:rFonts w:hint="eastAsia" w:ascii="方正小标宋简体" w:eastAsia="方正小标宋简体"/>
          <w:color w:val="1F4E79" w:themeColor="accent1" w:themeShade="80"/>
          <w:sz w:val="44"/>
          <w:lang w:val="zh-CN"/>
        </w:rPr>
        <w:t>202</w:t>
      </w:r>
      <w:r>
        <w:rPr>
          <w:rFonts w:hint="eastAsia" w:ascii="方正小标宋简体" w:eastAsia="方正小标宋简体"/>
          <w:color w:val="1F4E79" w:themeColor="accent1" w:themeShade="80"/>
          <w:sz w:val="44"/>
          <w:lang w:val="en-US" w:eastAsia="zh-CN"/>
        </w:rPr>
        <w:t>3</w:t>
      </w:r>
      <w:r>
        <w:rPr>
          <w:rFonts w:hint="eastAsia" w:ascii="方正小标宋简体" w:eastAsia="方正小标宋简体"/>
          <w:color w:val="1F4E79" w:themeColor="accent1" w:themeShade="80"/>
          <w:sz w:val="44"/>
          <w:lang w:val="zh-CN"/>
        </w:rPr>
        <w:t>年度东安县人民政府决算公开目录</w:t>
      </w:r>
    </w:p>
    <w:p w14:paraId="572C97FB">
      <w:pPr>
        <w:spacing w:before="0" w:beforeLines="0" w:after="0" w:afterLines="0" w:line="240" w:lineRule="auto"/>
        <w:ind w:left="0" w:leftChars="0" w:right="0" w:rightChars="0" w:firstLine="320" w:firstLineChars="100"/>
        <w:jc w:val="both"/>
        <w:rPr>
          <w:rFonts w:hint="eastAsia" w:ascii="方正小标宋简体" w:eastAsia="方正小标宋简体"/>
          <w:color w:val="1F4E79" w:themeColor="accent1" w:themeShade="80"/>
          <w:sz w:val="32"/>
          <w:szCs w:val="20"/>
          <w:lang w:val="zh-CN"/>
        </w:rPr>
      </w:pPr>
    </w:p>
    <w:customXmlInsRangeStart w:id="0" w:author="WPS_1675132163" w:date="2024-09-29T11:23:53Z"/>
    <w:sdt>
      <w:sdtPr>
        <w:rPr>
          <w:rFonts w:ascii="宋体" w:hAnsi="宋体" w:eastAsia="宋体" w:cstheme="minorBidi"/>
          <w:kern w:val="2"/>
          <w:sz w:val="21"/>
          <w:szCs w:val="24"/>
          <w:lang w:val="en-US" w:eastAsia="zh-CN" w:bidi="ar-SA"/>
        </w:rPr>
        <w:id w:val="147468981"/>
        <w15:color w:val="DBDBDB"/>
        <w:docPartObj>
          <w:docPartGallery w:val="Table of Contents"/>
          <w:docPartUnique/>
        </w:docPartObj>
      </w:sdtPr>
      <w:sdtEndPr>
        <w:rPr>
          <w:rFonts w:ascii="宋体" w:hAnsi="宋体" w:eastAsia="宋体" w:cstheme="minorBidi"/>
          <w:kern w:val="2"/>
          <w:sz w:val="21"/>
          <w:szCs w:val="24"/>
          <w:lang w:val="en-US" w:eastAsia="zh-CN" w:bidi="ar-SA"/>
        </w:rPr>
      </w:sdtEndPr>
      <w:sdtContent>
        <w:customXmlInsRangeEnd w:id="0"/>
        <w:p w14:paraId="0858ECC0">
          <w:pPr>
            <w:spacing w:before="0" w:beforeLines="-2147483648" w:after="0" w:afterLines="-2147483648" w:line="360" w:lineRule="exact"/>
            <w:ind w:left="0" w:leftChars="0" w:right="0" w:rightChars="0" w:firstLine="0" w:firstLineChars="0"/>
            <w:jc w:val="left"/>
            <w:rPr>
              <w:ins w:id="3" w:author="WPS_1675132163" w:date="2024-09-29T11:23:53Z"/>
            </w:rPr>
            <w:pPrChange w:id="2" w:author="WPS_1675132163" w:date="2024-09-29T11:24:49Z">
              <w:pPr>
                <w:spacing w:before="0" w:beforeLines="0" w:after="0" w:afterLines="0" w:line="240" w:lineRule="auto"/>
                <w:ind w:left="0" w:leftChars="0" w:right="0" w:rightChars="0" w:firstLine="0" w:firstLineChars="0"/>
                <w:jc w:val="center"/>
              </w:pPr>
            </w:pPrChange>
          </w:pPr>
          <w:ins w:id="5" w:author="WPS_1675132163" w:date="2024-09-29T11:24:46Z">
            <w:r>
              <w:rPr>
                <w:rFonts w:hint="eastAsia" w:ascii="方正小标宋简体" w:eastAsia="方正小标宋简体"/>
                <w:sz w:val="24"/>
                <w:szCs w:val="24"/>
                <w:lang w:val="zh-CN"/>
              </w:rPr>
              <w:t>一、一般公共预算收支决算</w:t>
            </w:r>
          </w:ins>
        </w:p>
        <w:p w14:paraId="087F1713">
          <w:pPr>
            <w:pStyle w:val="5"/>
            <w:tabs>
              <w:tab w:val="right" w:leader="dot" w:pos="8306"/>
            </w:tabs>
          </w:pPr>
          <w:ins w:id="6" w:author="WPS_1675132163" w:date="2024-09-29T11:23:52Z">
            <w:r>
              <w:rPr/>
              <w:fldChar w:fldCharType="begin"/>
            </w:r>
          </w:ins>
          <w:ins w:id="7" w:author="WPS_1675132163" w:date="2024-09-29T11:23:52Z">
            <w:r>
              <w:rPr/>
              <w:instrText xml:space="preserve">TOC \o "1-1" \h \u </w:instrText>
            </w:r>
          </w:ins>
          <w:ins w:id="8" w:author="WPS_1675132163" w:date="2024-09-29T11:23:52Z">
            <w:r>
              <w:rPr/>
              <w:fldChar w:fldCharType="separate"/>
            </w:r>
          </w:ins>
          <w:r>
            <w:fldChar w:fldCharType="begin"/>
          </w:r>
          <w:r>
            <w:instrText xml:space="preserve"> HYPERLINK \l _Toc12285 </w:instrText>
          </w:r>
          <w:ins w:id="9" w:author="WPS_1675132163" w:date="2024-09-29T11:33:58Z">
            <w:r>
              <w:rPr/>
              <w:fldChar w:fldCharType="separate"/>
            </w:r>
          </w:ins>
          <w:r>
            <w:rPr>
              <w:rFonts w:hint="default" w:ascii="仿宋" w:hAnsi="仿宋" w:eastAsia="仿宋"/>
            </w:rPr>
            <w:t xml:space="preserve">1．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年东安县一般公共预算收入决算总表</w:t>
          </w:r>
          <w:r>
            <w:tab/>
          </w:r>
          <w:r>
            <w:fldChar w:fldCharType="begin"/>
          </w:r>
          <w:r>
            <w:instrText xml:space="preserve"> PAGEREF _Toc12285 \h </w:instrText>
          </w:r>
          <w:r>
            <w:fldChar w:fldCharType="separate"/>
          </w:r>
          <w:r>
            <w:t>2</w:t>
          </w:r>
          <w:r>
            <w:fldChar w:fldCharType="end"/>
          </w:r>
          <w:ins w:id="10" w:author="WPS_1675132163" w:date="2024-09-29T11:33:58Z">
            <w:r>
              <w:rPr/>
              <w:fldChar w:fldCharType="end"/>
            </w:r>
          </w:ins>
        </w:p>
        <w:p w14:paraId="44297BED">
          <w:pPr>
            <w:pStyle w:val="5"/>
            <w:tabs>
              <w:tab w:val="right" w:leader="dot" w:pos="8306"/>
            </w:tabs>
          </w:pPr>
          <w:r>
            <w:fldChar w:fldCharType="begin"/>
          </w:r>
          <w:r>
            <w:instrText xml:space="preserve"> HYPERLINK \l _Toc8623 </w:instrText>
          </w:r>
          <w:ins w:id="11" w:author="WPS_1675132163" w:date="2024-09-29T11:33:58Z">
            <w:r>
              <w:rPr/>
              <w:fldChar w:fldCharType="separate"/>
            </w:r>
          </w:ins>
          <w:r>
            <w:rPr>
              <w:rFonts w:hint="default" w:ascii="仿宋" w:hAnsi="仿宋" w:eastAsia="仿宋"/>
            </w:rPr>
            <w:t xml:space="preserve">2．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年度东安县一般公共预算收入决算明细表</w:t>
          </w:r>
          <w:r>
            <w:tab/>
          </w:r>
          <w:r>
            <w:fldChar w:fldCharType="begin"/>
          </w:r>
          <w:r>
            <w:instrText xml:space="preserve"> PAGEREF _Toc8623 \h </w:instrText>
          </w:r>
          <w:r>
            <w:fldChar w:fldCharType="separate"/>
          </w:r>
          <w:r>
            <w:t>3</w:t>
          </w:r>
          <w:r>
            <w:fldChar w:fldCharType="end"/>
          </w:r>
          <w:ins w:id="12" w:author="WPS_1675132163" w:date="2024-09-29T11:33:58Z">
            <w:r>
              <w:rPr/>
              <w:fldChar w:fldCharType="end"/>
            </w:r>
          </w:ins>
        </w:p>
        <w:p w14:paraId="73CD7F1D">
          <w:pPr>
            <w:pStyle w:val="5"/>
            <w:tabs>
              <w:tab w:val="right" w:leader="dot" w:pos="8306"/>
            </w:tabs>
          </w:pPr>
          <w:r>
            <w:fldChar w:fldCharType="begin"/>
          </w:r>
          <w:r>
            <w:instrText xml:space="preserve"> HYPERLINK \l _Toc4154 </w:instrText>
          </w:r>
          <w:ins w:id="13" w:author="WPS_1675132163" w:date="2024-09-29T11:33:58Z">
            <w:r>
              <w:rPr/>
              <w:fldChar w:fldCharType="separate"/>
            </w:r>
          </w:ins>
          <w:r>
            <w:rPr>
              <w:rFonts w:ascii="仿宋" w:hAnsi="仿宋" w:eastAsia="仿宋"/>
            </w:rPr>
            <w:t xml:space="preserve">3．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年度东安县一般公共预算支出决算总表</w:t>
          </w:r>
          <w:r>
            <w:tab/>
          </w:r>
          <w:r>
            <w:fldChar w:fldCharType="begin"/>
          </w:r>
          <w:r>
            <w:instrText xml:space="preserve"> PAGEREF _Toc4154 \h </w:instrText>
          </w:r>
          <w:r>
            <w:fldChar w:fldCharType="separate"/>
          </w:r>
          <w:r>
            <w:t>4</w:t>
          </w:r>
          <w:r>
            <w:fldChar w:fldCharType="end"/>
          </w:r>
          <w:ins w:id="14" w:author="WPS_1675132163" w:date="2024-09-29T11:33:58Z">
            <w:r>
              <w:rPr/>
              <w:fldChar w:fldCharType="end"/>
            </w:r>
          </w:ins>
        </w:p>
        <w:p w14:paraId="44CBCFF4">
          <w:pPr>
            <w:pStyle w:val="5"/>
            <w:tabs>
              <w:tab w:val="right" w:leader="dot" w:pos="8306"/>
            </w:tabs>
          </w:pPr>
          <w:r>
            <w:fldChar w:fldCharType="begin"/>
          </w:r>
          <w:r>
            <w:instrText xml:space="preserve"> HYPERLINK \l _Toc30503 </w:instrText>
          </w:r>
          <w:ins w:id="15" w:author="WPS_1675132163" w:date="2024-09-29T11:33:58Z">
            <w:r>
              <w:rPr/>
              <w:fldChar w:fldCharType="separate"/>
            </w:r>
          </w:ins>
          <w:r>
            <w:rPr>
              <w:rFonts w:hint="default" w:ascii="仿宋" w:hAnsi="仿宋" w:eastAsia="仿宋" w:cs="宋体"/>
              <w:bCs/>
              <w:kern w:val="0"/>
              <w:szCs w:val="36"/>
            </w:rPr>
            <w:t xml:space="preserve">4． </w:t>
          </w:r>
          <w:r>
            <w:rPr>
              <w:rFonts w:hint="eastAsia" w:ascii="仿宋" w:hAnsi="仿宋" w:eastAsia="仿宋" w:cs="宋体"/>
              <w:bCs/>
              <w:kern w:val="0"/>
              <w:szCs w:val="36"/>
            </w:rPr>
            <w:t>202</w:t>
          </w:r>
          <w:r>
            <w:rPr>
              <w:rFonts w:hint="eastAsia" w:ascii="仿宋" w:hAnsi="仿宋" w:eastAsia="仿宋" w:cs="宋体"/>
              <w:bCs/>
              <w:kern w:val="0"/>
              <w:szCs w:val="36"/>
              <w:lang w:val="en-US" w:eastAsia="zh-CN"/>
            </w:rPr>
            <w:t>3</w:t>
          </w:r>
          <w:r>
            <w:rPr>
              <w:rFonts w:hint="eastAsia" w:ascii="仿宋" w:hAnsi="仿宋" w:eastAsia="仿宋" w:cs="宋体"/>
              <w:bCs/>
              <w:kern w:val="0"/>
              <w:szCs w:val="36"/>
            </w:rPr>
            <w:t>年度东安县一般公共预算支出决算明细表</w:t>
          </w:r>
          <w:r>
            <w:tab/>
          </w:r>
          <w:r>
            <w:fldChar w:fldCharType="begin"/>
          </w:r>
          <w:r>
            <w:instrText xml:space="preserve"> PAGEREF _Toc30503 \h </w:instrText>
          </w:r>
          <w:r>
            <w:fldChar w:fldCharType="separate"/>
          </w:r>
          <w:r>
            <w:t>5</w:t>
          </w:r>
          <w:r>
            <w:fldChar w:fldCharType="end"/>
          </w:r>
          <w:ins w:id="16" w:author="WPS_1675132163" w:date="2024-09-29T11:33:58Z">
            <w:r>
              <w:rPr/>
              <w:fldChar w:fldCharType="end"/>
            </w:r>
          </w:ins>
        </w:p>
        <w:p w14:paraId="0CF727DE">
          <w:pPr>
            <w:pStyle w:val="5"/>
            <w:tabs>
              <w:tab w:val="right" w:leader="dot" w:pos="8306"/>
            </w:tabs>
          </w:pPr>
          <w:r>
            <w:fldChar w:fldCharType="begin"/>
          </w:r>
          <w:r>
            <w:instrText xml:space="preserve"> HYPERLINK \l _Toc29286 </w:instrText>
          </w:r>
          <w:ins w:id="17" w:author="WPS_1675132163" w:date="2024-09-29T11:33:58Z">
            <w:r>
              <w:rPr/>
              <w:fldChar w:fldCharType="separate"/>
            </w:r>
          </w:ins>
          <w:r>
            <w:rPr>
              <w:rFonts w:ascii="仿宋" w:hAnsi="仿宋" w:eastAsia="仿宋"/>
            </w:rPr>
            <w:t>5． 202</w:t>
          </w:r>
          <w:r>
            <w:rPr>
              <w:rFonts w:hint="eastAsia" w:ascii="仿宋" w:hAnsi="仿宋" w:eastAsia="仿宋"/>
              <w:lang w:val="en-US" w:eastAsia="zh-CN"/>
            </w:rPr>
            <w:t>3</w:t>
          </w:r>
          <w:r>
            <w:rPr>
              <w:rFonts w:ascii="仿宋" w:hAnsi="仿宋" w:eastAsia="仿宋"/>
            </w:rPr>
            <w:t>年度东安县一般公共预算支出决算功能分类明细表</w:t>
          </w:r>
          <w:r>
            <w:tab/>
          </w:r>
          <w:r>
            <w:fldChar w:fldCharType="begin"/>
          </w:r>
          <w:r>
            <w:instrText xml:space="preserve"> PAGEREF _Toc29286 \h </w:instrText>
          </w:r>
          <w:r>
            <w:fldChar w:fldCharType="separate"/>
          </w:r>
          <w:r>
            <w:t>6</w:t>
          </w:r>
          <w:r>
            <w:fldChar w:fldCharType="end"/>
          </w:r>
          <w:ins w:id="18" w:author="WPS_1675132163" w:date="2024-09-29T11:33:58Z">
            <w:r>
              <w:rPr/>
              <w:fldChar w:fldCharType="end"/>
            </w:r>
          </w:ins>
        </w:p>
        <w:p w14:paraId="47886AC1">
          <w:pPr>
            <w:pStyle w:val="5"/>
            <w:tabs>
              <w:tab w:val="right" w:leader="dot" w:pos="8306"/>
            </w:tabs>
          </w:pPr>
          <w:r>
            <w:fldChar w:fldCharType="begin"/>
          </w:r>
          <w:r>
            <w:instrText xml:space="preserve"> HYPERLINK \l _Toc22921 </w:instrText>
          </w:r>
          <w:ins w:id="19" w:author="WPS_1675132163" w:date="2024-09-29T11:33:58Z">
            <w:r>
              <w:rPr/>
              <w:fldChar w:fldCharType="separate"/>
            </w:r>
          </w:ins>
          <w:r>
            <w:rPr>
              <w:rFonts w:ascii="仿宋" w:hAnsi="仿宋" w:eastAsia="仿宋"/>
            </w:rPr>
            <w:t xml:space="preserve">6．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年度东安县一般公共预算支出决算经济分类明细表</w:t>
          </w:r>
          <w:r>
            <w:tab/>
          </w:r>
          <w:r>
            <w:fldChar w:fldCharType="begin"/>
          </w:r>
          <w:r>
            <w:instrText xml:space="preserve"> PAGEREF _Toc22921 \h </w:instrText>
          </w:r>
          <w:r>
            <w:fldChar w:fldCharType="separate"/>
          </w:r>
          <w:r>
            <w:t>42</w:t>
          </w:r>
          <w:r>
            <w:fldChar w:fldCharType="end"/>
          </w:r>
          <w:ins w:id="20" w:author="WPS_1675132163" w:date="2024-09-29T11:33:58Z">
            <w:r>
              <w:rPr/>
              <w:fldChar w:fldCharType="end"/>
            </w:r>
          </w:ins>
        </w:p>
        <w:p w14:paraId="03E11E0A">
          <w:pPr>
            <w:pStyle w:val="5"/>
            <w:tabs>
              <w:tab w:val="right" w:leader="dot" w:pos="8306"/>
            </w:tabs>
          </w:pPr>
          <w:r>
            <w:fldChar w:fldCharType="begin"/>
          </w:r>
          <w:r>
            <w:instrText xml:space="preserve"> HYPERLINK \l _Toc7856 </w:instrText>
          </w:r>
          <w:ins w:id="21" w:author="WPS_1675132163" w:date="2024-09-29T11:33:58Z">
            <w:r>
              <w:rPr/>
              <w:fldChar w:fldCharType="separate"/>
            </w:r>
          </w:ins>
          <w:r>
            <w:rPr>
              <w:rFonts w:ascii="仿宋" w:hAnsi="仿宋" w:eastAsia="仿宋"/>
            </w:rPr>
            <w:t>7． 202</w:t>
          </w:r>
          <w:r>
            <w:rPr>
              <w:rFonts w:hint="eastAsia" w:ascii="仿宋" w:hAnsi="仿宋" w:eastAsia="仿宋"/>
              <w:lang w:val="en-US" w:eastAsia="zh-CN"/>
            </w:rPr>
            <w:t>3</w:t>
          </w:r>
          <w:r>
            <w:rPr>
              <w:rFonts w:ascii="仿宋" w:hAnsi="仿宋" w:eastAsia="仿宋"/>
            </w:rPr>
            <w:t>年东安县一般公共预算基本支出决算表</w:t>
          </w:r>
          <w:r>
            <w:tab/>
          </w:r>
          <w:r>
            <w:fldChar w:fldCharType="begin"/>
          </w:r>
          <w:r>
            <w:instrText xml:space="preserve"> PAGEREF _Toc7856 \h </w:instrText>
          </w:r>
          <w:r>
            <w:fldChar w:fldCharType="separate"/>
          </w:r>
          <w:r>
            <w:t>44</w:t>
          </w:r>
          <w:r>
            <w:fldChar w:fldCharType="end"/>
          </w:r>
          <w:ins w:id="22" w:author="WPS_1675132163" w:date="2024-09-29T11:33:58Z">
            <w:r>
              <w:rPr/>
              <w:fldChar w:fldCharType="end"/>
            </w:r>
          </w:ins>
        </w:p>
        <w:p w14:paraId="04EF07B9">
          <w:pPr>
            <w:pStyle w:val="5"/>
            <w:tabs>
              <w:tab w:val="right" w:leader="dot" w:pos="8306"/>
            </w:tabs>
          </w:pPr>
          <w:r>
            <w:fldChar w:fldCharType="begin"/>
          </w:r>
          <w:r>
            <w:instrText xml:space="preserve"> HYPERLINK \l _Toc10400 </w:instrText>
          </w:r>
          <w:ins w:id="23" w:author="WPS_1675132163" w:date="2024-09-29T11:33:58Z">
            <w:r>
              <w:rPr/>
              <w:fldChar w:fldCharType="separate"/>
            </w:r>
          </w:ins>
          <w:r>
            <w:rPr>
              <w:rFonts w:ascii="仿宋" w:hAnsi="仿宋" w:eastAsia="仿宋"/>
            </w:rPr>
            <w:t xml:space="preserve">8． </w:t>
          </w:r>
          <w:r>
            <w:rPr>
              <w:rFonts w:ascii="仿宋" w:hAnsi="仿宋" w:eastAsia="仿宋"/>
              <w:highlight w:val="none"/>
            </w:rPr>
            <w:t>202</w:t>
          </w:r>
          <w:r>
            <w:rPr>
              <w:rFonts w:hint="eastAsia" w:ascii="仿宋" w:hAnsi="仿宋" w:eastAsia="仿宋"/>
              <w:highlight w:val="none"/>
              <w:lang w:val="en-US" w:eastAsia="zh-CN"/>
            </w:rPr>
            <w:t>3</w:t>
          </w:r>
          <w:r>
            <w:rPr>
              <w:rFonts w:ascii="仿宋" w:hAnsi="仿宋" w:eastAsia="仿宋"/>
              <w:highlight w:val="none"/>
            </w:rPr>
            <w:t>年东安县税收返还和转移支付</w:t>
          </w:r>
          <w:r>
            <w:rPr>
              <w:rFonts w:hint="eastAsia" w:ascii="仿宋" w:hAnsi="仿宋" w:eastAsia="仿宋"/>
              <w:highlight w:val="none"/>
              <w:lang w:val="en-US" w:eastAsia="zh-CN"/>
            </w:rPr>
            <w:t>收入</w:t>
          </w:r>
          <w:r>
            <w:rPr>
              <w:rFonts w:hint="eastAsia" w:ascii="仿宋" w:hAnsi="仿宋" w:eastAsia="仿宋"/>
              <w:highlight w:val="none"/>
            </w:rPr>
            <w:t>分项目决算</w:t>
          </w:r>
          <w:r>
            <w:rPr>
              <w:rFonts w:ascii="仿宋" w:hAnsi="仿宋" w:eastAsia="仿宋"/>
              <w:highlight w:val="none"/>
            </w:rPr>
            <w:t>表</w:t>
          </w:r>
          <w:r>
            <w:tab/>
          </w:r>
          <w:r>
            <w:fldChar w:fldCharType="begin"/>
          </w:r>
          <w:r>
            <w:instrText xml:space="preserve"> PAGEREF _Toc10400 \h </w:instrText>
          </w:r>
          <w:r>
            <w:fldChar w:fldCharType="separate"/>
          </w:r>
          <w:r>
            <w:t>46</w:t>
          </w:r>
          <w:r>
            <w:fldChar w:fldCharType="end"/>
          </w:r>
          <w:ins w:id="24" w:author="WPS_1675132163" w:date="2024-09-29T11:33:58Z">
            <w:r>
              <w:rPr/>
              <w:fldChar w:fldCharType="end"/>
            </w:r>
          </w:ins>
        </w:p>
        <w:p w14:paraId="3D340A5D">
          <w:pPr>
            <w:pStyle w:val="5"/>
            <w:tabs>
              <w:tab w:val="right" w:leader="dot" w:pos="8306"/>
            </w:tabs>
          </w:pPr>
          <w:r>
            <w:fldChar w:fldCharType="begin"/>
          </w:r>
          <w:r>
            <w:instrText xml:space="preserve"> HYPERLINK \l _Toc19742 </w:instrText>
          </w:r>
          <w:ins w:id="25" w:author="WPS_1675132163" w:date="2024-09-29T11:33:58Z">
            <w:r>
              <w:rPr/>
              <w:fldChar w:fldCharType="separate"/>
            </w:r>
          </w:ins>
          <w:r>
            <w:rPr>
              <w:rFonts w:ascii="仿宋" w:hAnsi="仿宋" w:eastAsia="仿宋"/>
            </w:rPr>
            <w:t xml:space="preserve">9． </w:t>
          </w:r>
          <w:r>
            <w:rPr>
              <w:rFonts w:ascii="仿宋" w:hAnsi="仿宋" w:eastAsia="仿宋"/>
              <w:highlight w:val="none"/>
            </w:rPr>
            <w:t>202</w:t>
          </w:r>
          <w:r>
            <w:rPr>
              <w:rFonts w:hint="eastAsia" w:ascii="仿宋" w:hAnsi="仿宋" w:eastAsia="仿宋"/>
              <w:highlight w:val="none"/>
              <w:lang w:val="en-US" w:eastAsia="zh-CN"/>
            </w:rPr>
            <w:t>3</w:t>
          </w:r>
          <w:r>
            <w:rPr>
              <w:rFonts w:ascii="仿宋" w:hAnsi="仿宋" w:eastAsia="仿宋"/>
              <w:highlight w:val="none"/>
            </w:rPr>
            <w:t>年东安县税收返还和转移支付分地区情况表</w:t>
          </w:r>
          <w:r>
            <w:tab/>
          </w:r>
          <w:r>
            <w:fldChar w:fldCharType="begin"/>
          </w:r>
          <w:r>
            <w:instrText xml:space="preserve"> PAGEREF _Toc19742 \h </w:instrText>
          </w:r>
          <w:r>
            <w:fldChar w:fldCharType="separate"/>
          </w:r>
          <w:r>
            <w:t>48</w:t>
          </w:r>
          <w:r>
            <w:fldChar w:fldCharType="end"/>
          </w:r>
          <w:ins w:id="26" w:author="WPS_1675132163" w:date="2024-09-29T11:33:58Z">
            <w:r>
              <w:rPr/>
              <w:fldChar w:fldCharType="end"/>
            </w:r>
          </w:ins>
        </w:p>
        <w:p w14:paraId="3776D1A5">
          <w:pPr>
            <w:pStyle w:val="5"/>
            <w:tabs>
              <w:tab w:val="right" w:leader="dot" w:pos="8306"/>
            </w:tabs>
          </w:pPr>
          <w:r>
            <w:fldChar w:fldCharType="begin"/>
          </w:r>
          <w:r>
            <w:instrText xml:space="preserve"> HYPERLINK \l _Toc14435 </w:instrText>
          </w:r>
          <w:ins w:id="27" w:author="WPS_1675132163" w:date="2024-09-29T11:33:58Z">
            <w:r>
              <w:rPr/>
              <w:fldChar w:fldCharType="separate"/>
            </w:r>
          </w:ins>
          <w:r>
            <w:rPr>
              <w:rFonts w:ascii="仿宋" w:hAnsi="仿宋" w:eastAsia="仿宋"/>
            </w:rPr>
            <w:t xml:space="preserve">10． </w:t>
          </w:r>
          <w:r>
            <w:rPr>
              <w:rFonts w:ascii="仿宋" w:hAnsi="仿宋" w:eastAsia="仿宋"/>
              <w:highlight w:val="none"/>
            </w:rPr>
            <w:t>202</w:t>
          </w:r>
          <w:r>
            <w:rPr>
              <w:rFonts w:hint="eastAsia" w:ascii="仿宋" w:hAnsi="仿宋" w:eastAsia="仿宋"/>
              <w:highlight w:val="none"/>
              <w:lang w:val="en-US" w:eastAsia="zh-CN"/>
            </w:rPr>
            <w:t>3</w:t>
          </w:r>
          <w:r>
            <w:rPr>
              <w:rFonts w:ascii="仿宋" w:hAnsi="仿宋" w:eastAsia="仿宋"/>
              <w:highlight w:val="none"/>
            </w:rPr>
            <w:t>年东安县</w:t>
          </w:r>
          <w:r>
            <w:rPr>
              <w:rFonts w:hint="eastAsia" w:ascii="仿宋" w:hAnsi="仿宋" w:eastAsia="仿宋"/>
              <w:highlight w:val="none"/>
              <w:lang w:val="en-US" w:eastAsia="zh-CN"/>
            </w:rPr>
            <w:t>一般债务限额和余额</w:t>
          </w:r>
          <w:r>
            <w:rPr>
              <w:rFonts w:ascii="仿宋" w:hAnsi="仿宋" w:eastAsia="仿宋"/>
              <w:highlight w:val="none"/>
            </w:rPr>
            <w:t>情况表</w:t>
          </w:r>
          <w:r>
            <w:tab/>
          </w:r>
          <w:r>
            <w:fldChar w:fldCharType="begin"/>
          </w:r>
          <w:r>
            <w:instrText xml:space="preserve"> PAGEREF _Toc14435 \h </w:instrText>
          </w:r>
          <w:r>
            <w:fldChar w:fldCharType="separate"/>
          </w:r>
          <w:r>
            <w:t>48</w:t>
          </w:r>
          <w:r>
            <w:fldChar w:fldCharType="end"/>
          </w:r>
          <w:ins w:id="28" w:author="WPS_1675132163" w:date="2024-09-29T11:33:58Z">
            <w:r>
              <w:rPr/>
              <w:fldChar w:fldCharType="end"/>
            </w:r>
          </w:ins>
        </w:p>
        <w:p w14:paraId="3CCA85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方正小标宋简体" w:hAnsi="Calibri" w:eastAsia="方正小标宋简体" w:cs="方正小标宋简体"/>
              <w:kern w:val="2"/>
              <w:sz w:val="24"/>
              <w:szCs w:val="24"/>
              <w:lang w:val="zh-CN" w:eastAsia="zh-CN" w:bidi="ar"/>
            </w:rPr>
            <w:t>二、政府性基金预算收支决算</w:t>
          </w:r>
        </w:p>
        <w:p w14:paraId="14B7CD4A">
          <w:pPr>
            <w:pStyle w:val="5"/>
            <w:tabs>
              <w:tab w:val="right" w:leader="dot" w:pos="8306"/>
            </w:tabs>
          </w:pPr>
          <w:r>
            <w:fldChar w:fldCharType="begin"/>
          </w:r>
          <w:r>
            <w:instrText xml:space="preserve"> HYPERLINK \l _Toc16328 </w:instrText>
          </w:r>
          <w:ins w:id="29" w:author="WPS_1675132163" w:date="2024-09-29T11:33:58Z">
            <w:r>
              <w:rPr/>
              <w:fldChar w:fldCharType="separate"/>
            </w:r>
          </w:ins>
          <w:r>
            <w:rPr>
              <w:rFonts w:ascii="仿宋" w:hAnsi="仿宋" w:eastAsia="仿宋"/>
            </w:rPr>
            <w:t>11． 202</w:t>
          </w:r>
          <w:r>
            <w:rPr>
              <w:rFonts w:hint="eastAsia" w:ascii="仿宋" w:hAnsi="仿宋" w:eastAsia="仿宋"/>
              <w:lang w:val="en-US" w:eastAsia="zh-CN"/>
            </w:rPr>
            <w:t>3</w:t>
          </w:r>
          <w:r>
            <w:rPr>
              <w:rFonts w:ascii="仿宋" w:hAnsi="仿宋" w:eastAsia="仿宋"/>
            </w:rPr>
            <w:t>年东安县</w:t>
          </w:r>
          <w:r>
            <w:rPr>
              <w:rFonts w:hint="eastAsia" w:ascii="仿宋" w:hAnsi="仿宋" w:eastAsia="仿宋"/>
            </w:rPr>
            <w:t>政府性基金预算收入决算</w:t>
          </w:r>
          <w:r>
            <w:rPr>
              <w:rFonts w:hint="eastAsia" w:ascii="仿宋" w:hAnsi="仿宋" w:eastAsia="仿宋"/>
              <w:lang w:eastAsia="zh-CN"/>
            </w:rPr>
            <w:t>总</w:t>
          </w:r>
          <w:r>
            <w:rPr>
              <w:rFonts w:hint="eastAsia" w:ascii="仿宋" w:hAnsi="仿宋" w:eastAsia="仿宋"/>
            </w:rPr>
            <w:t>表</w:t>
          </w:r>
          <w:r>
            <w:tab/>
          </w:r>
          <w:r>
            <w:fldChar w:fldCharType="begin"/>
          </w:r>
          <w:r>
            <w:instrText xml:space="preserve"> PAGEREF _Toc16328 \h </w:instrText>
          </w:r>
          <w:r>
            <w:fldChar w:fldCharType="separate"/>
          </w:r>
          <w:r>
            <w:t>49</w:t>
          </w:r>
          <w:r>
            <w:fldChar w:fldCharType="end"/>
          </w:r>
          <w:ins w:id="30" w:author="WPS_1675132163" w:date="2024-09-29T11:33:58Z">
            <w:r>
              <w:rPr/>
              <w:fldChar w:fldCharType="end"/>
            </w:r>
          </w:ins>
        </w:p>
        <w:p w14:paraId="434C439F">
          <w:pPr>
            <w:pStyle w:val="5"/>
            <w:tabs>
              <w:tab w:val="right" w:leader="dot" w:pos="8306"/>
            </w:tabs>
          </w:pPr>
          <w:r>
            <w:fldChar w:fldCharType="begin"/>
          </w:r>
          <w:r>
            <w:instrText xml:space="preserve"> HYPERLINK \l _Toc5033 </w:instrText>
          </w:r>
          <w:ins w:id="31" w:author="WPS_1675132163" w:date="2024-09-29T11:33:58Z">
            <w:r>
              <w:rPr/>
              <w:fldChar w:fldCharType="separate"/>
            </w:r>
          </w:ins>
          <w:r>
            <w:rPr>
              <w:rFonts w:ascii="仿宋" w:hAnsi="仿宋" w:eastAsia="仿宋"/>
            </w:rPr>
            <w:t>12． 202</w:t>
          </w:r>
          <w:r>
            <w:rPr>
              <w:rFonts w:hint="eastAsia" w:ascii="仿宋" w:hAnsi="仿宋" w:eastAsia="仿宋"/>
              <w:lang w:val="en-US" w:eastAsia="zh-CN"/>
            </w:rPr>
            <w:t>3</w:t>
          </w:r>
          <w:r>
            <w:rPr>
              <w:rFonts w:ascii="仿宋" w:hAnsi="仿宋" w:eastAsia="仿宋"/>
            </w:rPr>
            <w:t>东安县</w:t>
          </w:r>
          <w:r>
            <w:rPr>
              <w:rFonts w:hint="eastAsia" w:ascii="仿宋" w:hAnsi="仿宋" w:eastAsia="仿宋"/>
            </w:rPr>
            <w:t>政府性基金预算收入决算</w:t>
          </w:r>
          <w:r>
            <w:rPr>
              <w:rFonts w:hint="eastAsia" w:ascii="仿宋" w:hAnsi="仿宋" w:eastAsia="仿宋"/>
              <w:lang w:eastAsia="zh-CN"/>
            </w:rPr>
            <w:t>明细</w:t>
          </w:r>
          <w:r>
            <w:rPr>
              <w:rFonts w:hint="eastAsia" w:ascii="仿宋" w:hAnsi="仿宋" w:eastAsia="仿宋"/>
            </w:rPr>
            <w:t>表</w:t>
          </w:r>
          <w:r>
            <w:tab/>
          </w:r>
          <w:r>
            <w:fldChar w:fldCharType="begin"/>
          </w:r>
          <w:r>
            <w:instrText xml:space="preserve"> PAGEREF _Toc5033 \h </w:instrText>
          </w:r>
          <w:r>
            <w:fldChar w:fldCharType="separate"/>
          </w:r>
          <w:r>
            <w:t>50</w:t>
          </w:r>
          <w:r>
            <w:fldChar w:fldCharType="end"/>
          </w:r>
          <w:ins w:id="32" w:author="WPS_1675132163" w:date="2024-09-29T11:33:58Z">
            <w:r>
              <w:rPr/>
              <w:fldChar w:fldCharType="end"/>
            </w:r>
          </w:ins>
        </w:p>
        <w:p w14:paraId="1052C38A">
          <w:pPr>
            <w:pStyle w:val="5"/>
            <w:tabs>
              <w:tab w:val="right" w:leader="dot" w:pos="8306"/>
            </w:tabs>
          </w:pPr>
          <w:r>
            <w:fldChar w:fldCharType="begin"/>
          </w:r>
          <w:r>
            <w:instrText xml:space="preserve"> HYPERLINK \l _Toc18634 </w:instrText>
          </w:r>
          <w:ins w:id="33" w:author="WPS_1675132163" w:date="2024-09-29T11:33:58Z">
            <w:r>
              <w:rPr/>
              <w:fldChar w:fldCharType="separate"/>
            </w:r>
          </w:ins>
          <w:r>
            <w:rPr>
              <w:rFonts w:ascii="仿宋" w:hAnsi="仿宋" w:eastAsia="仿宋"/>
            </w:rPr>
            <w:t xml:space="preserve">13．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ascii="仿宋" w:hAnsi="仿宋" w:eastAsia="仿宋"/>
            </w:rPr>
            <w:t>东安县政府性基金预算支出决算</w:t>
          </w:r>
          <w:r>
            <w:rPr>
              <w:rFonts w:hint="eastAsia" w:ascii="仿宋" w:hAnsi="仿宋" w:eastAsia="仿宋"/>
              <w:lang w:eastAsia="zh-CN"/>
            </w:rPr>
            <w:t>总</w:t>
          </w:r>
          <w:r>
            <w:rPr>
              <w:rFonts w:ascii="仿宋" w:hAnsi="仿宋" w:eastAsia="仿宋"/>
            </w:rPr>
            <w:t>表</w:t>
          </w:r>
          <w:r>
            <w:tab/>
          </w:r>
          <w:r>
            <w:fldChar w:fldCharType="begin"/>
          </w:r>
          <w:r>
            <w:instrText xml:space="preserve"> PAGEREF _Toc18634 \h </w:instrText>
          </w:r>
          <w:r>
            <w:fldChar w:fldCharType="separate"/>
          </w:r>
          <w:r>
            <w:t>52</w:t>
          </w:r>
          <w:r>
            <w:fldChar w:fldCharType="end"/>
          </w:r>
          <w:ins w:id="34" w:author="WPS_1675132163" w:date="2024-09-29T11:33:58Z">
            <w:r>
              <w:rPr/>
              <w:fldChar w:fldCharType="end"/>
            </w:r>
          </w:ins>
        </w:p>
        <w:p w14:paraId="29F5A821">
          <w:pPr>
            <w:pStyle w:val="5"/>
            <w:tabs>
              <w:tab w:val="right" w:leader="dot" w:pos="8306"/>
            </w:tabs>
          </w:pPr>
          <w:r>
            <w:fldChar w:fldCharType="begin"/>
          </w:r>
          <w:r>
            <w:instrText xml:space="preserve"> HYPERLINK \l _Toc2635 </w:instrText>
          </w:r>
          <w:ins w:id="35" w:author="WPS_1675132163" w:date="2024-09-29T11:33:58Z">
            <w:r>
              <w:rPr/>
              <w:fldChar w:fldCharType="separate"/>
            </w:r>
          </w:ins>
          <w:r>
            <w:rPr>
              <w:rFonts w:ascii="仿宋" w:hAnsi="仿宋" w:eastAsia="仿宋"/>
            </w:rPr>
            <w:t xml:space="preserve">14．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ascii="仿宋" w:hAnsi="仿宋" w:eastAsia="仿宋"/>
            </w:rPr>
            <w:t>东安县政府性基金预算支出决算</w:t>
          </w:r>
          <w:r>
            <w:rPr>
              <w:rFonts w:hint="eastAsia" w:ascii="仿宋" w:hAnsi="仿宋" w:eastAsia="仿宋"/>
              <w:lang w:eastAsia="zh-CN"/>
            </w:rPr>
            <w:t>明细</w:t>
          </w:r>
          <w:r>
            <w:rPr>
              <w:rFonts w:ascii="仿宋" w:hAnsi="仿宋" w:eastAsia="仿宋"/>
            </w:rPr>
            <w:t>表</w:t>
          </w:r>
          <w:r>
            <w:tab/>
          </w:r>
          <w:r>
            <w:fldChar w:fldCharType="begin"/>
          </w:r>
          <w:r>
            <w:instrText xml:space="preserve"> PAGEREF _Toc2635 \h </w:instrText>
          </w:r>
          <w:r>
            <w:fldChar w:fldCharType="separate"/>
          </w:r>
          <w:r>
            <w:t>53</w:t>
          </w:r>
          <w:r>
            <w:fldChar w:fldCharType="end"/>
          </w:r>
          <w:ins w:id="36" w:author="WPS_1675132163" w:date="2024-09-29T11:33:58Z">
            <w:r>
              <w:rPr/>
              <w:fldChar w:fldCharType="end"/>
            </w:r>
          </w:ins>
        </w:p>
        <w:p w14:paraId="608E997D">
          <w:pPr>
            <w:pStyle w:val="5"/>
            <w:tabs>
              <w:tab w:val="right" w:leader="dot" w:pos="8306"/>
            </w:tabs>
          </w:pPr>
          <w:r>
            <w:fldChar w:fldCharType="begin"/>
          </w:r>
          <w:r>
            <w:instrText xml:space="preserve"> HYPERLINK \l _Toc2436 </w:instrText>
          </w:r>
          <w:ins w:id="37" w:author="WPS_1675132163" w:date="2024-09-29T11:33:58Z">
            <w:r>
              <w:rPr/>
              <w:fldChar w:fldCharType="separate"/>
            </w:r>
          </w:ins>
          <w:r>
            <w:rPr>
              <w:rFonts w:ascii="仿宋" w:hAnsi="仿宋" w:eastAsia="仿宋"/>
            </w:rPr>
            <w:t xml:space="preserve">15．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ascii="仿宋" w:hAnsi="仿宋" w:eastAsia="仿宋"/>
            </w:rPr>
            <w:t>东安县政府性基金预算</w:t>
          </w:r>
          <w:r>
            <w:rPr>
              <w:rFonts w:hint="eastAsia" w:ascii="仿宋" w:hAnsi="仿宋" w:eastAsia="仿宋"/>
            </w:rPr>
            <w:t>本级</w:t>
          </w:r>
          <w:r>
            <w:rPr>
              <w:rFonts w:ascii="仿宋" w:hAnsi="仿宋" w:eastAsia="仿宋"/>
            </w:rPr>
            <w:t>支出决算表</w:t>
          </w:r>
          <w:r>
            <w:tab/>
          </w:r>
          <w:r>
            <w:fldChar w:fldCharType="begin"/>
          </w:r>
          <w:r>
            <w:instrText xml:space="preserve"> PAGEREF _Toc2436 \h </w:instrText>
          </w:r>
          <w:r>
            <w:fldChar w:fldCharType="separate"/>
          </w:r>
          <w:r>
            <w:t>60</w:t>
          </w:r>
          <w:r>
            <w:fldChar w:fldCharType="end"/>
          </w:r>
          <w:ins w:id="38" w:author="WPS_1675132163" w:date="2024-09-29T11:33:58Z">
            <w:r>
              <w:rPr/>
              <w:fldChar w:fldCharType="end"/>
            </w:r>
          </w:ins>
        </w:p>
        <w:p w14:paraId="25BD23AB">
          <w:pPr>
            <w:pStyle w:val="5"/>
            <w:tabs>
              <w:tab w:val="right" w:leader="dot" w:pos="8306"/>
            </w:tabs>
          </w:pPr>
          <w:r>
            <w:fldChar w:fldCharType="begin"/>
          </w:r>
          <w:r>
            <w:instrText xml:space="preserve"> HYPERLINK \l _Toc19800 </w:instrText>
          </w:r>
          <w:ins w:id="39" w:author="WPS_1675132163" w:date="2024-09-29T11:33:58Z">
            <w:r>
              <w:rPr/>
              <w:fldChar w:fldCharType="separate"/>
            </w:r>
          </w:ins>
          <w:r>
            <w:rPr>
              <w:rFonts w:ascii="仿宋" w:hAnsi="仿宋" w:eastAsia="仿宋"/>
            </w:rPr>
            <w:t xml:space="preserve">16． </w:t>
          </w:r>
          <w:r>
            <w:rPr>
              <w:rFonts w:hint="eastAsia" w:ascii="仿宋" w:hAnsi="仿宋" w:eastAsia="仿宋"/>
              <w:highlight w:val="none"/>
            </w:rPr>
            <w:t>202</w:t>
          </w:r>
          <w:r>
            <w:rPr>
              <w:rFonts w:hint="eastAsia" w:ascii="仿宋" w:hAnsi="仿宋" w:eastAsia="仿宋"/>
              <w:highlight w:val="none"/>
              <w:lang w:val="en-US" w:eastAsia="zh-CN"/>
            </w:rPr>
            <w:t>3</w:t>
          </w:r>
          <w:r>
            <w:rPr>
              <w:rFonts w:hint="eastAsia" w:ascii="仿宋" w:hAnsi="仿宋" w:eastAsia="仿宋"/>
              <w:highlight w:val="none"/>
            </w:rPr>
            <w:t>年东安县政府性基金转移支付决算分项目表</w:t>
          </w:r>
          <w:r>
            <w:tab/>
          </w:r>
          <w:r>
            <w:fldChar w:fldCharType="begin"/>
          </w:r>
          <w:r>
            <w:instrText xml:space="preserve"> PAGEREF _Toc19800 \h </w:instrText>
          </w:r>
          <w:r>
            <w:fldChar w:fldCharType="separate"/>
          </w:r>
          <w:r>
            <w:t>66</w:t>
          </w:r>
          <w:r>
            <w:fldChar w:fldCharType="end"/>
          </w:r>
          <w:ins w:id="40" w:author="WPS_1675132163" w:date="2024-09-29T11:33:58Z">
            <w:r>
              <w:rPr/>
              <w:fldChar w:fldCharType="end"/>
            </w:r>
          </w:ins>
        </w:p>
        <w:p w14:paraId="345569ED">
          <w:pPr>
            <w:pStyle w:val="5"/>
            <w:tabs>
              <w:tab w:val="right" w:leader="dot" w:pos="8306"/>
            </w:tabs>
          </w:pPr>
          <w:r>
            <w:fldChar w:fldCharType="begin"/>
          </w:r>
          <w:r>
            <w:instrText xml:space="preserve"> HYPERLINK \l _Toc22354 </w:instrText>
          </w:r>
          <w:ins w:id="41" w:author="WPS_1675132163" w:date="2024-09-29T11:33:58Z">
            <w:r>
              <w:rPr/>
              <w:fldChar w:fldCharType="separate"/>
            </w:r>
          </w:ins>
          <w:r>
            <w:rPr>
              <w:rFonts w:hint="default" w:ascii="仿宋" w:hAnsi="仿宋" w:eastAsia="仿宋"/>
              <w:lang w:val="en-US"/>
            </w:rPr>
            <w:t xml:space="preserve">17．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ascii="仿宋" w:hAnsi="仿宋" w:eastAsia="仿宋"/>
            </w:rPr>
            <w:t>东安县政府性基金</w:t>
          </w:r>
          <w:r>
            <w:rPr>
              <w:rFonts w:hint="eastAsia" w:ascii="仿宋" w:hAnsi="仿宋" w:eastAsia="仿宋"/>
              <w:lang w:val="en-US" w:eastAsia="zh-CN"/>
            </w:rPr>
            <w:t>转移支付收入决算分项目表</w:t>
          </w:r>
          <w:r>
            <w:tab/>
          </w:r>
          <w:r>
            <w:fldChar w:fldCharType="begin"/>
          </w:r>
          <w:r>
            <w:instrText xml:space="preserve"> PAGEREF _Toc22354 \h </w:instrText>
          </w:r>
          <w:r>
            <w:fldChar w:fldCharType="separate"/>
          </w:r>
          <w:r>
            <w:t>67</w:t>
          </w:r>
          <w:r>
            <w:fldChar w:fldCharType="end"/>
          </w:r>
          <w:ins w:id="42" w:author="WPS_1675132163" w:date="2024-09-29T11:33:58Z">
            <w:r>
              <w:rPr/>
              <w:fldChar w:fldCharType="end"/>
            </w:r>
          </w:ins>
        </w:p>
        <w:p w14:paraId="56E9C178">
          <w:pPr>
            <w:pStyle w:val="5"/>
            <w:tabs>
              <w:tab w:val="right" w:leader="dot" w:pos="8306"/>
            </w:tabs>
          </w:pPr>
          <w:r>
            <w:fldChar w:fldCharType="begin"/>
          </w:r>
          <w:r>
            <w:instrText xml:space="preserve"> HYPERLINK \l _Toc11057 </w:instrText>
          </w:r>
          <w:ins w:id="43" w:author="WPS_1675132163" w:date="2024-09-29T11:33:58Z">
            <w:r>
              <w:rPr/>
              <w:fldChar w:fldCharType="separate"/>
            </w:r>
          </w:ins>
          <w:r>
            <w:rPr>
              <w:rFonts w:ascii="仿宋" w:hAnsi="仿宋" w:eastAsia="仿宋"/>
            </w:rPr>
            <w:t xml:space="preserve">18． </w:t>
          </w:r>
          <w:r>
            <w:rPr>
              <w:rFonts w:hint="eastAsia" w:ascii="仿宋" w:hAnsi="仿宋" w:eastAsia="仿宋"/>
              <w:highlight w:val="none"/>
            </w:rPr>
            <w:t>202</w:t>
          </w:r>
          <w:r>
            <w:rPr>
              <w:rFonts w:hint="eastAsia" w:ascii="仿宋" w:hAnsi="仿宋" w:eastAsia="仿宋"/>
              <w:highlight w:val="none"/>
              <w:lang w:val="en-US" w:eastAsia="zh-CN"/>
            </w:rPr>
            <w:t>3</w:t>
          </w:r>
          <w:r>
            <w:rPr>
              <w:rFonts w:hint="eastAsia" w:ascii="仿宋" w:hAnsi="仿宋" w:eastAsia="仿宋"/>
              <w:highlight w:val="none"/>
            </w:rPr>
            <w:t>年东安县政府性基金转移支付决算分地区表</w:t>
          </w:r>
          <w:r>
            <w:tab/>
          </w:r>
          <w:r>
            <w:fldChar w:fldCharType="begin"/>
          </w:r>
          <w:r>
            <w:instrText xml:space="preserve"> PAGEREF _Toc11057 \h </w:instrText>
          </w:r>
          <w:r>
            <w:fldChar w:fldCharType="separate"/>
          </w:r>
          <w:r>
            <w:t>68</w:t>
          </w:r>
          <w:r>
            <w:fldChar w:fldCharType="end"/>
          </w:r>
          <w:ins w:id="44" w:author="WPS_1675132163" w:date="2024-09-29T11:33:58Z">
            <w:r>
              <w:rPr/>
              <w:fldChar w:fldCharType="end"/>
            </w:r>
          </w:ins>
        </w:p>
        <w:p w14:paraId="77BB616F">
          <w:pPr>
            <w:pStyle w:val="5"/>
            <w:tabs>
              <w:tab w:val="right" w:leader="dot" w:pos="8306"/>
            </w:tabs>
          </w:pPr>
          <w:r>
            <w:fldChar w:fldCharType="begin"/>
          </w:r>
          <w:r>
            <w:instrText xml:space="preserve"> HYPERLINK \l _Toc17312 </w:instrText>
          </w:r>
          <w:ins w:id="45" w:author="WPS_1675132163" w:date="2024-09-29T11:33:58Z">
            <w:r>
              <w:rPr/>
              <w:fldChar w:fldCharType="separate"/>
            </w:r>
          </w:ins>
          <w:r>
            <w:rPr>
              <w:rFonts w:ascii="仿宋" w:hAnsi="仿宋" w:eastAsia="仿宋"/>
            </w:rPr>
            <w:t xml:space="preserve">19． </w:t>
          </w:r>
          <w:r>
            <w:rPr>
              <w:rFonts w:hint="eastAsia" w:ascii="仿宋" w:hAnsi="仿宋" w:eastAsia="仿宋"/>
              <w:highlight w:val="none"/>
            </w:rPr>
            <w:t>202</w:t>
          </w:r>
          <w:r>
            <w:rPr>
              <w:rFonts w:hint="eastAsia" w:ascii="仿宋" w:hAnsi="仿宋" w:eastAsia="仿宋"/>
              <w:highlight w:val="none"/>
              <w:lang w:val="en-US" w:eastAsia="zh-CN"/>
            </w:rPr>
            <w:t>3</w:t>
          </w:r>
          <w:r>
            <w:rPr>
              <w:rFonts w:hint="eastAsia" w:ascii="仿宋" w:hAnsi="仿宋" w:eastAsia="仿宋"/>
              <w:highlight w:val="none"/>
            </w:rPr>
            <w:t>年</w:t>
          </w:r>
          <w:r>
            <w:rPr>
              <w:rFonts w:hint="eastAsia" w:ascii="仿宋" w:hAnsi="仿宋" w:eastAsia="仿宋"/>
              <w:szCs w:val="24"/>
              <w:highlight w:val="none"/>
            </w:rPr>
            <w:t>东安县</w:t>
          </w:r>
          <w:r>
            <w:rPr>
              <w:rFonts w:hint="eastAsia" w:ascii="仿宋" w:hAnsi="仿宋" w:eastAsia="仿宋"/>
              <w:szCs w:val="24"/>
              <w:highlight w:val="none"/>
              <w:lang w:val="en-US" w:eastAsia="zh-CN"/>
            </w:rPr>
            <w:t>专项债务限额和余额</w:t>
          </w:r>
          <w:r>
            <w:rPr>
              <w:rFonts w:hint="eastAsia" w:ascii="仿宋" w:hAnsi="仿宋" w:eastAsia="仿宋"/>
              <w:szCs w:val="24"/>
              <w:highlight w:val="none"/>
            </w:rPr>
            <w:t>情况表</w:t>
          </w:r>
          <w:r>
            <w:tab/>
          </w:r>
          <w:r>
            <w:fldChar w:fldCharType="begin"/>
          </w:r>
          <w:r>
            <w:instrText xml:space="preserve"> PAGEREF _Toc17312 \h </w:instrText>
          </w:r>
          <w:r>
            <w:fldChar w:fldCharType="separate"/>
          </w:r>
          <w:r>
            <w:t>68</w:t>
          </w:r>
          <w:r>
            <w:fldChar w:fldCharType="end"/>
          </w:r>
          <w:ins w:id="46" w:author="WPS_1675132163" w:date="2024-09-29T11:33:58Z">
            <w:r>
              <w:rPr/>
              <w:fldChar w:fldCharType="end"/>
            </w:r>
          </w:ins>
        </w:p>
        <w:p w14:paraId="170DCE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方正小标宋简体" w:hAnsi="Calibri" w:eastAsia="方正小标宋简体" w:cs="方正小标宋简体"/>
              <w:kern w:val="2"/>
              <w:sz w:val="24"/>
              <w:szCs w:val="24"/>
              <w:lang w:val="zh-CN" w:eastAsia="zh-CN" w:bidi="ar"/>
            </w:rPr>
            <w:t>三、国有资本经营预算收支决算</w:t>
          </w:r>
        </w:p>
        <w:p w14:paraId="710772C0">
          <w:pPr>
            <w:pStyle w:val="5"/>
            <w:tabs>
              <w:tab w:val="right" w:leader="dot" w:pos="8306"/>
            </w:tabs>
          </w:pPr>
          <w:r>
            <w:fldChar w:fldCharType="begin"/>
          </w:r>
          <w:r>
            <w:instrText xml:space="preserve"> HYPERLINK \l _Toc16860 </w:instrText>
          </w:r>
          <w:ins w:id="47" w:author="WPS_1675132163" w:date="2024-09-29T11:33:58Z">
            <w:r>
              <w:rPr/>
              <w:fldChar w:fldCharType="separate"/>
            </w:r>
          </w:ins>
          <w:r>
            <w:rPr>
              <w:rFonts w:ascii="仿宋" w:hAnsi="仿宋" w:eastAsia="仿宋"/>
            </w:rPr>
            <w:t xml:space="preserve">20．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年东安县国有资本经营预算收入决算表</w:t>
          </w:r>
          <w:r>
            <w:tab/>
          </w:r>
          <w:r>
            <w:fldChar w:fldCharType="begin"/>
          </w:r>
          <w:r>
            <w:instrText xml:space="preserve"> PAGEREF _Toc16860 \h </w:instrText>
          </w:r>
          <w:r>
            <w:fldChar w:fldCharType="separate"/>
          </w:r>
          <w:r>
            <w:t>68</w:t>
          </w:r>
          <w:r>
            <w:fldChar w:fldCharType="end"/>
          </w:r>
          <w:ins w:id="48" w:author="WPS_1675132163" w:date="2024-09-29T11:33:58Z">
            <w:r>
              <w:rPr/>
              <w:fldChar w:fldCharType="end"/>
            </w:r>
          </w:ins>
        </w:p>
        <w:p w14:paraId="092A791B">
          <w:pPr>
            <w:pStyle w:val="5"/>
            <w:tabs>
              <w:tab w:val="right" w:leader="dot" w:pos="8306"/>
            </w:tabs>
          </w:pPr>
          <w:r>
            <w:fldChar w:fldCharType="begin"/>
          </w:r>
          <w:r>
            <w:instrText xml:space="preserve"> HYPERLINK \l _Toc9599 </w:instrText>
          </w:r>
          <w:ins w:id="49" w:author="WPS_1675132163" w:date="2024-09-29T11:33:58Z">
            <w:r>
              <w:rPr/>
              <w:fldChar w:fldCharType="separate"/>
            </w:r>
          </w:ins>
          <w:r>
            <w:rPr>
              <w:rFonts w:ascii="仿宋" w:hAnsi="仿宋" w:eastAsia="仿宋"/>
            </w:rPr>
            <w:t xml:space="preserve">21．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年东安县国有资本经营预算</w:t>
          </w:r>
          <w:r>
            <w:rPr>
              <w:rFonts w:hint="eastAsia" w:ascii="仿宋" w:hAnsi="仿宋" w:eastAsia="仿宋"/>
              <w:lang w:eastAsia="zh-CN"/>
            </w:rPr>
            <w:t>支出</w:t>
          </w:r>
          <w:r>
            <w:rPr>
              <w:rFonts w:hint="eastAsia" w:ascii="仿宋" w:hAnsi="仿宋" w:eastAsia="仿宋"/>
            </w:rPr>
            <w:t>决算表</w:t>
          </w:r>
          <w:r>
            <w:tab/>
          </w:r>
          <w:r>
            <w:fldChar w:fldCharType="begin"/>
          </w:r>
          <w:r>
            <w:instrText xml:space="preserve"> PAGEREF _Toc9599 \h </w:instrText>
          </w:r>
          <w:r>
            <w:fldChar w:fldCharType="separate"/>
          </w:r>
          <w:r>
            <w:t>69</w:t>
          </w:r>
          <w:r>
            <w:fldChar w:fldCharType="end"/>
          </w:r>
          <w:ins w:id="50" w:author="WPS_1675132163" w:date="2024-09-29T11:33:58Z">
            <w:r>
              <w:rPr/>
              <w:fldChar w:fldCharType="end"/>
            </w:r>
          </w:ins>
        </w:p>
        <w:p w14:paraId="697A8002">
          <w:pPr>
            <w:pStyle w:val="5"/>
            <w:tabs>
              <w:tab w:val="right" w:leader="dot" w:pos="8306"/>
            </w:tabs>
          </w:pPr>
          <w:r>
            <w:fldChar w:fldCharType="begin"/>
          </w:r>
          <w:r>
            <w:instrText xml:space="preserve"> HYPERLINK \l _Toc193 </w:instrText>
          </w:r>
          <w:ins w:id="51" w:author="WPS_1675132163" w:date="2024-09-29T11:33:58Z">
            <w:r>
              <w:rPr/>
              <w:fldChar w:fldCharType="separate"/>
            </w:r>
          </w:ins>
          <w:r>
            <w:rPr>
              <w:rFonts w:ascii="仿宋" w:hAnsi="仿宋" w:eastAsia="仿宋"/>
            </w:rPr>
            <w:t xml:space="preserve">22．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年东安县国有资本经营预算</w:t>
          </w:r>
          <w:r>
            <w:rPr>
              <w:rFonts w:hint="eastAsia" w:ascii="仿宋" w:hAnsi="仿宋" w:eastAsia="仿宋"/>
              <w:lang w:val="en-US" w:eastAsia="zh-CN"/>
            </w:rPr>
            <w:t>本级</w:t>
          </w:r>
          <w:r>
            <w:rPr>
              <w:rFonts w:hint="eastAsia" w:ascii="仿宋" w:hAnsi="仿宋" w:eastAsia="仿宋"/>
              <w:lang w:eastAsia="zh-CN"/>
            </w:rPr>
            <w:t>支出</w:t>
          </w:r>
          <w:r>
            <w:rPr>
              <w:rFonts w:hint="eastAsia" w:ascii="仿宋" w:hAnsi="仿宋" w:eastAsia="仿宋"/>
            </w:rPr>
            <w:t>决算表</w:t>
          </w:r>
          <w:r>
            <w:tab/>
          </w:r>
          <w:r>
            <w:fldChar w:fldCharType="begin"/>
          </w:r>
          <w:r>
            <w:instrText xml:space="preserve"> PAGEREF _Toc193 \h </w:instrText>
          </w:r>
          <w:r>
            <w:fldChar w:fldCharType="separate"/>
          </w:r>
          <w:r>
            <w:t>70</w:t>
          </w:r>
          <w:r>
            <w:fldChar w:fldCharType="end"/>
          </w:r>
          <w:ins w:id="52" w:author="WPS_1675132163" w:date="2024-09-29T11:33:58Z">
            <w:r>
              <w:rPr/>
              <w:fldChar w:fldCharType="end"/>
            </w:r>
          </w:ins>
        </w:p>
        <w:p w14:paraId="12E995B6">
          <w:pPr>
            <w:pStyle w:val="5"/>
            <w:tabs>
              <w:tab w:val="right" w:leader="dot" w:pos="8306"/>
            </w:tabs>
          </w:pPr>
          <w:r>
            <w:fldChar w:fldCharType="begin"/>
          </w:r>
          <w:r>
            <w:instrText xml:space="preserve"> HYPERLINK \l _Toc14567 </w:instrText>
          </w:r>
          <w:ins w:id="53" w:author="WPS_1675132163" w:date="2024-09-29T11:33:58Z">
            <w:r>
              <w:rPr/>
              <w:fldChar w:fldCharType="separate"/>
            </w:r>
          </w:ins>
          <w:r>
            <w:rPr>
              <w:rFonts w:ascii="仿宋" w:hAnsi="仿宋" w:eastAsia="仿宋"/>
            </w:rPr>
            <w:t xml:space="preserve">23． </w:t>
          </w:r>
          <w:r>
            <w:rPr>
              <w:rFonts w:hint="eastAsia" w:ascii="仿宋" w:hAnsi="仿宋" w:eastAsia="仿宋"/>
              <w:highlight w:val="none"/>
            </w:rPr>
            <w:t>202</w:t>
          </w:r>
          <w:r>
            <w:rPr>
              <w:rFonts w:hint="eastAsia" w:ascii="仿宋" w:hAnsi="仿宋" w:eastAsia="仿宋"/>
              <w:highlight w:val="none"/>
              <w:lang w:val="en-US" w:eastAsia="zh-CN"/>
            </w:rPr>
            <w:t>3</w:t>
          </w:r>
          <w:r>
            <w:rPr>
              <w:rFonts w:hint="eastAsia" w:ascii="仿宋" w:hAnsi="仿宋" w:eastAsia="仿宋"/>
              <w:highlight w:val="none"/>
            </w:rPr>
            <w:t>年东安县</w:t>
          </w:r>
          <w:r>
            <w:rPr>
              <w:rFonts w:hint="eastAsia" w:ascii="仿宋" w:hAnsi="仿宋" w:eastAsia="仿宋"/>
              <w:highlight w:val="none"/>
              <w:lang w:eastAsia="zh-CN"/>
            </w:rPr>
            <w:t>对下安排国有资本经营预算转移支付表</w:t>
          </w:r>
          <w:r>
            <w:tab/>
          </w:r>
          <w:r>
            <w:fldChar w:fldCharType="begin"/>
          </w:r>
          <w:r>
            <w:instrText xml:space="preserve"> PAGEREF _Toc14567 \h </w:instrText>
          </w:r>
          <w:r>
            <w:fldChar w:fldCharType="separate"/>
          </w:r>
          <w:r>
            <w:t>71</w:t>
          </w:r>
          <w:r>
            <w:fldChar w:fldCharType="end"/>
          </w:r>
          <w:ins w:id="54" w:author="WPS_1675132163" w:date="2024-09-29T11:33:58Z">
            <w:r>
              <w:rPr/>
              <w:fldChar w:fldCharType="end"/>
            </w:r>
          </w:ins>
        </w:p>
        <w:p w14:paraId="7E53E8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方正小标宋简体" w:hAnsi="Calibri" w:eastAsia="方正小标宋简体" w:cs="方正小标宋简体"/>
              <w:kern w:val="2"/>
              <w:sz w:val="24"/>
              <w:szCs w:val="24"/>
              <w:lang w:val="zh-CN" w:eastAsia="zh-CN" w:bidi="ar"/>
            </w:rPr>
            <w:t>四、社会保险基金收支决算</w:t>
          </w:r>
        </w:p>
        <w:p w14:paraId="666579AC">
          <w:pPr>
            <w:pStyle w:val="5"/>
            <w:tabs>
              <w:tab w:val="right" w:leader="dot" w:pos="8306"/>
            </w:tabs>
          </w:pPr>
          <w:r>
            <w:fldChar w:fldCharType="begin"/>
          </w:r>
          <w:r>
            <w:instrText xml:space="preserve"> HYPERLINK \l _Toc23909 </w:instrText>
          </w:r>
          <w:ins w:id="55" w:author="WPS_1675132163" w:date="2024-09-29T11:33:58Z">
            <w:r>
              <w:rPr/>
              <w:fldChar w:fldCharType="separate"/>
            </w:r>
          </w:ins>
          <w:r>
            <w:rPr>
              <w:rFonts w:ascii="仿宋" w:hAnsi="仿宋" w:eastAsia="仿宋"/>
            </w:rPr>
            <w:t xml:space="preserve">24．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年东安县社会保险基金</w:t>
          </w:r>
          <w:r>
            <w:rPr>
              <w:rFonts w:hint="eastAsia" w:ascii="仿宋" w:hAnsi="仿宋" w:eastAsia="仿宋"/>
              <w:lang w:eastAsia="zh-CN"/>
            </w:rPr>
            <w:t>收支及结余</w:t>
          </w:r>
          <w:r>
            <w:rPr>
              <w:rFonts w:hint="eastAsia" w:ascii="仿宋" w:hAnsi="仿宋" w:eastAsia="仿宋"/>
            </w:rPr>
            <w:t>决算表</w:t>
          </w:r>
          <w:r>
            <w:tab/>
          </w:r>
          <w:r>
            <w:fldChar w:fldCharType="begin"/>
          </w:r>
          <w:r>
            <w:instrText xml:space="preserve"> PAGEREF _Toc23909 \h </w:instrText>
          </w:r>
          <w:r>
            <w:fldChar w:fldCharType="separate"/>
          </w:r>
          <w:r>
            <w:t>72</w:t>
          </w:r>
          <w:r>
            <w:fldChar w:fldCharType="end"/>
          </w:r>
          <w:ins w:id="56" w:author="WPS_1675132163" w:date="2024-09-29T11:33:58Z">
            <w:r>
              <w:rPr/>
              <w:fldChar w:fldCharType="end"/>
            </w:r>
          </w:ins>
        </w:p>
        <w:p w14:paraId="670B57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rFonts w:hint="default"/>
              <w:lang w:val="en-US"/>
            </w:rPr>
          </w:pPr>
          <w:r>
            <w:rPr>
              <w:rFonts w:hint="eastAsia" w:ascii="方正小标宋简体" w:hAnsi="Calibri" w:eastAsia="方正小标宋简体" w:cs="方正小标宋简体"/>
              <w:kern w:val="2"/>
              <w:sz w:val="24"/>
              <w:szCs w:val="24"/>
              <w:lang w:val="zh-CN" w:eastAsia="zh-CN" w:bidi="ar"/>
            </w:rPr>
            <w:t>四、</w:t>
          </w:r>
          <w:r>
            <w:rPr>
              <w:rFonts w:hint="eastAsia" w:ascii="方正小标宋简体" w:hAnsi="Calibri" w:eastAsia="方正小标宋简体" w:cs="方正小标宋简体"/>
              <w:kern w:val="2"/>
              <w:sz w:val="24"/>
              <w:szCs w:val="24"/>
              <w:lang w:val="en-US" w:eastAsia="zh-CN" w:bidi="ar"/>
            </w:rPr>
            <w:t>地方债务及“三公”经费情况</w:t>
          </w:r>
        </w:p>
        <w:p w14:paraId="136CAA10">
          <w:pPr>
            <w:pStyle w:val="5"/>
            <w:tabs>
              <w:tab w:val="right" w:leader="dot" w:pos="8306"/>
            </w:tabs>
          </w:pPr>
          <w:r>
            <w:fldChar w:fldCharType="begin"/>
          </w:r>
          <w:r>
            <w:instrText xml:space="preserve"> HYPERLINK \l _Toc18700 </w:instrText>
          </w:r>
          <w:ins w:id="57" w:author="WPS_1675132163" w:date="2024-09-29T11:33:58Z">
            <w:r>
              <w:rPr/>
              <w:fldChar w:fldCharType="separate"/>
            </w:r>
          </w:ins>
          <w:r>
            <w:rPr>
              <w:rFonts w:ascii="仿宋" w:hAnsi="仿宋" w:eastAsia="仿宋"/>
            </w:rPr>
            <w:t xml:space="preserve">25．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hint="eastAsia" w:ascii="仿宋" w:hAnsi="仿宋" w:eastAsia="仿宋"/>
              <w:lang w:val="en-US" w:eastAsia="zh-CN"/>
            </w:rPr>
            <w:t>地方政府债务发行及还本付息决算情况表</w:t>
          </w:r>
          <w:r>
            <w:tab/>
          </w:r>
          <w:r>
            <w:fldChar w:fldCharType="begin"/>
          </w:r>
          <w:r>
            <w:instrText xml:space="preserve"> PAGEREF _Toc18700 \h </w:instrText>
          </w:r>
          <w:r>
            <w:fldChar w:fldCharType="separate"/>
          </w:r>
          <w:r>
            <w:t>73</w:t>
          </w:r>
          <w:r>
            <w:fldChar w:fldCharType="end"/>
          </w:r>
          <w:ins w:id="58" w:author="WPS_1675132163" w:date="2024-09-29T11:33:58Z">
            <w:r>
              <w:rPr/>
              <w:fldChar w:fldCharType="end"/>
            </w:r>
          </w:ins>
        </w:p>
        <w:p w14:paraId="2D8CC37B">
          <w:pPr>
            <w:pStyle w:val="5"/>
            <w:tabs>
              <w:tab w:val="right" w:leader="dot" w:pos="8306"/>
            </w:tabs>
          </w:pPr>
          <w:r>
            <w:fldChar w:fldCharType="begin"/>
          </w:r>
          <w:r>
            <w:instrText xml:space="preserve"> HYPERLINK \l _Toc31456 </w:instrText>
          </w:r>
          <w:ins w:id="59" w:author="WPS_1675132163" w:date="2024-09-29T11:33:58Z">
            <w:r>
              <w:rPr/>
              <w:fldChar w:fldCharType="separate"/>
            </w:r>
          </w:ins>
          <w:r>
            <w:rPr>
              <w:rFonts w:ascii="仿宋" w:hAnsi="仿宋" w:eastAsia="仿宋"/>
            </w:rPr>
            <w:t xml:space="preserve">26．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hint="eastAsia" w:ascii="仿宋" w:hAnsi="仿宋" w:eastAsia="仿宋"/>
              <w:lang w:val="en-US" w:eastAsia="zh-CN"/>
            </w:rPr>
            <w:t>东安县地方新增债券资金安排表</w:t>
          </w:r>
          <w:r>
            <w:tab/>
          </w:r>
          <w:r>
            <w:fldChar w:fldCharType="begin"/>
          </w:r>
          <w:r>
            <w:instrText xml:space="preserve"> PAGEREF _Toc31456 \h </w:instrText>
          </w:r>
          <w:r>
            <w:fldChar w:fldCharType="separate"/>
          </w:r>
          <w:r>
            <w:t>74</w:t>
          </w:r>
          <w:r>
            <w:fldChar w:fldCharType="end"/>
          </w:r>
          <w:ins w:id="60" w:author="WPS_1675132163" w:date="2024-09-29T11:33:58Z">
            <w:r>
              <w:rPr/>
              <w:fldChar w:fldCharType="end"/>
            </w:r>
          </w:ins>
        </w:p>
        <w:p w14:paraId="215F6247">
          <w:pPr>
            <w:pStyle w:val="5"/>
            <w:tabs>
              <w:tab w:val="right" w:leader="dot" w:pos="8306"/>
            </w:tabs>
          </w:pPr>
          <w:r>
            <w:fldChar w:fldCharType="begin"/>
          </w:r>
          <w:r>
            <w:instrText xml:space="preserve"> HYPERLINK \l _Toc18041 </w:instrText>
          </w:r>
          <w:ins w:id="61" w:author="WPS_1675132163" w:date="2024-09-29T11:33:58Z">
            <w:r>
              <w:rPr/>
              <w:fldChar w:fldCharType="separate"/>
            </w:r>
          </w:ins>
          <w:r>
            <w:rPr>
              <w:rFonts w:ascii="仿宋" w:hAnsi="仿宋" w:eastAsia="仿宋"/>
            </w:rPr>
            <w:t xml:space="preserve">27． </w:t>
          </w:r>
          <w:r>
            <w:rPr>
              <w:rFonts w:hint="eastAsia" w:ascii="仿宋" w:hAnsi="仿宋" w:eastAsia="仿宋"/>
            </w:rPr>
            <w:t>202</w:t>
          </w:r>
          <w:r>
            <w:rPr>
              <w:rFonts w:hint="eastAsia" w:ascii="仿宋" w:hAnsi="仿宋" w:eastAsia="仿宋"/>
              <w:lang w:val="en-US" w:eastAsia="zh-CN"/>
            </w:rPr>
            <w:t>3</w:t>
          </w:r>
          <w:r>
            <w:rPr>
              <w:rFonts w:hint="eastAsia" w:ascii="仿宋" w:hAnsi="仿宋" w:eastAsia="仿宋"/>
            </w:rPr>
            <w:t>年</w:t>
          </w:r>
          <w:r>
            <w:rPr>
              <w:rFonts w:hint="eastAsia" w:ascii="仿宋" w:hAnsi="仿宋" w:eastAsia="仿宋"/>
              <w:lang w:val="en-US" w:eastAsia="zh-CN"/>
            </w:rPr>
            <w:t>东安县“三公”经费支出决算表</w:t>
          </w:r>
          <w:r>
            <w:tab/>
          </w:r>
          <w:r>
            <w:fldChar w:fldCharType="begin"/>
          </w:r>
          <w:r>
            <w:instrText xml:space="preserve"> PAGEREF _Toc18041 \h </w:instrText>
          </w:r>
          <w:r>
            <w:fldChar w:fldCharType="separate"/>
          </w:r>
          <w:r>
            <w:t>75</w:t>
          </w:r>
          <w:r>
            <w:fldChar w:fldCharType="end"/>
          </w:r>
          <w:ins w:id="62" w:author="WPS_1675132163" w:date="2024-09-29T11:33:58Z">
            <w:r>
              <w:rPr/>
              <w:fldChar w:fldCharType="end"/>
            </w:r>
          </w:ins>
        </w:p>
        <w:p w14:paraId="70983EFF">
          <w:pPr>
            <w:rPr>
              <w:ins w:id="63" w:author="WPS_1675132163" w:date="2024-09-29T11:23:53Z"/>
            </w:rPr>
          </w:pPr>
          <w:ins w:id="64" w:author="WPS_1675132163" w:date="2024-09-29T11:23:52Z">
            <w:r>
              <w:rPr/>
              <w:fldChar w:fldCharType="end"/>
            </w:r>
          </w:ins>
        </w:p>
        <w:customXmlInsRangeStart w:id="66" w:author="WPS_1675132163" w:date="2024-09-29T11:23:53Z"/>
      </w:sdtContent>
    </w:sdt>
    <w:customXmlInsRangeEnd w:id="66"/>
    <w:p w14:paraId="68C8BD6A">
      <w:p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6A549A65">
      <w:pPr>
        <w:rPr>
          <w:ins w:id="67" w:author="WPS_1675132163" w:date="2024-09-29T11:23:52Z"/>
        </w:rPr>
      </w:pPr>
    </w:p>
    <w:customXmlDelRangeStart w:id="68" w:author="WPS_1675132163" w:date="2024-09-29T11:23:52Z"/>
    <w:sdt>
      <w:sdtPr>
        <w:rPr>
          <w:rFonts w:ascii="宋体" w:hAnsi="宋体" w:eastAsia="宋体" w:cstheme="minorBidi"/>
          <w:kern w:val="2"/>
          <w:sz w:val="21"/>
          <w:szCs w:val="24"/>
          <w:lang w:val="en-US" w:eastAsia="zh-CN" w:bidi="ar-SA"/>
        </w:rPr>
        <w:id w:val="147452620"/>
        <w15:color w:val="DBDBDB"/>
        <w:docPartObj>
          <w:docPartGallery w:val="Table of Contents"/>
          <w:docPartUnique/>
        </w:docPartObj>
      </w:sdtPr>
      <w:sdtEndPr>
        <w:rPr>
          <w:rFonts w:hint="eastAsia" w:ascii="方正小标宋简体" w:eastAsia="方正小标宋简体" w:hAnsiTheme="minorHAnsi" w:cstheme="minorBidi"/>
          <w:kern w:val="2"/>
          <w:sz w:val="21"/>
          <w:szCs w:val="16"/>
          <w:lang w:val="zh-CN" w:eastAsia="zh-CN" w:bidi="ar-SA"/>
        </w:rPr>
      </w:sdtEndPr>
      <w:sdtContent>
        <w:customXmlDelRangeEnd w:id="68"/>
        <w:p w14:paraId="672BB831">
          <w:pPr>
            <w:keepNext w:val="0"/>
            <w:keepLines w:val="0"/>
            <w:pageBreakBefore w:val="0"/>
            <w:widowControl w:val="0"/>
            <w:kinsoku/>
            <w:wordWrap/>
            <w:overflowPunct/>
            <w:topLinePunct w:val="0"/>
            <w:autoSpaceDE/>
            <w:autoSpaceDN/>
            <w:bidi w:val="0"/>
            <w:adjustRightInd/>
            <w:snapToGrid/>
            <w:spacing w:line="360" w:lineRule="exact"/>
            <w:textAlignment w:val="auto"/>
            <w:rPr>
              <w:del w:id="70" w:author="WPS_1675132163" w:date="2024-09-29T11:23:52Z"/>
              <w:rFonts w:hint="eastAsia" w:ascii="方正小标宋简体" w:eastAsia="方正小标宋简体"/>
              <w:sz w:val="24"/>
              <w:szCs w:val="24"/>
              <w:lang w:val="zh-CN"/>
            </w:rPr>
          </w:pPr>
          <w:del w:id="72" w:author="WPS_1675132163" w:date="2024-09-29T11:23:52Z">
            <w:r>
              <w:rPr>
                <w:rFonts w:hint="eastAsia" w:ascii="方正小标宋简体" w:eastAsia="方正小标宋简体"/>
                <w:sz w:val="24"/>
                <w:szCs w:val="24"/>
                <w:lang w:val="zh-CN"/>
              </w:rPr>
              <w:delText>一、一般公共预算收支决算</w:delText>
            </w:r>
          </w:del>
        </w:p>
        <w:p w14:paraId="0A8EB1E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80" w:firstLineChars="200"/>
            <w:textAlignment w:val="auto"/>
            <w:rPr>
              <w:del w:id="73" w:author="WPS_1675132163" w:date="2024-09-29T11:23:52Z"/>
            </w:rPr>
          </w:pPr>
          <w:del w:id="74" w:author="WPS_1675132163" w:date="2024-09-29T11:23:52Z">
            <w:r>
              <w:rPr>
                <w:rFonts w:hint="eastAsia" w:ascii="方正小标宋简体" w:eastAsia="方正小标宋简体"/>
                <w:sz w:val="24"/>
                <w:szCs w:val="16"/>
                <w:lang w:val="zh-CN"/>
              </w:rPr>
              <w:fldChar w:fldCharType="begin"/>
            </w:r>
          </w:del>
          <w:del w:id="75" w:author="WPS_1675132163" w:date="2024-09-29T11:23:52Z">
            <w:r>
              <w:rPr>
                <w:rFonts w:hint="eastAsia" w:ascii="方正小标宋简体" w:eastAsia="方正小标宋简体"/>
                <w:sz w:val="24"/>
                <w:szCs w:val="16"/>
                <w:lang w:val="zh-CN"/>
              </w:rPr>
              <w:delInstrText xml:space="preserve">TOC \o "1-1" \h \u </w:delInstrText>
            </w:r>
          </w:del>
          <w:del w:id="76" w:author="WPS_1675132163" w:date="2024-09-29T11:23:52Z">
            <w:r>
              <w:rPr>
                <w:rFonts w:hint="eastAsia" w:ascii="方正小标宋简体" w:eastAsia="方正小标宋简体"/>
                <w:sz w:val="24"/>
                <w:szCs w:val="16"/>
                <w:lang w:val="zh-CN"/>
              </w:rPr>
              <w:fldChar w:fldCharType="separate"/>
            </w:r>
          </w:del>
          <w:del w:id="77" w:author="WPS_1675132163" w:date="2024-09-29T11:23:52Z">
            <w:r>
              <w:rPr>
                <w:rFonts w:hint="eastAsia" w:ascii="方正小标宋简体" w:eastAsia="方正小标宋简体"/>
                <w:szCs w:val="16"/>
                <w:lang w:val="zh-CN"/>
              </w:rPr>
              <w:fldChar w:fldCharType="begin"/>
            </w:r>
          </w:del>
          <w:del w:id="78" w:author="WPS_1675132163" w:date="2024-09-29T11:23:52Z">
            <w:r>
              <w:rPr>
                <w:rFonts w:hint="eastAsia" w:ascii="方正小标宋简体" w:eastAsia="方正小标宋简体"/>
                <w:szCs w:val="16"/>
                <w:lang w:val="zh-CN"/>
              </w:rPr>
              <w:delInstrText xml:space="preserve"> HYPERLINK \l _Toc1475 </w:delInstrText>
            </w:r>
          </w:del>
          <w:del w:id="79" w:author="WPS_1675132163" w:date="2024-09-29T11:23:52Z">
            <w:r>
              <w:rPr>
                <w:rFonts w:hint="eastAsia" w:ascii="方正小标宋简体" w:eastAsia="方正小标宋简体"/>
                <w:szCs w:val="16"/>
                <w:lang w:val="zh-CN"/>
              </w:rPr>
              <w:fldChar w:fldCharType="separate"/>
            </w:r>
          </w:del>
          <w:del w:id="80" w:author="WPS_1675132163" w:date="2024-09-29T11:23:52Z">
            <w:r>
              <w:rPr>
                <w:rFonts w:hint="default" w:ascii="仿宋" w:hAnsi="仿宋" w:eastAsia="仿宋"/>
              </w:rPr>
              <w:delText xml:space="preserve">1． </w:delText>
            </w:r>
          </w:del>
          <w:del w:id="81" w:author="WPS_1675132163" w:date="2024-09-29T11:23:52Z">
            <w:r>
              <w:rPr>
                <w:rFonts w:hint="eastAsia" w:ascii="仿宋" w:hAnsi="仿宋" w:eastAsia="仿宋"/>
              </w:rPr>
              <w:delText>202</w:delText>
            </w:r>
          </w:del>
          <w:del w:id="82" w:author="WPS_1675132163" w:date="2024-09-29T11:23:52Z">
            <w:r>
              <w:rPr>
                <w:rFonts w:hint="eastAsia" w:ascii="仿宋" w:hAnsi="仿宋" w:eastAsia="仿宋"/>
                <w:lang w:val="en-US" w:eastAsia="zh-CN"/>
              </w:rPr>
              <w:delText>2</w:delText>
            </w:r>
          </w:del>
          <w:del w:id="83" w:author="WPS_1675132163" w:date="2024-09-29T11:23:52Z">
            <w:r>
              <w:rPr>
                <w:rFonts w:hint="eastAsia" w:ascii="仿宋" w:hAnsi="仿宋" w:eastAsia="仿宋"/>
              </w:rPr>
              <w:delText>年东安县一般公共预算收入决算总表</w:delText>
            </w:r>
          </w:del>
          <w:del w:id="84" w:author="WPS_1675132163" w:date="2024-09-29T11:23:52Z">
            <w:r>
              <w:rPr/>
              <w:tab/>
            </w:r>
          </w:del>
          <w:del w:id="85" w:author="WPS_1675132163" w:date="2024-09-29T11:23:52Z">
            <w:r>
              <w:rPr/>
              <w:fldChar w:fldCharType="begin"/>
            </w:r>
          </w:del>
          <w:del w:id="86" w:author="WPS_1675132163" w:date="2024-09-29T11:23:52Z">
            <w:r>
              <w:rPr/>
              <w:delInstrText xml:space="preserve"> PAGEREF _Toc1475 \h </w:delInstrText>
            </w:r>
          </w:del>
          <w:del w:id="87" w:author="WPS_1675132163" w:date="2024-09-29T11:23:52Z">
            <w:r>
              <w:rPr/>
              <w:fldChar w:fldCharType="separate"/>
            </w:r>
          </w:del>
          <w:del w:id="88" w:author="WPS_1675132163" w:date="2024-09-29T11:23:52Z">
            <w:r>
              <w:rPr/>
              <w:delText>2</w:delText>
            </w:r>
          </w:del>
          <w:del w:id="89" w:author="WPS_1675132163" w:date="2024-09-29T11:23:52Z">
            <w:r>
              <w:rPr/>
              <w:fldChar w:fldCharType="end"/>
            </w:r>
          </w:del>
          <w:del w:id="90" w:author="WPS_1675132163" w:date="2024-09-29T11:23:52Z">
            <w:r>
              <w:rPr>
                <w:rFonts w:hint="eastAsia" w:ascii="方正小标宋简体" w:eastAsia="方正小标宋简体"/>
                <w:szCs w:val="16"/>
                <w:lang w:val="zh-CN"/>
              </w:rPr>
              <w:fldChar w:fldCharType="end"/>
            </w:r>
          </w:del>
        </w:p>
        <w:p w14:paraId="4FE8ACFC">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91" w:author="WPS_1675132163" w:date="2024-09-29T11:23:52Z"/>
            </w:rPr>
          </w:pPr>
          <w:del w:id="92" w:author="WPS_1675132163" w:date="2024-09-29T11:23:52Z">
            <w:r>
              <w:rPr>
                <w:rFonts w:hint="eastAsia" w:ascii="方正小标宋简体" w:eastAsia="方正小标宋简体"/>
                <w:szCs w:val="16"/>
                <w:lang w:val="zh-CN"/>
              </w:rPr>
              <w:fldChar w:fldCharType="begin"/>
            </w:r>
          </w:del>
          <w:del w:id="93" w:author="WPS_1675132163" w:date="2024-09-29T11:23:52Z">
            <w:r>
              <w:rPr>
                <w:rFonts w:hint="eastAsia" w:ascii="方正小标宋简体" w:eastAsia="方正小标宋简体"/>
                <w:szCs w:val="16"/>
                <w:lang w:val="zh-CN"/>
              </w:rPr>
              <w:delInstrText xml:space="preserve"> HYPERLINK \l _Toc30374 </w:delInstrText>
            </w:r>
          </w:del>
          <w:del w:id="94" w:author="WPS_1675132163" w:date="2024-09-29T11:23:52Z">
            <w:r>
              <w:rPr>
                <w:rFonts w:hint="eastAsia" w:ascii="方正小标宋简体" w:eastAsia="方正小标宋简体"/>
                <w:szCs w:val="16"/>
                <w:lang w:val="zh-CN"/>
              </w:rPr>
              <w:fldChar w:fldCharType="separate"/>
            </w:r>
          </w:del>
          <w:del w:id="95" w:author="WPS_1675132163" w:date="2024-09-29T11:23:52Z">
            <w:r>
              <w:rPr>
                <w:rFonts w:hint="default" w:ascii="仿宋" w:hAnsi="仿宋" w:eastAsia="仿宋"/>
              </w:rPr>
              <w:delText xml:space="preserve">2． </w:delText>
            </w:r>
          </w:del>
          <w:del w:id="96" w:author="WPS_1675132163" w:date="2024-09-29T11:23:52Z">
            <w:r>
              <w:rPr>
                <w:rFonts w:hint="eastAsia" w:ascii="仿宋" w:hAnsi="仿宋" w:eastAsia="仿宋"/>
              </w:rPr>
              <w:delText>202</w:delText>
            </w:r>
          </w:del>
          <w:del w:id="97" w:author="WPS_1675132163" w:date="2024-09-29T11:23:52Z">
            <w:r>
              <w:rPr>
                <w:rFonts w:hint="eastAsia" w:ascii="仿宋" w:hAnsi="仿宋" w:eastAsia="仿宋"/>
                <w:lang w:val="en-US" w:eastAsia="zh-CN"/>
              </w:rPr>
              <w:delText>2</w:delText>
            </w:r>
          </w:del>
          <w:del w:id="98" w:author="WPS_1675132163" w:date="2024-09-29T11:23:52Z">
            <w:r>
              <w:rPr>
                <w:rFonts w:hint="eastAsia" w:ascii="仿宋" w:hAnsi="仿宋" w:eastAsia="仿宋"/>
              </w:rPr>
              <w:delText>年度东安县一般公共预算收入决算明细表</w:delText>
            </w:r>
          </w:del>
          <w:del w:id="99" w:author="WPS_1675132163" w:date="2024-09-29T11:23:52Z">
            <w:r>
              <w:rPr/>
              <w:tab/>
            </w:r>
          </w:del>
          <w:del w:id="100" w:author="WPS_1675132163" w:date="2024-09-29T11:23:52Z">
            <w:r>
              <w:rPr/>
              <w:fldChar w:fldCharType="begin"/>
            </w:r>
          </w:del>
          <w:del w:id="101" w:author="WPS_1675132163" w:date="2024-09-29T11:23:52Z">
            <w:r>
              <w:rPr/>
              <w:delInstrText xml:space="preserve"> PAGEREF _Toc30374 \h </w:delInstrText>
            </w:r>
          </w:del>
          <w:del w:id="102" w:author="WPS_1675132163" w:date="2024-09-29T11:23:52Z">
            <w:r>
              <w:rPr/>
              <w:fldChar w:fldCharType="separate"/>
            </w:r>
          </w:del>
          <w:del w:id="103" w:author="WPS_1675132163" w:date="2024-09-29T11:23:52Z">
            <w:r>
              <w:rPr/>
              <w:delText>3</w:delText>
            </w:r>
          </w:del>
          <w:del w:id="104" w:author="WPS_1675132163" w:date="2024-09-29T11:23:52Z">
            <w:r>
              <w:rPr/>
              <w:fldChar w:fldCharType="end"/>
            </w:r>
          </w:del>
          <w:del w:id="105" w:author="WPS_1675132163" w:date="2024-09-29T11:23:52Z">
            <w:r>
              <w:rPr>
                <w:rFonts w:hint="eastAsia" w:ascii="方正小标宋简体" w:eastAsia="方正小标宋简体"/>
                <w:szCs w:val="16"/>
                <w:lang w:val="zh-CN"/>
              </w:rPr>
              <w:fldChar w:fldCharType="end"/>
            </w:r>
          </w:del>
        </w:p>
        <w:p w14:paraId="44EFF67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06" w:author="WPS_1675132163" w:date="2024-09-29T11:23:52Z"/>
            </w:rPr>
          </w:pPr>
          <w:del w:id="107" w:author="WPS_1675132163" w:date="2024-09-29T11:23:52Z">
            <w:r>
              <w:rPr>
                <w:rFonts w:hint="eastAsia" w:ascii="方正小标宋简体" w:eastAsia="方正小标宋简体"/>
                <w:szCs w:val="16"/>
                <w:lang w:val="zh-CN"/>
              </w:rPr>
              <w:fldChar w:fldCharType="begin"/>
            </w:r>
          </w:del>
          <w:del w:id="108" w:author="WPS_1675132163" w:date="2024-09-29T11:23:52Z">
            <w:r>
              <w:rPr>
                <w:rFonts w:hint="eastAsia" w:ascii="方正小标宋简体" w:eastAsia="方正小标宋简体"/>
                <w:szCs w:val="16"/>
                <w:lang w:val="zh-CN"/>
              </w:rPr>
              <w:delInstrText xml:space="preserve"> HYPERLINK \l _Toc32018 </w:delInstrText>
            </w:r>
          </w:del>
          <w:del w:id="109" w:author="WPS_1675132163" w:date="2024-09-29T11:23:52Z">
            <w:r>
              <w:rPr>
                <w:rFonts w:hint="eastAsia" w:ascii="方正小标宋简体" w:eastAsia="方正小标宋简体"/>
                <w:szCs w:val="16"/>
                <w:lang w:val="zh-CN"/>
              </w:rPr>
              <w:fldChar w:fldCharType="separate"/>
            </w:r>
          </w:del>
          <w:del w:id="110" w:author="WPS_1675132163" w:date="2024-09-29T11:23:52Z">
            <w:r>
              <w:rPr>
                <w:rFonts w:ascii="仿宋" w:hAnsi="仿宋" w:eastAsia="仿宋"/>
              </w:rPr>
              <w:delText xml:space="preserve">3． </w:delText>
            </w:r>
          </w:del>
          <w:del w:id="111" w:author="WPS_1675132163" w:date="2024-09-29T11:23:52Z">
            <w:r>
              <w:rPr>
                <w:rFonts w:hint="eastAsia" w:ascii="仿宋" w:hAnsi="仿宋" w:eastAsia="仿宋"/>
              </w:rPr>
              <w:delText>202</w:delText>
            </w:r>
          </w:del>
          <w:del w:id="112" w:author="WPS_1675132163" w:date="2024-09-29T11:23:52Z">
            <w:r>
              <w:rPr>
                <w:rFonts w:hint="eastAsia" w:ascii="仿宋" w:hAnsi="仿宋" w:eastAsia="仿宋"/>
                <w:lang w:val="en-US" w:eastAsia="zh-CN"/>
              </w:rPr>
              <w:delText>2</w:delText>
            </w:r>
          </w:del>
          <w:del w:id="113" w:author="WPS_1675132163" w:date="2024-09-29T11:23:52Z">
            <w:r>
              <w:rPr>
                <w:rFonts w:hint="eastAsia" w:ascii="仿宋" w:hAnsi="仿宋" w:eastAsia="仿宋"/>
              </w:rPr>
              <w:delText>年度东安县一般公共预算支出决算总表</w:delText>
            </w:r>
          </w:del>
          <w:del w:id="114" w:author="WPS_1675132163" w:date="2024-09-29T11:23:52Z">
            <w:r>
              <w:rPr/>
              <w:tab/>
            </w:r>
          </w:del>
          <w:del w:id="115" w:author="WPS_1675132163" w:date="2024-09-29T11:23:52Z">
            <w:r>
              <w:rPr/>
              <w:fldChar w:fldCharType="begin"/>
            </w:r>
          </w:del>
          <w:del w:id="116" w:author="WPS_1675132163" w:date="2024-09-29T11:23:52Z">
            <w:r>
              <w:rPr/>
              <w:delInstrText xml:space="preserve"> PAGEREF _Toc32018 \h </w:delInstrText>
            </w:r>
          </w:del>
          <w:del w:id="117" w:author="WPS_1675132163" w:date="2024-09-29T11:23:52Z">
            <w:r>
              <w:rPr/>
              <w:fldChar w:fldCharType="separate"/>
            </w:r>
          </w:del>
          <w:del w:id="118" w:author="WPS_1675132163" w:date="2024-09-29T11:23:52Z">
            <w:r>
              <w:rPr/>
              <w:delText>4</w:delText>
            </w:r>
          </w:del>
          <w:del w:id="119" w:author="WPS_1675132163" w:date="2024-09-29T11:23:52Z">
            <w:r>
              <w:rPr/>
              <w:fldChar w:fldCharType="end"/>
            </w:r>
          </w:del>
          <w:del w:id="120" w:author="WPS_1675132163" w:date="2024-09-29T11:23:52Z">
            <w:r>
              <w:rPr>
                <w:rFonts w:hint="eastAsia" w:ascii="方正小标宋简体" w:eastAsia="方正小标宋简体"/>
                <w:szCs w:val="16"/>
                <w:lang w:val="zh-CN"/>
              </w:rPr>
              <w:fldChar w:fldCharType="end"/>
            </w:r>
          </w:del>
        </w:p>
        <w:p w14:paraId="6D3B1500">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21" w:author="WPS_1675132163" w:date="2024-09-29T11:23:52Z"/>
            </w:rPr>
          </w:pPr>
          <w:del w:id="122" w:author="WPS_1675132163" w:date="2024-09-29T11:23:52Z">
            <w:r>
              <w:rPr>
                <w:rFonts w:hint="eastAsia" w:ascii="方正小标宋简体" w:eastAsia="方正小标宋简体"/>
                <w:szCs w:val="16"/>
                <w:lang w:val="zh-CN"/>
              </w:rPr>
              <w:fldChar w:fldCharType="begin"/>
            </w:r>
          </w:del>
          <w:del w:id="123" w:author="WPS_1675132163" w:date="2024-09-29T11:23:52Z">
            <w:r>
              <w:rPr>
                <w:rFonts w:hint="eastAsia" w:ascii="方正小标宋简体" w:eastAsia="方正小标宋简体"/>
                <w:szCs w:val="16"/>
                <w:lang w:val="zh-CN"/>
              </w:rPr>
              <w:delInstrText xml:space="preserve"> HYPERLINK \l _Toc8580 </w:delInstrText>
            </w:r>
          </w:del>
          <w:del w:id="124" w:author="WPS_1675132163" w:date="2024-09-29T11:23:52Z">
            <w:r>
              <w:rPr>
                <w:rFonts w:hint="eastAsia" w:ascii="方正小标宋简体" w:eastAsia="方正小标宋简体"/>
                <w:szCs w:val="16"/>
                <w:lang w:val="zh-CN"/>
              </w:rPr>
              <w:fldChar w:fldCharType="separate"/>
            </w:r>
          </w:del>
          <w:del w:id="125" w:author="WPS_1675132163" w:date="2024-09-29T11:23:52Z">
            <w:r>
              <w:rPr>
                <w:rFonts w:hint="default" w:ascii="仿宋" w:hAnsi="仿宋" w:eastAsia="仿宋" w:cs="宋体"/>
                <w:bCs/>
                <w:kern w:val="0"/>
                <w:szCs w:val="36"/>
              </w:rPr>
              <w:delText xml:space="preserve">4． </w:delText>
            </w:r>
          </w:del>
          <w:del w:id="126" w:author="WPS_1675132163" w:date="2024-09-29T11:23:52Z">
            <w:r>
              <w:rPr>
                <w:rFonts w:hint="eastAsia" w:ascii="仿宋" w:hAnsi="仿宋" w:eastAsia="仿宋" w:cs="宋体"/>
                <w:bCs/>
                <w:kern w:val="0"/>
                <w:szCs w:val="36"/>
              </w:rPr>
              <w:delText>202</w:delText>
            </w:r>
          </w:del>
          <w:del w:id="127" w:author="WPS_1675132163" w:date="2024-09-29T11:23:52Z">
            <w:r>
              <w:rPr>
                <w:rFonts w:hint="eastAsia" w:ascii="仿宋" w:hAnsi="仿宋" w:eastAsia="仿宋" w:cs="宋体"/>
                <w:bCs/>
                <w:kern w:val="0"/>
                <w:szCs w:val="36"/>
                <w:lang w:val="en-US" w:eastAsia="zh-CN"/>
              </w:rPr>
              <w:delText>2</w:delText>
            </w:r>
          </w:del>
          <w:del w:id="128" w:author="WPS_1675132163" w:date="2024-09-29T11:23:52Z">
            <w:r>
              <w:rPr>
                <w:rFonts w:hint="eastAsia" w:ascii="仿宋" w:hAnsi="仿宋" w:eastAsia="仿宋" w:cs="宋体"/>
                <w:bCs/>
                <w:kern w:val="0"/>
                <w:szCs w:val="36"/>
              </w:rPr>
              <w:delText>年度东安县一般公共预算支出决算明细表</w:delText>
            </w:r>
          </w:del>
          <w:del w:id="129" w:author="WPS_1675132163" w:date="2024-09-29T11:23:52Z">
            <w:r>
              <w:rPr/>
              <w:tab/>
            </w:r>
          </w:del>
          <w:del w:id="130" w:author="WPS_1675132163" w:date="2024-09-29T11:23:52Z">
            <w:r>
              <w:rPr/>
              <w:fldChar w:fldCharType="begin"/>
            </w:r>
          </w:del>
          <w:del w:id="131" w:author="WPS_1675132163" w:date="2024-09-29T11:23:52Z">
            <w:r>
              <w:rPr/>
              <w:delInstrText xml:space="preserve"> PAGEREF _Toc8580 \h </w:delInstrText>
            </w:r>
          </w:del>
          <w:del w:id="132" w:author="WPS_1675132163" w:date="2024-09-29T11:23:52Z">
            <w:r>
              <w:rPr/>
              <w:fldChar w:fldCharType="separate"/>
            </w:r>
          </w:del>
          <w:del w:id="133" w:author="WPS_1675132163" w:date="2024-09-29T11:23:52Z">
            <w:r>
              <w:rPr/>
              <w:delText>5</w:delText>
            </w:r>
          </w:del>
          <w:del w:id="134" w:author="WPS_1675132163" w:date="2024-09-29T11:23:52Z">
            <w:r>
              <w:rPr/>
              <w:fldChar w:fldCharType="end"/>
            </w:r>
          </w:del>
          <w:del w:id="135" w:author="WPS_1675132163" w:date="2024-09-29T11:23:52Z">
            <w:r>
              <w:rPr>
                <w:rFonts w:hint="eastAsia" w:ascii="方正小标宋简体" w:eastAsia="方正小标宋简体"/>
                <w:szCs w:val="16"/>
                <w:lang w:val="zh-CN"/>
              </w:rPr>
              <w:fldChar w:fldCharType="end"/>
            </w:r>
          </w:del>
        </w:p>
        <w:p w14:paraId="07464C87">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36" w:author="WPS_1675132163" w:date="2024-09-29T11:23:52Z"/>
            </w:rPr>
          </w:pPr>
          <w:del w:id="137" w:author="WPS_1675132163" w:date="2024-09-29T11:23:52Z">
            <w:r>
              <w:rPr>
                <w:rFonts w:hint="eastAsia" w:ascii="方正小标宋简体" w:eastAsia="方正小标宋简体"/>
                <w:szCs w:val="16"/>
                <w:lang w:val="zh-CN"/>
              </w:rPr>
              <w:fldChar w:fldCharType="begin"/>
            </w:r>
          </w:del>
          <w:del w:id="138" w:author="WPS_1675132163" w:date="2024-09-29T11:23:52Z">
            <w:r>
              <w:rPr>
                <w:rFonts w:hint="eastAsia" w:ascii="方正小标宋简体" w:eastAsia="方正小标宋简体"/>
                <w:szCs w:val="16"/>
                <w:lang w:val="zh-CN"/>
              </w:rPr>
              <w:delInstrText xml:space="preserve"> HYPERLINK \l _Toc1090 </w:delInstrText>
            </w:r>
          </w:del>
          <w:del w:id="139" w:author="WPS_1675132163" w:date="2024-09-29T11:23:52Z">
            <w:r>
              <w:rPr>
                <w:rFonts w:hint="eastAsia" w:ascii="方正小标宋简体" w:eastAsia="方正小标宋简体"/>
                <w:szCs w:val="16"/>
                <w:lang w:val="zh-CN"/>
              </w:rPr>
              <w:fldChar w:fldCharType="separate"/>
            </w:r>
          </w:del>
          <w:del w:id="140" w:author="WPS_1675132163" w:date="2024-09-29T11:23:52Z">
            <w:r>
              <w:rPr>
                <w:rFonts w:ascii="仿宋" w:hAnsi="仿宋" w:eastAsia="仿宋"/>
              </w:rPr>
              <w:delText>5． 202</w:delText>
            </w:r>
          </w:del>
          <w:del w:id="141" w:author="WPS_1675132163" w:date="2024-09-29T11:23:52Z">
            <w:r>
              <w:rPr>
                <w:rFonts w:hint="eastAsia" w:ascii="仿宋" w:hAnsi="仿宋" w:eastAsia="仿宋"/>
                <w:lang w:val="en-US" w:eastAsia="zh-CN"/>
              </w:rPr>
              <w:delText>2</w:delText>
            </w:r>
          </w:del>
          <w:del w:id="142" w:author="WPS_1675132163" w:date="2024-09-29T11:23:52Z">
            <w:r>
              <w:rPr>
                <w:rFonts w:ascii="仿宋" w:hAnsi="仿宋" w:eastAsia="仿宋"/>
              </w:rPr>
              <w:delText>年度东安县一般公共预算支出决算功能分类明细表</w:delText>
            </w:r>
          </w:del>
          <w:del w:id="143" w:author="WPS_1675132163" w:date="2024-09-29T11:23:52Z">
            <w:r>
              <w:rPr/>
              <w:tab/>
            </w:r>
          </w:del>
          <w:del w:id="144" w:author="WPS_1675132163" w:date="2024-09-29T11:23:52Z">
            <w:r>
              <w:rPr/>
              <w:fldChar w:fldCharType="begin"/>
            </w:r>
          </w:del>
          <w:del w:id="145" w:author="WPS_1675132163" w:date="2024-09-29T11:23:52Z">
            <w:r>
              <w:rPr/>
              <w:delInstrText xml:space="preserve"> PAGEREF _Toc1090 \h </w:delInstrText>
            </w:r>
          </w:del>
          <w:del w:id="146" w:author="WPS_1675132163" w:date="2024-09-29T11:23:52Z">
            <w:r>
              <w:rPr/>
              <w:fldChar w:fldCharType="separate"/>
            </w:r>
          </w:del>
          <w:del w:id="147" w:author="WPS_1675132163" w:date="2024-09-29T11:23:52Z">
            <w:r>
              <w:rPr/>
              <w:delText>6</w:delText>
            </w:r>
          </w:del>
          <w:del w:id="148" w:author="WPS_1675132163" w:date="2024-09-29T11:23:52Z">
            <w:r>
              <w:rPr/>
              <w:fldChar w:fldCharType="end"/>
            </w:r>
          </w:del>
          <w:del w:id="149" w:author="WPS_1675132163" w:date="2024-09-29T11:23:52Z">
            <w:r>
              <w:rPr>
                <w:rFonts w:hint="eastAsia" w:ascii="方正小标宋简体" w:eastAsia="方正小标宋简体"/>
                <w:szCs w:val="16"/>
                <w:lang w:val="zh-CN"/>
              </w:rPr>
              <w:fldChar w:fldCharType="end"/>
            </w:r>
          </w:del>
        </w:p>
        <w:p w14:paraId="0EC635CB">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50" w:author="WPS_1675132163" w:date="2024-09-29T11:23:52Z"/>
            </w:rPr>
          </w:pPr>
          <w:del w:id="151" w:author="WPS_1675132163" w:date="2024-09-29T11:23:52Z">
            <w:r>
              <w:rPr>
                <w:rFonts w:hint="eastAsia" w:ascii="方正小标宋简体" w:eastAsia="方正小标宋简体"/>
                <w:szCs w:val="16"/>
                <w:lang w:val="zh-CN"/>
              </w:rPr>
              <w:fldChar w:fldCharType="begin"/>
            </w:r>
          </w:del>
          <w:del w:id="152" w:author="WPS_1675132163" w:date="2024-09-29T11:23:52Z">
            <w:r>
              <w:rPr>
                <w:rFonts w:hint="eastAsia" w:ascii="方正小标宋简体" w:eastAsia="方正小标宋简体"/>
                <w:szCs w:val="16"/>
                <w:lang w:val="zh-CN"/>
              </w:rPr>
              <w:delInstrText xml:space="preserve"> HYPERLINK \l _Toc17979 </w:delInstrText>
            </w:r>
          </w:del>
          <w:del w:id="153" w:author="WPS_1675132163" w:date="2024-09-29T11:23:52Z">
            <w:r>
              <w:rPr>
                <w:rFonts w:hint="eastAsia" w:ascii="方正小标宋简体" w:eastAsia="方正小标宋简体"/>
                <w:szCs w:val="16"/>
                <w:lang w:val="zh-CN"/>
              </w:rPr>
              <w:fldChar w:fldCharType="separate"/>
            </w:r>
          </w:del>
          <w:del w:id="154" w:author="WPS_1675132163" w:date="2024-09-29T11:23:52Z">
            <w:r>
              <w:rPr>
                <w:rFonts w:ascii="仿宋" w:hAnsi="仿宋" w:eastAsia="仿宋"/>
              </w:rPr>
              <w:delText xml:space="preserve">6． </w:delText>
            </w:r>
          </w:del>
          <w:del w:id="155" w:author="WPS_1675132163" w:date="2024-09-29T11:23:52Z">
            <w:r>
              <w:rPr>
                <w:rFonts w:hint="eastAsia" w:ascii="仿宋" w:hAnsi="仿宋" w:eastAsia="仿宋"/>
              </w:rPr>
              <w:delText>202</w:delText>
            </w:r>
          </w:del>
          <w:del w:id="156" w:author="WPS_1675132163" w:date="2024-09-29T11:23:52Z">
            <w:r>
              <w:rPr>
                <w:rFonts w:hint="eastAsia" w:ascii="仿宋" w:hAnsi="仿宋" w:eastAsia="仿宋"/>
                <w:lang w:val="en-US" w:eastAsia="zh-CN"/>
              </w:rPr>
              <w:delText>2</w:delText>
            </w:r>
          </w:del>
          <w:del w:id="157" w:author="WPS_1675132163" w:date="2024-09-29T11:23:52Z">
            <w:r>
              <w:rPr>
                <w:rFonts w:hint="eastAsia" w:ascii="仿宋" w:hAnsi="仿宋" w:eastAsia="仿宋"/>
              </w:rPr>
              <w:delText>年度东安县一般公共预算支出决算经济分类明细表</w:delText>
            </w:r>
          </w:del>
          <w:del w:id="158" w:author="WPS_1675132163" w:date="2024-09-29T11:23:52Z">
            <w:r>
              <w:rPr/>
              <w:tab/>
            </w:r>
          </w:del>
          <w:del w:id="159" w:author="WPS_1675132163" w:date="2024-09-29T11:23:52Z">
            <w:r>
              <w:rPr/>
              <w:fldChar w:fldCharType="begin"/>
            </w:r>
          </w:del>
          <w:del w:id="160" w:author="WPS_1675132163" w:date="2024-09-29T11:23:52Z">
            <w:r>
              <w:rPr/>
              <w:delInstrText xml:space="preserve"> PAGEREF _Toc17979 \h </w:delInstrText>
            </w:r>
          </w:del>
          <w:del w:id="161" w:author="WPS_1675132163" w:date="2024-09-29T11:23:52Z">
            <w:r>
              <w:rPr/>
              <w:fldChar w:fldCharType="separate"/>
            </w:r>
          </w:del>
          <w:del w:id="162" w:author="WPS_1675132163" w:date="2024-09-29T11:23:52Z">
            <w:r>
              <w:rPr/>
              <w:delText>42</w:delText>
            </w:r>
          </w:del>
          <w:del w:id="163" w:author="WPS_1675132163" w:date="2024-09-29T11:23:52Z">
            <w:r>
              <w:rPr/>
              <w:fldChar w:fldCharType="end"/>
            </w:r>
          </w:del>
          <w:del w:id="164" w:author="WPS_1675132163" w:date="2024-09-29T11:23:52Z">
            <w:r>
              <w:rPr>
                <w:rFonts w:hint="eastAsia" w:ascii="方正小标宋简体" w:eastAsia="方正小标宋简体"/>
                <w:szCs w:val="16"/>
                <w:lang w:val="zh-CN"/>
              </w:rPr>
              <w:fldChar w:fldCharType="end"/>
            </w:r>
          </w:del>
        </w:p>
        <w:p w14:paraId="52616D2C">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65" w:author="WPS_1675132163" w:date="2024-09-29T11:23:52Z"/>
            </w:rPr>
          </w:pPr>
          <w:del w:id="166" w:author="WPS_1675132163" w:date="2024-09-29T11:23:52Z">
            <w:r>
              <w:rPr>
                <w:rFonts w:hint="eastAsia" w:ascii="方正小标宋简体" w:eastAsia="方正小标宋简体"/>
                <w:szCs w:val="16"/>
                <w:lang w:val="zh-CN"/>
              </w:rPr>
              <w:fldChar w:fldCharType="begin"/>
            </w:r>
          </w:del>
          <w:del w:id="167" w:author="WPS_1675132163" w:date="2024-09-29T11:23:52Z">
            <w:r>
              <w:rPr>
                <w:rFonts w:hint="eastAsia" w:ascii="方正小标宋简体" w:eastAsia="方正小标宋简体"/>
                <w:szCs w:val="16"/>
                <w:lang w:val="zh-CN"/>
              </w:rPr>
              <w:delInstrText xml:space="preserve"> HYPERLINK \l _Toc29282 </w:delInstrText>
            </w:r>
          </w:del>
          <w:del w:id="168" w:author="WPS_1675132163" w:date="2024-09-29T11:23:52Z">
            <w:r>
              <w:rPr>
                <w:rFonts w:hint="eastAsia" w:ascii="方正小标宋简体" w:eastAsia="方正小标宋简体"/>
                <w:szCs w:val="16"/>
                <w:lang w:val="zh-CN"/>
              </w:rPr>
              <w:fldChar w:fldCharType="separate"/>
            </w:r>
          </w:del>
          <w:del w:id="169" w:author="WPS_1675132163" w:date="2024-09-29T11:23:52Z">
            <w:r>
              <w:rPr>
                <w:rFonts w:ascii="仿宋" w:hAnsi="仿宋" w:eastAsia="仿宋"/>
              </w:rPr>
              <w:delText>7． 202</w:delText>
            </w:r>
          </w:del>
          <w:del w:id="170" w:author="WPS_1675132163" w:date="2024-09-29T11:23:52Z">
            <w:r>
              <w:rPr>
                <w:rFonts w:hint="eastAsia" w:ascii="仿宋" w:hAnsi="仿宋" w:eastAsia="仿宋"/>
                <w:lang w:val="en-US" w:eastAsia="zh-CN"/>
              </w:rPr>
              <w:delText>2</w:delText>
            </w:r>
          </w:del>
          <w:del w:id="171" w:author="WPS_1675132163" w:date="2024-09-29T11:23:52Z">
            <w:r>
              <w:rPr>
                <w:rFonts w:ascii="仿宋" w:hAnsi="仿宋" w:eastAsia="仿宋"/>
              </w:rPr>
              <w:delText>年东安县一般公共预算基本支出决算表</w:delText>
            </w:r>
          </w:del>
          <w:del w:id="172" w:author="WPS_1675132163" w:date="2024-09-29T11:23:52Z">
            <w:r>
              <w:rPr/>
              <w:tab/>
            </w:r>
          </w:del>
          <w:del w:id="173" w:author="WPS_1675132163" w:date="2024-09-29T11:23:52Z">
            <w:r>
              <w:rPr/>
              <w:fldChar w:fldCharType="begin"/>
            </w:r>
          </w:del>
          <w:del w:id="174" w:author="WPS_1675132163" w:date="2024-09-29T11:23:52Z">
            <w:r>
              <w:rPr/>
              <w:delInstrText xml:space="preserve"> PAGEREF _Toc29282 \h </w:delInstrText>
            </w:r>
          </w:del>
          <w:del w:id="175" w:author="WPS_1675132163" w:date="2024-09-29T11:23:52Z">
            <w:r>
              <w:rPr/>
              <w:fldChar w:fldCharType="separate"/>
            </w:r>
          </w:del>
          <w:del w:id="176" w:author="WPS_1675132163" w:date="2024-09-29T11:23:52Z">
            <w:r>
              <w:rPr/>
              <w:delText>44</w:delText>
            </w:r>
          </w:del>
          <w:del w:id="177" w:author="WPS_1675132163" w:date="2024-09-29T11:23:52Z">
            <w:r>
              <w:rPr/>
              <w:fldChar w:fldCharType="end"/>
            </w:r>
          </w:del>
          <w:del w:id="178" w:author="WPS_1675132163" w:date="2024-09-29T11:23:52Z">
            <w:r>
              <w:rPr>
                <w:rFonts w:hint="eastAsia" w:ascii="方正小标宋简体" w:eastAsia="方正小标宋简体"/>
                <w:szCs w:val="16"/>
                <w:lang w:val="zh-CN"/>
              </w:rPr>
              <w:fldChar w:fldCharType="end"/>
            </w:r>
          </w:del>
        </w:p>
        <w:p w14:paraId="19D4B139">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79" w:author="WPS_1675132163" w:date="2024-09-29T11:23:52Z"/>
            </w:rPr>
          </w:pPr>
          <w:del w:id="180" w:author="WPS_1675132163" w:date="2024-09-29T11:23:52Z">
            <w:r>
              <w:rPr>
                <w:rFonts w:hint="eastAsia" w:ascii="方正小标宋简体" w:eastAsia="方正小标宋简体"/>
                <w:szCs w:val="16"/>
                <w:lang w:val="zh-CN"/>
              </w:rPr>
              <w:fldChar w:fldCharType="begin"/>
            </w:r>
          </w:del>
          <w:del w:id="181" w:author="WPS_1675132163" w:date="2024-09-29T11:23:52Z">
            <w:r>
              <w:rPr>
                <w:rFonts w:hint="eastAsia" w:ascii="方正小标宋简体" w:eastAsia="方正小标宋简体"/>
                <w:szCs w:val="16"/>
                <w:lang w:val="zh-CN"/>
              </w:rPr>
              <w:delInstrText xml:space="preserve"> HYPERLINK \l _Toc17831 </w:delInstrText>
            </w:r>
          </w:del>
          <w:del w:id="182" w:author="WPS_1675132163" w:date="2024-09-29T11:23:52Z">
            <w:r>
              <w:rPr>
                <w:rFonts w:hint="eastAsia" w:ascii="方正小标宋简体" w:eastAsia="方正小标宋简体"/>
                <w:szCs w:val="16"/>
                <w:lang w:val="zh-CN"/>
              </w:rPr>
              <w:fldChar w:fldCharType="separate"/>
            </w:r>
          </w:del>
          <w:del w:id="183" w:author="WPS_1675132163" w:date="2024-09-29T11:23:52Z">
            <w:r>
              <w:rPr>
                <w:rFonts w:ascii="仿宋" w:hAnsi="仿宋" w:eastAsia="仿宋"/>
              </w:rPr>
              <w:delText>8． 202</w:delText>
            </w:r>
          </w:del>
          <w:del w:id="184" w:author="WPS_1675132163" w:date="2024-09-29T11:23:52Z">
            <w:r>
              <w:rPr>
                <w:rFonts w:hint="eastAsia" w:ascii="仿宋" w:hAnsi="仿宋" w:eastAsia="仿宋"/>
                <w:lang w:val="en-US" w:eastAsia="zh-CN"/>
              </w:rPr>
              <w:delText>2</w:delText>
            </w:r>
          </w:del>
          <w:del w:id="185" w:author="WPS_1675132163" w:date="2024-09-29T11:23:52Z">
            <w:r>
              <w:rPr>
                <w:rFonts w:ascii="仿宋" w:hAnsi="仿宋" w:eastAsia="仿宋"/>
              </w:rPr>
              <w:delText>年东安县税收返还和转移支付</w:delText>
            </w:r>
          </w:del>
          <w:del w:id="186" w:author="WPS_1675132163" w:date="2024-09-29T11:23:52Z">
            <w:r>
              <w:rPr>
                <w:rFonts w:hint="eastAsia" w:ascii="仿宋" w:hAnsi="仿宋" w:eastAsia="仿宋"/>
              </w:rPr>
              <w:delText>分项目决算</w:delText>
            </w:r>
          </w:del>
          <w:del w:id="187" w:author="WPS_1675132163" w:date="2024-09-29T11:23:52Z">
            <w:r>
              <w:rPr>
                <w:rFonts w:ascii="仿宋" w:hAnsi="仿宋" w:eastAsia="仿宋"/>
              </w:rPr>
              <w:delText>表</w:delText>
            </w:r>
          </w:del>
          <w:del w:id="188" w:author="WPS_1675132163" w:date="2024-09-29T11:23:52Z">
            <w:r>
              <w:rPr/>
              <w:tab/>
            </w:r>
          </w:del>
          <w:del w:id="189" w:author="WPS_1675132163" w:date="2024-09-29T11:23:52Z">
            <w:r>
              <w:rPr/>
              <w:fldChar w:fldCharType="begin"/>
            </w:r>
          </w:del>
          <w:del w:id="190" w:author="WPS_1675132163" w:date="2024-09-29T11:23:52Z">
            <w:r>
              <w:rPr/>
              <w:delInstrText xml:space="preserve"> PAGEREF _Toc17831 \h </w:delInstrText>
            </w:r>
          </w:del>
          <w:del w:id="191" w:author="WPS_1675132163" w:date="2024-09-29T11:23:52Z">
            <w:r>
              <w:rPr/>
              <w:fldChar w:fldCharType="separate"/>
            </w:r>
          </w:del>
          <w:del w:id="192" w:author="WPS_1675132163" w:date="2024-09-29T11:23:52Z">
            <w:r>
              <w:rPr/>
              <w:delText>46</w:delText>
            </w:r>
          </w:del>
          <w:del w:id="193" w:author="WPS_1675132163" w:date="2024-09-29T11:23:52Z">
            <w:r>
              <w:rPr/>
              <w:fldChar w:fldCharType="end"/>
            </w:r>
          </w:del>
          <w:del w:id="194" w:author="WPS_1675132163" w:date="2024-09-29T11:23:52Z">
            <w:r>
              <w:rPr>
                <w:rFonts w:hint="eastAsia" w:ascii="方正小标宋简体" w:eastAsia="方正小标宋简体"/>
                <w:szCs w:val="16"/>
                <w:lang w:val="zh-CN"/>
              </w:rPr>
              <w:fldChar w:fldCharType="end"/>
            </w:r>
          </w:del>
        </w:p>
        <w:p w14:paraId="7976DD75">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195" w:author="WPS_1675132163" w:date="2024-09-29T11:23:52Z"/>
              <w:rFonts w:hint="eastAsia" w:ascii="方正小标宋简体" w:eastAsia="方正小标宋简体"/>
              <w:szCs w:val="16"/>
              <w:lang w:val="zh-CN"/>
            </w:rPr>
          </w:pPr>
          <w:del w:id="196" w:author="WPS_1675132163" w:date="2024-09-29T11:23:52Z">
            <w:r>
              <w:rPr>
                <w:rFonts w:hint="eastAsia" w:ascii="方正小标宋简体" w:eastAsia="方正小标宋简体"/>
                <w:szCs w:val="16"/>
                <w:lang w:val="zh-CN"/>
              </w:rPr>
              <w:fldChar w:fldCharType="begin"/>
            </w:r>
          </w:del>
          <w:del w:id="197" w:author="WPS_1675132163" w:date="2024-09-29T11:23:52Z">
            <w:r>
              <w:rPr>
                <w:rFonts w:hint="eastAsia" w:ascii="方正小标宋简体" w:eastAsia="方正小标宋简体"/>
                <w:szCs w:val="16"/>
                <w:lang w:val="zh-CN"/>
              </w:rPr>
              <w:delInstrText xml:space="preserve"> HYPERLINK \l _Toc31455 </w:delInstrText>
            </w:r>
          </w:del>
          <w:del w:id="198" w:author="WPS_1675132163" w:date="2024-09-29T11:23:52Z">
            <w:r>
              <w:rPr>
                <w:rFonts w:hint="eastAsia" w:ascii="方正小标宋简体" w:eastAsia="方正小标宋简体"/>
                <w:szCs w:val="16"/>
                <w:lang w:val="zh-CN"/>
              </w:rPr>
              <w:fldChar w:fldCharType="separate"/>
            </w:r>
          </w:del>
          <w:del w:id="199" w:author="WPS_1675132163" w:date="2024-09-29T11:23:52Z">
            <w:r>
              <w:rPr>
                <w:rFonts w:ascii="仿宋" w:hAnsi="仿宋" w:eastAsia="仿宋"/>
              </w:rPr>
              <w:delText>9． 202</w:delText>
            </w:r>
          </w:del>
          <w:del w:id="200" w:author="WPS_1675132163" w:date="2024-09-29T11:23:52Z">
            <w:r>
              <w:rPr>
                <w:rFonts w:hint="eastAsia" w:ascii="仿宋" w:hAnsi="仿宋" w:eastAsia="仿宋"/>
                <w:lang w:val="en-US" w:eastAsia="zh-CN"/>
              </w:rPr>
              <w:delText>2</w:delText>
            </w:r>
          </w:del>
          <w:del w:id="201" w:author="WPS_1675132163" w:date="2024-09-29T11:23:52Z">
            <w:r>
              <w:rPr>
                <w:rFonts w:ascii="仿宋" w:hAnsi="仿宋" w:eastAsia="仿宋"/>
              </w:rPr>
              <w:delText>年东安县税收返还和转移支付分地区情况表</w:delText>
            </w:r>
          </w:del>
          <w:del w:id="202" w:author="WPS_1675132163" w:date="2024-09-29T11:23:52Z">
            <w:r>
              <w:rPr/>
              <w:tab/>
            </w:r>
          </w:del>
          <w:del w:id="203" w:author="WPS_1675132163" w:date="2024-09-29T11:23:52Z">
            <w:r>
              <w:rPr/>
              <w:fldChar w:fldCharType="begin"/>
            </w:r>
          </w:del>
          <w:del w:id="204" w:author="WPS_1675132163" w:date="2024-09-29T11:23:52Z">
            <w:r>
              <w:rPr/>
              <w:delInstrText xml:space="preserve"> PAGEREF _Toc31455 \h </w:delInstrText>
            </w:r>
          </w:del>
          <w:del w:id="205" w:author="WPS_1675132163" w:date="2024-09-29T11:23:52Z">
            <w:r>
              <w:rPr/>
              <w:fldChar w:fldCharType="separate"/>
            </w:r>
          </w:del>
          <w:del w:id="206" w:author="WPS_1675132163" w:date="2024-09-29T11:23:52Z">
            <w:r>
              <w:rPr/>
              <w:delText>47</w:delText>
            </w:r>
          </w:del>
          <w:del w:id="207" w:author="WPS_1675132163" w:date="2024-09-29T11:23:52Z">
            <w:r>
              <w:rPr/>
              <w:fldChar w:fldCharType="end"/>
            </w:r>
          </w:del>
          <w:del w:id="208" w:author="WPS_1675132163" w:date="2024-09-29T11:23:52Z">
            <w:r>
              <w:rPr>
                <w:rFonts w:hint="eastAsia" w:ascii="方正小标宋简体" w:eastAsia="方正小标宋简体"/>
                <w:szCs w:val="16"/>
                <w:lang w:val="zh-CN"/>
              </w:rPr>
              <w:fldChar w:fldCharType="end"/>
            </w:r>
          </w:del>
        </w:p>
        <w:p w14:paraId="020B05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del w:id="209" w:author="WPS_1675132163" w:date="2024-09-29T11:23:52Z"/>
            </w:rPr>
          </w:pPr>
          <w:del w:id="210" w:author="WPS_1675132163" w:date="2024-09-29T11:23:52Z">
            <w:r>
              <w:rPr>
                <w:rFonts w:hint="eastAsia" w:ascii="方正小标宋简体" w:hAnsi="Calibri" w:eastAsia="方正小标宋简体" w:cs="方正小标宋简体"/>
                <w:kern w:val="2"/>
                <w:sz w:val="24"/>
                <w:szCs w:val="24"/>
                <w:lang w:val="zh-CN" w:eastAsia="zh-CN" w:bidi="ar"/>
              </w:rPr>
              <w:delText>二、政府性基金预算收支决算</w:delText>
            </w:r>
          </w:del>
        </w:p>
        <w:p w14:paraId="4E94DE32">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211" w:author="WPS_1675132163" w:date="2024-09-29T11:23:52Z"/>
            </w:rPr>
          </w:pPr>
          <w:del w:id="212" w:author="WPS_1675132163" w:date="2024-09-29T11:23:52Z">
            <w:r>
              <w:rPr>
                <w:rFonts w:hint="eastAsia" w:ascii="方正小标宋简体" w:eastAsia="方正小标宋简体"/>
                <w:szCs w:val="16"/>
                <w:lang w:val="zh-CN"/>
              </w:rPr>
              <w:fldChar w:fldCharType="begin"/>
            </w:r>
          </w:del>
          <w:del w:id="213" w:author="WPS_1675132163" w:date="2024-09-29T11:23:52Z">
            <w:r>
              <w:rPr>
                <w:rFonts w:hint="eastAsia" w:ascii="方正小标宋简体" w:eastAsia="方正小标宋简体"/>
                <w:szCs w:val="16"/>
                <w:lang w:val="zh-CN"/>
              </w:rPr>
              <w:delInstrText xml:space="preserve"> HYPERLINK \l _Toc27533 </w:delInstrText>
            </w:r>
          </w:del>
          <w:del w:id="214" w:author="WPS_1675132163" w:date="2024-09-29T11:23:52Z">
            <w:r>
              <w:rPr>
                <w:rFonts w:hint="eastAsia" w:ascii="方正小标宋简体" w:eastAsia="方正小标宋简体"/>
                <w:szCs w:val="16"/>
                <w:lang w:val="zh-CN"/>
              </w:rPr>
              <w:fldChar w:fldCharType="separate"/>
            </w:r>
          </w:del>
          <w:del w:id="215" w:author="WPS_1675132163" w:date="2024-09-29T11:23:52Z">
            <w:r>
              <w:rPr>
                <w:rFonts w:hint="default" w:ascii="仿宋" w:hAnsi="仿宋" w:eastAsia="仿宋"/>
                <w:szCs w:val="32"/>
              </w:rPr>
              <w:delText xml:space="preserve">10． </w:delText>
            </w:r>
          </w:del>
          <w:del w:id="216" w:author="WPS_1675132163" w:date="2024-09-29T11:23:52Z">
            <w:r>
              <w:rPr>
                <w:rFonts w:ascii="仿宋" w:hAnsi="仿宋" w:eastAsia="仿宋"/>
              </w:rPr>
              <w:delText>202</w:delText>
            </w:r>
          </w:del>
          <w:del w:id="217" w:author="WPS_1675132163" w:date="2024-09-29T11:23:52Z">
            <w:r>
              <w:rPr>
                <w:rFonts w:hint="eastAsia" w:ascii="仿宋" w:hAnsi="仿宋" w:eastAsia="仿宋"/>
                <w:lang w:val="en-US" w:eastAsia="zh-CN"/>
              </w:rPr>
              <w:delText>2</w:delText>
            </w:r>
          </w:del>
          <w:del w:id="218" w:author="WPS_1675132163" w:date="2024-09-29T11:23:52Z">
            <w:r>
              <w:rPr>
                <w:rFonts w:ascii="仿宋" w:hAnsi="仿宋" w:eastAsia="仿宋"/>
              </w:rPr>
              <w:delText>年东安县</w:delText>
            </w:r>
          </w:del>
          <w:del w:id="219" w:author="WPS_1675132163" w:date="2024-09-29T11:23:52Z">
            <w:r>
              <w:rPr>
                <w:rFonts w:hint="eastAsia" w:ascii="仿宋" w:hAnsi="仿宋" w:eastAsia="仿宋"/>
              </w:rPr>
              <w:delText>政府性基金预算收入决算</w:delText>
            </w:r>
          </w:del>
          <w:del w:id="220" w:author="WPS_1675132163" w:date="2024-09-29T11:23:52Z">
            <w:r>
              <w:rPr>
                <w:rFonts w:hint="eastAsia" w:ascii="仿宋" w:hAnsi="仿宋" w:eastAsia="仿宋"/>
                <w:lang w:eastAsia="zh-CN"/>
              </w:rPr>
              <w:delText>总</w:delText>
            </w:r>
          </w:del>
          <w:del w:id="221" w:author="WPS_1675132163" w:date="2024-09-29T11:23:52Z">
            <w:r>
              <w:rPr>
                <w:rFonts w:hint="eastAsia" w:ascii="仿宋" w:hAnsi="仿宋" w:eastAsia="仿宋"/>
              </w:rPr>
              <w:delText>表</w:delText>
            </w:r>
          </w:del>
          <w:del w:id="222" w:author="WPS_1675132163" w:date="2024-09-29T11:23:52Z">
            <w:r>
              <w:rPr/>
              <w:tab/>
            </w:r>
          </w:del>
          <w:del w:id="223" w:author="WPS_1675132163" w:date="2024-09-29T11:23:52Z">
            <w:r>
              <w:rPr/>
              <w:fldChar w:fldCharType="begin"/>
            </w:r>
          </w:del>
          <w:del w:id="224" w:author="WPS_1675132163" w:date="2024-09-29T11:23:52Z">
            <w:r>
              <w:rPr/>
              <w:delInstrText xml:space="preserve"> PAGEREF _Toc27533 \h </w:delInstrText>
            </w:r>
          </w:del>
          <w:del w:id="225" w:author="WPS_1675132163" w:date="2024-09-29T11:23:52Z">
            <w:r>
              <w:rPr/>
              <w:fldChar w:fldCharType="separate"/>
            </w:r>
          </w:del>
          <w:del w:id="226" w:author="WPS_1675132163" w:date="2024-09-29T11:23:52Z">
            <w:r>
              <w:rPr/>
              <w:delText>48</w:delText>
            </w:r>
          </w:del>
          <w:del w:id="227" w:author="WPS_1675132163" w:date="2024-09-29T11:23:52Z">
            <w:r>
              <w:rPr/>
              <w:fldChar w:fldCharType="end"/>
            </w:r>
          </w:del>
          <w:del w:id="228" w:author="WPS_1675132163" w:date="2024-09-29T11:23:52Z">
            <w:r>
              <w:rPr>
                <w:rFonts w:hint="eastAsia" w:ascii="方正小标宋简体" w:eastAsia="方正小标宋简体"/>
                <w:szCs w:val="16"/>
                <w:lang w:val="zh-CN"/>
              </w:rPr>
              <w:fldChar w:fldCharType="end"/>
            </w:r>
          </w:del>
        </w:p>
        <w:p w14:paraId="19C0F80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229" w:author="WPS_1675132163" w:date="2024-09-29T11:23:52Z"/>
            </w:rPr>
          </w:pPr>
          <w:del w:id="230" w:author="WPS_1675132163" w:date="2024-09-29T11:23:52Z">
            <w:r>
              <w:rPr>
                <w:rFonts w:hint="eastAsia" w:ascii="方正小标宋简体" w:eastAsia="方正小标宋简体"/>
                <w:szCs w:val="16"/>
                <w:lang w:val="zh-CN"/>
              </w:rPr>
              <w:fldChar w:fldCharType="begin"/>
            </w:r>
          </w:del>
          <w:del w:id="231" w:author="WPS_1675132163" w:date="2024-09-29T11:23:52Z">
            <w:r>
              <w:rPr>
                <w:rFonts w:hint="eastAsia" w:ascii="方正小标宋简体" w:eastAsia="方正小标宋简体"/>
                <w:szCs w:val="16"/>
                <w:lang w:val="zh-CN"/>
              </w:rPr>
              <w:delInstrText xml:space="preserve"> HYPERLINK \l _Toc20528 </w:delInstrText>
            </w:r>
          </w:del>
          <w:del w:id="232" w:author="WPS_1675132163" w:date="2024-09-29T11:23:52Z">
            <w:r>
              <w:rPr>
                <w:rFonts w:hint="eastAsia" w:ascii="方正小标宋简体" w:eastAsia="方正小标宋简体"/>
                <w:szCs w:val="16"/>
                <w:lang w:val="zh-CN"/>
              </w:rPr>
              <w:fldChar w:fldCharType="separate"/>
            </w:r>
          </w:del>
          <w:del w:id="233" w:author="WPS_1675132163" w:date="2024-09-29T11:23:52Z">
            <w:r>
              <w:rPr>
                <w:rFonts w:hint="default" w:ascii="仿宋" w:hAnsi="仿宋" w:eastAsia="仿宋"/>
                <w:szCs w:val="32"/>
              </w:rPr>
              <w:delText xml:space="preserve">11． </w:delText>
            </w:r>
          </w:del>
          <w:del w:id="234" w:author="WPS_1675132163" w:date="2024-09-29T11:23:52Z">
            <w:r>
              <w:rPr>
                <w:rFonts w:ascii="仿宋" w:hAnsi="仿宋" w:eastAsia="仿宋"/>
              </w:rPr>
              <w:delText>202</w:delText>
            </w:r>
          </w:del>
          <w:del w:id="235" w:author="WPS_1675132163" w:date="2024-09-29T11:23:52Z">
            <w:r>
              <w:rPr>
                <w:rFonts w:hint="eastAsia" w:ascii="仿宋" w:hAnsi="仿宋" w:eastAsia="仿宋"/>
                <w:lang w:val="en-US" w:eastAsia="zh-CN"/>
              </w:rPr>
              <w:delText>2</w:delText>
            </w:r>
          </w:del>
          <w:del w:id="236" w:author="WPS_1675132163" w:date="2024-09-29T11:23:52Z">
            <w:r>
              <w:rPr>
                <w:rFonts w:ascii="仿宋" w:hAnsi="仿宋" w:eastAsia="仿宋"/>
              </w:rPr>
              <w:delText>年东安县</w:delText>
            </w:r>
          </w:del>
          <w:del w:id="237" w:author="WPS_1675132163" w:date="2024-09-29T11:23:52Z">
            <w:r>
              <w:rPr>
                <w:rFonts w:hint="eastAsia" w:ascii="仿宋" w:hAnsi="仿宋" w:eastAsia="仿宋"/>
              </w:rPr>
              <w:delText>政府性基金预算收入决算</w:delText>
            </w:r>
          </w:del>
          <w:del w:id="238" w:author="WPS_1675132163" w:date="2024-09-29T11:23:52Z">
            <w:r>
              <w:rPr>
                <w:rFonts w:hint="eastAsia" w:ascii="仿宋" w:hAnsi="仿宋" w:eastAsia="仿宋"/>
                <w:lang w:eastAsia="zh-CN"/>
              </w:rPr>
              <w:delText>明细</w:delText>
            </w:r>
          </w:del>
          <w:del w:id="239" w:author="WPS_1675132163" w:date="2024-09-29T11:23:52Z">
            <w:r>
              <w:rPr>
                <w:rFonts w:hint="eastAsia" w:ascii="仿宋" w:hAnsi="仿宋" w:eastAsia="仿宋"/>
              </w:rPr>
              <w:delText>表</w:delText>
            </w:r>
          </w:del>
          <w:del w:id="240" w:author="WPS_1675132163" w:date="2024-09-29T11:23:52Z">
            <w:r>
              <w:rPr/>
              <w:tab/>
            </w:r>
          </w:del>
          <w:del w:id="241" w:author="WPS_1675132163" w:date="2024-09-29T11:23:52Z">
            <w:r>
              <w:rPr/>
              <w:fldChar w:fldCharType="begin"/>
            </w:r>
          </w:del>
          <w:del w:id="242" w:author="WPS_1675132163" w:date="2024-09-29T11:23:52Z">
            <w:r>
              <w:rPr/>
              <w:delInstrText xml:space="preserve"> PAGEREF _Toc20528 \h </w:delInstrText>
            </w:r>
          </w:del>
          <w:del w:id="243" w:author="WPS_1675132163" w:date="2024-09-29T11:23:52Z">
            <w:r>
              <w:rPr/>
              <w:fldChar w:fldCharType="separate"/>
            </w:r>
          </w:del>
          <w:del w:id="244" w:author="WPS_1675132163" w:date="2024-09-29T11:23:52Z">
            <w:r>
              <w:rPr/>
              <w:delText>49</w:delText>
            </w:r>
          </w:del>
          <w:del w:id="245" w:author="WPS_1675132163" w:date="2024-09-29T11:23:52Z">
            <w:r>
              <w:rPr/>
              <w:fldChar w:fldCharType="end"/>
            </w:r>
          </w:del>
          <w:del w:id="246" w:author="WPS_1675132163" w:date="2024-09-29T11:23:52Z">
            <w:r>
              <w:rPr>
                <w:rFonts w:hint="eastAsia" w:ascii="方正小标宋简体" w:eastAsia="方正小标宋简体"/>
                <w:szCs w:val="16"/>
                <w:lang w:val="zh-CN"/>
              </w:rPr>
              <w:fldChar w:fldCharType="end"/>
            </w:r>
          </w:del>
        </w:p>
        <w:p w14:paraId="42C0E5D0">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247" w:author="WPS_1675132163" w:date="2024-09-29T11:23:52Z"/>
            </w:rPr>
          </w:pPr>
          <w:del w:id="248" w:author="WPS_1675132163" w:date="2024-09-29T11:23:52Z">
            <w:r>
              <w:rPr>
                <w:rFonts w:hint="eastAsia" w:ascii="方正小标宋简体" w:eastAsia="方正小标宋简体"/>
                <w:szCs w:val="16"/>
                <w:lang w:val="zh-CN"/>
              </w:rPr>
              <w:fldChar w:fldCharType="begin"/>
            </w:r>
          </w:del>
          <w:del w:id="249" w:author="WPS_1675132163" w:date="2024-09-29T11:23:52Z">
            <w:r>
              <w:rPr>
                <w:rFonts w:hint="eastAsia" w:ascii="方正小标宋简体" w:eastAsia="方正小标宋简体"/>
                <w:szCs w:val="16"/>
                <w:lang w:val="zh-CN"/>
              </w:rPr>
              <w:delInstrText xml:space="preserve"> HYPERLINK \l _Toc1841 </w:delInstrText>
            </w:r>
          </w:del>
          <w:del w:id="250" w:author="WPS_1675132163" w:date="2024-09-29T11:23:52Z">
            <w:r>
              <w:rPr>
                <w:rFonts w:hint="eastAsia" w:ascii="方正小标宋简体" w:eastAsia="方正小标宋简体"/>
                <w:szCs w:val="16"/>
                <w:lang w:val="zh-CN"/>
              </w:rPr>
              <w:fldChar w:fldCharType="separate"/>
            </w:r>
          </w:del>
          <w:del w:id="251" w:author="WPS_1675132163" w:date="2024-09-29T11:23:52Z">
            <w:r>
              <w:rPr>
                <w:rFonts w:hint="default" w:ascii="仿宋" w:hAnsi="仿宋" w:eastAsia="仿宋"/>
                <w:szCs w:val="32"/>
              </w:rPr>
              <w:delText xml:space="preserve">12． </w:delText>
            </w:r>
          </w:del>
          <w:del w:id="252" w:author="WPS_1675132163" w:date="2024-09-29T11:23:52Z">
            <w:r>
              <w:rPr>
                <w:rFonts w:hint="eastAsia" w:ascii="仿宋" w:hAnsi="仿宋" w:eastAsia="仿宋"/>
              </w:rPr>
              <w:delText>202</w:delText>
            </w:r>
          </w:del>
          <w:del w:id="253" w:author="WPS_1675132163" w:date="2024-09-29T11:23:52Z">
            <w:r>
              <w:rPr>
                <w:rFonts w:hint="eastAsia" w:ascii="仿宋" w:hAnsi="仿宋" w:eastAsia="仿宋"/>
                <w:lang w:val="en-US" w:eastAsia="zh-CN"/>
              </w:rPr>
              <w:delText>2</w:delText>
            </w:r>
          </w:del>
          <w:del w:id="254" w:author="WPS_1675132163" w:date="2024-09-29T11:23:52Z">
            <w:r>
              <w:rPr>
                <w:rFonts w:hint="eastAsia" w:ascii="仿宋" w:hAnsi="仿宋" w:eastAsia="仿宋"/>
              </w:rPr>
              <w:delText>年</w:delText>
            </w:r>
          </w:del>
          <w:del w:id="255" w:author="WPS_1675132163" w:date="2024-09-29T11:23:52Z">
            <w:r>
              <w:rPr>
                <w:rFonts w:ascii="仿宋" w:hAnsi="仿宋" w:eastAsia="仿宋"/>
              </w:rPr>
              <w:delText>东安县政府性基金预算支出决算</w:delText>
            </w:r>
          </w:del>
          <w:del w:id="256" w:author="WPS_1675132163" w:date="2024-09-29T11:23:52Z">
            <w:r>
              <w:rPr>
                <w:rFonts w:hint="eastAsia" w:ascii="仿宋" w:hAnsi="仿宋" w:eastAsia="仿宋"/>
                <w:lang w:eastAsia="zh-CN"/>
              </w:rPr>
              <w:delText>总</w:delText>
            </w:r>
          </w:del>
          <w:del w:id="257" w:author="WPS_1675132163" w:date="2024-09-29T11:23:52Z">
            <w:r>
              <w:rPr>
                <w:rFonts w:ascii="仿宋" w:hAnsi="仿宋" w:eastAsia="仿宋"/>
              </w:rPr>
              <w:delText>表</w:delText>
            </w:r>
          </w:del>
          <w:del w:id="258" w:author="WPS_1675132163" w:date="2024-09-29T11:23:52Z">
            <w:r>
              <w:rPr/>
              <w:tab/>
            </w:r>
          </w:del>
          <w:del w:id="259" w:author="WPS_1675132163" w:date="2024-09-29T11:23:52Z">
            <w:r>
              <w:rPr/>
              <w:fldChar w:fldCharType="begin"/>
            </w:r>
          </w:del>
          <w:del w:id="260" w:author="WPS_1675132163" w:date="2024-09-29T11:23:52Z">
            <w:r>
              <w:rPr/>
              <w:delInstrText xml:space="preserve"> PAGEREF _Toc1841 \h </w:delInstrText>
            </w:r>
          </w:del>
          <w:del w:id="261" w:author="WPS_1675132163" w:date="2024-09-29T11:23:52Z">
            <w:r>
              <w:rPr/>
              <w:fldChar w:fldCharType="separate"/>
            </w:r>
          </w:del>
          <w:del w:id="262" w:author="WPS_1675132163" w:date="2024-09-29T11:23:52Z">
            <w:r>
              <w:rPr/>
              <w:delText>51</w:delText>
            </w:r>
          </w:del>
          <w:del w:id="263" w:author="WPS_1675132163" w:date="2024-09-29T11:23:52Z">
            <w:r>
              <w:rPr/>
              <w:fldChar w:fldCharType="end"/>
            </w:r>
          </w:del>
          <w:del w:id="264" w:author="WPS_1675132163" w:date="2024-09-29T11:23:52Z">
            <w:r>
              <w:rPr>
                <w:rFonts w:hint="eastAsia" w:ascii="方正小标宋简体" w:eastAsia="方正小标宋简体"/>
                <w:szCs w:val="16"/>
                <w:lang w:val="zh-CN"/>
              </w:rPr>
              <w:fldChar w:fldCharType="end"/>
            </w:r>
          </w:del>
        </w:p>
        <w:p w14:paraId="65A21DD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265" w:author="WPS_1675132163" w:date="2024-09-29T11:23:52Z"/>
            </w:rPr>
          </w:pPr>
          <w:del w:id="266" w:author="WPS_1675132163" w:date="2024-09-29T11:23:52Z">
            <w:r>
              <w:rPr>
                <w:rFonts w:hint="eastAsia" w:ascii="方正小标宋简体" w:eastAsia="方正小标宋简体"/>
                <w:szCs w:val="16"/>
                <w:lang w:val="zh-CN"/>
              </w:rPr>
              <w:fldChar w:fldCharType="begin"/>
            </w:r>
          </w:del>
          <w:del w:id="267" w:author="WPS_1675132163" w:date="2024-09-29T11:23:52Z">
            <w:r>
              <w:rPr>
                <w:rFonts w:hint="eastAsia" w:ascii="方正小标宋简体" w:eastAsia="方正小标宋简体"/>
                <w:szCs w:val="16"/>
                <w:lang w:val="zh-CN"/>
              </w:rPr>
              <w:delInstrText xml:space="preserve"> HYPERLINK \l _Toc22694 </w:delInstrText>
            </w:r>
          </w:del>
          <w:del w:id="268" w:author="WPS_1675132163" w:date="2024-09-29T11:23:52Z">
            <w:r>
              <w:rPr>
                <w:rFonts w:hint="eastAsia" w:ascii="方正小标宋简体" w:eastAsia="方正小标宋简体"/>
                <w:szCs w:val="16"/>
                <w:lang w:val="zh-CN"/>
              </w:rPr>
              <w:fldChar w:fldCharType="separate"/>
            </w:r>
          </w:del>
          <w:del w:id="269" w:author="WPS_1675132163" w:date="2024-09-29T11:23:52Z">
            <w:r>
              <w:rPr>
                <w:rFonts w:hint="default" w:ascii="仿宋" w:hAnsi="仿宋" w:eastAsia="仿宋"/>
                <w:szCs w:val="32"/>
              </w:rPr>
              <w:delText xml:space="preserve">13． </w:delText>
            </w:r>
          </w:del>
          <w:del w:id="270" w:author="WPS_1675132163" w:date="2024-09-29T11:23:52Z">
            <w:r>
              <w:rPr>
                <w:rFonts w:hint="eastAsia" w:ascii="仿宋" w:hAnsi="仿宋" w:eastAsia="仿宋"/>
              </w:rPr>
              <w:delText>202</w:delText>
            </w:r>
          </w:del>
          <w:del w:id="271" w:author="WPS_1675132163" w:date="2024-09-29T11:23:52Z">
            <w:r>
              <w:rPr>
                <w:rFonts w:hint="eastAsia" w:ascii="仿宋" w:hAnsi="仿宋" w:eastAsia="仿宋"/>
                <w:lang w:val="en-US" w:eastAsia="zh-CN"/>
              </w:rPr>
              <w:delText>2</w:delText>
            </w:r>
          </w:del>
          <w:del w:id="272" w:author="WPS_1675132163" w:date="2024-09-29T11:23:52Z">
            <w:r>
              <w:rPr>
                <w:rFonts w:hint="eastAsia" w:ascii="仿宋" w:hAnsi="仿宋" w:eastAsia="仿宋"/>
              </w:rPr>
              <w:delText>年</w:delText>
            </w:r>
          </w:del>
          <w:del w:id="273" w:author="WPS_1675132163" w:date="2024-09-29T11:23:52Z">
            <w:r>
              <w:rPr>
                <w:rFonts w:ascii="仿宋" w:hAnsi="仿宋" w:eastAsia="仿宋"/>
              </w:rPr>
              <w:delText>东安县政府性基金预算支出决算</w:delText>
            </w:r>
          </w:del>
          <w:del w:id="274" w:author="WPS_1675132163" w:date="2024-09-29T11:23:52Z">
            <w:r>
              <w:rPr>
                <w:rFonts w:hint="eastAsia" w:ascii="仿宋" w:hAnsi="仿宋" w:eastAsia="仿宋"/>
                <w:lang w:eastAsia="zh-CN"/>
              </w:rPr>
              <w:delText>明细</w:delText>
            </w:r>
          </w:del>
          <w:del w:id="275" w:author="WPS_1675132163" w:date="2024-09-29T11:23:52Z">
            <w:r>
              <w:rPr>
                <w:rFonts w:ascii="仿宋" w:hAnsi="仿宋" w:eastAsia="仿宋"/>
              </w:rPr>
              <w:delText>表</w:delText>
            </w:r>
          </w:del>
          <w:del w:id="276" w:author="WPS_1675132163" w:date="2024-09-29T11:23:52Z">
            <w:r>
              <w:rPr/>
              <w:tab/>
            </w:r>
          </w:del>
          <w:del w:id="277" w:author="WPS_1675132163" w:date="2024-09-29T11:23:52Z">
            <w:r>
              <w:rPr/>
              <w:fldChar w:fldCharType="begin"/>
            </w:r>
          </w:del>
          <w:del w:id="278" w:author="WPS_1675132163" w:date="2024-09-29T11:23:52Z">
            <w:r>
              <w:rPr/>
              <w:delInstrText xml:space="preserve"> PAGEREF _Toc22694 \h </w:delInstrText>
            </w:r>
          </w:del>
          <w:del w:id="279" w:author="WPS_1675132163" w:date="2024-09-29T11:23:52Z">
            <w:r>
              <w:rPr/>
              <w:fldChar w:fldCharType="separate"/>
            </w:r>
          </w:del>
          <w:del w:id="280" w:author="WPS_1675132163" w:date="2024-09-29T11:23:52Z">
            <w:r>
              <w:rPr/>
              <w:delText>52</w:delText>
            </w:r>
          </w:del>
          <w:del w:id="281" w:author="WPS_1675132163" w:date="2024-09-29T11:23:52Z">
            <w:r>
              <w:rPr/>
              <w:fldChar w:fldCharType="end"/>
            </w:r>
          </w:del>
          <w:del w:id="282" w:author="WPS_1675132163" w:date="2024-09-29T11:23:52Z">
            <w:r>
              <w:rPr>
                <w:rFonts w:hint="eastAsia" w:ascii="方正小标宋简体" w:eastAsia="方正小标宋简体"/>
                <w:szCs w:val="16"/>
                <w:lang w:val="zh-CN"/>
              </w:rPr>
              <w:fldChar w:fldCharType="end"/>
            </w:r>
          </w:del>
        </w:p>
        <w:p w14:paraId="7827CD8A">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283" w:author="WPS_1675132163" w:date="2024-09-29T11:23:52Z"/>
            </w:rPr>
          </w:pPr>
          <w:del w:id="284" w:author="WPS_1675132163" w:date="2024-09-29T11:23:52Z">
            <w:r>
              <w:rPr>
                <w:rFonts w:hint="eastAsia" w:ascii="方正小标宋简体" w:eastAsia="方正小标宋简体"/>
                <w:szCs w:val="16"/>
                <w:lang w:val="zh-CN"/>
              </w:rPr>
              <w:fldChar w:fldCharType="begin"/>
            </w:r>
          </w:del>
          <w:del w:id="285" w:author="WPS_1675132163" w:date="2024-09-29T11:23:52Z">
            <w:r>
              <w:rPr>
                <w:rFonts w:hint="eastAsia" w:ascii="方正小标宋简体" w:eastAsia="方正小标宋简体"/>
                <w:szCs w:val="16"/>
                <w:lang w:val="zh-CN"/>
              </w:rPr>
              <w:delInstrText xml:space="preserve"> HYPERLINK \l _Toc20809 </w:delInstrText>
            </w:r>
          </w:del>
          <w:del w:id="286" w:author="WPS_1675132163" w:date="2024-09-29T11:23:52Z">
            <w:r>
              <w:rPr>
                <w:rFonts w:hint="eastAsia" w:ascii="方正小标宋简体" w:eastAsia="方正小标宋简体"/>
                <w:szCs w:val="16"/>
                <w:lang w:val="zh-CN"/>
              </w:rPr>
              <w:fldChar w:fldCharType="separate"/>
            </w:r>
          </w:del>
          <w:del w:id="287" w:author="WPS_1675132163" w:date="2024-09-29T11:23:52Z">
            <w:r>
              <w:rPr>
                <w:rFonts w:hint="default" w:ascii="仿宋" w:hAnsi="仿宋" w:eastAsia="仿宋"/>
                <w:szCs w:val="32"/>
              </w:rPr>
              <w:delText xml:space="preserve">14． </w:delText>
            </w:r>
          </w:del>
          <w:del w:id="288" w:author="WPS_1675132163" w:date="2024-09-29T11:23:52Z">
            <w:r>
              <w:rPr>
                <w:rFonts w:hint="eastAsia" w:ascii="仿宋" w:hAnsi="仿宋" w:eastAsia="仿宋"/>
              </w:rPr>
              <w:delText>202</w:delText>
            </w:r>
          </w:del>
          <w:del w:id="289" w:author="WPS_1675132163" w:date="2024-09-29T11:23:52Z">
            <w:r>
              <w:rPr>
                <w:rFonts w:hint="eastAsia" w:ascii="仿宋" w:hAnsi="仿宋" w:eastAsia="仿宋"/>
                <w:lang w:val="en-US" w:eastAsia="zh-CN"/>
              </w:rPr>
              <w:delText>2</w:delText>
            </w:r>
          </w:del>
          <w:del w:id="290" w:author="WPS_1675132163" w:date="2024-09-29T11:23:52Z">
            <w:r>
              <w:rPr>
                <w:rFonts w:hint="eastAsia" w:ascii="仿宋" w:hAnsi="仿宋" w:eastAsia="仿宋"/>
              </w:rPr>
              <w:delText>年</w:delText>
            </w:r>
          </w:del>
          <w:del w:id="291" w:author="WPS_1675132163" w:date="2024-09-29T11:23:52Z">
            <w:r>
              <w:rPr>
                <w:rFonts w:ascii="仿宋" w:hAnsi="仿宋" w:eastAsia="仿宋"/>
              </w:rPr>
              <w:delText>东安县政府性基金预算</w:delText>
            </w:r>
          </w:del>
          <w:del w:id="292" w:author="WPS_1675132163" w:date="2024-09-29T11:23:52Z">
            <w:r>
              <w:rPr>
                <w:rFonts w:hint="eastAsia" w:ascii="仿宋" w:hAnsi="仿宋" w:eastAsia="仿宋"/>
              </w:rPr>
              <w:delText>本级</w:delText>
            </w:r>
          </w:del>
          <w:del w:id="293" w:author="WPS_1675132163" w:date="2024-09-29T11:23:52Z">
            <w:r>
              <w:rPr>
                <w:rFonts w:ascii="仿宋" w:hAnsi="仿宋" w:eastAsia="仿宋"/>
              </w:rPr>
              <w:delText>支出决算表</w:delText>
            </w:r>
          </w:del>
          <w:del w:id="294" w:author="WPS_1675132163" w:date="2024-09-29T11:23:52Z">
            <w:r>
              <w:rPr/>
              <w:tab/>
            </w:r>
          </w:del>
          <w:del w:id="295" w:author="WPS_1675132163" w:date="2024-09-29T11:23:52Z">
            <w:r>
              <w:rPr/>
              <w:fldChar w:fldCharType="begin"/>
            </w:r>
          </w:del>
          <w:del w:id="296" w:author="WPS_1675132163" w:date="2024-09-29T11:23:52Z">
            <w:r>
              <w:rPr/>
              <w:delInstrText xml:space="preserve"> PAGEREF _Toc20809 \h </w:delInstrText>
            </w:r>
          </w:del>
          <w:del w:id="297" w:author="WPS_1675132163" w:date="2024-09-29T11:23:52Z">
            <w:r>
              <w:rPr/>
              <w:fldChar w:fldCharType="separate"/>
            </w:r>
          </w:del>
          <w:del w:id="298" w:author="WPS_1675132163" w:date="2024-09-29T11:23:52Z">
            <w:r>
              <w:rPr/>
              <w:delText>60</w:delText>
            </w:r>
          </w:del>
          <w:del w:id="299" w:author="WPS_1675132163" w:date="2024-09-29T11:23:52Z">
            <w:r>
              <w:rPr/>
              <w:fldChar w:fldCharType="end"/>
            </w:r>
          </w:del>
          <w:del w:id="300" w:author="WPS_1675132163" w:date="2024-09-29T11:23:52Z">
            <w:r>
              <w:rPr>
                <w:rFonts w:hint="eastAsia" w:ascii="方正小标宋简体" w:eastAsia="方正小标宋简体"/>
                <w:szCs w:val="16"/>
                <w:lang w:val="zh-CN"/>
              </w:rPr>
              <w:fldChar w:fldCharType="end"/>
            </w:r>
          </w:del>
        </w:p>
        <w:p w14:paraId="39C2CF74">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301" w:author="WPS_1675132163" w:date="2024-09-29T11:23:52Z"/>
            </w:rPr>
          </w:pPr>
          <w:del w:id="302" w:author="WPS_1675132163" w:date="2024-09-29T11:23:52Z">
            <w:r>
              <w:rPr>
                <w:rFonts w:hint="eastAsia" w:ascii="方正小标宋简体" w:eastAsia="方正小标宋简体"/>
                <w:szCs w:val="16"/>
                <w:lang w:val="zh-CN"/>
              </w:rPr>
              <w:fldChar w:fldCharType="begin"/>
            </w:r>
          </w:del>
          <w:del w:id="303" w:author="WPS_1675132163" w:date="2024-09-29T11:23:52Z">
            <w:r>
              <w:rPr>
                <w:rFonts w:hint="eastAsia" w:ascii="方正小标宋简体" w:eastAsia="方正小标宋简体"/>
                <w:szCs w:val="16"/>
                <w:lang w:val="zh-CN"/>
              </w:rPr>
              <w:delInstrText xml:space="preserve"> HYPERLINK \l _Toc28421 </w:delInstrText>
            </w:r>
          </w:del>
          <w:del w:id="304" w:author="WPS_1675132163" w:date="2024-09-29T11:23:52Z">
            <w:r>
              <w:rPr>
                <w:rFonts w:hint="eastAsia" w:ascii="方正小标宋简体" w:eastAsia="方正小标宋简体"/>
                <w:szCs w:val="16"/>
                <w:lang w:val="zh-CN"/>
              </w:rPr>
              <w:fldChar w:fldCharType="separate"/>
            </w:r>
          </w:del>
          <w:del w:id="305" w:author="WPS_1675132163" w:date="2024-09-29T11:23:52Z">
            <w:r>
              <w:rPr>
                <w:rFonts w:hint="default" w:ascii="仿宋" w:hAnsi="仿宋" w:eastAsia="仿宋"/>
                <w:szCs w:val="32"/>
              </w:rPr>
              <w:delText xml:space="preserve">15． </w:delText>
            </w:r>
          </w:del>
          <w:del w:id="306" w:author="WPS_1675132163" w:date="2024-09-29T11:23:52Z">
            <w:r>
              <w:rPr>
                <w:rFonts w:hint="eastAsia" w:ascii="仿宋" w:hAnsi="仿宋" w:eastAsia="仿宋"/>
              </w:rPr>
              <w:delText>202</w:delText>
            </w:r>
          </w:del>
          <w:del w:id="307" w:author="WPS_1675132163" w:date="2024-09-29T11:23:52Z">
            <w:r>
              <w:rPr>
                <w:rFonts w:hint="eastAsia" w:ascii="仿宋" w:hAnsi="仿宋" w:eastAsia="仿宋"/>
                <w:lang w:val="en-US" w:eastAsia="zh-CN"/>
              </w:rPr>
              <w:delText>2</w:delText>
            </w:r>
          </w:del>
          <w:del w:id="308" w:author="WPS_1675132163" w:date="2024-09-29T11:23:52Z">
            <w:r>
              <w:rPr>
                <w:rFonts w:hint="eastAsia" w:ascii="仿宋" w:hAnsi="仿宋" w:eastAsia="仿宋"/>
              </w:rPr>
              <w:delText>年东安县政府性基金转移支付决算分项目表</w:delText>
            </w:r>
          </w:del>
          <w:del w:id="309" w:author="WPS_1675132163" w:date="2024-09-29T11:23:52Z">
            <w:r>
              <w:rPr/>
              <w:tab/>
            </w:r>
          </w:del>
          <w:del w:id="310" w:author="WPS_1675132163" w:date="2024-09-29T11:23:52Z">
            <w:r>
              <w:rPr/>
              <w:fldChar w:fldCharType="begin"/>
            </w:r>
          </w:del>
          <w:del w:id="311" w:author="WPS_1675132163" w:date="2024-09-29T11:23:52Z">
            <w:r>
              <w:rPr/>
              <w:delInstrText xml:space="preserve"> PAGEREF _Toc28421 \h </w:delInstrText>
            </w:r>
          </w:del>
          <w:del w:id="312" w:author="WPS_1675132163" w:date="2024-09-29T11:23:52Z">
            <w:r>
              <w:rPr/>
              <w:fldChar w:fldCharType="separate"/>
            </w:r>
          </w:del>
          <w:del w:id="313" w:author="WPS_1675132163" w:date="2024-09-29T11:23:52Z">
            <w:r>
              <w:rPr/>
              <w:delText>66</w:delText>
            </w:r>
          </w:del>
          <w:del w:id="314" w:author="WPS_1675132163" w:date="2024-09-29T11:23:52Z">
            <w:r>
              <w:rPr/>
              <w:fldChar w:fldCharType="end"/>
            </w:r>
          </w:del>
          <w:del w:id="315" w:author="WPS_1675132163" w:date="2024-09-29T11:23:52Z">
            <w:r>
              <w:rPr>
                <w:rFonts w:hint="eastAsia" w:ascii="方正小标宋简体" w:eastAsia="方正小标宋简体"/>
                <w:szCs w:val="16"/>
                <w:lang w:val="zh-CN"/>
              </w:rPr>
              <w:fldChar w:fldCharType="end"/>
            </w:r>
          </w:del>
        </w:p>
        <w:p w14:paraId="3829B8F9">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316" w:author="WPS_1675132163" w:date="2024-09-29T11:23:52Z"/>
              <w:rFonts w:hint="eastAsia" w:ascii="方正小标宋简体" w:eastAsia="方正小标宋简体"/>
              <w:szCs w:val="16"/>
              <w:lang w:val="zh-CN"/>
            </w:rPr>
          </w:pPr>
          <w:del w:id="317" w:author="WPS_1675132163" w:date="2024-09-29T11:23:52Z">
            <w:r>
              <w:rPr>
                <w:rFonts w:hint="eastAsia" w:ascii="方正小标宋简体" w:eastAsia="方正小标宋简体"/>
                <w:szCs w:val="16"/>
                <w:lang w:val="zh-CN"/>
              </w:rPr>
              <w:fldChar w:fldCharType="begin"/>
            </w:r>
          </w:del>
          <w:del w:id="318" w:author="WPS_1675132163" w:date="2024-09-29T11:23:52Z">
            <w:r>
              <w:rPr>
                <w:rFonts w:hint="eastAsia" w:ascii="方正小标宋简体" w:eastAsia="方正小标宋简体"/>
                <w:szCs w:val="16"/>
                <w:lang w:val="zh-CN"/>
              </w:rPr>
              <w:delInstrText xml:space="preserve"> HYPERLINK \l _Toc21205 </w:delInstrText>
            </w:r>
          </w:del>
          <w:del w:id="319" w:author="WPS_1675132163" w:date="2024-09-29T11:23:52Z">
            <w:r>
              <w:rPr>
                <w:rFonts w:hint="eastAsia" w:ascii="方正小标宋简体" w:eastAsia="方正小标宋简体"/>
                <w:szCs w:val="16"/>
                <w:lang w:val="zh-CN"/>
              </w:rPr>
              <w:fldChar w:fldCharType="separate"/>
            </w:r>
          </w:del>
          <w:del w:id="320" w:author="WPS_1675132163" w:date="2024-09-29T11:23:52Z">
            <w:r>
              <w:rPr>
                <w:rFonts w:hint="default" w:ascii="仿宋" w:hAnsi="仿宋" w:eastAsia="仿宋"/>
                <w:szCs w:val="32"/>
              </w:rPr>
              <w:delText xml:space="preserve">16． </w:delText>
            </w:r>
          </w:del>
          <w:del w:id="321" w:author="WPS_1675132163" w:date="2024-09-29T11:23:52Z">
            <w:r>
              <w:rPr>
                <w:rFonts w:hint="eastAsia" w:ascii="仿宋" w:hAnsi="仿宋" w:eastAsia="仿宋"/>
              </w:rPr>
              <w:delText>202</w:delText>
            </w:r>
          </w:del>
          <w:del w:id="322" w:author="WPS_1675132163" w:date="2024-09-29T11:23:52Z">
            <w:r>
              <w:rPr>
                <w:rFonts w:hint="eastAsia" w:ascii="仿宋" w:hAnsi="仿宋" w:eastAsia="仿宋"/>
                <w:lang w:val="en-US" w:eastAsia="zh-CN"/>
              </w:rPr>
              <w:delText>2</w:delText>
            </w:r>
          </w:del>
          <w:del w:id="323" w:author="WPS_1675132163" w:date="2024-09-29T11:23:52Z">
            <w:r>
              <w:rPr>
                <w:rFonts w:hint="eastAsia" w:ascii="仿宋" w:hAnsi="仿宋" w:eastAsia="仿宋"/>
              </w:rPr>
              <w:delText>年东安县政府性基金转移支付决算分地区表</w:delText>
            </w:r>
          </w:del>
          <w:del w:id="324" w:author="WPS_1675132163" w:date="2024-09-29T11:23:52Z">
            <w:r>
              <w:rPr/>
              <w:tab/>
            </w:r>
          </w:del>
          <w:del w:id="325" w:author="WPS_1675132163" w:date="2024-09-29T11:23:52Z">
            <w:r>
              <w:rPr/>
              <w:fldChar w:fldCharType="begin"/>
            </w:r>
          </w:del>
          <w:del w:id="326" w:author="WPS_1675132163" w:date="2024-09-29T11:23:52Z">
            <w:r>
              <w:rPr/>
              <w:delInstrText xml:space="preserve"> PAGEREF _Toc21205 \h </w:delInstrText>
            </w:r>
          </w:del>
          <w:del w:id="327" w:author="WPS_1675132163" w:date="2024-09-29T11:23:52Z">
            <w:r>
              <w:rPr/>
              <w:fldChar w:fldCharType="separate"/>
            </w:r>
          </w:del>
          <w:del w:id="328" w:author="WPS_1675132163" w:date="2024-09-29T11:23:52Z">
            <w:r>
              <w:rPr/>
              <w:delText>67</w:delText>
            </w:r>
          </w:del>
          <w:del w:id="329" w:author="WPS_1675132163" w:date="2024-09-29T11:23:52Z">
            <w:r>
              <w:rPr/>
              <w:fldChar w:fldCharType="end"/>
            </w:r>
          </w:del>
          <w:del w:id="330" w:author="WPS_1675132163" w:date="2024-09-29T11:23:52Z">
            <w:r>
              <w:rPr>
                <w:rFonts w:hint="eastAsia" w:ascii="方正小标宋简体" w:eastAsia="方正小标宋简体"/>
                <w:szCs w:val="16"/>
                <w:lang w:val="zh-CN"/>
              </w:rPr>
              <w:fldChar w:fldCharType="end"/>
            </w:r>
          </w:del>
        </w:p>
        <w:p w14:paraId="799690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del w:id="331" w:author="WPS_1675132163" w:date="2024-09-29T11:23:52Z"/>
            </w:rPr>
          </w:pPr>
          <w:del w:id="332" w:author="WPS_1675132163" w:date="2024-09-29T11:23:52Z">
            <w:r>
              <w:rPr>
                <w:rFonts w:hint="eastAsia" w:ascii="方正小标宋简体" w:hAnsi="Calibri" w:eastAsia="方正小标宋简体" w:cs="方正小标宋简体"/>
                <w:kern w:val="2"/>
                <w:sz w:val="24"/>
                <w:szCs w:val="24"/>
                <w:lang w:val="zh-CN" w:eastAsia="zh-CN" w:bidi="ar"/>
              </w:rPr>
              <w:delText>三、国有资本经营预算收支决算</w:delText>
            </w:r>
          </w:del>
        </w:p>
        <w:p w14:paraId="42DDB0BB">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333" w:author="WPS_1675132163" w:date="2024-09-29T11:23:52Z"/>
            </w:rPr>
          </w:pPr>
          <w:del w:id="334" w:author="WPS_1675132163" w:date="2024-09-29T11:23:52Z">
            <w:r>
              <w:rPr>
                <w:rFonts w:hint="eastAsia" w:ascii="方正小标宋简体" w:eastAsia="方正小标宋简体"/>
                <w:szCs w:val="16"/>
                <w:lang w:val="zh-CN"/>
              </w:rPr>
              <w:fldChar w:fldCharType="begin"/>
            </w:r>
          </w:del>
          <w:del w:id="335" w:author="WPS_1675132163" w:date="2024-09-29T11:23:52Z">
            <w:r>
              <w:rPr>
                <w:rFonts w:hint="eastAsia" w:ascii="方正小标宋简体" w:eastAsia="方正小标宋简体"/>
                <w:szCs w:val="16"/>
                <w:lang w:val="zh-CN"/>
              </w:rPr>
              <w:delInstrText xml:space="preserve"> HYPERLINK \l _Toc13452 </w:delInstrText>
            </w:r>
          </w:del>
          <w:del w:id="336" w:author="WPS_1675132163" w:date="2024-09-29T11:23:52Z">
            <w:r>
              <w:rPr>
                <w:rFonts w:hint="eastAsia" w:ascii="方正小标宋简体" w:eastAsia="方正小标宋简体"/>
                <w:szCs w:val="16"/>
                <w:lang w:val="zh-CN"/>
              </w:rPr>
              <w:fldChar w:fldCharType="separate"/>
            </w:r>
          </w:del>
          <w:del w:id="337" w:author="WPS_1675132163" w:date="2024-09-29T11:23:52Z">
            <w:r>
              <w:rPr>
                <w:rFonts w:hint="default" w:ascii="仿宋" w:hAnsi="仿宋" w:eastAsia="仿宋"/>
                <w:szCs w:val="32"/>
              </w:rPr>
              <w:delText xml:space="preserve">17． </w:delText>
            </w:r>
          </w:del>
          <w:del w:id="338" w:author="WPS_1675132163" w:date="2024-09-29T11:23:52Z">
            <w:r>
              <w:rPr>
                <w:rFonts w:hint="eastAsia" w:ascii="仿宋" w:hAnsi="仿宋" w:eastAsia="仿宋"/>
              </w:rPr>
              <w:delText>202</w:delText>
            </w:r>
          </w:del>
          <w:del w:id="339" w:author="WPS_1675132163" w:date="2024-09-29T11:23:52Z">
            <w:r>
              <w:rPr>
                <w:rFonts w:hint="eastAsia" w:ascii="仿宋" w:hAnsi="仿宋" w:eastAsia="仿宋"/>
                <w:lang w:val="en-US" w:eastAsia="zh-CN"/>
              </w:rPr>
              <w:delText>2</w:delText>
            </w:r>
          </w:del>
          <w:del w:id="340" w:author="WPS_1675132163" w:date="2024-09-29T11:23:52Z">
            <w:r>
              <w:rPr>
                <w:rFonts w:hint="eastAsia" w:ascii="仿宋" w:hAnsi="仿宋" w:eastAsia="仿宋"/>
              </w:rPr>
              <w:delText>年东安县国有资本经营预算收入决算表</w:delText>
            </w:r>
          </w:del>
          <w:del w:id="341" w:author="WPS_1675132163" w:date="2024-09-29T11:23:52Z">
            <w:r>
              <w:rPr/>
              <w:tab/>
            </w:r>
          </w:del>
          <w:del w:id="342" w:author="WPS_1675132163" w:date="2024-09-29T11:23:52Z">
            <w:r>
              <w:rPr/>
              <w:fldChar w:fldCharType="begin"/>
            </w:r>
          </w:del>
          <w:del w:id="343" w:author="WPS_1675132163" w:date="2024-09-29T11:23:52Z">
            <w:r>
              <w:rPr/>
              <w:delInstrText xml:space="preserve"> PAGEREF _Toc13452 \h </w:delInstrText>
            </w:r>
          </w:del>
          <w:del w:id="344" w:author="WPS_1675132163" w:date="2024-09-29T11:23:52Z">
            <w:r>
              <w:rPr/>
              <w:fldChar w:fldCharType="separate"/>
            </w:r>
          </w:del>
          <w:del w:id="345" w:author="WPS_1675132163" w:date="2024-09-29T11:23:52Z">
            <w:r>
              <w:rPr/>
              <w:delText>68</w:delText>
            </w:r>
          </w:del>
          <w:del w:id="346" w:author="WPS_1675132163" w:date="2024-09-29T11:23:52Z">
            <w:r>
              <w:rPr/>
              <w:fldChar w:fldCharType="end"/>
            </w:r>
          </w:del>
          <w:del w:id="347" w:author="WPS_1675132163" w:date="2024-09-29T11:23:52Z">
            <w:r>
              <w:rPr>
                <w:rFonts w:hint="eastAsia" w:ascii="方正小标宋简体" w:eastAsia="方正小标宋简体"/>
                <w:szCs w:val="16"/>
                <w:lang w:val="zh-CN"/>
              </w:rPr>
              <w:fldChar w:fldCharType="end"/>
            </w:r>
          </w:del>
        </w:p>
        <w:p w14:paraId="2A6311F6">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348" w:author="WPS_1675132163" w:date="2024-09-29T11:23:52Z"/>
            </w:rPr>
          </w:pPr>
          <w:del w:id="349" w:author="WPS_1675132163" w:date="2024-09-29T11:23:52Z">
            <w:r>
              <w:rPr>
                <w:rFonts w:hint="eastAsia" w:ascii="方正小标宋简体" w:eastAsia="方正小标宋简体"/>
                <w:szCs w:val="16"/>
                <w:lang w:val="zh-CN"/>
              </w:rPr>
              <w:fldChar w:fldCharType="begin"/>
            </w:r>
          </w:del>
          <w:del w:id="350" w:author="WPS_1675132163" w:date="2024-09-29T11:23:52Z">
            <w:r>
              <w:rPr>
                <w:rFonts w:hint="eastAsia" w:ascii="方正小标宋简体" w:eastAsia="方正小标宋简体"/>
                <w:szCs w:val="16"/>
                <w:lang w:val="zh-CN"/>
              </w:rPr>
              <w:delInstrText xml:space="preserve"> HYPERLINK \l _Toc23395 </w:delInstrText>
            </w:r>
          </w:del>
          <w:del w:id="351" w:author="WPS_1675132163" w:date="2024-09-29T11:23:52Z">
            <w:r>
              <w:rPr>
                <w:rFonts w:hint="eastAsia" w:ascii="方正小标宋简体" w:eastAsia="方正小标宋简体"/>
                <w:szCs w:val="16"/>
                <w:lang w:val="zh-CN"/>
              </w:rPr>
              <w:fldChar w:fldCharType="separate"/>
            </w:r>
          </w:del>
          <w:del w:id="352" w:author="WPS_1675132163" w:date="2024-09-29T11:23:52Z">
            <w:r>
              <w:rPr>
                <w:rFonts w:hint="default" w:ascii="仿宋" w:hAnsi="仿宋" w:eastAsia="仿宋"/>
                <w:szCs w:val="32"/>
              </w:rPr>
              <w:delText xml:space="preserve">18． </w:delText>
            </w:r>
          </w:del>
          <w:del w:id="353" w:author="WPS_1675132163" w:date="2024-09-29T11:23:52Z">
            <w:r>
              <w:rPr>
                <w:rFonts w:hint="eastAsia" w:ascii="仿宋" w:hAnsi="仿宋" w:eastAsia="仿宋"/>
              </w:rPr>
              <w:delText>202</w:delText>
            </w:r>
          </w:del>
          <w:del w:id="354" w:author="WPS_1675132163" w:date="2024-09-29T11:23:52Z">
            <w:r>
              <w:rPr>
                <w:rFonts w:hint="eastAsia" w:ascii="仿宋" w:hAnsi="仿宋" w:eastAsia="仿宋"/>
                <w:lang w:val="en-US" w:eastAsia="zh-CN"/>
              </w:rPr>
              <w:delText>2</w:delText>
            </w:r>
          </w:del>
          <w:del w:id="355" w:author="WPS_1675132163" w:date="2024-09-29T11:23:52Z">
            <w:r>
              <w:rPr>
                <w:rFonts w:hint="eastAsia" w:ascii="仿宋" w:hAnsi="仿宋" w:eastAsia="仿宋"/>
              </w:rPr>
              <w:delText>年东安县国有资本经营预算</w:delText>
            </w:r>
          </w:del>
          <w:del w:id="356" w:author="WPS_1675132163" w:date="2024-09-29T11:23:52Z">
            <w:r>
              <w:rPr>
                <w:rFonts w:hint="eastAsia" w:ascii="仿宋" w:hAnsi="仿宋" w:eastAsia="仿宋"/>
                <w:lang w:eastAsia="zh-CN"/>
              </w:rPr>
              <w:delText>支出</w:delText>
            </w:r>
          </w:del>
          <w:del w:id="357" w:author="WPS_1675132163" w:date="2024-09-29T11:23:52Z">
            <w:r>
              <w:rPr>
                <w:rFonts w:hint="eastAsia" w:ascii="仿宋" w:hAnsi="仿宋" w:eastAsia="仿宋"/>
              </w:rPr>
              <w:delText>决算表</w:delText>
            </w:r>
          </w:del>
          <w:del w:id="358" w:author="WPS_1675132163" w:date="2024-09-29T11:23:52Z">
            <w:r>
              <w:rPr/>
              <w:tab/>
            </w:r>
          </w:del>
          <w:del w:id="359" w:author="WPS_1675132163" w:date="2024-09-29T11:23:52Z">
            <w:r>
              <w:rPr/>
              <w:fldChar w:fldCharType="begin"/>
            </w:r>
          </w:del>
          <w:del w:id="360" w:author="WPS_1675132163" w:date="2024-09-29T11:23:52Z">
            <w:r>
              <w:rPr/>
              <w:delInstrText xml:space="preserve"> PAGEREF _Toc23395 \h </w:delInstrText>
            </w:r>
          </w:del>
          <w:del w:id="361" w:author="WPS_1675132163" w:date="2024-09-29T11:23:52Z">
            <w:r>
              <w:rPr/>
              <w:fldChar w:fldCharType="separate"/>
            </w:r>
          </w:del>
          <w:del w:id="362" w:author="WPS_1675132163" w:date="2024-09-29T11:23:52Z">
            <w:r>
              <w:rPr/>
              <w:delText>69</w:delText>
            </w:r>
          </w:del>
          <w:del w:id="363" w:author="WPS_1675132163" w:date="2024-09-29T11:23:52Z">
            <w:r>
              <w:rPr/>
              <w:fldChar w:fldCharType="end"/>
            </w:r>
          </w:del>
          <w:del w:id="364" w:author="WPS_1675132163" w:date="2024-09-29T11:23:52Z">
            <w:r>
              <w:rPr>
                <w:rFonts w:hint="eastAsia" w:ascii="方正小标宋简体" w:eastAsia="方正小标宋简体"/>
                <w:szCs w:val="16"/>
                <w:lang w:val="zh-CN"/>
              </w:rPr>
              <w:fldChar w:fldCharType="end"/>
            </w:r>
          </w:del>
        </w:p>
        <w:p w14:paraId="1B40426C">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365" w:author="WPS_1675132163" w:date="2024-09-29T11:23:52Z"/>
            </w:rPr>
          </w:pPr>
          <w:del w:id="366" w:author="WPS_1675132163" w:date="2024-09-29T11:23:52Z">
            <w:r>
              <w:rPr>
                <w:rFonts w:hint="eastAsia" w:ascii="方正小标宋简体" w:eastAsia="方正小标宋简体"/>
                <w:szCs w:val="16"/>
                <w:lang w:val="zh-CN"/>
              </w:rPr>
              <w:fldChar w:fldCharType="begin"/>
            </w:r>
          </w:del>
          <w:del w:id="367" w:author="WPS_1675132163" w:date="2024-09-29T11:23:52Z">
            <w:r>
              <w:rPr>
                <w:rFonts w:hint="eastAsia" w:ascii="方正小标宋简体" w:eastAsia="方正小标宋简体"/>
                <w:szCs w:val="16"/>
                <w:lang w:val="zh-CN"/>
              </w:rPr>
              <w:delInstrText xml:space="preserve"> HYPERLINK \l _Toc26774 </w:delInstrText>
            </w:r>
          </w:del>
          <w:del w:id="368" w:author="WPS_1675132163" w:date="2024-09-29T11:23:52Z">
            <w:r>
              <w:rPr>
                <w:rFonts w:hint="eastAsia" w:ascii="方正小标宋简体" w:eastAsia="方正小标宋简体"/>
                <w:szCs w:val="16"/>
                <w:lang w:val="zh-CN"/>
              </w:rPr>
              <w:fldChar w:fldCharType="separate"/>
            </w:r>
          </w:del>
          <w:del w:id="369" w:author="WPS_1675132163" w:date="2024-09-29T11:23:52Z">
            <w:r>
              <w:rPr>
                <w:rFonts w:hint="default" w:ascii="仿宋" w:hAnsi="仿宋" w:eastAsia="仿宋"/>
                <w:szCs w:val="32"/>
              </w:rPr>
              <w:delText xml:space="preserve">19． </w:delText>
            </w:r>
          </w:del>
          <w:del w:id="370" w:author="WPS_1675132163" w:date="2024-09-29T11:23:52Z">
            <w:r>
              <w:rPr>
                <w:rFonts w:hint="eastAsia" w:ascii="仿宋" w:hAnsi="仿宋" w:eastAsia="仿宋"/>
              </w:rPr>
              <w:delText>202</w:delText>
            </w:r>
          </w:del>
          <w:del w:id="371" w:author="WPS_1675132163" w:date="2024-09-29T11:23:52Z">
            <w:r>
              <w:rPr>
                <w:rFonts w:hint="eastAsia" w:ascii="仿宋" w:hAnsi="仿宋" w:eastAsia="仿宋"/>
                <w:lang w:val="en-US" w:eastAsia="zh-CN"/>
              </w:rPr>
              <w:delText>2</w:delText>
            </w:r>
          </w:del>
          <w:del w:id="372" w:author="WPS_1675132163" w:date="2024-09-29T11:23:52Z">
            <w:r>
              <w:rPr>
                <w:rFonts w:hint="eastAsia" w:ascii="仿宋" w:hAnsi="仿宋" w:eastAsia="仿宋"/>
              </w:rPr>
              <w:delText>年东安县国有资本经营预</w:delText>
            </w:r>
          </w:del>
          <w:del w:id="373" w:author="WPS_1675132163" w:date="2024-09-29T11:23:52Z">
            <w:r>
              <w:rPr>
                <w:rFonts w:hint="eastAsia" w:ascii="仿宋" w:hAnsi="仿宋" w:eastAsia="仿宋"/>
                <w:lang w:eastAsia="zh-CN"/>
              </w:rPr>
              <w:delText>本级</w:delText>
            </w:r>
          </w:del>
          <w:del w:id="374" w:author="WPS_1675132163" w:date="2024-09-29T11:23:52Z">
            <w:r>
              <w:rPr>
                <w:rFonts w:hint="eastAsia" w:ascii="仿宋" w:hAnsi="仿宋" w:eastAsia="仿宋"/>
              </w:rPr>
              <w:delText>算</w:delText>
            </w:r>
          </w:del>
          <w:del w:id="375" w:author="WPS_1675132163" w:date="2024-09-29T11:23:52Z">
            <w:r>
              <w:rPr>
                <w:rFonts w:hint="eastAsia" w:ascii="仿宋" w:hAnsi="仿宋" w:eastAsia="仿宋"/>
                <w:lang w:eastAsia="zh-CN"/>
              </w:rPr>
              <w:delText>支出</w:delText>
            </w:r>
          </w:del>
          <w:del w:id="376" w:author="WPS_1675132163" w:date="2024-09-29T11:23:52Z">
            <w:r>
              <w:rPr>
                <w:rFonts w:hint="eastAsia" w:ascii="仿宋" w:hAnsi="仿宋" w:eastAsia="仿宋"/>
              </w:rPr>
              <w:delText>决算表</w:delText>
            </w:r>
          </w:del>
          <w:del w:id="377" w:author="WPS_1675132163" w:date="2024-09-29T11:23:52Z">
            <w:r>
              <w:rPr/>
              <w:tab/>
            </w:r>
          </w:del>
          <w:del w:id="378" w:author="WPS_1675132163" w:date="2024-09-29T11:23:52Z">
            <w:r>
              <w:rPr/>
              <w:fldChar w:fldCharType="begin"/>
            </w:r>
          </w:del>
          <w:del w:id="379" w:author="WPS_1675132163" w:date="2024-09-29T11:23:52Z">
            <w:r>
              <w:rPr/>
              <w:delInstrText xml:space="preserve"> PAGEREF _Toc26774 \h </w:delInstrText>
            </w:r>
          </w:del>
          <w:del w:id="380" w:author="WPS_1675132163" w:date="2024-09-29T11:23:52Z">
            <w:r>
              <w:rPr/>
              <w:fldChar w:fldCharType="separate"/>
            </w:r>
          </w:del>
          <w:del w:id="381" w:author="WPS_1675132163" w:date="2024-09-29T11:23:52Z">
            <w:r>
              <w:rPr/>
              <w:delText>70</w:delText>
            </w:r>
          </w:del>
          <w:del w:id="382" w:author="WPS_1675132163" w:date="2024-09-29T11:23:52Z">
            <w:r>
              <w:rPr/>
              <w:fldChar w:fldCharType="end"/>
            </w:r>
          </w:del>
          <w:del w:id="383" w:author="WPS_1675132163" w:date="2024-09-29T11:23:52Z">
            <w:r>
              <w:rPr>
                <w:rFonts w:hint="eastAsia" w:ascii="方正小标宋简体" w:eastAsia="方正小标宋简体"/>
                <w:szCs w:val="16"/>
                <w:lang w:val="zh-CN"/>
              </w:rPr>
              <w:fldChar w:fldCharType="end"/>
            </w:r>
          </w:del>
        </w:p>
        <w:p w14:paraId="64B412D9">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384" w:author="WPS_1675132163" w:date="2024-09-29T11:23:52Z"/>
              <w:rFonts w:hint="eastAsia" w:ascii="方正小标宋简体" w:eastAsia="方正小标宋简体"/>
              <w:szCs w:val="16"/>
              <w:lang w:val="zh-CN"/>
            </w:rPr>
          </w:pPr>
          <w:del w:id="385" w:author="WPS_1675132163" w:date="2024-09-29T11:23:52Z">
            <w:r>
              <w:rPr>
                <w:rFonts w:hint="eastAsia" w:ascii="方正小标宋简体" w:eastAsia="方正小标宋简体"/>
                <w:szCs w:val="16"/>
                <w:lang w:val="zh-CN"/>
              </w:rPr>
              <w:fldChar w:fldCharType="begin"/>
            </w:r>
          </w:del>
          <w:del w:id="386" w:author="WPS_1675132163" w:date="2024-09-29T11:23:52Z">
            <w:r>
              <w:rPr>
                <w:rFonts w:hint="eastAsia" w:ascii="方正小标宋简体" w:eastAsia="方正小标宋简体"/>
                <w:szCs w:val="16"/>
                <w:lang w:val="zh-CN"/>
              </w:rPr>
              <w:delInstrText xml:space="preserve"> HYPERLINK \l _Toc19144 </w:delInstrText>
            </w:r>
          </w:del>
          <w:del w:id="387" w:author="WPS_1675132163" w:date="2024-09-29T11:23:52Z">
            <w:r>
              <w:rPr>
                <w:rFonts w:hint="eastAsia" w:ascii="方正小标宋简体" w:eastAsia="方正小标宋简体"/>
                <w:szCs w:val="16"/>
                <w:lang w:val="zh-CN"/>
              </w:rPr>
              <w:fldChar w:fldCharType="separate"/>
            </w:r>
          </w:del>
          <w:del w:id="388" w:author="WPS_1675132163" w:date="2024-09-29T11:23:52Z">
            <w:r>
              <w:rPr>
                <w:rFonts w:hint="default" w:ascii="仿宋" w:hAnsi="仿宋" w:eastAsia="仿宋"/>
                <w:szCs w:val="32"/>
              </w:rPr>
              <w:delText xml:space="preserve">20． </w:delText>
            </w:r>
          </w:del>
          <w:del w:id="389" w:author="WPS_1675132163" w:date="2024-09-29T11:23:52Z">
            <w:r>
              <w:rPr>
                <w:rFonts w:hint="eastAsia" w:ascii="仿宋" w:hAnsi="仿宋" w:eastAsia="仿宋"/>
              </w:rPr>
              <w:delText>202</w:delText>
            </w:r>
          </w:del>
          <w:del w:id="390" w:author="WPS_1675132163" w:date="2024-09-29T11:23:52Z">
            <w:r>
              <w:rPr>
                <w:rFonts w:hint="eastAsia" w:ascii="仿宋" w:hAnsi="仿宋" w:eastAsia="仿宋"/>
                <w:lang w:val="en-US" w:eastAsia="zh-CN"/>
              </w:rPr>
              <w:delText>2</w:delText>
            </w:r>
          </w:del>
          <w:del w:id="391" w:author="WPS_1675132163" w:date="2024-09-29T11:23:52Z">
            <w:r>
              <w:rPr>
                <w:rFonts w:hint="eastAsia" w:ascii="仿宋" w:hAnsi="仿宋" w:eastAsia="仿宋"/>
              </w:rPr>
              <w:delText>年东安县</w:delText>
            </w:r>
          </w:del>
          <w:del w:id="392" w:author="WPS_1675132163" w:date="2024-09-29T11:23:52Z">
            <w:r>
              <w:rPr>
                <w:rFonts w:hint="eastAsia" w:ascii="仿宋" w:hAnsi="仿宋" w:eastAsia="仿宋"/>
                <w:lang w:eastAsia="zh-CN"/>
              </w:rPr>
              <w:delText>对下安排国有资本经营预算转移支付表</w:delText>
            </w:r>
          </w:del>
          <w:del w:id="393" w:author="WPS_1675132163" w:date="2024-09-29T11:23:52Z">
            <w:r>
              <w:rPr/>
              <w:tab/>
            </w:r>
          </w:del>
          <w:del w:id="394" w:author="WPS_1675132163" w:date="2024-09-29T11:23:52Z">
            <w:r>
              <w:rPr/>
              <w:fldChar w:fldCharType="begin"/>
            </w:r>
          </w:del>
          <w:del w:id="395" w:author="WPS_1675132163" w:date="2024-09-29T11:23:52Z">
            <w:r>
              <w:rPr/>
              <w:delInstrText xml:space="preserve"> PAGEREF _Toc19144 \h </w:delInstrText>
            </w:r>
          </w:del>
          <w:del w:id="396" w:author="WPS_1675132163" w:date="2024-09-29T11:23:52Z">
            <w:r>
              <w:rPr/>
              <w:fldChar w:fldCharType="separate"/>
            </w:r>
          </w:del>
          <w:del w:id="397" w:author="WPS_1675132163" w:date="2024-09-29T11:23:52Z">
            <w:r>
              <w:rPr/>
              <w:delText>71</w:delText>
            </w:r>
          </w:del>
          <w:del w:id="398" w:author="WPS_1675132163" w:date="2024-09-29T11:23:52Z">
            <w:r>
              <w:rPr/>
              <w:fldChar w:fldCharType="end"/>
            </w:r>
          </w:del>
          <w:del w:id="399" w:author="WPS_1675132163" w:date="2024-09-29T11:23:52Z">
            <w:r>
              <w:rPr>
                <w:rFonts w:hint="eastAsia" w:ascii="方正小标宋简体" w:eastAsia="方正小标宋简体"/>
                <w:szCs w:val="16"/>
                <w:lang w:val="zh-CN"/>
              </w:rPr>
              <w:fldChar w:fldCharType="end"/>
            </w:r>
          </w:del>
        </w:p>
        <w:p w14:paraId="1701A6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del w:id="400" w:author="WPS_1675132163" w:date="2024-09-29T11:23:52Z"/>
            </w:rPr>
          </w:pPr>
          <w:del w:id="401" w:author="WPS_1675132163" w:date="2024-09-29T11:23:52Z">
            <w:r>
              <w:rPr>
                <w:rFonts w:hint="eastAsia" w:ascii="方正小标宋简体" w:hAnsi="Calibri" w:eastAsia="方正小标宋简体" w:cs="方正小标宋简体"/>
                <w:kern w:val="2"/>
                <w:sz w:val="24"/>
                <w:szCs w:val="24"/>
                <w:lang w:val="zh-CN" w:eastAsia="zh-CN" w:bidi="ar"/>
              </w:rPr>
              <w:delText>四、社会保险基金收支决算</w:delText>
            </w:r>
          </w:del>
        </w:p>
        <w:p w14:paraId="6922F147">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402" w:author="WPS_1675132163" w:date="2024-09-29T11:23:52Z"/>
              <w:rFonts w:hint="eastAsia" w:ascii="方正小标宋简体" w:eastAsia="方正小标宋简体"/>
              <w:szCs w:val="16"/>
              <w:lang w:val="zh-CN"/>
            </w:rPr>
          </w:pPr>
          <w:del w:id="403" w:author="WPS_1675132163" w:date="2024-09-29T11:23:52Z">
            <w:r>
              <w:rPr>
                <w:rFonts w:hint="eastAsia" w:ascii="方正小标宋简体" w:eastAsia="方正小标宋简体"/>
                <w:szCs w:val="16"/>
                <w:lang w:val="zh-CN"/>
              </w:rPr>
              <w:fldChar w:fldCharType="begin"/>
            </w:r>
          </w:del>
          <w:del w:id="404" w:author="WPS_1675132163" w:date="2024-09-29T11:23:52Z">
            <w:r>
              <w:rPr>
                <w:rFonts w:hint="eastAsia" w:ascii="方正小标宋简体" w:eastAsia="方正小标宋简体"/>
                <w:szCs w:val="16"/>
                <w:lang w:val="zh-CN"/>
              </w:rPr>
              <w:delInstrText xml:space="preserve"> HYPERLINK \l _Toc6657 </w:delInstrText>
            </w:r>
          </w:del>
          <w:del w:id="405" w:author="WPS_1675132163" w:date="2024-09-29T11:23:52Z">
            <w:r>
              <w:rPr>
                <w:rFonts w:hint="eastAsia" w:ascii="方正小标宋简体" w:eastAsia="方正小标宋简体"/>
                <w:szCs w:val="16"/>
                <w:lang w:val="zh-CN"/>
              </w:rPr>
              <w:fldChar w:fldCharType="separate"/>
            </w:r>
          </w:del>
          <w:del w:id="406" w:author="WPS_1675132163" w:date="2024-09-29T11:23:52Z">
            <w:r>
              <w:rPr>
                <w:rFonts w:hint="default" w:ascii="仿宋" w:hAnsi="仿宋" w:eastAsia="仿宋"/>
                <w:szCs w:val="32"/>
              </w:rPr>
              <w:delText xml:space="preserve">21． </w:delText>
            </w:r>
          </w:del>
          <w:del w:id="407" w:author="WPS_1675132163" w:date="2024-09-29T11:23:52Z">
            <w:r>
              <w:rPr>
                <w:rFonts w:hint="eastAsia" w:ascii="仿宋" w:hAnsi="仿宋" w:eastAsia="仿宋"/>
              </w:rPr>
              <w:delText>202</w:delText>
            </w:r>
          </w:del>
          <w:del w:id="408" w:author="WPS_1675132163" w:date="2024-09-29T11:23:52Z">
            <w:r>
              <w:rPr>
                <w:rFonts w:hint="eastAsia" w:ascii="仿宋" w:hAnsi="仿宋" w:eastAsia="仿宋"/>
                <w:lang w:val="en-US" w:eastAsia="zh-CN"/>
              </w:rPr>
              <w:delText>2</w:delText>
            </w:r>
          </w:del>
          <w:del w:id="409" w:author="WPS_1675132163" w:date="2024-09-29T11:23:52Z">
            <w:r>
              <w:rPr>
                <w:rFonts w:hint="eastAsia" w:ascii="仿宋" w:hAnsi="仿宋" w:eastAsia="仿宋"/>
              </w:rPr>
              <w:delText>年东安县社会保险基金</w:delText>
            </w:r>
          </w:del>
          <w:del w:id="410" w:author="WPS_1675132163" w:date="2024-09-29T11:23:52Z">
            <w:r>
              <w:rPr>
                <w:rFonts w:hint="eastAsia" w:ascii="仿宋" w:hAnsi="仿宋" w:eastAsia="仿宋"/>
                <w:lang w:eastAsia="zh-CN"/>
              </w:rPr>
              <w:delText>收支及结余</w:delText>
            </w:r>
          </w:del>
          <w:del w:id="411" w:author="WPS_1675132163" w:date="2024-09-29T11:23:52Z">
            <w:r>
              <w:rPr>
                <w:rFonts w:hint="eastAsia" w:ascii="仿宋" w:hAnsi="仿宋" w:eastAsia="仿宋"/>
              </w:rPr>
              <w:delText>决算表</w:delText>
            </w:r>
          </w:del>
          <w:del w:id="412" w:author="WPS_1675132163" w:date="2024-09-29T11:23:52Z">
            <w:r>
              <w:rPr/>
              <w:tab/>
            </w:r>
          </w:del>
          <w:del w:id="413" w:author="WPS_1675132163" w:date="2024-09-29T11:23:52Z">
            <w:r>
              <w:rPr/>
              <w:fldChar w:fldCharType="begin"/>
            </w:r>
          </w:del>
          <w:del w:id="414" w:author="WPS_1675132163" w:date="2024-09-29T11:23:52Z">
            <w:r>
              <w:rPr/>
              <w:delInstrText xml:space="preserve"> PAGEREF _Toc6657 \h </w:delInstrText>
            </w:r>
          </w:del>
          <w:del w:id="415" w:author="WPS_1675132163" w:date="2024-09-29T11:23:52Z">
            <w:r>
              <w:rPr/>
              <w:fldChar w:fldCharType="separate"/>
            </w:r>
          </w:del>
          <w:del w:id="416" w:author="WPS_1675132163" w:date="2024-09-29T11:23:52Z">
            <w:r>
              <w:rPr/>
              <w:delText>72</w:delText>
            </w:r>
          </w:del>
          <w:del w:id="417" w:author="WPS_1675132163" w:date="2024-09-29T11:23:52Z">
            <w:r>
              <w:rPr/>
              <w:fldChar w:fldCharType="end"/>
            </w:r>
          </w:del>
          <w:del w:id="418" w:author="WPS_1675132163" w:date="2024-09-29T11:23:52Z">
            <w:r>
              <w:rPr>
                <w:rFonts w:hint="eastAsia" w:ascii="方正小标宋简体" w:eastAsia="方正小标宋简体"/>
                <w:szCs w:val="16"/>
                <w:lang w:val="zh-CN"/>
              </w:rPr>
              <w:fldChar w:fldCharType="end"/>
            </w:r>
          </w:del>
        </w:p>
        <w:p w14:paraId="31106F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del w:id="419" w:author="WPS_1675132163" w:date="2024-09-29T11:23:52Z"/>
            </w:rPr>
          </w:pPr>
          <w:del w:id="420" w:author="WPS_1675132163" w:date="2024-09-29T11:23:52Z">
            <w:r>
              <w:rPr>
                <w:rFonts w:hint="eastAsia" w:ascii="方正小标宋简体" w:hAnsi="Calibri" w:eastAsia="方正小标宋简体" w:cs="方正小标宋简体"/>
                <w:kern w:val="2"/>
                <w:sz w:val="24"/>
                <w:szCs w:val="24"/>
                <w:lang w:val="zh-CN" w:eastAsia="zh-CN" w:bidi="ar"/>
              </w:rPr>
              <w:delText>五、地方政府债务情况</w:delText>
            </w:r>
          </w:del>
        </w:p>
        <w:p w14:paraId="3B589804">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exact"/>
            <w:ind w:firstLine="420" w:firstLineChars="200"/>
            <w:textAlignment w:val="auto"/>
            <w:rPr>
              <w:del w:id="421" w:author="WPS_1675132163" w:date="2024-09-29T11:23:52Z"/>
              <w:rFonts w:hint="eastAsia" w:ascii="方正小标宋简体" w:eastAsia="方正小标宋简体"/>
              <w:szCs w:val="16"/>
              <w:lang w:val="zh-CN"/>
            </w:rPr>
          </w:pPr>
          <w:del w:id="422" w:author="WPS_1675132163" w:date="2024-09-29T11:23:52Z">
            <w:r>
              <w:rPr>
                <w:rFonts w:hint="eastAsia" w:ascii="方正小标宋简体" w:eastAsia="方正小标宋简体"/>
                <w:szCs w:val="16"/>
                <w:lang w:val="zh-CN"/>
              </w:rPr>
              <w:fldChar w:fldCharType="begin"/>
            </w:r>
          </w:del>
          <w:del w:id="423" w:author="WPS_1675132163" w:date="2024-09-29T11:23:52Z">
            <w:r>
              <w:rPr>
                <w:rFonts w:hint="eastAsia" w:ascii="方正小标宋简体" w:eastAsia="方正小标宋简体"/>
                <w:szCs w:val="16"/>
                <w:lang w:val="zh-CN"/>
              </w:rPr>
              <w:delInstrText xml:space="preserve"> HYPERLINK \l _Toc20826 </w:delInstrText>
            </w:r>
          </w:del>
          <w:del w:id="424" w:author="WPS_1675132163" w:date="2024-09-29T11:23:52Z">
            <w:r>
              <w:rPr>
                <w:rFonts w:hint="eastAsia" w:ascii="方正小标宋简体" w:eastAsia="方正小标宋简体"/>
                <w:szCs w:val="16"/>
                <w:lang w:val="zh-CN"/>
              </w:rPr>
              <w:fldChar w:fldCharType="separate"/>
            </w:r>
          </w:del>
          <w:del w:id="425" w:author="WPS_1675132163" w:date="2024-09-29T11:23:52Z">
            <w:r>
              <w:rPr>
                <w:rFonts w:hint="default" w:ascii="仿宋" w:hAnsi="仿宋" w:eastAsia="仿宋"/>
                <w:szCs w:val="32"/>
              </w:rPr>
              <w:delText xml:space="preserve">22． </w:delText>
            </w:r>
          </w:del>
          <w:del w:id="426" w:author="WPS_1675132163" w:date="2024-09-29T11:23:52Z">
            <w:r>
              <w:rPr>
                <w:rFonts w:hint="eastAsia" w:ascii="仿宋" w:hAnsi="仿宋" w:eastAsia="仿宋"/>
              </w:rPr>
              <w:delText>202</w:delText>
            </w:r>
          </w:del>
          <w:del w:id="427" w:author="WPS_1675132163" w:date="2024-09-29T11:23:52Z">
            <w:r>
              <w:rPr>
                <w:rFonts w:hint="eastAsia" w:ascii="仿宋" w:hAnsi="仿宋" w:eastAsia="仿宋"/>
                <w:lang w:val="en-US" w:eastAsia="zh-CN"/>
              </w:rPr>
              <w:delText>2</w:delText>
            </w:r>
          </w:del>
          <w:del w:id="428" w:author="WPS_1675132163" w:date="2024-09-29T11:23:52Z">
            <w:r>
              <w:rPr>
                <w:rFonts w:hint="eastAsia" w:ascii="仿宋" w:hAnsi="仿宋" w:eastAsia="仿宋"/>
              </w:rPr>
              <w:delText>年东安县</w:delText>
            </w:r>
          </w:del>
          <w:del w:id="429" w:author="WPS_1675132163" w:date="2024-09-29T11:23:52Z">
            <w:r>
              <w:rPr>
                <w:rFonts w:hint="eastAsia" w:ascii="仿宋" w:hAnsi="仿宋" w:eastAsia="仿宋"/>
                <w:lang w:eastAsia="zh-CN"/>
              </w:rPr>
              <w:delText>一般债务和专项债务限额和余额情况表</w:delText>
            </w:r>
          </w:del>
          <w:del w:id="430" w:author="WPS_1675132163" w:date="2024-09-29T11:23:52Z">
            <w:r>
              <w:rPr/>
              <w:tab/>
            </w:r>
          </w:del>
          <w:del w:id="431" w:author="WPS_1675132163" w:date="2024-09-29T11:23:52Z">
            <w:r>
              <w:rPr/>
              <w:fldChar w:fldCharType="begin"/>
            </w:r>
          </w:del>
          <w:del w:id="432" w:author="WPS_1675132163" w:date="2024-09-29T11:23:52Z">
            <w:r>
              <w:rPr/>
              <w:delInstrText xml:space="preserve"> PAGEREF _Toc20826 \h </w:delInstrText>
            </w:r>
          </w:del>
          <w:del w:id="433" w:author="WPS_1675132163" w:date="2024-09-29T11:23:52Z">
            <w:r>
              <w:rPr/>
              <w:fldChar w:fldCharType="separate"/>
            </w:r>
          </w:del>
          <w:del w:id="434" w:author="WPS_1675132163" w:date="2024-09-29T11:23:52Z">
            <w:r>
              <w:rPr/>
              <w:delText>73</w:delText>
            </w:r>
          </w:del>
          <w:del w:id="435" w:author="WPS_1675132163" w:date="2024-09-29T11:23:52Z">
            <w:r>
              <w:rPr/>
              <w:fldChar w:fldCharType="end"/>
            </w:r>
          </w:del>
          <w:del w:id="436" w:author="WPS_1675132163" w:date="2024-09-29T11:23:52Z">
            <w:r>
              <w:rPr>
                <w:rFonts w:hint="eastAsia" w:ascii="方正小标宋简体" w:eastAsia="方正小标宋简体"/>
                <w:szCs w:val="16"/>
                <w:lang w:val="zh-CN"/>
              </w:rPr>
              <w:fldChar w:fldCharType="end"/>
            </w:r>
          </w:del>
        </w:p>
        <w:p w14:paraId="6BB36103">
          <w:pPr>
            <w:pStyle w:val="5"/>
            <w:tabs>
              <w:tab w:val="right" w:leader="dot" w:pos="8306"/>
            </w:tabs>
            <w:spacing w:line="360" w:lineRule="exact"/>
            <w:ind w:firstLine="420" w:firstLineChars="200"/>
            <w:rPr>
              <w:ins w:id="438" w:author="Administrator" w:date="2024-08-17T06:49:06Z"/>
              <w:del w:id="439" w:author="WPS_1675132163" w:date="2024-09-29T11:23:52Z"/>
              <w:rFonts w:ascii="仿宋" w:hAnsi="仿宋" w:eastAsia="仿宋"/>
              <w:rPrChange w:id="440" w:author="Administrator" w:date="2024-08-17T06:49:40Z">
                <w:rPr>
                  <w:ins w:id="441" w:author="Administrator" w:date="2024-08-17T06:49:06Z"/>
                  <w:del w:id="442" w:author="WPS_1675132163" w:date="2024-09-29T11:23:52Z"/>
                </w:rPr>
              </w:rPrChange>
            </w:rPr>
            <w:pPrChange w:id="437" w:author="Administrator" w:date="2024-08-17T06:49:40Z">
              <w:pPr>
                <w:pStyle w:val="5"/>
                <w:tabs>
                  <w:tab w:val="right" w:leader="dot" w:pos="8306"/>
                </w:tabs>
              </w:pPr>
            </w:pPrChange>
          </w:pPr>
          <w:ins w:id="443" w:author="Administrator" w:date="2024-08-17T06:49:06Z">
            <w:del w:id="444" w:author="WPS_1675132163" w:date="2024-09-29T11:23:52Z">
              <w:r>
                <w:rPr>
                  <w:rFonts w:hint="default" w:ascii="仿宋" w:hAnsi="仿宋" w:eastAsia="仿宋"/>
                  <w:szCs w:val="24"/>
                  <w:lang w:val="zh-CN"/>
                  <w:rPrChange w:id="445" w:author="Administrator" w:date="2024-08-17T06:49:40Z">
                    <w:rPr>
                      <w:rFonts w:hint="eastAsia" w:ascii="方正小标宋简体" w:eastAsia="方正小标宋简体"/>
                      <w:szCs w:val="16"/>
                      <w:lang w:val="zh-CN"/>
                    </w:rPr>
                  </w:rPrChange>
                </w:rPr>
                <w:fldChar w:fldCharType="begin"/>
              </w:r>
            </w:del>
          </w:ins>
          <w:ins w:id="446" w:author="Administrator" w:date="2024-08-17T06:49:06Z">
            <w:del w:id="447" w:author="WPS_1675132163" w:date="2024-09-29T11:23:52Z">
              <w:r>
                <w:rPr>
                  <w:rFonts w:hint="default" w:ascii="仿宋" w:hAnsi="仿宋" w:eastAsia="仿宋"/>
                  <w:szCs w:val="24"/>
                  <w:lang w:val="zh-CN"/>
                  <w:rPrChange w:id="448" w:author="Administrator" w:date="2024-08-17T06:49:40Z">
                    <w:rPr>
                      <w:rFonts w:hint="eastAsia" w:ascii="方正小标宋简体" w:eastAsia="方正小标宋简体"/>
                      <w:szCs w:val="16"/>
                      <w:lang w:val="zh-CN"/>
                    </w:rPr>
                  </w:rPrChange>
                </w:rPr>
                <w:delInstrText xml:space="preserve"> HYPERLINK \l _Toc20052 </w:delInstrText>
              </w:r>
            </w:del>
          </w:ins>
          <w:ins w:id="449" w:author="Administrator" w:date="2024-08-17T06:49:06Z">
            <w:del w:id="450" w:author="WPS_1675132163" w:date="2024-09-29T11:23:52Z">
              <w:r>
                <w:rPr>
                  <w:rFonts w:hint="default" w:ascii="仿宋" w:hAnsi="仿宋" w:eastAsia="仿宋"/>
                  <w:szCs w:val="24"/>
                  <w:lang w:val="zh-CN"/>
                  <w:rPrChange w:id="451" w:author="Administrator" w:date="2024-08-17T06:49:40Z">
                    <w:rPr>
                      <w:rFonts w:hint="eastAsia" w:ascii="方正小标宋简体" w:eastAsia="方正小标宋简体"/>
                      <w:szCs w:val="16"/>
                      <w:lang w:val="zh-CN"/>
                    </w:rPr>
                  </w:rPrChange>
                </w:rPr>
                <w:fldChar w:fldCharType="separate"/>
              </w:r>
            </w:del>
          </w:ins>
          <w:ins w:id="452" w:author="Administrator" w:date="2024-08-17T06:49:06Z">
            <w:del w:id="453" w:author="WPS_1675132163" w:date="2024-09-29T11:23:52Z">
              <w:r>
                <w:rPr>
                  <w:rFonts w:hint="default" w:ascii="仿宋" w:hAnsi="仿宋" w:eastAsia="仿宋"/>
                </w:rPr>
                <w:delText xml:space="preserve">1． </w:delText>
              </w:r>
            </w:del>
          </w:ins>
          <w:ins w:id="454" w:author="Administrator" w:date="2024-08-17T06:49:06Z">
            <w:del w:id="455" w:author="WPS_1675132163" w:date="2024-09-29T11:23:52Z">
              <w:r>
                <w:rPr>
                  <w:rFonts w:hint="eastAsia" w:ascii="仿宋" w:hAnsi="仿宋" w:eastAsia="仿宋"/>
                </w:rPr>
                <w:delText>202</w:delText>
              </w:r>
            </w:del>
          </w:ins>
          <w:ins w:id="456" w:author="Administrator" w:date="2024-08-17T06:49:06Z">
            <w:del w:id="457" w:author="WPS_1675132163" w:date="2024-09-29T11:23:52Z">
              <w:r>
                <w:rPr>
                  <w:rFonts w:hint="default" w:ascii="仿宋" w:hAnsi="仿宋" w:eastAsia="仿宋"/>
                  <w:lang w:val="en-US" w:eastAsia="zh-CN"/>
                  <w:rPrChange w:id="458" w:author="Administrator" w:date="2024-08-17T06:49:40Z">
                    <w:rPr>
                      <w:rFonts w:hint="eastAsia" w:ascii="仿宋" w:hAnsi="仿宋" w:eastAsia="仿宋"/>
                      <w:lang w:val="en-US" w:eastAsia="zh-CN"/>
                    </w:rPr>
                  </w:rPrChange>
                </w:rPr>
                <w:delText>3</w:delText>
              </w:r>
            </w:del>
          </w:ins>
          <w:ins w:id="459" w:author="Administrator" w:date="2024-08-17T06:49:06Z">
            <w:del w:id="460" w:author="WPS_1675132163" w:date="2024-09-29T11:23:52Z">
              <w:r>
                <w:rPr>
                  <w:rFonts w:hint="eastAsia" w:ascii="仿宋" w:hAnsi="仿宋" w:eastAsia="仿宋"/>
                </w:rPr>
                <w:delText>年东安县一般公共预算收入决算总表</w:delText>
              </w:r>
            </w:del>
          </w:ins>
          <w:ins w:id="461" w:author="Administrator" w:date="2024-08-17T06:49:06Z">
            <w:del w:id="462" w:author="WPS_1675132163" w:date="2024-09-29T11:23:52Z">
              <w:r>
                <w:rPr>
                  <w:rFonts w:ascii="仿宋" w:hAnsi="仿宋" w:eastAsia="仿宋"/>
                  <w:rPrChange w:id="463" w:author="Administrator" w:date="2024-08-17T06:49:40Z">
                    <w:rPr/>
                  </w:rPrChange>
                </w:rPr>
                <w:tab/>
              </w:r>
            </w:del>
          </w:ins>
          <w:ins w:id="464" w:author="Administrator" w:date="2024-08-17T06:49:06Z">
            <w:del w:id="465" w:author="WPS_1675132163" w:date="2024-09-29T11:23:52Z">
              <w:r>
                <w:rPr>
                  <w:rFonts w:ascii="仿宋" w:hAnsi="仿宋" w:eastAsia="仿宋"/>
                  <w:rPrChange w:id="466" w:author="Administrator" w:date="2024-08-17T06:49:40Z">
                    <w:rPr/>
                  </w:rPrChange>
                </w:rPr>
                <w:fldChar w:fldCharType="begin"/>
              </w:r>
            </w:del>
          </w:ins>
          <w:ins w:id="467" w:author="Administrator" w:date="2024-08-17T06:49:06Z">
            <w:del w:id="468" w:author="WPS_1675132163" w:date="2024-09-29T11:23:52Z">
              <w:r>
                <w:rPr>
                  <w:rFonts w:ascii="仿宋" w:hAnsi="仿宋" w:eastAsia="仿宋"/>
                  <w:rPrChange w:id="469" w:author="Administrator" w:date="2024-08-17T06:49:40Z">
                    <w:rPr/>
                  </w:rPrChange>
                </w:rPr>
                <w:delInstrText xml:space="preserve"> PAGEREF _Toc20052 </w:delInstrText>
              </w:r>
            </w:del>
          </w:ins>
          <w:ins w:id="470" w:author="Administrator" w:date="2024-08-17T06:49:06Z">
            <w:del w:id="471" w:author="WPS_1675132163" w:date="2024-09-29T11:23:52Z">
              <w:r>
                <w:rPr>
                  <w:rFonts w:ascii="仿宋" w:hAnsi="仿宋" w:eastAsia="仿宋"/>
                  <w:rPrChange w:id="472" w:author="Administrator" w:date="2024-08-17T06:49:40Z">
                    <w:rPr/>
                  </w:rPrChange>
                </w:rPr>
                <w:fldChar w:fldCharType="separate"/>
              </w:r>
            </w:del>
          </w:ins>
          <w:ins w:id="473" w:author="Administrator" w:date="2024-08-17T06:49:06Z">
            <w:del w:id="474" w:author="WPS_1675132163" w:date="2024-09-29T11:23:52Z">
              <w:r>
                <w:rPr>
                  <w:rFonts w:ascii="仿宋" w:hAnsi="仿宋" w:eastAsia="仿宋"/>
                  <w:rPrChange w:id="475" w:author="Administrator" w:date="2024-08-17T06:49:40Z">
                    <w:rPr/>
                  </w:rPrChange>
                </w:rPr>
                <w:delText>2</w:delText>
              </w:r>
            </w:del>
          </w:ins>
          <w:ins w:id="476" w:author="Administrator" w:date="2024-08-17T06:49:06Z">
            <w:del w:id="477" w:author="WPS_1675132163" w:date="2024-09-29T11:23:52Z">
              <w:r>
                <w:rPr>
                  <w:rFonts w:ascii="仿宋" w:hAnsi="仿宋" w:eastAsia="仿宋"/>
                  <w:rPrChange w:id="478" w:author="Administrator" w:date="2024-08-17T06:49:40Z">
                    <w:rPr/>
                  </w:rPrChange>
                </w:rPr>
                <w:fldChar w:fldCharType="end"/>
              </w:r>
            </w:del>
          </w:ins>
          <w:ins w:id="479" w:author="Administrator" w:date="2024-08-17T06:49:06Z">
            <w:del w:id="480" w:author="WPS_1675132163" w:date="2024-09-29T11:23:52Z">
              <w:r>
                <w:rPr>
                  <w:rFonts w:hint="default" w:ascii="仿宋" w:hAnsi="仿宋" w:eastAsia="仿宋"/>
                  <w:szCs w:val="24"/>
                  <w:lang w:val="zh-CN"/>
                  <w:rPrChange w:id="481" w:author="Administrator" w:date="2024-08-17T06:49:40Z">
                    <w:rPr>
                      <w:rFonts w:hint="eastAsia" w:ascii="方正小标宋简体" w:eastAsia="方正小标宋简体"/>
                      <w:szCs w:val="16"/>
                      <w:lang w:val="zh-CN"/>
                    </w:rPr>
                  </w:rPrChange>
                </w:rPr>
                <w:fldChar w:fldCharType="end"/>
              </w:r>
            </w:del>
          </w:ins>
        </w:p>
        <w:p w14:paraId="6E7D1AC1">
          <w:pPr>
            <w:pStyle w:val="5"/>
            <w:tabs>
              <w:tab w:val="right" w:leader="dot" w:pos="8306"/>
            </w:tabs>
            <w:spacing w:line="360" w:lineRule="exact"/>
            <w:ind w:firstLine="420" w:firstLineChars="200"/>
            <w:rPr>
              <w:ins w:id="483" w:author="Administrator" w:date="2024-08-17T06:49:06Z"/>
              <w:del w:id="484" w:author="WPS_1675132163" w:date="2024-09-29T11:23:52Z"/>
              <w:rFonts w:ascii="仿宋" w:hAnsi="仿宋" w:eastAsia="仿宋"/>
              <w:rPrChange w:id="485" w:author="Administrator" w:date="2024-08-17T06:49:40Z">
                <w:rPr>
                  <w:ins w:id="486" w:author="Administrator" w:date="2024-08-17T06:49:06Z"/>
                  <w:del w:id="487" w:author="WPS_1675132163" w:date="2024-09-29T11:23:52Z"/>
                </w:rPr>
              </w:rPrChange>
            </w:rPr>
            <w:pPrChange w:id="482" w:author="Administrator" w:date="2024-08-17T06:49:40Z">
              <w:pPr>
                <w:pStyle w:val="5"/>
                <w:tabs>
                  <w:tab w:val="right" w:leader="dot" w:pos="8306"/>
                </w:tabs>
              </w:pPr>
            </w:pPrChange>
          </w:pPr>
          <w:ins w:id="488" w:author="Administrator" w:date="2024-08-17T06:49:06Z">
            <w:del w:id="489" w:author="WPS_1675132163" w:date="2024-09-29T11:23:52Z">
              <w:r>
                <w:rPr>
                  <w:rFonts w:hint="default" w:ascii="仿宋" w:hAnsi="仿宋" w:eastAsia="仿宋"/>
                  <w:szCs w:val="24"/>
                  <w:lang w:val="zh-CN"/>
                  <w:rPrChange w:id="490" w:author="Administrator" w:date="2024-08-17T06:49:40Z">
                    <w:rPr>
                      <w:rFonts w:hint="eastAsia" w:ascii="方正小标宋简体" w:eastAsia="方正小标宋简体"/>
                      <w:szCs w:val="16"/>
                      <w:lang w:val="zh-CN"/>
                    </w:rPr>
                  </w:rPrChange>
                </w:rPr>
                <w:fldChar w:fldCharType="begin"/>
              </w:r>
            </w:del>
          </w:ins>
          <w:ins w:id="491" w:author="Administrator" w:date="2024-08-17T06:49:06Z">
            <w:del w:id="492" w:author="WPS_1675132163" w:date="2024-09-29T11:23:52Z">
              <w:r>
                <w:rPr>
                  <w:rFonts w:hint="default" w:ascii="仿宋" w:hAnsi="仿宋" w:eastAsia="仿宋"/>
                  <w:szCs w:val="24"/>
                  <w:lang w:val="zh-CN"/>
                  <w:rPrChange w:id="493" w:author="Administrator" w:date="2024-08-17T06:49:40Z">
                    <w:rPr>
                      <w:rFonts w:hint="eastAsia" w:ascii="方正小标宋简体" w:eastAsia="方正小标宋简体"/>
                      <w:szCs w:val="16"/>
                      <w:lang w:val="zh-CN"/>
                    </w:rPr>
                  </w:rPrChange>
                </w:rPr>
                <w:delInstrText xml:space="preserve"> HYPERLINK \l _Toc19012 </w:delInstrText>
              </w:r>
            </w:del>
          </w:ins>
          <w:ins w:id="494" w:author="Administrator" w:date="2024-08-17T06:49:06Z">
            <w:del w:id="495" w:author="WPS_1675132163" w:date="2024-09-29T11:23:52Z">
              <w:r>
                <w:rPr>
                  <w:rFonts w:hint="default" w:ascii="仿宋" w:hAnsi="仿宋" w:eastAsia="仿宋"/>
                  <w:szCs w:val="24"/>
                  <w:lang w:val="zh-CN"/>
                  <w:rPrChange w:id="496" w:author="Administrator" w:date="2024-08-17T06:49:40Z">
                    <w:rPr>
                      <w:rFonts w:hint="eastAsia" w:ascii="方正小标宋简体" w:eastAsia="方正小标宋简体"/>
                      <w:szCs w:val="16"/>
                      <w:lang w:val="zh-CN"/>
                    </w:rPr>
                  </w:rPrChange>
                </w:rPr>
                <w:fldChar w:fldCharType="separate"/>
              </w:r>
            </w:del>
          </w:ins>
          <w:ins w:id="497" w:author="Administrator" w:date="2024-08-17T06:49:06Z">
            <w:del w:id="498" w:author="WPS_1675132163" w:date="2024-09-29T11:23:52Z">
              <w:r>
                <w:rPr>
                  <w:rFonts w:hint="default" w:ascii="仿宋" w:hAnsi="仿宋" w:eastAsia="仿宋"/>
                </w:rPr>
                <w:delText xml:space="preserve">2． </w:delText>
              </w:r>
            </w:del>
          </w:ins>
          <w:ins w:id="499" w:author="Administrator" w:date="2024-08-17T06:49:06Z">
            <w:del w:id="500" w:author="WPS_1675132163" w:date="2024-09-29T11:23:52Z">
              <w:r>
                <w:rPr>
                  <w:rFonts w:hint="eastAsia" w:ascii="仿宋" w:hAnsi="仿宋" w:eastAsia="仿宋"/>
                </w:rPr>
                <w:delText>202</w:delText>
              </w:r>
            </w:del>
          </w:ins>
          <w:ins w:id="501" w:author="Administrator" w:date="2024-08-17T06:49:06Z">
            <w:del w:id="502" w:author="WPS_1675132163" w:date="2024-09-29T11:23:52Z">
              <w:r>
                <w:rPr>
                  <w:rFonts w:hint="default" w:ascii="仿宋" w:hAnsi="仿宋" w:eastAsia="仿宋"/>
                  <w:lang w:val="en-US" w:eastAsia="zh-CN"/>
                  <w:rPrChange w:id="503" w:author="Administrator" w:date="2024-08-17T06:49:40Z">
                    <w:rPr>
                      <w:rFonts w:hint="eastAsia" w:ascii="仿宋" w:hAnsi="仿宋" w:eastAsia="仿宋"/>
                      <w:lang w:val="en-US" w:eastAsia="zh-CN"/>
                    </w:rPr>
                  </w:rPrChange>
                </w:rPr>
                <w:delText>3</w:delText>
              </w:r>
            </w:del>
          </w:ins>
          <w:ins w:id="504" w:author="Administrator" w:date="2024-08-17T06:49:06Z">
            <w:del w:id="505" w:author="WPS_1675132163" w:date="2024-09-29T11:23:52Z">
              <w:r>
                <w:rPr>
                  <w:rFonts w:hint="eastAsia" w:ascii="仿宋" w:hAnsi="仿宋" w:eastAsia="仿宋"/>
                </w:rPr>
                <w:delText>年度东安县一般公共预算收入决算明细表</w:delText>
              </w:r>
            </w:del>
          </w:ins>
          <w:ins w:id="506" w:author="Administrator" w:date="2024-08-17T06:49:06Z">
            <w:del w:id="507" w:author="WPS_1675132163" w:date="2024-09-29T11:23:52Z">
              <w:r>
                <w:rPr>
                  <w:rFonts w:ascii="仿宋" w:hAnsi="仿宋" w:eastAsia="仿宋"/>
                  <w:rPrChange w:id="508" w:author="Administrator" w:date="2024-08-17T06:49:40Z">
                    <w:rPr/>
                  </w:rPrChange>
                </w:rPr>
                <w:tab/>
              </w:r>
            </w:del>
          </w:ins>
          <w:ins w:id="509" w:author="Administrator" w:date="2024-08-17T06:49:06Z">
            <w:del w:id="510" w:author="WPS_1675132163" w:date="2024-09-29T11:23:52Z">
              <w:r>
                <w:rPr>
                  <w:rFonts w:ascii="仿宋" w:hAnsi="仿宋" w:eastAsia="仿宋"/>
                  <w:rPrChange w:id="511" w:author="Administrator" w:date="2024-08-17T06:49:40Z">
                    <w:rPr/>
                  </w:rPrChange>
                </w:rPr>
                <w:fldChar w:fldCharType="begin"/>
              </w:r>
            </w:del>
          </w:ins>
          <w:ins w:id="512" w:author="Administrator" w:date="2024-08-17T06:49:06Z">
            <w:del w:id="513" w:author="WPS_1675132163" w:date="2024-09-29T11:23:52Z">
              <w:r>
                <w:rPr>
                  <w:rFonts w:ascii="仿宋" w:hAnsi="仿宋" w:eastAsia="仿宋"/>
                  <w:rPrChange w:id="514" w:author="Administrator" w:date="2024-08-17T06:49:40Z">
                    <w:rPr/>
                  </w:rPrChange>
                </w:rPr>
                <w:delInstrText xml:space="preserve"> PAGEREF _Toc19012 </w:delInstrText>
              </w:r>
            </w:del>
          </w:ins>
          <w:ins w:id="515" w:author="Administrator" w:date="2024-08-17T06:49:06Z">
            <w:del w:id="516" w:author="WPS_1675132163" w:date="2024-09-29T11:23:52Z">
              <w:r>
                <w:rPr>
                  <w:rFonts w:ascii="仿宋" w:hAnsi="仿宋" w:eastAsia="仿宋"/>
                  <w:rPrChange w:id="517" w:author="Administrator" w:date="2024-08-17T06:49:40Z">
                    <w:rPr/>
                  </w:rPrChange>
                </w:rPr>
                <w:fldChar w:fldCharType="separate"/>
              </w:r>
            </w:del>
          </w:ins>
          <w:ins w:id="518" w:author="Administrator" w:date="2024-08-17T06:49:06Z">
            <w:del w:id="519" w:author="WPS_1675132163" w:date="2024-09-29T11:23:52Z">
              <w:r>
                <w:rPr>
                  <w:rFonts w:ascii="仿宋" w:hAnsi="仿宋" w:eastAsia="仿宋"/>
                  <w:rPrChange w:id="520" w:author="Administrator" w:date="2024-08-17T06:49:40Z">
                    <w:rPr/>
                  </w:rPrChange>
                </w:rPr>
                <w:delText>3</w:delText>
              </w:r>
            </w:del>
          </w:ins>
          <w:ins w:id="521" w:author="Administrator" w:date="2024-08-17T06:49:06Z">
            <w:del w:id="522" w:author="WPS_1675132163" w:date="2024-09-29T11:23:52Z">
              <w:r>
                <w:rPr>
                  <w:rFonts w:ascii="仿宋" w:hAnsi="仿宋" w:eastAsia="仿宋"/>
                  <w:rPrChange w:id="523" w:author="Administrator" w:date="2024-08-17T06:49:40Z">
                    <w:rPr/>
                  </w:rPrChange>
                </w:rPr>
                <w:fldChar w:fldCharType="end"/>
              </w:r>
            </w:del>
          </w:ins>
          <w:ins w:id="524" w:author="Administrator" w:date="2024-08-17T06:49:06Z">
            <w:del w:id="525" w:author="WPS_1675132163" w:date="2024-09-29T11:23:52Z">
              <w:r>
                <w:rPr>
                  <w:rFonts w:hint="default" w:ascii="仿宋" w:hAnsi="仿宋" w:eastAsia="仿宋"/>
                  <w:szCs w:val="24"/>
                  <w:lang w:val="zh-CN"/>
                  <w:rPrChange w:id="526" w:author="Administrator" w:date="2024-08-17T06:49:40Z">
                    <w:rPr>
                      <w:rFonts w:hint="eastAsia" w:ascii="方正小标宋简体" w:eastAsia="方正小标宋简体"/>
                      <w:szCs w:val="16"/>
                      <w:lang w:val="zh-CN"/>
                    </w:rPr>
                  </w:rPrChange>
                </w:rPr>
                <w:fldChar w:fldCharType="end"/>
              </w:r>
            </w:del>
          </w:ins>
        </w:p>
        <w:p w14:paraId="7DF463CF">
          <w:pPr>
            <w:pStyle w:val="5"/>
            <w:tabs>
              <w:tab w:val="right" w:leader="dot" w:pos="8306"/>
            </w:tabs>
            <w:spacing w:line="360" w:lineRule="exact"/>
            <w:ind w:firstLine="420" w:firstLineChars="200"/>
            <w:rPr>
              <w:ins w:id="528" w:author="Administrator" w:date="2024-08-17T06:49:06Z"/>
              <w:del w:id="529" w:author="WPS_1675132163" w:date="2024-09-29T11:23:52Z"/>
              <w:rFonts w:ascii="仿宋" w:hAnsi="仿宋" w:eastAsia="仿宋"/>
              <w:rPrChange w:id="530" w:author="Administrator" w:date="2024-08-17T06:49:40Z">
                <w:rPr>
                  <w:ins w:id="531" w:author="Administrator" w:date="2024-08-17T06:49:06Z"/>
                  <w:del w:id="532" w:author="WPS_1675132163" w:date="2024-09-29T11:23:52Z"/>
                </w:rPr>
              </w:rPrChange>
            </w:rPr>
            <w:pPrChange w:id="527" w:author="Administrator" w:date="2024-08-17T06:49:40Z">
              <w:pPr>
                <w:pStyle w:val="5"/>
                <w:tabs>
                  <w:tab w:val="right" w:leader="dot" w:pos="8306"/>
                </w:tabs>
              </w:pPr>
            </w:pPrChange>
          </w:pPr>
          <w:ins w:id="533" w:author="Administrator" w:date="2024-08-17T06:49:06Z">
            <w:del w:id="534" w:author="WPS_1675132163" w:date="2024-09-29T11:23:52Z">
              <w:r>
                <w:rPr>
                  <w:rFonts w:hint="default" w:ascii="仿宋" w:hAnsi="仿宋" w:eastAsia="仿宋"/>
                  <w:szCs w:val="24"/>
                  <w:lang w:val="zh-CN"/>
                  <w:rPrChange w:id="535" w:author="Administrator" w:date="2024-08-17T06:49:40Z">
                    <w:rPr>
                      <w:rFonts w:hint="eastAsia" w:ascii="方正小标宋简体" w:eastAsia="方正小标宋简体"/>
                      <w:szCs w:val="16"/>
                      <w:lang w:val="zh-CN"/>
                    </w:rPr>
                  </w:rPrChange>
                </w:rPr>
                <w:fldChar w:fldCharType="begin"/>
              </w:r>
            </w:del>
          </w:ins>
          <w:ins w:id="536" w:author="Administrator" w:date="2024-08-17T06:49:06Z">
            <w:del w:id="537" w:author="WPS_1675132163" w:date="2024-09-29T11:23:52Z">
              <w:r>
                <w:rPr>
                  <w:rFonts w:hint="default" w:ascii="仿宋" w:hAnsi="仿宋" w:eastAsia="仿宋"/>
                  <w:szCs w:val="24"/>
                  <w:lang w:val="zh-CN"/>
                  <w:rPrChange w:id="538" w:author="Administrator" w:date="2024-08-17T06:49:40Z">
                    <w:rPr>
                      <w:rFonts w:hint="eastAsia" w:ascii="方正小标宋简体" w:eastAsia="方正小标宋简体"/>
                      <w:szCs w:val="16"/>
                      <w:lang w:val="zh-CN"/>
                    </w:rPr>
                  </w:rPrChange>
                </w:rPr>
                <w:delInstrText xml:space="preserve"> HYPERLINK \l _Toc4862 </w:delInstrText>
              </w:r>
            </w:del>
          </w:ins>
          <w:ins w:id="539" w:author="Administrator" w:date="2024-08-17T06:49:06Z">
            <w:del w:id="540" w:author="WPS_1675132163" w:date="2024-09-29T11:23:52Z">
              <w:r>
                <w:rPr>
                  <w:rFonts w:hint="default" w:ascii="仿宋" w:hAnsi="仿宋" w:eastAsia="仿宋"/>
                  <w:szCs w:val="24"/>
                  <w:lang w:val="zh-CN"/>
                  <w:rPrChange w:id="541" w:author="Administrator" w:date="2024-08-17T06:49:40Z">
                    <w:rPr>
                      <w:rFonts w:hint="eastAsia" w:ascii="方正小标宋简体" w:eastAsia="方正小标宋简体"/>
                      <w:szCs w:val="16"/>
                      <w:lang w:val="zh-CN"/>
                    </w:rPr>
                  </w:rPrChange>
                </w:rPr>
                <w:fldChar w:fldCharType="separate"/>
              </w:r>
            </w:del>
          </w:ins>
          <w:ins w:id="542" w:author="Administrator" w:date="2024-08-17T06:49:06Z">
            <w:del w:id="543" w:author="WPS_1675132163" w:date="2024-09-29T11:23:52Z">
              <w:r>
                <w:rPr>
                  <w:rFonts w:ascii="仿宋" w:hAnsi="仿宋" w:eastAsia="仿宋"/>
                </w:rPr>
                <w:delText xml:space="preserve">3． </w:delText>
              </w:r>
            </w:del>
          </w:ins>
          <w:ins w:id="544" w:author="Administrator" w:date="2024-08-17T06:49:06Z">
            <w:del w:id="545" w:author="WPS_1675132163" w:date="2024-09-29T11:23:52Z">
              <w:r>
                <w:rPr>
                  <w:rFonts w:hint="eastAsia" w:ascii="仿宋" w:hAnsi="仿宋" w:eastAsia="仿宋"/>
                </w:rPr>
                <w:delText>202</w:delText>
              </w:r>
            </w:del>
          </w:ins>
          <w:ins w:id="546" w:author="Administrator" w:date="2024-08-17T06:49:06Z">
            <w:del w:id="547" w:author="WPS_1675132163" w:date="2024-09-29T11:23:52Z">
              <w:r>
                <w:rPr>
                  <w:rFonts w:hint="default" w:ascii="仿宋" w:hAnsi="仿宋" w:eastAsia="仿宋"/>
                  <w:lang w:val="en-US" w:eastAsia="zh-CN"/>
                  <w:rPrChange w:id="548" w:author="Administrator" w:date="2024-08-17T06:49:40Z">
                    <w:rPr>
                      <w:rFonts w:hint="eastAsia" w:ascii="仿宋" w:hAnsi="仿宋" w:eastAsia="仿宋"/>
                      <w:lang w:val="en-US" w:eastAsia="zh-CN"/>
                    </w:rPr>
                  </w:rPrChange>
                </w:rPr>
                <w:delText>3</w:delText>
              </w:r>
            </w:del>
          </w:ins>
          <w:ins w:id="549" w:author="Administrator" w:date="2024-08-17T06:49:06Z">
            <w:del w:id="550" w:author="WPS_1675132163" w:date="2024-09-29T11:23:52Z">
              <w:r>
                <w:rPr>
                  <w:rFonts w:hint="eastAsia" w:ascii="仿宋" w:hAnsi="仿宋" w:eastAsia="仿宋"/>
                </w:rPr>
                <w:delText>年度东安县一般公共预算支出决算总表</w:delText>
              </w:r>
            </w:del>
          </w:ins>
          <w:ins w:id="551" w:author="Administrator" w:date="2024-08-17T06:49:06Z">
            <w:del w:id="552" w:author="WPS_1675132163" w:date="2024-09-29T11:23:52Z">
              <w:r>
                <w:rPr>
                  <w:rFonts w:ascii="仿宋" w:hAnsi="仿宋" w:eastAsia="仿宋"/>
                  <w:rPrChange w:id="553" w:author="Administrator" w:date="2024-08-17T06:49:40Z">
                    <w:rPr/>
                  </w:rPrChange>
                </w:rPr>
                <w:tab/>
              </w:r>
            </w:del>
          </w:ins>
          <w:ins w:id="554" w:author="Administrator" w:date="2024-08-17T06:49:06Z">
            <w:del w:id="555" w:author="WPS_1675132163" w:date="2024-09-29T11:23:52Z">
              <w:r>
                <w:rPr>
                  <w:rFonts w:ascii="仿宋" w:hAnsi="仿宋" w:eastAsia="仿宋"/>
                  <w:rPrChange w:id="556" w:author="Administrator" w:date="2024-08-17T06:49:40Z">
                    <w:rPr/>
                  </w:rPrChange>
                </w:rPr>
                <w:fldChar w:fldCharType="begin"/>
              </w:r>
            </w:del>
          </w:ins>
          <w:ins w:id="557" w:author="Administrator" w:date="2024-08-17T06:49:06Z">
            <w:del w:id="558" w:author="WPS_1675132163" w:date="2024-09-29T11:23:52Z">
              <w:r>
                <w:rPr>
                  <w:rFonts w:ascii="仿宋" w:hAnsi="仿宋" w:eastAsia="仿宋"/>
                  <w:rPrChange w:id="559" w:author="Administrator" w:date="2024-08-17T06:49:40Z">
                    <w:rPr/>
                  </w:rPrChange>
                </w:rPr>
                <w:delInstrText xml:space="preserve"> PAGEREF _Toc4862 </w:delInstrText>
              </w:r>
            </w:del>
          </w:ins>
          <w:ins w:id="560" w:author="Administrator" w:date="2024-08-17T06:49:06Z">
            <w:del w:id="561" w:author="WPS_1675132163" w:date="2024-09-29T11:23:52Z">
              <w:r>
                <w:rPr>
                  <w:rFonts w:ascii="仿宋" w:hAnsi="仿宋" w:eastAsia="仿宋"/>
                  <w:rPrChange w:id="562" w:author="Administrator" w:date="2024-08-17T06:49:40Z">
                    <w:rPr/>
                  </w:rPrChange>
                </w:rPr>
                <w:fldChar w:fldCharType="separate"/>
              </w:r>
            </w:del>
          </w:ins>
          <w:ins w:id="563" w:author="Administrator" w:date="2024-08-17T06:49:06Z">
            <w:del w:id="564" w:author="WPS_1675132163" w:date="2024-09-29T11:23:52Z">
              <w:r>
                <w:rPr>
                  <w:rFonts w:ascii="仿宋" w:hAnsi="仿宋" w:eastAsia="仿宋"/>
                  <w:rPrChange w:id="565" w:author="Administrator" w:date="2024-08-17T06:49:40Z">
                    <w:rPr/>
                  </w:rPrChange>
                </w:rPr>
                <w:delText>4</w:delText>
              </w:r>
            </w:del>
          </w:ins>
          <w:ins w:id="566" w:author="Administrator" w:date="2024-08-17T06:49:06Z">
            <w:del w:id="567" w:author="WPS_1675132163" w:date="2024-09-29T11:23:52Z">
              <w:r>
                <w:rPr>
                  <w:rFonts w:ascii="仿宋" w:hAnsi="仿宋" w:eastAsia="仿宋"/>
                  <w:rPrChange w:id="568" w:author="Administrator" w:date="2024-08-17T06:49:40Z">
                    <w:rPr/>
                  </w:rPrChange>
                </w:rPr>
                <w:fldChar w:fldCharType="end"/>
              </w:r>
            </w:del>
          </w:ins>
          <w:ins w:id="569" w:author="Administrator" w:date="2024-08-17T06:49:06Z">
            <w:del w:id="570" w:author="WPS_1675132163" w:date="2024-09-29T11:23:52Z">
              <w:r>
                <w:rPr>
                  <w:rFonts w:hint="default" w:ascii="仿宋" w:hAnsi="仿宋" w:eastAsia="仿宋"/>
                  <w:szCs w:val="24"/>
                  <w:lang w:val="zh-CN"/>
                  <w:rPrChange w:id="571" w:author="Administrator" w:date="2024-08-17T06:49:40Z">
                    <w:rPr>
                      <w:rFonts w:hint="eastAsia" w:ascii="方正小标宋简体" w:eastAsia="方正小标宋简体"/>
                      <w:szCs w:val="16"/>
                      <w:lang w:val="zh-CN"/>
                    </w:rPr>
                  </w:rPrChange>
                </w:rPr>
                <w:fldChar w:fldCharType="end"/>
              </w:r>
            </w:del>
          </w:ins>
        </w:p>
        <w:p w14:paraId="14F5B223">
          <w:pPr>
            <w:pStyle w:val="5"/>
            <w:tabs>
              <w:tab w:val="right" w:leader="dot" w:pos="8306"/>
            </w:tabs>
            <w:spacing w:line="360" w:lineRule="exact"/>
            <w:ind w:firstLine="420" w:firstLineChars="200"/>
            <w:rPr>
              <w:ins w:id="573" w:author="Administrator" w:date="2024-08-17T06:49:06Z"/>
              <w:del w:id="574" w:author="WPS_1675132163" w:date="2024-09-29T11:23:52Z"/>
              <w:rFonts w:ascii="仿宋" w:hAnsi="仿宋" w:eastAsia="仿宋"/>
              <w:rPrChange w:id="575" w:author="Administrator" w:date="2024-08-17T06:49:40Z">
                <w:rPr>
                  <w:ins w:id="576" w:author="Administrator" w:date="2024-08-17T06:49:06Z"/>
                  <w:del w:id="577" w:author="WPS_1675132163" w:date="2024-09-29T11:23:52Z"/>
                </w:rPr>
              </w:rPrChange>
            </w:rPr>
            <w:pPrChange w:id="572" w:author="Administrator" w:date="2024-08-17T06:49:40Z">
              <w:pPr>
                <w:pStyle w:val="5"/>
                <w:tabs>
                  <w:tab w:val="right" w:leader="dot" w:pos="8306"/>
                </w:tabs>
              </w:pPr>
            </w:pPrChange>
          </w:pPr>
          <w:ins w:id="578" w:author="Administrator" w:date="2024-08-17T06:49:06Z">
            <w:del w:id="579" w:author="WPS_1675132163" w:date="2024-09-29T11:23:52Z">
              <w:r>
                <w:rPr>
                  <w:rFonts w:hint="default" w:ascii="仿宋" w:hAnsi="仿宋" w:eastAsia="仿宋"/>
                  <w:szCs w:val="24"/>
                  <w:lang w:val="zh-CN"/>
                  <w:rPrChange w:id="580" w:author="Administrator" w:date="2024-08-17T06:49:40Z">
                    <w:rPr>
                      <w:rFonts w:hint="eastAsia" w:ascii="方正小标宋简体" w:eastAsia="方正小标宋简体"/>
                      <w:szCs w:val="16"/>
                      <w:lang w:val="zh-CN"/>
                    </w:rPr>
                  </w:rPrChange>
                </w:rPr>
                <w:fldChar w:fldCharType="begin"/>
              </w:r>
            </w:del>
          </w:ins>
          <w:ins w:id="581" w:author="Administrator" w:date="2024-08-17T06:49:06Z">
            <w:del w:id="582" w:author="WPS_1675132163" w:date="2024-09-29T11:23:52Z">
              <w:r>
                <w:rPr>
                  <w:rFonts w:hint="default" w:ascii="仿宋" w:hAnsi="仿宋" w:eastAsia="仿宋"/>
                  <w:szCs w:val="24"/>
                  <w:lang w:val="zh-CN"/>
                  <w:rPrChange w:id="583" w:author="Administrator" w:date="2024-08-17T06:49:40Z">
                    <w:rPr>
                      <w:rFonts w:hint="eastAsia" w:ascii="方正小标宋简体" w:eastAsia="方正小标宋简体"/>
                      <w:szCs w:val="16"/>
                      <w:lang w:val="zh-CN"/>
                    </w:rPr>
                  </w:rPrChange>
                </w:rPr>
                <w:delInstrText xml:space="preserve"> HYPERLINK \l _Toc9057 </w:delInstrText>
              </w:r>
            </w:del>
          </w:ins>
          <w:ins w:id="584" w:author="Administrator" w:date="2024-08-17T06:49:06Z">
            <w:del w:id="585" w:author="WPS_1675132163" w:date="2024-09-29T11:23:52Z">
              <w:r>
                <w:rPr>
                  <w:rFonts w:hint="default" w:ascii="仿宋" w:hAnsi="仿宋" w:eastAsia="仿宋"/>
                  <w:szCs w:val="24"/>
                  <w:lang w:val="zh-CN"/>
                  <w:rPrChange w:id="586" w:author="Administrator" w:date="2024-08-17T06:49:40Z">
                    <w:rPr>
                      <w:rFonts w:hint="eastAsia" w:ascii="方正小标宋简体" w:eastAsia="方正小标宋简体"/>
                      <w:szCs w:val="16"/>
                      <w:lang w:val="zh-CN"/>
                    </w:rPr>
                  </w:rPrChange>
                </w:rPr>
                <w:fldChar w:fldCharType="separate"/>
              </w:r>
            </w:del>
          </w:ins>
          <w:ins w:id="587" w:author="Administrator" w:date="2024-08-17T06:49:06Z">
            <w:del w:id="588" w:author="WPS_1675132163" w:date="2024-09-29T11:23:52Z">
              <w:r>
                <w:rPr>
                  <w:rFonts w:hint="default" w:ascii="仿宋" w:hAnsi="仿宋" w:eastAsia="仿宋" w:cstheme="minorBidi"/>
                  <w:bCs w:val="0"/>
                  <w:kern w:val="2"/>
                  <w:szCs w:val="24"/>
                  <w:rPrChange w:id="589" w:author="Administrator" w:date="2024-08-17T06:49:40Z">
                    <w:rPr>
                      <w:rFonts w:hint="default" w:ascii="仿宋" w:hAnsi="仿宋" w:eastAsia="仿宋" w:cs="宋体"/>
                      <w:bCs/>
                      <w:kern w:val="0"/>
                      <w:szCs w:val="36"/>
                    </w:rPr>
                  </w:rPrChange>
                </w:rPr>
                <w:delText xml:space="preserve">4． </w:delText>
              </w:r>
            </w:del>
          </w:ins>
          <w:ins w:id="590" w:author="Administrator" w:date="2024-08-17T06:49:06Z">
            <w:del w:id="591" w:author="WPS_1675132163" w:date="2024-09-29T11:23:52Z">
              <w:r>
                <w:rPr>
                  <w:rFonts w:hint="default" w:ascii="仿宋" w:hAnsi="仿宋" w:eastAsia="仿宋" w:cstheme="minorBidi"/>
                  <w:bCs w:val="0"/>
                  <w:kern w:val="2"/>
                  <w:szCs w:val="24"/>
                  <w:rPrChange w:id="592" w:author="Administrator" w:date="2024-08-17T06:49:40Z">
                    <w:rPr>
                      <w:rFonts w:hint="eastAsia" w:ascii="仿宋" w:hAnsi="仿宋" w:eastAsia="仿宋" w:cs="宋体"/>
                      <w:bCs/>
                      <w:kern w:val="0"/>
                      <w:szCs w:val="36"/>
                    </w:rPr>
                  </w:rPrChange>
                </w:rPr>
                <w:delText>202</w:delText>
              </w:r>
            </w:del>
          </w:ins>
          <w:ins w:id="593" w:author="Administrator" w:date="2024-08-17T06:49:06Z">
            <w:del w:id="594" w:author="WPS_1675132163" w:date="2024-09-29T11:23:52Z">
              <w:r>
                <w:rPr>
                  <w:rFonts w:hint="default" w:ascii="仿宋" w:hAnsi="仿宋" w:eastAsia="仿宋" w:cstheme="minorBidi"/>
                  <w:bCs w:val="0"/>
                  <w:kern w:val="2"/>
                  <w:szCs w:val="24"/>
                  <w:lang w:val="en-US" w:eastAsia="zh-CN"/>
                  <w:rPrChange w:id="595" w:author="Administrator" w:date="2024-08-17T06:49:40Z">
                    <w:rPr>
                      <w:rFonts w:hint="eastAsia" w:ascii="仿宋" w:hAnsi="仿宋" w:eastAsia="仿宋" w:cs="宋体"/>
                      <w:bCs/>
                      <w:kern w:val="0"/>
                      <w:szCs w:val="36"/>
                      <w:lang w:val="en-US" w:eastAsia="zh-CN"/>
                    </w:rPr>
                  </w:rPrChange>
                </w:rPr>
                <w:delText>3</w:delText>
              </w:r>
            </w:del>
          </w:ins>
          <w:ins w:id="596" w:author="Administrator" w:date="2024-08-17T06:49:06Z">
            <w:del w:id="597" w:author="WPS_1675132163" w:date="2024-09-29T11:23:52Z">
              <w:r>
                <w:rPr>
                  <w:rFonts w:hint="default" w:ascii="仿宋" w:hAnsi="仿宋" w:eastAsia="仿宋" w:cstheme="minorBidi"/>
                  <w:bCs w:val="0"/>
                  <w:kern w:val="2"/>
                  <w:szCs w:val="24"/>
                  <w:rPrChange w:id="598" w:author="Administrator" w:date="2024-08-17T06:49:40Z">
                    <w:rPr>
                      <w:rFonts w:hint="eastAsia" w:ascii="仿宋" w:hAnsi="仿宋" w:eastAsia="仿宋" w:cs="宋体"/>
                      <w:bCs/>
                      <w:kern w:val="0"/>
                      <w:szCs w:val="36"/>
                    </w:rPr>
                  </w:rPrChange>
                </w:rPr>
                <w:delText>年度东安县一般公共预算支出决算明细表</w:delText>
              </w:r>
            </w:del>
          </w:ins>
          <w:ins w:id="599" w:author="Administrator" w:date="2024-08-17T06:49:06Z">
            <w:del w:id="600" w:author="WPS_1675132163" w:date="2024-09-29T11:23:52Z">
              <w:r>
                <w:rPr>
                  <w:rFonts w:ascii="仿宋" w:hAnsi="仿宋" w:eastAsia="仿宋"/>
                  <w:rPrChange w:id="601" w:author="Administrator" w:date="2024-08-17T06:49:40Z">
                    <w:rPr/>
                  </w:rPrChange>
                </w:rPr>
                <w:tab/>
              </w:r>
            </w:del>
          </w:ins>
          <w:ins w:id="602" w:author="Administrator" w:date="2024-08-17T06:49:06Z">
            <w:del w:id="603" w:author="WPS_1675132163" w:date="2024-09-29T11:23:52Z">
              <w:r>
                <w:rPr>
                  <w:rFonts w:ascii="仿宋" w:hAnsi="仿宋" w:eastAsia="仿宋"/>
                  <w:rPrChange w:id="604" w:author="Administrator" w:date="2024-08-17T06:49:40Z">
                    <w:rPr/>
                  </w:rPrChange>
                </w:rPr>
                <w:fldChar w:fldCharType="begin"/>
              </w:r>
            </w:del>
          </w:ins>
          <w:ins w:id="605" w:author="Administrator" w:date="2024-08-17T06:49:06Z">
            <w:del w:id="606" w:author="WPS_1675132163" w:date="2024-09-29T11:23:52Z">
              <w:r>
                <w:rPr>
                  <w:rFonts w:ascii="仿宋" w:hAnsi="仿宋" w:eastAsia="仿宋"/>
                  <w:rPrChange w:id="607" w:author="Administrator" w:date="2024-08-17T06:49:40Z">
                    <w:rPr/>
                  </w:rPrChange>
                </w:rPr>
                <w:delInstrText xml:space="preserve"> PAGEREF _Toc9057 </w:delInstrText>
              </w:r>
            </w:del>
          </w:ins>
          <w:ins w:id="608" w:author="Administrator" w:date="2024-08-17T06:49:06Z">
            <w:del w:id="609" w:author="WPS_1675132163" w:date="2024-09-29T11:23:52Z">
              <w:r>
                <w:rPr>
                  <w:rFonts w:ascii="仿宋" w:hAnsi="仿宋" w:eastAsia="仿宋"/>
                  <w:rPrChange w:id="610" w:author="Administrator" w:date="2024-08-17T06:49:40Z">
                    <w:rPr/>
                  </w:rPrChange>
                </w:rPr>
                <w:fldChar w:fldCharType="separate"/>
              </w:r>
            </w:del>
          </w:ins>
          <w:ins w:id="611" w:author="Administrator" w:date="2024-08-17T06:49:06Z">
            <w:del w:id="612" w:author="WPS_1675132163" w:date="2024-09-29T11:23:52Z">
              <w:r>
                <w:rPr>
                  <w:rFonts w:ascii="仿宋" w:hAnsi="仿宋" w:eastAsia="仿宋"/>
                  <w:rPrChange w:id="613" w:author="Administrator" w:date="2024-08-17T06:49:40Z">
                    <w:rPr/>
                  </w:rPrChange>
                </w:rPr>
                <w:delText>5</w:delText>
              </w:r>
            </w:del>
          </w:ins>
          <w:ins w:id="614" w:author="Administrator" w:date="2024-08-17T06:49:06Z">
            <w:del w:id="615" w:author="WPS_1675132163" w:date="2024-09-29T11:23:52Z">
              <w:r>
                <w:rPr>
                  <w:rFonts w:ascii="仿宋" w:hAnsi="仿宋" w:eastAsia="仿宋"/>
                  <w:rPrChange w:id="616" w:author="Administrator" w:date="2024-08-17T06:49:40Z">
                    <w:rPr/>
                  </w:rPrChange>
                </w:rPr>
                <w:fldChar w:fldCharType="end"/>
              </w:r>
            </w:del>
          </w:ins>
          <w:ins w:id="617" w:author="Administrator" w:date="2024-08-17T06:49:06Z">
            <w:del w:id="618" w:author="WPS_1675132163" w:date="2024-09-29T11:23:52Z">
              <w:r>
                <w:rPr>
                  <w:rFonts w:hint="default" w:ascii="仿宋" w:hAnsi="仿宋" w:eastAsia="仿宋"/>
                  <w:szCs w:val="24"/>
                  <w:lang w:val="zh-CN"/>
                  <w:rPrChange w:id="619" w:author="Administrator" w:date="2024-08-17T06:49:40Z">
                    <w:rPr>
                      <w:rFonts w:hint="eastAsia" w:ascii="方正小标宋简体" w:eastAsia="方正小标宋简体"/>
                      <w:szCs w:val="16"/>
                      <w:lang w:val="zh-CN"/>
                    </w:rPr>
                  </w:rPrChange>
                </w:rPr>
                <w:fldChar w:fldCharType="end"/>
              </w:r>
            </w:del>
          </w:ins>
        </w:p>
        <w:p w14:paraId="71B655B5">
          <w:pPr>
            <w:pStyle w:val="5"/>
            <w:tabs>
              <w:tab w:val="right" w:leader="dot" w:pos="8306"/>
            </w:tabs>
            <w:spacing w:line="360" w:lineRule="exact"/>
            <w:ind w:firstLine="420" w:firstLineChars="200"/>
            <w:rPr>
              <w:ins w:id="621" w:author="Administrator" w:date="2024-08-17T06:49:06Z"/>
              <w:del w:id="622" w:author="WPS_1675132163" w:date="2024-09-29T11:23:52Z"/>
              <w:rFonts w:ascii="仿宋" w:hAnsi="仿宋" w:eastAsia="仿宋"/>
              <w:rPrChange w:id="623" w:author="Administrator" w:date="2024-08-17T06:49:40Z">
                <w:rPr>
                  <w:ins w:id="624" w:author="Administrator" w:date="2024-08-17T06:49:06Z"/>
                  <w:del w:id="625" w:author="WPS_1675132163" w:date="2024-09-29T11:23:52Z"/>
                </w:rPr>
              </w:rPrChange>
            </w:rPr>
            <w:pPrChange w:id="620" w:author="Administrator" w:date="2024-08-17T06:49:40Z">
              <w:pPr>
                <w:pStyle w:val="5"/>
                <w:tabs>
                  <w:tab w:val="right" w:leader="dot" w:pos="8306"/>
                </w:tabs>
              </w:pPr>
            </w:pPrChange>
          </w:pPr>
          <w:ins w:id="626" w:author="Administrator" w:date="2024-08-17T06:49:06Z">
            <w:del w:id="627" w:author="WPS_1675132163" w:date="2024-09-29T11:23:52Z">
              <w:r>
                <w:rPr>
                  <w:rFonts w:hint="default" w:ascii="仿宋" w:hAnsi="仿宋" w:eastAsia="仿宋"/>
                  <w:szCs w:val="24"/>
                  <w:lang w:val="zh-CN"/>
                  <w:rPrChange w:id="628" w:author="Administrator" w:date="2024-08-17T06:49:40Z">
                    <w:rPr>
                      <w:rFonts w:hint="eastAsia" w:ascii="方正小标宋简体" w:eastAsia="方正小标宋简体"/>
                      <w:szCs w:val="16"/>
                      <w:lang w:val="zh-CN"/>
                    </w:rPr>
                  </w:rPrChange>
                </w:rPr>
                <w:fldChar w:fldCharType="begin"/>
              </w:r>
            </w:del>
          </w:ins>
          <w:ins w:id="629" w:author="Administrator" w:date="2024-08-17T06:49:06Z">
            <w:del w:id="630" w:author="WPS_1675132163" w:date="2024-09-29T11:23:52Z">
              <w:r>
                <w:rPr>
                  <w:rFonts w:hint="default" w:ascii="仿宋" w:hAnsi="仿宋" w:eastAsia="仿宋"/>
                  <w:szCs w:val="24"/>
                  <w:lang w:val="zh-CN"/>
                  <w:rPrChange w:id="631" w:author="Administrator" w:date="2024-08-17T06:49:40Z">
                    <w:rPr>
                      <w:rFonts w:hint="eastAsia" w:ascii="方正小标宋简体" w:eastAsia="方正小标宋简体"/>
                      <w:szCs w:val="16"/>
                      <w:lang w:val="zh-CN"/>
                    </w:rPr>
                  </w:rPrChange>
                </w:rPr>
                <w:delInstrText xml:space="preserve"> HYPERLINK \l _Toc4595 </w:delInstrText>
              </w:r>
            </w:del>
          </w:ins>
          <w:ins w:id="632" w:author="Administrator" w:date="2024-08-17T06:49:06Z">
            <w:del w:id="633" w:author="WPS_1675132163" w:date="2024-09-29T11:23:52Z">
              <w:r>
                <w:rPr>
                  <w:rFonts w:hint="default" w:ascii="仿宋" w:hAnsi="仿宋" w:eastAsia="仿宋"/>
                  <w:szCs w:val="24"/>
                  <w:lang w:val="zh-CN"/>
                  <w:rPrChange w:id="634" w:author="Administrator" w:date="2024-08-17T06:49:40Z">
                    <w:rPr>
                      <w:rFonts w:hint="eastAsia" w:ascii="方正小标宋简体" w:eastAsia="方正小标宋简体"/>
                      <w:szCs w:val="16"/>
                      <w:lang w:val="zh-CN"/>
                    </w:rPr>
                  </w:rPrChange>
                </w:rPr>
                <w:fldChar w:fldCharType="separate"/>
              </w:r>
            </w:del>
          </w:ins>
          <w:ins w:id="635" w:author="Administrator" w:date="2024-08-17T06:49:06Z">
            <w:del w:id="636" w:author="WPS_1675132163" w:date="2024-09-29T11:23:52Z">
              <w:r>
                <w:rPr>
                  <w:rFonts w:ascii="仿宋" w:hAnsi="仿宋" w:eastAsia="仿宋"/>
                </w:rPr>
                <w:delText>5． 202</w:delText>
              </w:r>
            </w:del>
          </w:ins>
          <w:ins w:id="637" w:author="Administrator" w:date="2024-08-17T06:49:06Z">
            <w:del w:id="638" w:author="WPS_1675132163" w:date="2024-09-29T11:23:52Z">
              <w:r>
                <w:rPr>
                  <w:rFonts w:hint="default" w:ascii="仿宋" w:hAnsi="仿宋" w:eastAsia="仿宋"/>
                  <w:lang w:val="en-US" w:eastAsia="zh-CN"/>
                  <w:rPrChange w:id="639" w:author="Administrator" w:date="2024-08-17T06:49:40Z">
                    <w:rPr>
                      <w:rFonts w:hint="eastAsia" w:ascii="仿宋" w:hAnsi="仿宋" w:eastAsia="仿宋"/>
                      <w:lang w:val="en-US" w:eastAsia="zh-CN"/>
                    </w:rPr>
                  </w:rPrChange>
                </w:rPr>
                <w:delText>3</w:delText>
              </w:r>
            </w:del>
          </w:ins>
          <w:ins w:id="640" w:author="Administrator" w:date="2024-08-17T06:49:06Z">
            <w:del w:id="641" w:author="WPS_1675132163" w:date="2024-09-29T11:23:52Z">
              <w:r>
                <w:rPr>
                  <w:rFonts w:ascii="仿宋" w:hAnsi="仿宋" w:eastAsia="仿宋"/>
                </w:rPr>
                <w:delText>年度东安县一般公共预算支出决算功能分类明细表</w:delText>
              </w:r>
            </w:del>
          </w:ins>
          <w:ins w:id="642" w:author="Administrator" w:date="2024-08-17T06:49:06Z">
            <w:del w:id="643" w:author="WPS_1675132163" w:date="2024-09-29T11:23:52Z">
              <w:r>
                <w:rPr>
                  <w:rFonts w:ascii="仿宋" w:hAnsi="仿宋" w:eastAsia="仿宋"/>
                  <w:rPrChange w:id="644" w:author="Administrator" w:date="2024-08-17T06:49:40Z">
                    <w:rPr/>
                  </w:rPrChange>
                </w:rPr>
                <w:tab/>
              </w:r>
            </w:del>
          </w:ins>
          <w:ins w:id="645" w:author="Administrator" w:date="2024-08-17T06:49:06Z">
            <w:del w:id="646" w:author="WPS_1675132163" w:date="2024-09-29T11:23:52Z">
              <w:r>
                <w:rPr>
                  <w:rFonts w:ascii="仿宋" w:hAnsi="仿宋" w:eastAsia="仿宋"/>
                  <w:rPrChange w:id="647" w:author="Administrator" w:date="2024-08-17T06:49:40Z">
                    <w:rPr/>
                  </w:rPrChange>
                </w:rPr>
                <w:fldChar w:fldCharType="begin"/>
              </w:r>
            </w:del>
          </w:ins>
          <w:ins w:id="648" w:author="Administrator" w:date="2024-08-17T06:49:06Z">
            <w:del w:id="649" w:author="WPS_1675132163" w:date="2024-09-29T11:23:52Z">
              <w:r>
                <w:rPr>
                  <w:rFonts w:ascii="仿宋" w:hAnsi="仿宋" w:eastAsia="仿宋"/>
                  <w:rPrChange w:id="650" w:author="Administrator" w:date="2024-08-17T06:49:40Z">
                    <w:rPr/>
                  </w:rPrChange>
                </w:rPr>
                <w:delInstrText xml:space="preserve"> PAGEREF _Toc4595 </w:delInstrText>
              </w:r>
            </w:del>
          </w:ins>
          <w:ins w:id="651" w:author="Administrator" w:date="2024-08-17T06:49:06Z">
            <w:del w:id="652" w:author="WPS_1675132163" w:date="2024-09-29T11:23:52Z">
              <w:r>
                <w:rPr>
                  <w:rFonts w:ascii="仿宋" w:hAnsi="仿宋" w:eastAsia="仿宋"/>
                  <w:rPrChange w:id="653" w:author="Administrator" w:date="2024-08-17T06:49:40Z">
                    <w:rPr/>
                  </w:rPrChange>
                </w:rPr>
                <w:fldChar w:fldCharType="separate"/>
              </w:r>
            </w:del>
          </w:ins>
          <w:ins w:id="654" w:author="Administrator" w:date="2024-08-17T06:49:06Z">
            <w:del w:id="655" w:author="WPS_1675132163" w:date="2024-09-29T11:23:52Z">
              <w:r>
                <w:rPr>
                  <w:rFonts w:ascii="仿宋" w:hAnsi="仿宋" w:eastAsia="仿宋"/>
                  <w:rPrChange w:id="656" w:author="Administrator" w:date="2024-08-17T06:49:40Z">
                    <w:rPr/>
                  </w:rPrChange>
                </w:rPr>
                <w:delText>6</w:delText>
              </w:r>
            </w:del>
          </w:ins>
          <w:ins w:id="657" w:author="Administrator" w:date="2024-08-17T06:49:06Z">
            <w:del w:id="658" w:author="WPS_1675132163" w:date="2024-09-29T11:23:52Z">
              <w:r>
                <w:rPr>
                  <w:rFonts w:ascii="仿宋" w:hAnsi="仿宋" w:eastAsia="仿宋"/>
                  <w:rPrChange w:id="659" w:author="Administrator" w:date="2024-08-17T06:49:40Z">
                    <w:rPr/>
                  </w:rPrChange>
                </w:rPr>
                <w:fldChar w:fldCharType="end"/>
              </w:r>
            </w:del>
          </w:ins>
          <w:ins w:id="660" w:author="Administrator" w:date="2024-08-17T06:49:06Z">
            <w:del w:id="661" w:author="WPS_1675132163" w:date="2024-09-29T11:23:52Z">
              <w:r>
                <w:rPr>
                  <w:rFonts w:hint="default" w:ascii="仿宋" w:hAnsi="仿宋" w:eastAsia="仿宋"/>
                  <w:szCs w:val="24"/>
                  <w:lang w:val="zh-CN"/>
                  <w:rPrChange w:id="662" w:author="Administrator" w:date="2024-08-17T06:49:40Z">
                    <w:rPr>
                      <w:rFonts w:hint="eastAsia" w:ascii="方正小标宋简体" w:eastAsia="方正小标宋简体"/>
                      <w:szCs w:val="16"/>
                      <w:lang w:val="zh-CN"/>
                    </w:rPr>
                  </w:rPrChange>
                </w:rPr>
                <w:fldChar w:fldCharType="end"/>
              </w:r>
            </w:del>
          </w:ins>
        </w:p>
        <w:p w14:paraId="1B02617D">
          <w:pPr>
            <w:pStyle w:val="5"/>
            <w:tabs>
              <w:tab w:val="right" w:leader="dot" w:pos="8306"/>
            </w:tabs>
            <w:spacing w:line="360" w:lineRule="exact"/>
            <w:ind w:firstLine="420" w:firstLineChars="200"/>
            <w:rPr>
              <w:ins w:id="664" w:author="Administrator" w:date="2024-08-17T06:49:06Z"/>
              <w:del w:id="665" w:author="WPS_1675132163" w:date="2024-09-29T11:23:52Z"/>
              <w:rFonts w:ascii="仿宋" w:hAnsi="仿宋" w:eastAsia="仿宋"/>
              <w:rPrChange w:id="666" w:author="Administrator" w:date="2024-08-17T06:49:40Z">
                <w:rPr>
                  <w:ins w:id="667" w:author="Administrator" w:date="2024-08-17T06:49:06Z"/>
                  <w:del w:id="668" w:author="WPS_1675132163" w:date="2024-09-29T11:23:52Z"/>
                </w:rPr>
              </w:rPrChange>
            </w:rPr>
            <w:pPrChange w:id="663" w:author="Administrator" w:date="2024-08-17T06:49:40Z">
              <w:pPr>
                <w:pStyle w:val="5"/>
                <w:tabs>
                  <w:tab w:val="right" w:leader="dot" w:pos="8306"/>
                </w:tabs>
              </w:pPr>
            </w:pPrChange>
          </w:pPr>
          <w:ins w:id="669" w:author="Administrator" w:date="2024-08-17T06:49:06Z">
            <w:del w:id="670" w:author="WPS_1675132163" w:date="2024-09-29T11:23:52Z">
              <w:r>
                <w:rPr>
                  <w:rFonts w:hint="default" w:ascii="仿宋" w:hAnsi="仿宋" w:eastAsia="仿宋"/>
                  <w:szCs w:val="24"/>
                  <w:lang w:val="zh-CN"/>
                  <w:rPrChange w:id="671" w:author="Administrator" w:date="2024-08-17T06:49:40Z">
                    <w:rPr>
                      <w:rFonts w:hint="eastAsia" w:ascii="方正小标宋简体" w:eastAsia="方正小标宋简体"/>
                      <w:szCs w:val="16"/>
                      <w:lang w:val="zh-CN"/>
                    </w:rPr>
                  </w:rPrChange>
                </w:rPr>
                <w:fldChar w:fldCharType="begin"/>
              </w:r>
            </w:del>
          </w:ins>
          <w:ins w:id="672" w:author="Administrator" w:date="2024-08-17T06:49:06Z">
            <w:del w:id="673" w:author="WPS_1675132163" w:date="2024-09-29T11:23:52Z">
              <w:r>
                <w:rPr>
                  <w:rFonts w:hint="default" w:ascii="仿宋" w:hAnsi="仿宋" w:eastAsia="仿宋"/>
                  <w:szCs w:val="24"/>
                  <w:lang w:val="zh-CN"/>
                  <w:rPrChange w:id="674" w:author="Administrator" w:date="2024-08-17T06:49:40Z">
                    <w:rPr>
                      <w:rFonts w:hint="eastAsia" w:ascii="方正小标宋简体" w:eastAsia="方正小标宋简体"/>
                      <w:szCs w:val="16"/>
                      <w:lang w:val="zh-CN"/>
                    </w:rPr>
                  </w:rPrChange>
                </w:rPr>
                <w:delInstrText xml:space="preserve"> HYPERLINK \l _Toc2231 </w:delInstrText>
              </w:r>
            </w:del>
          </w:ins>
          <w:ins w:id="675" w:author="Administrator" w:date="2024-08-17T06:49:06Z">
            <w:del w:id="676" w:author="WPS_1675132163" w:date="2024-09-29T11:23:52Z">
              <w:r>
                <w:rPr>
                  <w:rFonts w:hint="default" w:ascii="仿宋" w:hAnsi="仿宋" w:eastAsia="仿宋"/>
                  <w:szCs w:val="24"/>
                  <w:lang w:val="zh-CN"/>
                  <w:rPrChange w:id="677" w:author="Administrator" w:date="2024-08-17T06:49:40Z">
                    <w:rPr>
                      <w:rFonts w:hint="eastAsia" w:ascii="方正小标宋简体" w:eastAsia="方正小标宋简体"/>
                      <w:szCs w:val="16"/>
                      <w:lang w:val="zh-CN"/>
                    </w:rPr>
                  </w:rPrChange>
                </w:rPr>
                <w:fldChar w:fldCharType="separate"/>
              </w:r>
            </w:del>
          </w:ins>
          <w:ins w:id="678" w:author="Administrator" w:date="2024-08-17T06:49:06Z">
            <w:del w:id="679" w:author="WPS_1675132163" w:date="2024-09-29T11:23:52Z">
              <w:r>
                <w:rPr>
                  <w:rFonts w:ascii="仿宋" w:hAnsi="仿宋" w:eastAsia="仿宋"/>
                </w:rPr>
                <w:delText xml:space="preserve">6． </w:delText>
              </w:r>
            </w:del>
          </w:ins>
          <w:ins w:id="680" w:author="Administrator" w:date="2024-08-17T06:49:06Z">
            <w:del w:id="681" w:author="WPS_1675132163" w:date="2024-09-29T11:23:52Z">
              <w:r>
                <w:rPr>
                  <w:rFonts w:hint="eastAsia" w:ascii="仿宋" w:hAnsi="仿宋" w:eastAsia="仿宋"/>
                </w:rPr>
                <w:delText>202</w:delText>
              </w:r>
            </w:del>
          </w:ins>
          <w:ins w:id="682" w:author="Administrator" w:date="2024-08-17T06:49:06Z">
            <w:del w:id="683" w:author="WPS_1675132163" w:date="2024-09-29T11:23:52Z">
              <w:r>
                <w:rPr>
                  <w:rFonts w:hint="default" w:ascii="仿宋" w:hAnsi="仿宋" w:eastAsia="仿宋"/>
                  <w:lang w:val="en-US" w:eastAsia="zh-CN"/>
                  <w:rPrChange w:id="684" w:author="Administrator" w:date="2024-08-17T06:49:40Z">
                    <w:rPr>
                      <w:rFonts w:hint="eastAsia" w:ascii="仿宋" w:hAnsi="仿宋" w:eastAsia="仿宋"/>
                      <w:lang w:val="en-US" w:eastAsia="zh-CN"/>
                    </w:rPr>
                  </w:rPrChange>
                </w:rPr>
                <w:delText>3</w:delText>
              </w:r>
            </w:del>
          </w:ins>
          <w:ins w:id="685" w:author="Administrator" w:date="2024-08-17T06:49:06Z">
            <w:del w:id="686" w:author="WPS_1675132163" w:date="2024-09-29T11:23:52Z">
              <w:r>
                <w:rPr>
                  <w:rFonts w:hint="eastAsia" w:ascii="仿宋" w:hAnsi="仿宋" w:eastAsia="仿宋"/>
                </w:rPr>
                <w:delText>年度东安县一般公共预算支出决算经济分类明细表</w:delText>
              </w:r>
            </w:del>
          </w:ins>
          <w:ins w:id="687" w:author="Administrator" w:date="2024-08-17T06:49:06Z">
            <w:del w:id="688" w:author="WPS_1675132163" w:date="2024-09-29T11:23:52Z">
              <w:r>
                <w:rPr>
                  <w:rFonts w:ascii="仿宋" w:hAnsi="仿宋" w:eastAsia="仿宋"/>
                  <w:rPrChange w:id="689" w:author="Administrator" w:date="2024-08-17T06:49:40Z">
                    <w:rPr/>
                  </w:rPrChange>
                </w:rPr>
                <w:tab/>
              </w:r>
            </w:del>
          </w:ins>
          <w:ins w:id="690" w:author="Administrator" w:date="2024-08-17T06:49:06Z">
            <w:del w:id="691" w:author="WPS_1675132163" w:date="2024-09-29T11:23:52Z">
              <w:r>
                <w:rPr>
                  <w:rFonts w:ascii="仿宋" w:hAnsi="仿宋" w:eastAsia="仿宋"/>
                  <w:rPrChange w:id="692" w:author="Administrator" w:date="2024-08-17T06:49:40Z">
                    <w:rPr/>
                  </w:rPrChange>
                </w:rPr>
                <w:fldChar w:fldCharType="begin"/>
              </w:r>
            </w:del>
          </w:ins>
          <w:ins w:id="693" w:author="Administrator" w:date="2024-08-17T06:49:06Z">
            <w:del w:id="694" w:author="WPS_1675132163" w:date="2024-09-29T11:23:52Z">
              <w:r>
                <w:rPr>
                  <w:rFonts w:ascii="仿宋" w:hAnsi="仿宋" w:eastAsia="仿宋"/>
                  <w:rPrChange w:id="695" w:author="Administrator" w:date="2024-08-17T06:49:40Z">
                    <w:rPr/>
                  </w:rPrChange>
                </w:rPr>
                <w:delInstrText xml:space="preserve"> PAGEREF _Toc2231 </w:delInstrText>
              </w:r>
            </w:del>
          </w:ins>
          <w:ins w:id="696" w:author="Administrator" w:date="2024-08-17T06:49:06Z">
            <w:del w:id="697" w:author="WPS_1675132163" w:date="2024-09-29T11:23:52Z">
              <w:r>
                <w:rPr>
                  <w:rFonts w:ascii="仿宋" w:hAnsi="仿宋" w:eastAsia="仿宋"/>
                  <w:rPrChange w:id="698" w:author="Administrator" w:date="2024-08-17T06:49:40Z">
                    <w:rPr/>
                  </w:rPrChange>
                </w:rPr>
                <w:fldChar w:fldCharType="separate"/>
              </w:r>
            </w:del>
          </w:ins>
          <w:ins w:id="699" w:author="Administrator" w:date="2024-08-17T06:49:06Z">
            <w:del w:id="700" w:author="WPS_1675132163" w:date="2024-09-29T11:23:52Z">
              <w:r>
                <w:rPr>
                  <w:rFonts w:ascii="仿宋" w:hAnsi="仿宋" w:eastAsia="仿宋"/>
                  <w:rPrChange w:id="701" w:author="Administrator" w:date="2024-08-17T06:49:40Z">
                    <w:rPr/>
                  </w:rPrChange>
                </w:rPr>
                <w:delText>42</w:delText>
              </w:r>
            </w:del>
          </w:ins>
          <w:ins w:id="702" w:author="Administrator" w:date="2024-08-17T06:49:06Z">
            <w:del w:id="703" w:author="WPS_1675132163" w:date="2024-09-29T11:23:52Z">
              <w:r>
                <w:rPr>
                  <w:rFonts w:ascii="仿宋" w:hAnsi="仿宋" w:eastAsia="仿宋"/>
                  <w:rPrChange w:id="704" w:author="Administrator" w:date="2024-08-17T06:49:40Z">
                    <w:rPr/>
                  </w:rPrChange>
                </w:rPr>
                <w:fldChar w:fldCharType="end"/>
              </w:r>
            </w:del>
          </w:ins>
          <w:ins w:id="705" w:author="Administrator" w:date="2024-08-17T06:49:06Z">
            <w:del w:id="706" w:author="WPS_1675132163" w:date="2024-09-29T11:23:52Z">
              <w:r>
                <w:rPr>
                  <w:rFonts w:hint="default" w:ascii="仿宋" w:hAnsi="仿宋" w:eastAsia="仿宋"/>
                  <w:szCs w:val="24"/>
                  <w:lang w:val="zh-CN"/>
                  <w:rPrChange w:id="707" w:author="Administrator" w:date="2024-08-17T06:49:40Z">
                    <w:rPr>
                      <w:rFonts w:hint="eastAsia" w:ascii="方正小标宋简体" w:eastAsia="方正小标宋简体"/>
                      <w:szCs w:val="16"/>
                      <w:lang w:val="zh-CN"/>
                    </w:rPr>
                  </w:rPrChange>
                </w:rPr>
                <w:fldChar w:fldCharType="end"/>
              </w:r>
            </w:del>
          </w:ins>
        </w:p>
        <w:p w14:paraId="67B41F63">
          <w:pPr>
            <w:pStyle w:val="5"/>
            <w:tabs>
              <w:tab w:val="right" w:leader="dot" w:pos="8306"/>
            </w:tabs>
            <w:spacing w:line="360" w:lineRule="exact"/>
            <w:ind w:firstLine="420" w:firstLineChars="200"/>
            <w:rPr>
              <w:ins w:id="709" w:author="Administrator" w:date="2024-08-17T06:49:06Z"/>
              <w:del w:id="710" w:author="WPS_1675132163" w:date="2024-09-29T11:23:52Z"/>
              <w:rFonts w:ascii="仿宋" w:hAnsi="仿宋" w:eastAsia="仿宋"/>
              <w:rPrChange w:id="711" w:author="Administrator" w:date="2024-08-17T06:49:40Z">
                <w:rPr>
                  <w:ins w:id="712" w:author="Administrator" w:date="2024-08-17T06:49:06Z"/>
                  <w:del w:id="713" w:author="WPS_1675132163" w:date="2024-09-29T11:23:52Z"/>
                </w:rPr>
              </w:rPrChange>
            </w:rPr>
            <w:pPrChange w:id="708" w:author="Administrator" w:date="2024-08-17T06:49:40Z">
              <w:pPr>
                <w:pStyle w:val="5"/>
                <w:tabs>
                  <w:tab w:val="right" w:leader="dot" w:pos="8306"/>
                </w:tabs>
              </w:pPr>
            </w:pPrChange>
          </w:pPr>
          <w:ins w:id="714" w:author="Administrator" w:date="2024-08-17T06:49:06Z">
            <w:del w:id="715" w:author="WPS_1675132163" w:date="2024-09-29T11:23:52Z">
              <w:r>
                <w:rPr>
                  <w:rFonts w:hint="default" w:ascii="仿宋" w:hAnsi="仿宋" w:eastAsia="仿宋"/>
                  <w:szCs w:val="24"/>
                  <w:lang w:val="zh-CN"/>
                  <w:rPrChange w:id="716" w:author="Administrator" w:date="2024-08-17T06:49:40Z">
                    <w:rPr>
                      <w:rFonts w:hint="eastAsia" w:ascii="方正小标宋简体" w:eastAsia="方正小标宋简体"/>
                      <w:szCs w:val="16"/>
                      <w:lang w:val="zh-CN"/>
                    </w:rPr>
                  </w:rPrChange>
                </w:rPr>
                <w:fldChar w:fldCharType="begin"/>
              </w:r>
            </w:del>
          </w:ins>
          <w:ins w:id="717" w:author="Administrator" w:date="2024-08-17T06:49:06Z">
            <w:del w:id="718" w:author="WPS_1675132163" w:date="2024-09-29T11:23:52Z">
              <w:r>
                <w:rPr>
                  <w:rFonts w:hint="default" w:ascii="仿宋" w:hAnsi="仿宋" w:eastAsia="仿宋"/>
                  <w:szCs w:val="24"/>
                  <w:lang w:val="zh-CN"/>
                  <w:rPrChange w:id="719" w:author="Administrator" w:date="2024-08-17T06:49:40Z">
                    <w:rPr>
                      <w:rFonts w:hint="eastAsia" w:ascii="方正小标宋简体" w:eastAsia="方正小标宋简体"/>
                      <w:szCs w:val="16"/>
                      <w:lang w:val="zh-CN"/>
                    </w:rPr>
                  </w:rPrChange>
                </w:rPr>
                <w:delInstrText xml:space="preserve"> HYPERLINK \l _Toc14317 </w:delInstrText>
              </w:r>
            </w:del>
          </w:ins>
          <w:ins w:id="720" w:author="Administrator" w:date="2024-08-17T06:49:06Z">
            <w:del w:id="721" w:author="WPS_1675132163" w:date="2024-09-29T11:23:52Z">
              <w:r>
                <w:rPr>
                  <w:rFonts w:hint="default" w:ascii="仿宋" w:hAnsi="仿宋" w:eastAsia="仿宋"/>
                  <w:szCs w:val="24"/>
                  <w:lang w:val="zh-CN"/>
                  <w:rPrChange w:id="722" w:author="Administrator" w:date="2024-08-17T06:49:40Z">
                    <w:rPr>
                      <w:rFonts w:hint="eastAsia" w:ascii="方正小标宋简体" w:eastAsia="方正小标宋简体"/>
                      <w:szCs w:val="16"/>
                      <w:lang w:val="zh-CN"/>
                    </w:rPr>
                  </w:rPrChange>
                </w:rPr>
                <w:fldChar w:fldCharType="separate"/>
              </w:r>
            </w:del>
          </w:ins>
          <w:ins w:id="723" w:author="Administrator" w:date="2024-08-17T06:49:06Z">
            <w:del w:id="724" w:author="WPS_1675132163" w:date="2024-09-29T11:23:52Z">
              <w:r>
                <w:rPr>
                  <w:rFonts w:ascii="仿宋" w:hAnsi="仿宋" w:eastAsia="仿宋"/>
                </w:rPr>
                <w:delText>7． 202</w:delText>
              </w:r>
            </w:del>
          </w:ins>
          <w:ins w:id="725" w:author="Administrator" w:date="2024-08-17T06:49:06Z">
            <w:del w:id="726" w:author="WPS_1675132163" w:date="2024-09-29T11:23:52Z">
              <w:r>
                <w:rPr>
                  <w:rFonts w:hint="default" w:ascii="仿宋" w:hAnsi="仿宋" w:eastAsia="仿宋"/>
                  <w:lang w:val="en-US" w:eastAsia="zh-CN"/>
                  <w:rPrChange w:id="727" w:author="Administrator" w:date="2024-08-17T06:49:40Z">
                    <w:rPr>
                      <w:rFonts w:hint="eastAsia" w:ascii="仿宋" w:hAnsi="仿宋" w:eastAsia="仿宋"/>
                      <w:lang w:val="en-US" w:eastAsia="zh-CN"/>
                    </w:rPr>
                  </w:rPrChange>
                </w:rPr>
                <w:delText>3</w:delText>
              </w:r>
            </w:del>
          </w:ins>
          <w:ins w:id="728" w:author="Administrator" w:date="2024-08-17T06:49:06Z">
            <w:del w:id="729" w:author="WPS_1675132163" w:date="2024-09-29T11:23:52Z">
              <w:r>
                <w:rPr>
                  <w:rFonts w:ascii="仿宋" w:hAnsi="仿宋" w:eastAsia="仿宋"/>
                </w:rPr>
                <w:delText>年东安县一般公共预算基本支出决算表</w:delText>
              </w:r>
            </w:del>
          </w:ins>
          <w:ins w:id="730" w:author="Administrator" w:date="2024-08-17T06:49:06Z">
            <w:del w:id="731" w:author="WPS_1675132163" w:date="2024-09-29T11:23:52Z">
              <w:r>
                <w:rPr>
                  <w:rFonts w:ascii="仿宋" w:hAnsi="仿宋" w:eastAsia="仿宋"/>
                  <w:rPrChange w:id="732" w:author="Administrator" w:date="2024-08-17T06:49:40Z">
                    <w:rPr/>
                  </w:rPrChange>
                </w:rPr>
                <w:tab/>
              </w:r>
            </w:del>
          </w:ins>
          <w:ins w:id="733" w:author="Administrator" w:date="2024-08-17T06:49:06Z">
            <w:del w:id="734" w:author="WPS_1675132163" w:date="2024-09-29T11:23:52Z">
              <w:r>
                <w:rPr>
                  <w:rFonts w:ascii="仿宋" w:hAnsi="仿宋" w:eastAsia="仿宋"/>
                  <w:rPrChange w:id="735" w:author="Administrator" w:date="2024-08-17T06:49:40Z">
                    <w:rPr/>
                  </w:rPrChange>
                </w:rPr>
                <w:fldChar w:fldCharType="begin"/>
              </w:r>
            </w:del>
          </w:ins>
          <w:ins w:id="736" w:author="Administrator" w:date="2024-08-17T06:49:06Z">
            <w:del w:id="737" w:author="WPS_1675132163" w:date="2024-09-29T11:23:52Z">
              <w:r>
                <w:rPr>
                  <w:rFonts w:ascii="仿宋" w:hAnsi="仿宋" w:eastAsia="仿宋"/>
                  <w:rPrChange w:id="738" w:author="Administrator" w:date="2024-08-17T06:49:40Z">
                    <w:rPr/>
                  </w:rPrChange>
                </w:rPr>
                <w:delInstrText xml:space="preserve"> PAGEREF _Toc14317 </w:delInstrText>
              </w:r>
            </w:del>
          </w:ins>
          <w:ins w:id="739" w:author="Administrator" w:date="2024-08-17T06:49:06Z">
            <w:del w:id="740" w:author="WPS_1675132163" w:date="2024-09-29T11:23:52Z">
              <w:r>
                <w:rPr>
                  <w:rFonts w:ascii="仿宋" w:hAnsi="仿宋" w:eastAsia="仿宋"/>
                  <w:rPrChange w:id="741" w:author="Administrator" w:date="2024-08-17T06:49:40Z">
                    <w:rPr/>
                  </w:rPrChange>
                </w:rPr>
                <w:fldChar w:fldCharType="separate"/>
              </w:r>
            </w:del>
          </w:ins>
          <w:ins w:id="742" w:author="Administrator" w:date="2024-08-17T06:49:06Z">
            <w:del w:id="743" w:author="WPS_1675132163" w:date="2024-09-29T11:23:52Z">
              <w:r>
                <w:rPr>
                  <w:rFonts w:ascii="仿宋" w:hAnsi="仿宋" w:eastAsia="仿宋"/>
                  <w:rPrChange w:id="744" w:author="Administrator" w:date="2024-08-17T06:49:40Z">
                    <w:rPr/>
                  </w:rPrChange>
                </w:rPr>
                <w:delText>44</w:delText>
              </w:r>
            </w:del>
          </w:ins>
          <w:ins w:id="745" w:author="Administrator" w:date="2024-08-17T06:49:06Z">
            <w:del w:id="746" w:author="WPS_1675132163" w:date="2024-09-29T11:23:52Z">
              <w:r>
                <w:rPr>
                  <w:rFonts w:ascii="仿宋" w:hAnsi="仿宋" w:eastAsia="仿宋"/>
                  <w:rPrChange w:id="747" w:author="Administrator" w:date="2024-08-17T06:49:40Z">
                    <w:rPr/>
                  </w:rPrChange>
                </w:rPr>
                <w:fldChar w:fldCharType="end"/>
              </w:r>
            </w:del>
          </w:ins>
          <w:ins w:id="748" w:author="Administrator" w:date="2024-08-17T06:49:06Z">
            <w:del w:id="749" w:author="WPS_1675132163" w:date="2024-09-29T11:23:52Z">
              <w:r>
                <w:rPr>
                  <w:rFonts w:hint="default" w:ascii="仿宋" w:hAnsi="仿宋" w:eastAsia="仿宋"/>
                  <w:szCs w:val="24"/>
                  <w:lang w:val="zh-CN"/>
                  <w:rPrChange w:id="750" w:author="Administrator" w:date="2024-08-17T06:49:40Z">
                    <w:rPr>
                      <w:rFonts w:hint="eastAsia" w:ascii="方正小标宋简体" w:eastAsia="方正小标宋简体"/>
                      <w:szCs w:val="16"/>
                      <w:lang w:val="zh-CN"/>
                    </w:rPr>
                  </w:rPrChange>
                </w:rPr>
                <w:fldChar w:fldCharType="end"/>
              </w:r>
            </w:del>
          </w:ins>
        </w:p>
        <w:p w14:paraId="7D46F53E">
          <w:pPr>
            <w:pStyle w:val="5"/>
            <w:tabs>
              <w:tab w:val="right" w:leader="dot" w:pos="8306"/>
            </w:tabs>
            <w:spacing w:line="360" w:lineRule="exact"/>
            <w:ind w:firstLine="420" w:firstLineChars="200"/>
            <w:rPr>
              <w:ins w:id="752" w:author="Administrator" w:date="2024-08-17T06:49:06Z"/>
              <w:del w:id="753" w:author="WPS_1675132163" w:date="2024-09-29T11:23:52Z"/>
              <w:rFonts w:ascii="仿宋" w:hAnsi="仿宋" w:eastAsia="仿宋"/>
              <w:rPrChange w:id="754" w:author="Administrator" w:date="2024-08-17T06:49:40Z">
                <w:rPr>
                  <w:ins w:id="755" w:author="Administrator" w:date="2024-08-17T06:49:06Z"/>
                  <w:del w:id="756" w:author="WPS_1675132163" w:date="2024-09-29T11:23:52Z"/>
                </w:rPr>
              </w:rPrChange>
            </w:rPr>
            <w:pPrChange w:id="751" w:author="Administrator" w:date="2024-08-17T06:49:40Z">
              <w:pPr>
                <w:pStyle w:val="5"/>
                <w:tabs>
                  <w:tab w:val="right" w:leader="dot" w:pos="8306"/>
                </w:tabs>
              </w:pPr>
            </w:pPrChange>
          </w:pPr>
          <w:ins w:id="757" w:author="Administrator" w:date="2024-08-17T06:49:06Z">
            <w:del w:id="758" w:author="WPS_1675132163" w:date="2024-09-29T11:23:52Z">
              <w:r>
                <w:rPr>
                  <w:rFonts w:hint="default" w:ascii="仿宋" w:hAnsi="仿宋" w:eastAsia="仿宋"/>
                  <w:szCs w:val="24"/>
                  <w:lang w:val="zh-CN"/>
                  <w:rPrChange w:id="759" w:author="Administrator" w:date="2024-08-17T06:49:40Z">
                    <w:rPr>
                      <w:rFonts w:hint="eastAsia" w:ascii="方正小标宋简体" w:eastAsia="方正小标宋简体"/>
                      <w:szCs w:val="16"/>
                      <w:lang w:val="zh-CN"/>
                    </w:rPr>
                  </w:rPrChange>
                </w:rPr>
                <w:fldChar w:fldCharType="begin"/>
              </w:r>
            </w:del>
          </w:ins>
          <w:ins w:id="760" w:author="Administrator" w:date="2024-08-17T06:49:06Z">
            <w:del w:id="761" w:author="WPS_1675132163" w:date="2024-09-29T11:23:52Z">
              <w:r>
                <w:rPr>
                  <w:rFonts w:hint="default" w:ascii="仿宋" w:hAnsi="仿宋" w:eastAsia="仿宋"/>
                  <w:szCs w:val="24"/>
                  <w:lang w:val="zh-CN"/>
                  <w:rPrChange w:id="762" w:author="Administrator" w:date="2024-08-17T06:49:40Z">
                    <w:rPr>
                      <w:rFonts w:hint="eastAsia" w:ascii="方正小标宋简体" w:eastAsia="方正小标宋简体"/>
                      <w:szCs w:val="16"/>
                      <w:lang w:val="zh-CN"/>
                    </w:rPr>
                  </w:rPrChange>
                </w:rPr>
                <w:delInstrText xml:space="preserve"> HYPERLINK \l _Toc15952 </w:delInstrText>
              </w:r>
            </w:del>
          </w:ins>
          <w:ins w:id="763" w:author="Administrator" w:date="2024-08-17T06:49:06Z">
            <w:del w:id="764" w:author="WPS_1675132163" w:date="2024-09-29T11:23:52Z">
              <w:r>
                <w:rPr>
                  <w:rFonts w:hint="default" w:ascii="仿宋" w:hAnsi="仿宋" w:eastAsia="仿宋"/>
                  <w:szCs w:val="24"/>
                  <w:lang w:val="zh-CN"/>
                  <w:rPrChange w:id="765" w:author="Administrator" w:date="2024-08-17T06:49:40Z">
                    <w:rPr>
                      <w:rFonts w:hint="eastAsia" w:ascii="方正小标宋简体" w:eastAsia="方正小标宋简体"/>
                      <w:szCs w:val="16"/>
                      <w:lang w:val="zh-CN"/>
                    </w:rPr>
                  </w:rPrChange>
                </w:rPr>
                <w:fldChar w:fldCharType="separate"/>
              </w:r>
            </w:del>
          </w:ins>
          <w:ins w:id="766" w:author="Administrator" w:date="2024-08-17T06:49:06Z">
            <w:del w:id="767" w:author="WPS_1675132163" w:date="2024-09-29T11:23:52Z">
              <w:r>
                <w:rPr>
                  <w:rFonts w:ascii="仿宋" w:hAnsi="仿宋" w:eastAsia="仿宋"/>
                </w:rPr>
                <w:delText xml:space="preserve">8． </w:delText>
              </w:r>
            </w:del>
          </w:ins>
          <w:ins w:id="768" w:author="Administrator" w:date="2024-08-17T06:49:06Z">
            <w:del w:id="769" w:author="WPS_1675132163" w:date="2024-09-29T11:23:52Z">
              <w:r>
                <w:rPr>
                  <w:rFonts w:ascii="仿宋" w:hAnsi="仿宋" w:eastAsia="仿宋"/>
                  <w:highlight w:val="none"/>
                  <w:rPrChange w:id="770" w:author="Administrator" w:date="2024-08-17T06:49:40Z">
                    <w:rPr>
                      <w:rFonts w:ascii="仿宋" w:hAnsi="仿宋" w:eastAsia="仿宋"/>
                      <w:highlight w:val="yellow"/>
                    </w:rPr>
                  </w:rPrChange>
                </w:rPr>
                <w:delText>202</w:delText>
              </w:r>
            </w:del>
          </w:ins>
          <w:ins w:id="771" w:author="Administrator" w:date="2024-08-17T06:49:06Z">
            <w:del w:id="772" w:author="WPS_1675132163" w:date="2024-09-29T11:23:52Z">
              <w:r>
                <w:rPr>
                  <w:rFonts w:hint="default" w:ascii="仿宋" w:hAnsi="仿宋" w:eastAsia="仿宋"/>
                  <w:highlight w:val="none"/>
                  <w:lang w:val="en-US" w:eastAsia="zh-CN"/>
                  <w:rPrChange w:id="773" w:author="Administrator" w:date="2024-08-17T06:49:40Z">
                    <w:rPr>
                      <w:rFonts w:hint="eastAsia" w:ascii="仿宋" w:hAnsi="仿宋" w:eastAsia="仿宋"/>
                      <w:highlight w:val="yellow"/>
                      <w:lang w:val="en-US" w:eastAsia="zh-CN"/>
                    </w:rPr>
                  </w:rPrChange>
                </w:rPr>
                <w:delText>3</w:delText>
              </w:r>
            </w:del>
          </w:ins>
          <w:ins w:id="774" w:author="Administrator" w:date="2024-08-17T06:49:06Z">
            <w:del w:id="775" w:author="WPS_1675132163" w:date="2024-09-29T11:23:52Z">
              <w:r>
                <w:rPr>
                  <w:rFonts w:ascii="仿宋" w:hAnsi="仿宋" w:eastAsia="仿宋"/>
                  <w:highlight w:val="none"/>
                  <w:rPrChange w:id="776" w:author="Administrator" w:date="2024-08-17T06:49:40Z">
                    <w:rPr>
                      <w:rFonts w:ascii="仿宋" w:hAnsi="仿宋" w:eastAsia="仿宋"/>
                      <w:highlight w:val="yellow"/>
                    </w:rPr>
                  </w:rPrChange>
                </w:rPr>
                <w:delText>年东安县税收返还和转移支付</w:delText>
              </w:r>
            </w:del>
          </w:ins>
          <w:ins w:id="777" w:author="Administrator" w:date="2024-08-17T06:49:06Z">
            <w:del w:id="778" w:author="WPS_1675132163" w:date="2024-09-29T11:23:52Z">
              <w:r>
                <w:rPr>
                  <w:rFonts w:hint="default" w:ascii="仿宋" w:hAnsi="仿宋" w:eastAsia="仿宋"/>
                  <w:highlight w:val="none"/>
                  <w:rPrChange w:id="779" w:author="Administrator" w:date="2024-08-17T06:49:40Z">
                    <w:rPr>
                      <w:rFonts w:hint="eastAsia" w:ascii="仿宋" w:hAnsi="仿宋" w:eastAsia="仿宋"/>
                      <w:highlight w:val="yellow"/>
                    </w:rPr>
                  </w:rPrChange>
                </w:rPr>
                <w:delText>分项目决算</w:delText>
              </w:r>
            </w:del>
          </w:ins>
          <w:ins w:id="780" w:author="Administrator" w:date="2024-08-17T06:49:06Z">
            <w:del w:id="781" w:author="WPS_1675132163" w:date="2024-09-29T11:23:52Z">
              <w:r>
                <w:rPr>
                  <w:rFonts w:ascii="仿宋" w:hAnsi="仿宋" w:eastAsia="仿宋"/>
                  <w:highlight w:val="none"/>
                  <w:rPrChange w:id="782" w:author="Administrator" w:date="2024-08-17T06:49:40Z">
                    <w:rPr>
                      <w:rFonts w:ascii="仿宋" w:hAnsi="仿宋" w:eastAsia="仿宋"/>
                      <w:highlight w:val="yellow"/>
                    </w:rPr>
                  </w:rPrChange>
                </w:rPr>
                <w:delText>表</w:delText>
              </w:r>
            </w:del>
          </w:ins>
          <w:ins w:id="783" w:author="Administrator" w:date="2024-08-17T06:49:06Z">
            <w:del w:id="784" w:author="WPS_1675132163" w:date="2024-09-29T11:23:52Z">
              <w:r>
                <w:rPr>
                  <w:rFonts w:ascii="仿宋" w:hAnsi="仿宋" w:eastAsia="仿宋"/>
                  <w:rPrChange w:id="785" w:author="Administrator" w:date="2024-08-17T06:49:40Z">
                    <w:rPr/>
                  </w:rPrChange>
                </w:rPr>
                <w:tab/>
              </w:r>
            </w:del>
          </w:ins>
          <w:ins w:id="786" w:author="Administrator" w:date="2024-08-17T06:49:06Z">
            <w:del w:id="787" w:author="WPS_1675132163" w:date="2024-09-29T11:23:52Z">
              <w:r>
                <w:rPr>
                  <w:rFonts w:ascii="仿宋" w:hAnsi="仿宋" w:eastAsia="仿宋"/>
                  <w:rPrChange w:id="788" w:author="Administrator" w:date="2024-08-17T06:49:40Z">
                    <w:rPr/>
                  </w:rPrChange>
                </w:rPr>
                <w:fldChar w:fldCharType="begin"/>
              </w:r>
            </w:del>
          </w:ins>
          <w:ins w:id="789" w:author="Administrator" w:date="2024-08-17T06:49:06Z">
            <w:del w:id="790" w:author="WPS_1675132163" w:date="2024-09-29T11:23:52Z">
              <w:r>
                <w:rPr>
                  <w:rFonts w:ascii="仿宋" w:hAnsi="仿宋" w:eastAsia="仿宋"/>
                  <w:rPrChange w:id="791" w:author="Administrator" w:date="2024-08-17T06:49:40Z">
                    <w:rPr/>
                  </w:rPrChange>
                </w:rPr>
                <w:delInstrText xml:space="preserve"> PAGEREF _Toc15952 </w:delInstrText>
              </w:r>
            </w:del>
          </w:ins>
          <w:ins w:id="792" w:author="Administrator" w:date="2024-08-17T06:49:06Z">
            <w:del w:id="793" w:author="WPS_1675132163" w:date="2024-09-29T11:23:52Z">
              <w:r>
                <w:rPr>
                  <w:rFonts w:ascii="仿宋" w:hAnsi="仿宋" w:eastAsia="仿宋"/>
                  <w:rPrChange w:id="794" w:author="Administrator" w:date="2024-08-17T06:49:40Z">
                    <w:rPr/>
                  </w:rPrChange>
                </w:rPr>
                <w:fldChar w:fldCharType="separate"/>
              </w:r>
            </w:del>
          </w:ins>
          <w:ins w:id="795" w:author="Administrator" w:date="2024-08-17T06:49:06Z">
            <w:del w:id="796" w:author="WPS_1675132163" w:date="2024-09-29T11:23:52Z">
              <w:r>
                <w:rPr>
                  <w:rFonts w:ascii="仿宋" w:hAnsi="仿宋" w:eastAsia="仿宋"/>
                  <w:rPrChange w:id="797" w:author="Administrator" w:date="2024-08-17T06:49:40Z">
                    <w:rPr/>
                  </w:rPrChange>
                </w:rPr>
                <w:delText>46</w:delText>
              </w:r>
            </w:del>
          </w:ins>
          <w:ins w:id="798" w:author="Administrator" w:date="2024-08-17T06:49:06Z">
            <w:del w:id="799" w:author="WPS_1675132163" w:date="2024-09-29T11:23:52Z">
              <w:r>
                <w:rPr>
                  <w:rFonts w:ascii="仿宋" w:hAnsi="仿宋" w:eastAsia="仿宋"/>
                  <w:rPrChange w:id="800" w:author="Administrator" w:date="2024-08-17T06:49:40Z">
                    <w:rPr/>
                  </w:rPrChange>
                </w:rPr>
                <w:fldChar w:fldCharType="end"/>
              </w:r>
            </w:del>
          </w:ins>
          <w:ins w:id="801" w:author="Administrator" w:date="2024-08-17T06:49:06Z">
            <w:del w:id="802" w:author="WPS_1675132163" w:date="2024-09-29T11:23:52Z">
              <w:r>
                <w:rPr>
                  <w:rFonts w:hint="default" w:ascii="仿宋" w:hAnsi="仿宋" w:eastAsia="仿宋"/>
                  <w:szCs w:val="24"/>
                  <w:lang w:val="zh-CN"/>
                  <w:rPrChange w:id="803" w:author="Administrator" w:date="2024-08-17T06:49:40Z">
                    <w:rPr>
                      <w:rFonts w:hint="eastAsia" w:ascii="方正小标宋简体" w:eastAsia="方正小标宋简体"/>
                      <w:szCs w:val="16"/>
                      <w:lang w:val="zh-CN"/>
                    </w:rPr>
                  </w:rPrChange>
                </w:rPr>
                <w:fldChar w:fldCharType="end"/>
              </w:r>
            </w:del>
          </w:ins>
        </w:p>
        <w:p w14:paraId="77F251C1">
          <w:pPr>
            <w:pStyle w:val="5"/>
            <w:tabs>
              <w:tab w:val="right" w:leader="dot" w:pos="8306"/>
            </w:tabs>
            <w:spacing w:line="360" w:lineRule="exact"/>
            <w:ind w:firstLine="420" w:firstLineChars="200"/>
            <w:rPr>
              <w:ins w:id="805" w:author="Administrator" w:date="2024-08-17T06:49:06Z"/>
              <w:del w:id="806" w:author="WPS_1675132163" w:date="2024-09-29T11:23:52Z"/>
              <w:rFonts w:ascii="仿宋" w:hAnsi="仿宋" w:eastAsia="仿宋"/>
              <w:rPrChange w:id="807" w:author="Administrator" w:date="2024-08-17T06:49:40Z">
                <w:rPr>
                  <w:ins w:id="808" w:author="Administrator" w:date="2024-08-17T06:49:06Z"/>
                  <w:del w:id="809" w:author="WPS_1675132163" w:date="2024-09-29T11:23:52Z"/>
                </w:rPr>
              </w:rPrChange>
            </w:rPr>
            <w:pPrChange w:id="804" w:author="Administrator" w:date="2024-08-17T06:49:40Z">
              <w:pPr>
                <w:pStyle w:val="5"/>
                <w:tabs>
                  <w:tab w:val="right" w:leader="dot" w:pos="8306"/>
                </w:tabs>
              </w:pPr>
            </w:pPrChange>
          </w:pPr>
          <w:ins w:id="810" w:author="Administrator" w:date="2024-08-17T06:49:06Z">
            <w:del w:id="811" w:author="WPS_1675132163" w:date="2024-09-29T11:23:52Z">
              <w:r>
                <w:rPr>
                  <w:rFonts w:hint="default" w:ascii="仿宋" w:hAnsi="仿宋" w:eastAsia="仿宋"/>
                  <w:szCs w:val="24"/>
                  <w:lang w:val="zh-CN"/>
                  <w:rPrChange w:id="812" w:author="Administrator" w:date="2024-08-17T06:49:40Z">
                    <w:rPr>
                      <w:rFonts w:hint="eastAsia" w:ascii="方正小标宋简体" w:eastAsia="方正小标宋简体"/>
                      <w:szCs w:val="16"/>
                      <w:lang w:val="zh-CN"/>
                    </w:rPr>
                  </w:rPrChange>
                </w:rPr>
                <w:fldChar w:fldCharType="begin"/>
              </w:r>
            </w:del>
          </w:ins>
          <w:ins w:id="813" w:author="Administrator" w:date="2024-08-17T06:49:06Z">
            <w:del w:id="814" w:author="WPS_1675132163" w:date="2024-09-29T11:23:52Z">
              <w:r>
                <w:rPr>
                  <w:rFonts w:hint="default" w:ascii="仿宋" w:hAnsi="仿宋" w:eastAsia="仿宋"/>
                  <w:szCs w:val="24"/>
                  <w:lang w:val="zh-CN"/>
                  <w:rPrChange w:id="815" w:author="Administrator" w:date="2024-08-17T06:49:40Z">
                    <w:rPr>
                      <w:rFonts w:hint="eastAsia" w:ascii="方正小标宋简体" w:eastAsia="方正小标宋简体"/>
                      <w:szCs w:val="16"/>
                      <w:lang w:val="zh-CN"/>
                    </w:rPr>
                  </w:rPrChange>
                </w:rPr>
                <w:delInstrText xml:space="preserve"> HYPERLINK \l _Toc2968 </w:delInstrText>
              </w:r>
            </w:del>
          </w:ins>
          <w:ins w:id="816" w:author="Administrator" w:date="2024-08-17T06:49:06Z">
            <w:del w:id="817" w:author="WPS_1675132163" w:date="2024-09-29T11:23:52Z">
              <w:r>
                <w:rPr>
                  <w:rFonts w:hint="default" w:ascii="仿宋" w:hAnsi="仿宋" w:eastAsia="仿宋"/>
                  <w:szCs w:val="24"/>
                  <w:lang w:val="zh-CN"/>
                  <w:rPrChange w:id="818" w:author="Administrator" w:date="2024-08-17T06:49:40Z">
                    <w:rPr>
                      <w:rFonts w:hint="eastAsia" w:ascii="方正小标宋简体" w:eastAsia="方正小标宋简体"/>
                      <w:szCs w:val="16"/>
                      <w:lang w:val="zh-CN"/>
                    </w:rPr>
                  </w:rPrChange>
                </w:rPr>
                <w:fldChar w:fldCharType="separate"/>
              </w:r>
            </w:del>
          </w:ins>
          <w:ins w:id="819" w:author="Administrator" w:date="2024-08-17T06:49:06Z">
            <w:del w:id="820" w:author="WPS_1675132163" w:date="2024-09-29T11:23:52Z">
              <w:r>
                <w:rPr>
                  <w:rFonts w:ascii="仿宋" w:hAnsi="仿宋" w:eastAsia="仿宋"/>
                </w:rPr>
                <w:delText xml:space="preserve">9． </w:delText>
              </w:r>
            </w:del>
          </w:ins>
          <w:ins w:id="821" w:author="Administrator" w:date="2024-08-17T06:49:06Z">
            <w:del w:id="822" w:author="WPS_1675132163" w:date="2024-09-29T11:23:52Z">
              <w:r>
                <w:rPr>
                  <w:rFonts w:ascii="仿宋" w:hAnsi="仿宋" w:eastAsia="仿宋"/>
                  <w:highlight w:val="none"/>
                  <w:rPrChange w:id="823" w:author="Administrator" w:date="2024-08-17T06:49:40Z">
                    <w:rPr>
                      <w:rFonts w:ascii="仿宋" w:hAnsi="仿宋" w:eastAsia="仿宋"/>
                      <w:highlight w:val="yellow"/>
                    </w:rPr>
                  </w:rPrChange>
                </w:rPr>
                <w:delText>202</w:delText>
              </w:r>
            </w:del>
          </w:ins>
          <w:ins w:id="824" w:author="Administrator" w:date="2024-08-17T06:49:06Z">
            <w:del w:id="825" w:author="WPS_1675132163" w:date="2024-09-29T11:23:52Z">
              <w:r>
                <w:rPr>
                  <w:rFonts w:hint="default" w:ascii="仿宋" w:hAnsi="仿宋" w:eastAsia="仿宋"/>
                  <w:highlight w:val="none"/>
                  <w:lang w:val="en-US" w:eastAsia="zh-CN"/>
                  <w:rPrChange w:id="826" w:author="Administrator" w:date="2024-08-17T06:49:40Z">
                    <w:rPr>
                      <w:rFonts w:hint="eastAsia" w:ascii="仿宋" w:hAnsi="仿宋" w:eastAsia="仿宋"/>
                      <w:highlight w:val="yellow"/>
                      <w:lang w:val="en-US" w:eastAsia="zh-CN"/>
                    </w:rPr>
                  </w:rPrChange>
                </w:rPr>
                <w:delText>3</w:delText>
              </w:r>
            </w:del>
          </w:ins>
          <w:ins w:id="827" w:author="Administrator" w:date="2024-08-17T06:49:06Z">
            <w:del w:id="828" w:author="WPS_1675132163" w:date="2024-09-29T11:23:52Z">
              <w:r>
                <w:rPr>
                  <w:rFonts w:ascii="仿宋" w:hAnsi="仿宋" w:eastAsia="仿宋"/>
                  <w:highlight w:val="none"/>
                  <w:rPrChange w:id="829" w:author="Administrator" w:date="2024-08-17T06:49:40Z">
                    <w:rPr>
                      <w:rFonts w:ascii="仿宋" w:hAnsi="仿宋" w:eastAsia="仿宋"/>
                      <w:highlight w:val="yellow"/>
                    </w:rPr>
                  </w:rPrChange>
                </w:rPr>
                <w:delText>年东安县税收返还和转移支付分地区情况表</w:delText>
              </w:r>
            </w:del>
          </w:ins>
          <w:ins w:id="830" w:author="Administrator" w:date="2024-08-17T06:49:06Z">
            <w:del w:id="831" w:author="WPS_1675132163" w:date="2024-09-29T11:23:52Z">
              <w:r>
                <w:rPr>
                  <w:rFonts w:ascii="仿宋" w:hAnsi="仿宋" w:eastAsia="仿宋"/>
                  <w:rPrChange w:id="832" w:author="Administrator" w:date="2024-08-17T06:49:40Z">
                    <w:rPr/>
                  </w:rPrChange>
                </w:rPr>
                <w:tab/>
              </w:r>
            </w:del>
          </w:ins>
          <w:ins w:id="833" w:author="Administrator" w:date="2024-08-17T06:49:06Z">
            <w:del w:id="834" w:author="WPS_1675132163" w:date="2024-09-29T11:23:52Z">
              <w:r>
                <w:rPr>
                  <w:rFonts w:ascii="仿宋" w:hAnsi="仿宋" w:eastAsia="仿宋"/>
                  <w:rPrChange w:id="835" w:author="Administrator" w:date="2024-08-17T06:49:40Z">
                    <w:rPr/>
                  </w:rPrChange>
                </w:rPr>
                <w:fldChar w:fldCharType="begin"/>
              </w:r>
            </w:del>
          </w:ins>
          <w:ins w:id="836" w:author="Administrator" w:date="2024-08-17T06:49:06Z">
            <w:del w:id="837" w:author="WPS_1675132163" w:date="2024-09-29T11:23:52Z">
              <w:r>
                <w:rPr>
                  <w:rFonts w:ascii="仿宋" w:hAnsi="仿宋" w:eastAsia="仿宋"/>
                  <w:rPrChange w:id="838" w:author="Administrator" w:date="2024-08-17T06:49:40Z">
                    <w:rPr/>
                  </w:rPrChange>
                </w:rPr>
                <w:delInstrText xml:space="preserve"> PAGEREF _Toc2968 </w:delInstrText>
              </w:r>
            </w:del>
          </w:ins>
          <w:ins w:id="839" w:author="Administrator" w:date="2024-08-17T06:49:06Z">
            <w:del w:id="840" w:author="WPS_1675132163" w:date="2024-09-29T11:23:52Z">
              <w:r>
                <w:rPr>
                  <w:rFonts w:ascii="仿宋" w:hAnsi="仿宋" w:eastAsia="仿宋"/>
                  <w:rPrChange w:id="841" w:author="Administrator" w:date="2024-08-17T06:49:40Z">
                    <w:rPr/>
                  </w:rPrChange>
                </w:rPr>
                <w:fldChar w:fldCharType="separate"/>
              </w:r>
            </w:del>
          </w:ins>
          <w:ins w:id="842" w:author="Administrator" w:date="2024-08-17T06:49:06Z">
            <w:del w:id="843" w:author="WPS_1675132163" w:date="2024-09-29T11:23:52Z">
              <w:r>
                <w:rPr>
                  <w:rFonts w:ascii="仿宋" w:hAnsi="仿宋" w:eastAsia="仿宋"/>
                  <w:rPrChange w:id="844" w:author="Administrator" w:date="2024-08-17T06:49:40Z">
                    <w:rPr/>
                  </w:rPrChange>
                </w:rPr>
                <w:delText>47</w:delText>
              </w:r>
            </w:del>
          </w:ins>
          <w:ins w:id="845" w:author="Administrator" w:date="2024-08-17T06:49:06Z">
            <w:del w:id="846" w:author="WPS_1675132163" w:date="2024-09-29T11:23:52Z">
              <w:r>
                <w:rPr>
                  <w:rFonts w:ascii="仿宋" w:hAnsi="仿宋" w:eastAsia="仿宋"/>
                  <w:rPrChange w:id="847" w:author="Administrator" w:date="2024-08-17T06:49:40Z">
                    <w:rPr/>
                  </w:rPrChange>
                </w:rPr>
                <w:fldChar w:fldCharType="end"/>
              </w:r>
            </w:del>
          </w:ins>
          <w:ins w:id="848" w:author="Administrator" w:date="2024-08-17T06:49:06Z">
            <w:del w:id="849" w:author="WPS_1675132163" w:date="2024-09-29T11:23:52Z">
              <w:r>
                <w:rPr>
                  <w:rFonts w:hint="default" w:ascii="仿宋" w:hAnsi="仿宋" w:eastAsia="仿宋"/>
                  <w:szCs w:val="24"/>
                  <w:lang w:val="zh-CN"/>
                  <w:rPrChange w:id="850" w:author="Administrator" w:date="2024-08-17T06:49:40Z">
                    <w:rPr>
                      <w:rFonts w:hint="eastAsia" w:ascii="方正小标宋简体" w:eastAsia="方正小标宋简体"/>
                      <w:szCs w:val="16"/>
                      <w:lang w:val="zh-CN"/>
                    </w:rPr>
                  </w:rPrChange>
                </w:rPr>
                <w:fldChar w:fldCharType="end"/>
              </w:r>
            </w:del>
          </w:ins>
        </w:p>
        <w:p w14:paraId="6BE6D2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del w:id="851" w:author="WPS_1675132163" w:date="2024-09-29T11:23:52Z"/>
            </w:rPr>
          </w:pPr>
          <w:del w:id="852" w:author="WPS_1675132163" w:date="2024-09-29T11:23:52Z">
            <w:r>
              <w:rPr>
                <w:rFonts w:hint="eastAsia" w:ascii="方正小标宋简体" w:hAnsi="Calibri" w:eastAsia="方正小标宋简体" w:cs="方正小标宋简体"/>
                <w:kern w:val="2"/>
                <w:sz w:val="24"/>
                <w:szCs w:val="24"/>
                <w:lang w:val="zh-CN" w:eastAsia="zh-CN" w:bidi="ar"/>
              </w:rPr>
              <w:delText>二、政府性基金预算收支决算</w:delText>
            </w:r>
          </w:del>
        </w:p>
        <w:p w14:paraId="42721E1F">
          <w:pPr>
            <w:pStyle w:val="5"/>
            <w:tabs>
              <w:tab w:val="right" w:leader="dot" w:pos="8306"/>
            </w:tabs>
            <w:spacing w:line="360" w:lineRule="exact"/>
            <w:ind w:firstLine="420" w:firstLineChars="200"/>
            <w:rPr>
              <w:ins w:id="854" w:author="Administrator" w:date="2024-08-17T06:49:06Z"/>
              <w:del w:id="855" w:author="WPS_1675132163" w:date="2024-09-29T11:23:52Z"/>
              <w:rFonts w:ascii="仿宋" w:hAnsi="仿宋" w:eastAsia="仿宋"/>
              <w:rPrChange w:id="856" w:author="Administrator" w:date="2024-08-17T06:49:40Z">
                <w:rPr>
                  <w:ins w:id="857" w:author="Administrator" w:date="2024-08-17T06:49:06Z"/>
                  <w:del w:id="858" w:author="WPS_1675132163" w:date="2024-09-29T11:23:52Z"/>
                </w:rPr>
              </w:rPrChange>
            </w:rPr>
            <w:pPrChange w:id="853" w:author="Administrator" w:date="2024-08-17T06:49:40Z">
              <w:pPr>
                <w:pStyle w:val="5"/>
                <w:tabs>
                  <w:tab w:val="right" w:leader="dot" w:pos="8306"/>
                </w:tabs>
              </w:pPr>
            </w:pPrChange>
          </w:pPr>
          <w:ins w:id="859" w:author="Administrator" w:date="2024-08-17T06:49:06Z">
            <w:del w:id="860" w:author="WPS_1675132163" w:date="2024-09-29T11:23:52Z">
              <w:r>
                <w:rPr>
                  <w:rFonts w:hint="default" w:ascii="仿宋" w:hAnsi="仿宋" w:eastAsia="仿宋"/>
                  <w:szCs w:val="24"/>
                  <w:lang w:val="zh-CN"/>
                  <w:rPrChange w:id="861" w:author="Administrator" w:date="2024-08-17T06:49:40Z">
                    <w:rPr>
                      <w:rFonts w:hint="eastAsia" w:ascii="方正小标宋简体" w:eastAsia="方正小标宋简体"/>
                      <w:szCs w:val="16"/>
                      <w:lang w:val="zh-CN"/>
                    </w:rPr>
                  </w:rPrChange>
                </w:rPr>
                <w:fldChar w:fldCharType="begin"/>
              </w:r>
            </w:del>
          </w:ins>
          <w:ins w:id="862" w:author="Administrator" w:date="2024-08-17T06:49:06Z">
            <w:del w:id="863" w:author="WPS_1675132163" w:date="2024-09-29T11:23:52Z">
              <w:r>
                <w:rPr>
                  <w:rFonts w:hint="default" w:ascii="仿宋" w:hAnsi="仿宋" w:eastAsia="仿宋"/>
                  <w:szCs w:val="24"/>
                  <w:lang w:val="zh-CN"/>
                  <w:rPrChange w:id="864" w:author="Administrator" w:date="2024-08-17T06:49:40Z">
                    <w:rPr>
                      <w:rFonts w:hint="eastAsia" w:ascii="方正小标宋简体" w:eastAsia="方正小标宋简体"/>
                      <w:szCs w:val="16"/>
                      <w:lang w:val="zh-CN"/>
                    </w:rPr>
                  </w:rPrChange>
                </w:rPr>
                <w:delInstrText xml:space="preserve"> HYPERLINK \l _Toc26536 </w:delInstrText>
              </w:r>
            </w:del>
          </w:ins>
          <w:ins w:id="865" w:author="Administrator" w:date="2024-08-17T06:49:06Z">
            <w:del w:id="866" w:author="WPS_1675132163" w:date="2024-09-29T11:23:52Z">
              <w:r>
                <w:rPr>
                  <w:rFonts w:hint="default" w:ascii="仿宋" w:hAnsi="仿宋" w:eastAsia="仿宋"/>
                  <w:szCs w:val="24"/>
                  <w:lang w:val="zh-CN"/>
                  <w:rPrChange w:id="867" w:author="Administrator" w:date="2024-08-17T06:49:40Z">
                    <w:rPr>
                      <w:rFonts w:hint="eastAsia" w:ascii="方正小标宋简体" w:eastAsia="方正小标宋简体"/>
                      <w:szCs w:val="16"/>
                      <w:lang w:val="zh-CN"/>
                    </w:rPr>
                  </w:rPrChange>
                </w:rPr>
                <w:fldChar w:fldCharType="separate"/>
              </w:r>
            </w:del>
          </w:ins>
          <w:ins w:id="868" w:author="Administrator" w:date="2024-08-17T06:49:06Z">
            <w:del w:id="869" w:author="WPS_1675132163" w:date="2024-09-29T11:23:52Z">
              <w:r>
                <w:rPr>
                  <w:rFonts w:hint="default" w:ascii="仿宋" w:hAnsi="仿宋" w:eastAsia="仿宋"/>
                  <w:szCs w:val="24"/>
                  <w:rPrChange w:id="870" w:author="Administrator" w:date="2024-08-17T06:49:40Z">
                    <w:rPr>
                      <w:rFonts w:hint="default" w:ascii="仿宋" w:hAnsi="仿宋" w:eastAsia="仿宋"/>
                      <w:szCs w:val="32"/>
                    </w:rPr>
                  </w:rPrChange>
                </w:rPr>
                <w:delText xml:space="preserve">10． </w:delText>
              </w:r>
            </w:del>
          </w:ins>
          <w:ins w:id="871" w:author="Administrator" w:date="2024-08-17T06:49:06Z">
            <w:del w:id="872" w:author="WPS_1675132163" w:date="2024-09-29T11:23:52Z">
              <w:r>
                <w:rPr>
                  <w:rFonts w:ascii="仿宋" w:hAnsi="仿宋" w:eastAsia="仿宋"/>
                </w:rPr>
                <w:delText>202</w:delText>
              </w:r>
            </w:del>
          </w:ins>
          <w:ins w:id="873" w:author="Administrator" w:date="2024-08-17T06:49:06Z">
            <w:del w:id="874" w:author="WPS_1675132163" w:date="2024-09-29T11:23:52Z">
              <w:r>
                <w:rPr>
                  <w:rFonts w:hint="default" w:ascii="仿宋" w:hAnsi="仿宋" w:eastAsia="仿宋"/>
                  <w:lang w:val="en-US" w:eastAsia="zh-CN"/>
                  <w:rPrChange w:id="875" w:author="Administrator" w:date="2024-08-17T06:49:40Z">
                    <w:rPr>
                      <w:rFonts w:hint="eastAsia" w:ascii="仿宋" w:hAnsi="仿宋" w:eastAsia="仿宋"/>
                      <w:lang w:val="en-US" w:eastAsia="zh-CN"/>
                    </w:rPr>
                  </w:rPrChange>
                </w:rPr>
                <w:delText>3</w:delText>
              </w:r>
            </w:del>
          </w:ins>
          <w:ins w:id="876" w:author="Administrator" w:date="2024-08-17T06:49:06Z">
            <w:del w:id="877" w:author="WPS_1675132163" w:date="2024-09-29T11:23:52Z">
              <w:r>
                <w:rPr>
                  <w:rFonts w:ascii="仿宋" w:hAnsi="仿宋" w:eastAsia="仿宋"/>
                </w:rPr>
                <w:delText>年东安县</w:delText>
              </w:r>
            </w:del>
          </w:ins>
          <w:ins w:id="878" w:author="Administrator" w:date="2024-08-17T06:49:06Z">
            <w:del w:id="879" w:author="WPS_1675132163" w:date="2024-09-29T11:23:52Z">
              <w:r>
                <w:rPr>
                  <w:rFonts w:hint="eastAsia" w:ascii="仿宋" w:hAnsi="仿宋" w:eastAsia="仿宋"/>
                </w:rPr>
                <w:delText>政府性基金预算收入决算</w:delText>
              </w:r>
            </w:del>
          </w:ins>
          <w:ins w:id="880" w:author="Administrator" w:date="2024-08-17T06:49:06Z">
            <w:del w:id="881" w:author="WPS_1675132163" w:date="2024-09-29T11:23:52Z">
              <w:r>
                <w:rPr>
                  <w:rFonts w:hint="default" w:ascii="仿宋" w:hAnsi="仿宋" w:eastAsia="仿宋"/>
                  <w:lang w:eastAsia="zh-CN"/>
                  <w:rPrChange w:id="882" w:author="Administrator" w:date="2024-08-17T06:49:40Z">
                    <w:rPr>
                      <w:rFonts w:hint="eastAsia" w:ascii="仿宋" w:hAnsi="仿宋" w:eastAsia="仿宋"/>
                      <w:lang w:eastAsia="zh-CN"/>
                    </w:rPr>
                  </w:rPrChange>
                </w:rPr>
                <w:delText>总</w:delText>
              </w:r>
            </w:del>
          </w:ins>
          <w:ins w:id="883" w:author="Administrator" w:date="2024-08-17T06:49:06Z">
            <w:del w:id="884" w:author="WPS_1675132163" w:date="2024-09-29T11:23:52Z">
              <w:r>
                <w:rPr>
                  <w:rFonts w:hint="eastAsia" w:ascii="仿宋" w:hAnsi="仿宋" w:eastAsia="仿宋"/>
                </w:rPr>
                <w:delText>表</w:delText>
              </w:r>
            </w:del>
          </w:ins>
          <w:ins w:id="885" w:author="Administrator" w:date="2024-08-17T06:49:06Z">
            <w:del w:id="886" w:author="WPS_1675132163" w:date="2024-09-29T11:23:52Z">
              <w:r>
                <w:rPr>
                  <w:rFonts w:ascii="仿宋" w:hAnsi="仿宋" w:eastAsia="仿宋"/>
                  <w:rPrChange w:id="887" w:author="Administrator" w:date="2024-08-17T06:49:40Z">
                    <w:rPr/>
                  </w:rPrChange>
                </w:rPr>
                <w:tab/>
              </w:r>
            </w:del>
          </w:ins>
          <w:ins w:id="888" w:author="Administrator" w:date="2024-08-17T06:49:06Z">
            <w:del w:id="889" w:author="WPS_1675132163" w:date="2024-09-29T11:23:52Z">
              <w:r>
                <w:rPr>
                  <w:rFonts w:ascii="仿宋" w:hAnsi="仿宋" w:eastAsia="仿宋"/>
                  <w:rPrChange w:id="890" w:author="Administrator" w:date="2024-08-17T06:49:40Z">
                    <w:rPr/>
                  </w:rPrChange>
                </w:rPr>
                <w:fldChar w:fldCharType="begin"/>
              </w:r>
            </w:del>
          </w:ins>
          <w:ins w:id="891" w:author="Administrator" w:date="2024-08-17T06:49:06Z">
            <w:del w:id="892" w:author="WPS_1675132163" w:date="2024-09-29T11:23:52Z">
              <w:r>
                <w:rPr>
                  <w:rFonts w:ascii="仿宋" w:hAnsi="仿宋" w:eastAsia="仿宋"/>
                  <w:rPrChange w:id="893" w:author="Administrator" w:date="2024-08-17T06:49:40Z">
                    <w:rPr/>
                  </w:rPrChange>
                </w:rPr>
                <w:delInstrText xml:space="preserve"> PAGEREF _Toc26536 </w:delInstrText>
              </w:r>
            </w:del>
          </w:ins>
          <w:ins w:id="894" w:author="Administrator" w:date="2024-08-17T06:49:06Z">
            <w:del w:id="895" w:author="WPS_1675132163" w:date="2024-09-29T11:23:52Z">
              <w:r>
                <w:rPr>
                  <w:rFonts w:ascii="仿宋" w:hAnsi="仿宋" w:eastAsia="仿宋"/>
                  <w:rPrChange w:id="896" w:author="Administrator" w:date="2024-08-17T06:49:40Z">
                    <w:rPr/>
                  </w:rPrChange>
                </w:rPr>
                <w:fldChar w:fldCharType="separate"/>
              </w:r>
            </w:del>
          </w:ins>
          <w:ins w:id="897" w:author="Administrator" w:date="2024-08-17T06:49:06Z">
            <w:del w:id="898" w:author="WPS_1675132163" w:date="2024-09-29T11:23:52Z">
              <w:r>
                <w:rPr>
                  <w:rFonts w:ascii="仿宋" w:hAnsi="仿宋" w:eastAsia="仿宋"/>
                  <w:rPrChange w:id="899" w:author="Administrator" w:date="2024-08-17T06:49:40Z">
                    <w:rPr/>
                  </w:rPrChange>
                </w:rPr>
                <w:delText>48</w:delText>
              </w:r>
            </w:del>
          </w:ins>
          <w:ins w:id="900" w:author="Administrator" w:date="2024-08-17T06:49:06Z">
            <w:del w:id="901" w:author="WPS_1675132163" w:date="2024-09-29T11:23:52Z">
              <w:r>
                <w:rPr>
                  <w:rFonts w:ascii="仿宋" w:hAnsi="仿宋" w:eastAsia="仿宋"/>
                  <w:rPrChange w:id="902" w:author="Administrator" w:date="2024-08-17T06:49:40Z">
                    <w:rPr/>
                  </w:rPrChange>
                </w:rPr>
                <w:fldChar w:fldCharType="end"/>
              </w:r>
            </w:del>
          </w:ins>
          <w:ins w:id="903" w:author="Administrator" w:date="2024-08-17T06:49:06Z">
            <w:del w:id="904" w:author="WPS_1675132163" w:date="2024-09-29T11:23:52Z">
              <w:r>
                <w:rPr>
                  <w:rFonts w:hint="default" w:ascii="仿宋" w:hAnsi="仿宋" w:eastAsia="仿宋"/>
                  <w:szCs w:val="24"/>
                  <w:lang w:val="zh-CN"/>
                  <w:rPrChange w:id="905" w:author="Administrator" w:date="2024-08-17T06:49:40Z">
                    <w:rPr>
                      <w:rFonts w:hint="eastAsia" w:ascii="方正小标宋简体" w:eastAsia="方正小标宋简体"/>
                      <w:szCs w:val="16"/>
                      <w:lang w:val="zh-CN"/>
                    </w:rPr>
                  </w:rPrChange>
                </w:rPr>
                <w:fldChar w:fldCharType="end"/>
              </w:r>
            </w:del>
          </w:ins>
        </w:p>
        <w:p w14:paraId="37CF781A">
          <w:pPr>
            <w:pStyle w:val="5"/>
            <w:tabs>
              <w:tab w:val="right" w:leader="dot" w:pos="8306"/>
            </w:tabs>
            <w:spacing w:line="360" w:lineRule="exact"/>
            <w:ind w:firstLine="420" w:firstLineChars="200"/>
            <w:rPr>
              <w:ins w:id="907" w:author="Administrator" w:date="2024-08-17T06:49:06Z"/>
              <w:del w:id="908" w:author="WPS_1675132163" w:date="2024-09-29T11:23:52Z"/>
              <w:rFonts w:ascii="仿宋" w:hAnsi="仿宋" w:eastAsia="仿宋"/>
              <w:rPrChange w:id="909" w:author="Administrator" w:date="2024-08-17T06:49:40Z">
                <w:rPr>
                  <w:ins w:id="910" w:author="Administrator" w:date="2024-08-17T06:49:06Z"/>
                  <w:del w:id="911" w:author="WPS_1675132163" w:date="2024-09-29T11:23:52Z"/>
                </w:rPr>
              </w:rPrChange>
            </w:rPr>
            <w:pPrChange w:id="906" w:author="Administrator" w:date="2024-08-17T06:49:40Z">
              <w:pPr>
                <w:pStyle w:val="5"/>
                <w:tabs>
                  <w:tab w:val="right" w:leader="dot" w:pos="8306"/>
                </w:tabs>
              </w:pPr>
            </w:pPrChange>
          </w:pPr>
          <w:ins w:id="912" w:author="Administrator" w:date="2024-08-17T06:49:06Z">
            <w:del w:id="913" w:author="WPS_1675132163" w:date="2024-09-29T11:23:52Z">
              <w:r>
                <w:rPr>
                  <w:rFonts w:hint="default" w:ascii="仿宋" w:hAnsi="仿宋" w:eastAsia="仿宋"/>
                  <w:szCs w:val="24"/>
                  <w:lang w:val="zh-CN"/>
                  <w:rPrChange w:id="914" w:author="Administrator" w:date="2024-08-17T06:49:40Z">
                    <w:rPr>
                      <w:rFonts w:hint="eastAsia" w:ascii="方正小标宋简体" w:eastAsia="方正小标宋简体"/>
                      <w:szCs w:val="16"/>
                      <w:lang w:val="zh-CN"/>
                    </w:rPr>
                  </w:rPrChange>
                </w:rPr>
                <w:fldChar w:fldCharType="begin"/>
              </w:r>
            </w:del>
          </w:ins>
          <w:ins w:id="915" w:author="Administrator" w:date="2024-08-17T06:49:06Z">
            <w:del w:id="916" w:author="WPS_1675132163" w:date="2024-09-29T11:23:52Z">
              <w:r>
                <w:rPr>
                  <w:rFonts w:hint="default" w:ascii="仿宋" w:hAnsi="仿宋" w:eastAsia="仿宋"/>
                  <w:szCs w:val="24"/>
                  <w:lang w:val="zh-CN"/>
                  <w:rPrChange w:id="917" w:author="Administrator" w:date="2024-08-17T06:49:40Z">
                    <w:rPr>
                      <w:rFonts w:hint="eastAsia" w:ascii="方正小标宋简体" w:eastAsia="方正小标宋简体"/>
                      <w:szCs w:val="16"/>
                      <w:lang w:val="zh-CN"/>
                    </w:rPr>
                  </w:rPrChange>
                </w:rPr>
                <w:delInstrText xml:space="preserve"> HYPERLINK \l _Toc30198 </w:delInstrText>
              </w:r>
            </w:del>
          </w:ins>
          <w:ins w:id="918" w:author="Administrator" w:date="2024-08-17T06:49:06Z">
            <w:del w:id="919" w:author="WPS_1675132163" w:date="2024-09-29T11:23:52Z">
              <w:r>
                <w:rPr>
                  <w:rFonts w:hint="default" w:ascii="仿宋" w:hAnsi="仿宋" w:eastAsia="仿宋"/>
                  <w:szCs w:val="24"/>
                  <w:lang w:val="zh-CN"/>
                  <w:rPrChange w:id="920" w:author="Administrator" w:date="2024-08-17T06:49:40Z">
                    <w:rPr>
                      <w:rFonts w:hint="eastAsia" w:ascii="方正小标宋简体" w:eastAsia="方正小标宋简体"/>
                      <w:szCs w:val="16"/>
                      <w:lang w:val="zh-CN"/>
                    </w:rPr>
                  </w:rPrChange>
                </w:rPr>
                <w:fldChar w:fldCharType="separate"/>
              </w:r>
            </w:del>
          </w:ins>
          <w:ins w:id="921" w:author="Administrator" w:date="2024-08-17T06:49:06Z">
            <w:del w:id="922" w:author="WPS_1675132163" w:date="2024-09-29T11:23:52Z">
              <w:r>
                <w:rPr>
                  <w:rFonts w:hint="default" w:ascii="仿宋" w:hAnsi="仿宋" w:eastAsia="仿宋"/>
                  <w:szCs w:val="24"/>
                  <w:rPrChange w:id="923" w:author="Administrator" w:date="2024-08-17T06:49:40Z">
                    <w:rPr>
                      <w:rFonts w:hint="default" w:ascii="仿宋" w:hAnsi="仿宋" w:eastAsia="仿宋"/>
                      <w:szCs w:val="32"/>
                    </w:rPr>
                  </w:rPrChange>
                </w:rPr>
                <w:delText xml:space="preserve">11． </w:delText>
              </w:r>
            </w:del>
          </w:ins>
          <w:ins w:id="924" w:author="Administrator" w:date="2024-08-17T06:49:06Z">
            <w:del w:id="925" w:author="WPS_1675132163" w:date="2024-09-29T11:23:52Z">
              <w:r>
                <w:rPr>
                  <w:rFonts w:ascii="仿宋" w:hAnsi="仿宋" w:eastAsia="仿宋"/>
                </w:rPr>
                <w:delText>202</w:delText>
              </w:r>
            </w:del>
          </w:ins>
          <w:ins w:id="926" w:author="Administrator" w:date="2024-08-17T06:49:06Z">
            <w:del w:id="927" w:author="WPS_1675132163" w:date="2024-09-29T11:23:52Z">
              <w:r>
                <w:rPr>
                  <w:rFonts w:hint="default" w:ascii="仿宋" w:hAnsi="仿宋" w:eastAsia="仿宋"/>
                  <w:lang w:val="en-US" w:eastAsia="zh-CN"/>
                  <w:rPrChange w:id="928" w:author="Administrator" w:date="2024-08-17T06:49:40Z">
                    <w:rPr>
                      <w:rFonts w:hint="eastAsia" w:ascii="仿宋" w:hAnsi="仿宋" w:eastAsia="仿宋"/>
                      <w:lang w:val="en-US" w:eastAsia="zh-CN"/>
                    </w:rPr>
                  </w:rPrChange>
                </w:rPr>
                <w:delText>3</w:delText>
              </w:r>
            </w:del>
          </w:ins>
          <w:ins w:id="929" w:author="Administrator" w:date="2024-08-17T06:49:06Z">
            <w:del w:id="930" w:author="WPS_1675132163" w:date="2024-09-29T11:23:52Z">
              <w:r>
                <w:rPr>
                  <w:rFonts w:ascii="仿宋" w:hAnsi="仿宋" w:eastAsia="仿宋"/>
                </w:rPr>
                <w:delText>年东安县</w:delText>
              </w:r>
            </w:del>
          </w:ins>
          <w:ins w:id="931" w:author="Administrator" w:date="2024-08-17T06:49:06Z">
            <w:del w:id="932" w:author="WPS_1675132163" w:date="2024-09-29T11:23:52Z">
              <w:r>
                <w:rPr>
                  <w:rFonts w:hint="eastAsia" w:ascii="仿宋" w:hAnsi="仿宋" w:eastAsia="仿宋"/>
                </w:rPr>
                <w:delText>政府性基金预算收入决算</w:delText>
              </w:r>
            </w:del>
          </w:ins>
          <w:ins w:id="933" w:author="Administrator" w:date="2024-08-17T06:49:06Z">
            <w:del w:id="934" w:author="WPS_1675132163" w:date="2024-09-29T11:23:52Z">
              <w:r>
                <w:rPr>
                  <w:rFonts w:hint="default" w:ascii="仿宋" w:hAnsi="仿宋" w:eastAsia="仿宋"/>
                  <w:lang w:eastAsia="zh-CN"/>
                  <w:rPrChange w:id="935" w:author="Administrator" w:date="2024-08-17T06:49:40Z">
                    <w:rPr>
                      <w:rFonts w:hint="eastAsia" w:ascii="仿宋" w:hAnsi="仿宋" w:eastAsia="仿宋"/>
                      <w:lang w:eastAsia="zh-CN"/>
                    </w:rPr>
                  </w:rPrChange>
                </w:rPr>
                <w:delText>明细</w:delText>
              </w:r>
            </w:del>
          </w:ins>
          <w:ins w:id="936" w:author="Administrator" w:date="2024-08-17T06:49:06Z">
            <w:del w:id="937" w:author="WPS_1675132163" w:date="2024-09-29T11:23:52Z">
              <w:r>
                <w:rPr>
                  <w:rFonts w:hint="eastAsia" w:ascii="仿宋" w:hAnsi="仿宋" w:eastAsia="仿宋"/>
                </w:rPr>
                <w:delText>表</w:delText>
              </w:r>
            </w:del>
          </w:ins>
          <w:ins w:id="938" w:author="Administrator" w:date="2024-08-17T06:49:06Z">
            <w:del w:id="939" w:author="WPS_1675132163" w:date="2024-09-29T11:23:52Z">
              <w:r>
                <w:rPr>
                  <w:rFonts w:ascii="仿宋" w:hAnsi="仿宋" w:eastAsia="仿宋"/>
                  <w:rPrChange w:id="940" w:author="Administrator" w:date="2024-08-17T06:49:40Z">
                    <w:rPr/>
                  </w:rPrChange>
                </w:rPr>
                <w:tab/>
              </w:r>
            </w:del>
          </w:ins>
          <w:ins w:id="941" w:author="Administrator" w:date="2024-08-17T06:49:06Z">
            <w:del w:id="942" w:author="WPS_1675132163" w:date="2024-09-29T11:23:52Z">
              <w:r>
                <w:rPr>
                  <w:rFonts w:ascii="仿宋" w:hAnsi="仿宋" w:eastAsia="仿宋"/>
                  <w:rPrChange w:id="943" w:author="Administrator" w:date="2024-08-17T06:49:40Z">
                    <w:rPr/>
                  </w:rPrChange>
                </w:rPr>
                <w:fldChar w:fldCharType="begin"/>
              </w:r>
            </w:del>
          </w:ins>
          <w:ins w:id="944" w:author="Administrator" w:date="2024-08-17T06:49:06Z">
            <w:del w:id="945" w:author="WPS_1675132163" w:date="2024-09-29T11:23:52Z">
              <w:r>
                <w:rPr>
                  <w:rFonts w:ascii="仿宋" w:hAnsi="仿宋" w:eastAsia="仿宋"/>
                  <w:rPrChange w:id="946" w:author="Administrator" w:date="2024-08-17T06:49:40Z">
                    <w:rPr/>
                  </w:rPrChange>
                </w:rPr>
                <w:delInstrText xml:space="preserve"> PAGEREF _Toc30198 </w:delInstrText>
              </w:r>
            </w:del>
          </w:ins>
          <w:ins w:id="947" w:author="Administrator" w:date="2024-08-17T06:49:06Z">
            <w:del w:id="948" w:author="WPS_1675132163" w:date="2024-09-29T11:23:52Z">
              <w:r>
                <w:rPr>
                  <w:rFonts w:ascii="仿宋" w:hAnsi="仿宋" w:eastAsia="仿宋"/>
                  <w:rPrChange w:id="949" w:author="Administrator" w:date="2024-08-17T06:49:40Z">
                    <w:rPr/>
                  </w:rPrChange>
                </w:rPr>
                <w:fldChar w:fldCharType="separate"/>
              </w:r>
            </w:del>
          </w:ins>
          <w:ins w:id="950" w:author="Administrator" w:date="2024-08-17T06:49:06Z">
            <w:del w:id="951" w:author="WPS_1675132163" w:date="2024-09-29T11:23:52Z">
              <w:r>
                <w:rPr>
                  <w:rFonts w:ascii="仿宋" w:hAnsi="仿宋" w:eastAsia="仿宋"/>
                  <w:rPrChange w:id="952" w:author="Administrator" w:date="2024-08-17T06:49:40Z">
                    <w:rPr/>
                  </w:rPrChange>
                </w:rPr>
                <w:delText>49</w:delText>
              </w:r>
            </w:del>
          </w:ins>
          <w:ins w:id="953" w:author="Administrator" w:date="2024-08-17T06:49:06Z">
            <w:del w:id="954" w:author="WPS_1675132163" w:date="2024-09-29T11:23:52Z">
              <w:r>
                <w:rPr>
                  <w:rFonts w:ascii="仿宋" w:hAnsi="仿宋" w:eastAsia="仿宋"/>
                  <w:rPrChange w:id="955" w:author="Administrator" w:date="2024-08-17T06:49:40Z">
                    <w:rPr/>
                  </w:rPrChange>
                </w:rPr>
                <w:fldChar w:fldCharType="end"/>
              </w:r>
            </w:del>
          </w:ins>
          <w:ins w:id="956" w:author="Administrator" w:date="2024-08-17T06:49:06Z">
            <w:del w:id="957" w:author="WPS_1675132163" w:date="2024-09-29T11:23:52Z">
              <w:r>
                <w:rPr>
                  <w:rFonts w:hint="default" w:ascii="仿宋" w:hAnsi="仿宋" w:eastAsia="仿宋"/>
                  <w:szCs w:val="24"/>
                  <w:lang w:val="zh-CN"/>
                  <w:rPrChange w:id="958" w:author="Administrator" w:date="2024-08-17T06:49:40Z">
                    <w:rPr>
                      <w:rFonts w:hint="eastAsia" w:ascii="方正小标宋简体" w:eastAsia="方正小标宋简体"/>
                      <w:szCs w:val="16"/>
                      <w:lang w:val="zh-CN"/>
                    </w:rPr>
                  </w:rPrChange>
                </w:rPr>
                <w:fldChar w:fldCharType="end"/>
              </w:r>
            </w:del>
          </w:ins>
        </w:p>
        <w:p w14:paraId="29F0E39C">
          <w:pPr>
            <w:pStyle w:val="5"/>
            <w:tabs>
              <w:tab w:val="right" w:leader="dot" w:pos="8306"/>
            </w:tabs>
            <w:spacing w:line="360" w:lineRule="exact"/>
            <w:ind w:firstLine="420" w:firstLineChars="200"/>
            <w:rPr>
              <w:ins w:id="960" w:author="Administrator" w:date="2024-08-17T06:49:06Z"/>
              <w:del w:id="961" w:author="WPS_1675132163" w:date="2024-09-29T11:23:52Z"/>
              <w:rFonts w:ascii="仿宋" w:hAnsi="仿宋" w:eastAsia="仿宋"/>
              <w:rPrChange w:id="962" w:author="Administrator" w:date="2024-08-17T06:49:40Z">
                <w:rPr>
                  <w:ins w:id="963" w:author="Administrator" w:date="2024-08-17T06:49:06Z"/>
                  <w:del w:id="964" w:author="WPS_1675132163" w:date="2024-09-29T11:23:52Z"/>
                </w:rPr>
              </w:rPrChange>
            </w:rPr>
            <w:pPrChange w:id="959" w:author="Administrator" w:date="2024-08-17T06:49:40Z">
              <w:pPr>
                <w:pStyle w:val="5"/>
                <w:tabs>
                  <w:tab w:val="right" w:leader="dot" w:pos="8306"/>
                </w:tabs>
              </w:pPr>
            </w:pPrChange>
          </w:pPr>
          <w:ins w:id="965" w:author="Administrator" w:date="2024-08-17T06:49:06Z">
            <w:del w:id="966" w:author="WPS_1675132163" w:date="2024-09-29T11:23:52Z">
              <w:r>
                <w:rPr>
                  <w:rFonts w:hint="default" w:ascii="仿宋" w:hAnsi="仿宋" w:eastAsia="仿宋"/>
                  <w:szCs w:val="24"/>
                  <w:lang w:val="zh-CN"/>
                  <w:rPrChange w:id="967" w:author="Administrator" w:date="2024-08-17T06:49:40Z">
                    <w:rPr>
                      <w:rFonts w:hint="eastAsia" w:ascii="方正小标宋简体" w:eastAsia="方正小标宋简体"/>
                      <w:szCs w:val="16"/>
                      <w:lang w:val="zh-CN"/>
                    </w:rPr>
                  </w:rPrChange>
                </w:rPr>
                <w:fldChar w:fldCharType="begin"/>
              </w:r>
            </w:del>
          </w:ins>
          <w:ins w:id="968" w:author="Administrator" w:date="2024-08-17T06:49:06Z">
            <w:del w:id="969" w:author="WPS_1675132163" w:date="2024-09-29T11:23:52Z">
              <w:r>
                <w:rPr>
                  <w:rFonts w:hint="default" w:ascii="仿宋" w:hAnsi="仿宋" w:eastAsia="仿宋"/>
                  <w:szCs w:val="24"/>
                  <w:lang w:val="zh-CN"/>
                  <w:rPrChange w:id="970" w:author="Administrator" w:date="2024-08-17T06:49:40Z">
                    <w:rPr>
                      <w:rFonts w:hint="eastAsia" w:ascii="方正小标宋简体" w:eastAsia="方正小标宋简体"/>
                      <w:szCs w:val="16"/>
                      <w:lang w:val="zh-CN"/>
                    </w:rPr>
                  </w:rPrChange>
                </w:rPr>
                <w:delInstrText xml:space="preserve"> HYPERLINK \l _Toc22782 </w:delInstrText>
              </w:r>
            </w:del>
          </w:ins>
          <w:ins w:id="971" w:author="Administrator" w:date="2024-08-17T06:49:06Z">
            <w:del w:id="972" w:author="WPS_1675132163" w:date="2024-09-29T11:23:52Z">
              <w:r>
                <w:rPr>
                  <w:rFonts w:hint="default" w:ascii="仿宋" w:hAnsi="仿宋" w:eastAsia="仿宋"/>
                  <w:szCs w:val="24"/>
                  <w:lang w:val="zh-CN"/>
                  <w:rPrChange w:id="973" w:author="Administrator" w:date="2024-08-17T06:49:40Z">
                    <w:rPr>
                      <w:rFonts w:hint="eastAsia" w:ascii="方正小标宋简体" w:eastAsia="方正小标宋简体"/>
                      <w:szCs w:val="16"/>
                      <w:lang w:val="zh-CN"/>
                    </w:rPr>
                  </w:rPrChange>
                </w:rPr>
                <w:fldChar w:fldCharType="separate"/>
              </w:r>
            </w:del>
          </w:ins>
          <w:ins w:id="974" w:author="Administrator" w:date="2024-08-17T06:49:06Z">
            <w:del w:id="975" w:author="WPS_1675132163" w:date="2024-09-29T11:23:52Z">
              <w:r>
                <w:rPr>
                  <w:rFonts w:hint="default" w:ascii="仿宋" w:hAnsi="仿宋" w:eastAsia="仿宋"/>
                  <w:szCs w:val="24"/>
                  <w:rPrChange w:id="976" w:author="Administrator" w:date="2024-08-17T06:49:40Z">
                    <w:rPr>
                      <w:rFonts w:hint="default" w:ascii="仿宋" w:hAnsi="仿宋" w:eastAsia="仿宋"/>
                      <w:szCs w:val="32"/>
                    </w:rPr>
                  </w:rPrChange>
                </w:rPr>
                <w:delText xml:space="preserve">12． </w:delText>
              </w:r>
            </w:del>
          </w:ins>
          <w:ins w:id="977" w:author="Administrator" w:date="2024-08-17T06:49:06Z">
            <w:del w:id="978" w:author="WPS_1675132163" w:date="2024-09-29T11:23:52Z">
              <w:r>
                <w:rPr>
                  <w:rFonts w:hint="eastAsia" w:ascii="仿宋" w:hAnsi="仿宋" w:eastAsia="仿宋"/>
                </w:rPr>
                <w:delText>202</w:delText>
              </w:r>
            </w:del>
          </w:ins>
          <w:ins w:id="979" w:author="Administrator" w:date="2024-08-17T06:49:06Z">
            <w:del w:id="980" w:author="WPS_1675132163" w:date="2024-09-29T11:23:52Z">
              <w:r>
                <w:rPr>
                  <w:rFonts w:hint="default" w:ascii="仿宋" w:hAnsi="仿宋" w:eastAsia="仿宋"/>
                  <w:lang w:val="en-US" w:eastAsia="zh-CN"/>
                  <w:rPrChange w:id="981" w:author="Administrator" w:date="2024-08-17T06:49:40Z">
                    <w:rPr>
                      <w:rFonts w:hint="eastAsia" w:ascii="仿宋" w:hAnsi="仿宋" w:eastAsia="仿宋"/>
                      <w:lang w:val="en-US" w:eastAsia="zh-CN"/>
                    </w:rPr>
                  </w:rPrChange>
                </w:rPr>
                <w:delText>3</w:delText>
              </w:r>
            </w:del>
          </w:ins>
          <w:ins w:id="982" w:author="Administrator" w:date="2024-08-17T06:49:06Z">
            <w:del w:id="983" w:author="WPS_1675132163" w:date="2024-09-29T11:23:52Z">
              <w:r>
                <w:rPr>
                  <w:rFonts w:hint="eastAsia" w:ascii="仿宋" w:hAnsi="仿宋" w:eastAsia="仿宋"/>
                </w:rPr>
                <w:delText>年</w:delText>
              </w:r>
            </w:del>
          </w:ins>
          <w:ins w:id="984" w:author="Administrator" w:date="2024-08-17T06:49:06Z">
            <w:del w:id="985" w:author="WPS_1675132163" w:date="2024-09-29T11:23:52Z">
              <w:r>
                <w:rPr>
                  <w:rFonts w:ascii="仿宋" w:hAnsi="仿宋" w:eastAsia="仿宋"/>
                </w:rPr>
                <w:delText>东安县政府性基金预算支出决算</w:delText>
              </w:r>
            </w:del>
          </w:ins>
          <w:ins w:id="986" w:author="Administrator" w:date="2024-08-17T06:49:06Z">
            <w:del w:id="987" w:author="WPS_1675132163" w:date="2024-09-29T11:23:52Z">
              <w:r>
                <w:rPr>
                  <w:rFonts w:hint="default" w:ascii="仿宋" w:hAnsi="仿宋" w:eastAsia="仿宋"/>
                  <w:lang w:eastAsia="zh-CN"/>
                  <w:rPrChange w:id="988" w:author="Administrator" w:date="2024-08-17T06:49:40Z">
                    <w:rPr>
                      <w:rFonts w:hint="eastAsia" w:ascii="仿宋" w:hAnsi="仿宋" w:eastAsia="仿宋"/>
                      <w:lang w:eastAsia="zh-CN"/>
                    </w:rPr>
                  </w:rPrChange>
                </w:rPr>
                <w:delText>总</w:delText>
              </w:r>
            </w:del>
          </w:ins>
          <w:ins w:id="989" w:author="Administrator" w:date="2024-08-17T06:49:06Z">
            <w:del w:id="990" w:author="WPS_1675132163" w:date="2024-09-29T11:23:52Z">
              <w:r>
                <w:rPr>
                  <w:rFonts w:ascii="仿宋" w:hAnsi="仿宋" w:eastAsia="仿宋"/>
                </w:rPr>
                <w:delText>表</w:delText>
              </w:r>
            </w:del>
          </w:ins>
          <w:ins w:id="991" w:author="Administrator" w:date="2024-08-17T06:49:06Z">
            <w:del w:id="992" w:author="WPS_1675132163" w:date="2024-09-29T11:23:52Z">
              <w:r>
                <w:rPr>
                  <w:rFonts w:ascii="仿宋" w:hAnsi="仿宋" w:eastAsia="仿宋"/>
                  <w:rPrChange w:id="993" w:author="Administrator" w:date="2024-08-17T06:49:40Z">
                    <w:rPr/>
                  </w:rPrChange>
                </w:rPr>
                <w:tab/>
              </w:r>
            </w:del>
          </w:ins>
          <w:ins w:id="994" w:author="Administrator" w:date="2024-08-17T06:49:06Z">
            <w:del w:id="995" w:author="WPS_1675132163" w:date="2024-09-29T11:23:52Z">
              <w:r>
                <w:rPr>
                  <w:rFonts w:ascii="仿宋" w:hAnsi="仿宋" w:eastAsia="仿宋"/>
                  <w:rPrChange w:id="996" w:author="Administrator" w:date="2024-08-17T06:49:40Z">
                    <w:rPr/>
                  </w:rPrChange>
                </w:rPr>
                <w:fldChar w:fldCharType="begin"/>
              </w:r>
            </w:del>
          </w:ins>
          <w:ins w:id="997" w:author="Administrator" w:date="2024-08-17T06:49:06Z">
            <w:del w:id="998" w:author="WPS_1675132163" w:date="2024-09-29T11:23:52Z">
              <w:r>
                <w:rPr>
                  <w:rFonts w:ascii="仿宋" w:hAnsi="仿宋" w:eastAsia="仿宋"/>
                  <w:rPrChange w:id="999" w:author="Administrator" w:date="2024-08-17T06:49:40Z">
                    <w:rPr/>
                  </w:rPrChange>
                </w:rPr>
                <w:delInstrText xml:space="preserve"> PAGEREF _Toc22782 </w:delInstrText>
              </w:r>
            </w:del>
          </w:ins>
          <w:ins w:id="1000" w:author="Administrator" w:date="2024-08-17T06:49:06Z">
            <w:del w:id="1001" w:author="WPS_1675132163" w:date="2024-09-29T11:23:52Z">
              <w:r>
                <w:rPr>
                  <w:rFonts w:ascii="仿宋" w:hAnsi="仿宋" w:eastAsia="仿宋"/>
                  <w:rPrChange w:id="1002" w:author="Administrator" w:date="2024-08-17T06:49:40Z">
                    <w:rPr/>
                  </w:rPrChange>
                </w:rPr>
                <w:fldChar w:fldCharType="separate"/>
              </w:r>
            </w:del>
          </w:ins>
          <w:ins w:id="1003" w:author="Administrator" w:date="2024-08-17T06:49:06Z">
            <w:del w:id="1004" w:author="WPS_1675132163" w:date="2024-09-29T11:23:52Z">
              <w:r>
                <w:rPr>
                  <w:rFonts w:ascii="仿宋" w:hAnsi="仿宋" w:eastAsia="仿宋"/>
                  <w:rPrChange w:id="1005" w:author="Administrator" w:date="2024-08-17T06:49:40Z">
                    <w:rPr/>
                  </w:rPrChange>
                </w:rPr>
                <w:delText>51</w:delText>
              </w:r>
            </w:del>
          </w:ins>
          <w:ins w:id="1006" w:author="Administrator" w:date="2024-08-17T06:49:06Z">
            <w:del w:id="1007" w:author="WPS_1675132163" w:date="2024-09-29T11:23:52Z">
              <w:r>
                <w:rPr>
                  <w:rFonts w:ascii="仿宋" w:hAnsi="仿宋" w:eastAsia="仿宋"/>
                  <w:rPrChange w:id="1008" w:author="Administrator" w:date="2024-08-17T06:49:40Z">
                    <w:rPr/>
                  </w:rPrChange>
                </w:rPr>
                <w:fldChar w:fldCharType="end"/>
              </w:r>
            </w:del>
          </w:ins>
          <w:ins w:id="1009" w:author="Administrator" w:date="2024-08-17T06:49:06Z">
            <w:del w:id="1010" w:author="WPS_1675132163" w:date="2024-09-29T11:23:52Z">
              <w:r>
                <w:rPr>
                  <w:rFonts w:hint="default" w:ascii="仿宋" w:hAnsi="仿宋" w:eastAsia="仿宋"/>
                  <w:szCs w:val="24"/>
                  <w:lang w:val="zh-CN"/>
                  <w:rPrChange w:id="1011" w:author="Administrator" w:date="2024-08-17T06:49:40Z">
                    <w:rPr>
                      <w:rFonts w:hint="eastAsia" w:ascii="方正小标宋简体" w:eastAsia="方正小标宋简体"/>
                      <w:szCs w:val="16"/>
                      <w:lang w:val="zh-CN"/>
                    </w:rPr>
                  </w:rPrChange>
                </w:rPr>
                <w:fldChar w:fldCharType="end"/>
              </w:r>
            </w:del>
          </w:ins>
        </w:p>
        <w:p w14:paraId="05BCD019">
          <w:pPr>
            <w:pStyle w:val="5"/>
            <w:tabs>
              <w:tab w:val="right" w:leader="dot" w:pos="8306"/>
            </w:tabs>
            <w:spacing w:line="360" w:lineRule="exact"/>
            <w:ind w:firstLine="420" w:firstLineChars="200"/>
            <w:rPr>
              <w:ins w:id="1013" w:author="Administrator" w:date="2024-08-17T06:49:06Z"/>
              <w:del w:id="1014" w:author="WPS_1675132163" w:date="2024-09-29T11:23:52Z"/>
              <w:rFonts w:ascii="仿宋" w:hAnsi="仿宋" w:eastAsia="仿宋"/>
              <w:rPrChange w:id="1015" w:author="Administrator" w:date="2024-08-17T06:49:40Z">
                <w:rPr>
                  <w:ins w:id="1016" w:author="Administrator" w:date="2024-08-17T06:49:06Z"/>
                  <w:del w:id="1017" w:author="WPS_1675132163" w:date="2024-09-29T11:23:52Z"/>
                </w:rPr>
              </w:rPrChange>
            </w:rPr>
            <w:pPrChange w:id="1012" w:author="Administrator" w:date="2024-08-17T06:49:40Z">
              <w:pPr>
                <w:pStyle w:val="5"/>
                <w:tabs>
                  <w:tab w:val="right" w:leader="dot" w:pos="8306"/>
                </w:tabs>
              </w:pPr>
            </w:pPrChange>
          </w:pPr>
          <w:ins w:id="1018" w:author="Administrator" w:date="2024-08-17T06:49:06Z">
            <w:del w:id="1019" w:author="WPS_1675132163" w:date="2024-09-29T11:23:52Z">
              <w:r>
                <w:rPr>
                  <w:rFonts w:hint="default" w:ascii="仿宋" w:hAnsi="仿宋" w:eastAsia="仿宋"/>
                  <w:szCs w:val="24"/>
                  <w:lang w:val="zh-CN"/>
                  <w:rPrChange w:id="1020" w:author="Administrator" w:date="2024-08-17T06:49:40Z">
                    <w:rPr>
                      <w:rFonts w:hint="eastAsia" w:ascii="方正小标宋简体" w:eastAsia="方正小标宋简体"/>
                      <w:szCs w:val="16"/>
                      <w:lang w:val="zh-CN"/>
                    </w:rPr>
                  </w:rPrChange>
                </w:rPr>
                <w:fldChar w:fldCharType="begin"/>
              </w:r>
            </w:del>
          </w:ins>
          <w:ins w:id="1021" w:author="Administrator" w:date="2024-08-17T06:49:06Z">
            <w:del w:id="1022" w:author="WPS_1675132163" w:date="2024-09-29T11:23:52Z">
              <w:r>
                <w:rPr>
                  <w:rFonts w:hint="default" w:ascii="仿宋" w:hAnsi="仿宋" w:eastAsia="仿宋"/>
                  <w:szCs w:val="24"/>
                  <w:lang w:val="zh-CN"/>
                  <w:rPrChange w:id="1023" w:author="Administrator" w:date="2024-08-17T06:49:40Z">
                    <w:rPr>
                      <w:rFonts w:hint="eastAsia" w:ascii="方正小标宋简体" w:eastAsia="方正小标宋简体"/>
                      <w:szCs w:val="16"/>
                      <w:lang w:val="zh-CN"/>
                    </w:rPr>
                  </w:rPrChange>
                </w:rPr>
                <w:delInstrText xml:space="preserve"> HYPERLINK \l _Toc26042 </w:delInstrText>
              </w:r>
            </w:del>
          </w:ins>
          <w:ins w:id="1024" w:author="Administrator" w:date="2024-08-17T06:49:06Z">
            <w:del w:id="1025" w:author="WPS_1675132163" w:date="2024-09-29T11:23:52Z">
              <w:r>
                <w:rPr>
                  <w:rFonts w:hint="default" w:ascii="仿宋" w:hAnsi="仿宋" w:eastAsia="仿宋"/>
                  <w:szCs w:val="24"/>
                  <w:lang w:val="zh-CN"/>
                  <w:rPrChange w:id="1026" w:author="Administrator" w:date="2024-08-17T06:49:40Z">
                    <w:rPr>
                      <w:rFonts w:hint="eastAsia" w:ascii="方正小标宋简体" w:eastAsia="方正小标宋简体"/>
                      <w:szCs w:val="16"/>
                      <w:lang w:val="zh-CN"/>
                    </w:rPr>
                  </w:rPrChange>
                </w:rPr>
                <w:fldChar w:fldCharType="separate"/>
              </w:r>
            </w:del>
          </w:ins>
          <w:ins w:id="1027" w:author="Administrator" w:date="2024-08-17T06:49:06Z">
            <w:del w:id="1028" w:author="WPS_1675132163" w:date="2024-09-29T11:23:52Z">
              <w:r>
                <w:rPr>
                  <w:rFonts w:hint="default" w:ascii="仿宋" w:hAnsi="仿宋" w:eastAsia="仿宋"/>
                  <w:szCs w:val="24"/>
                  <w:rPrChange w:id="1029" w:author="Administrator" w:date="2024-08-17T06:49:40Z">
                    <w:rPr>
                      <w:rFonts w:hint="default" w:ascii="仿宋" w:hAnsi="仿宋" w:eastAsia="仿宋"/>
                      <w:szCs w:val="32"/>
                    </w:rPr>
                  </w:rPrChange>
                </w:rPr>
                <w:delText xml:space="preserve">13． </w:delText>
              </w:r>
            </w:del>
          </w:ins>
          <w:ins w:id="1030" w:author="Administrator" w:date="2024-08-17T06:49:06Z">
            <w:del w:id="1031" w:author="WPS_1675132163" w:date="2024-09-29T11:23:52Z">
              <w:r>
                <w:rPr>
                  <w:rFonts w:hint="eastAsia" w:ascii="仿宋" w:hAnsi="仿宋" w:eastAsia="仿宋"/>
                </w:rPr>
                <w:delText>202</w:delText>
              </w:r>
            </w:del>
          </w:ins>
          <w:ins w:id="1032" w:author="Administrator" w:date="2024-08-17T06:49:06Z">
            <w:del w:id="1033" w:author="WPS_1675132163" w:date="2024-09-29T11:23:52Z">
              <w:r>
                <w:rPr>
                  <w:rFonts w:hint="default" w:ascii="仿宋" w:hAnsi="仿宋" w:eastAsia="仿宋"/>
                  <w:lang w:val="en-US" w:eastAsia="zh-CN"/>
                  <w:rPrChange w:id="1034" w:author="Administrator" w:date="2024-08-17T06:49:40Z">
                    <w:rPr>
                      <w:rFonts w:hint="eastAsia" w:ascii="仿宋" w:hAnsi="仿宋" w:eastAsia="仿宋"/>
                      <w:lang w:val="en-US" w:eastAsia="zh-CN"/>
                    </w:rPr>
                  </w:rPrChange>
                </w:rPr>
                <w:delText>3</w:delText>
              </w:r>
            </w:del>
          </w:ins>
          <w:ins w:id="1035" w:author="Administrator" w:date="2024-08-17T06:49:06Z">
            <w:del w:id="1036" w:author="WPS_1675132163" w:date="2024-09-29T11:23:52Z">
              <w:r>
                <w:rPr>
                  <w:rFonts w:hint="eastAsia" w:ascii="仿宋" w:hAnsi="仿宋" w:eastAsia="仿宋"/>
                </w:rPr>
                <w:delText>年</w:delText>
              </w:r>
            </w:del>
          </w:ins>
          <w:ins w:id="1037" w:author="Administrator" w:date="2024-08-17T06:49:06Z">
            <w:del w:id="1038" w:author="WPS_1675132163" w:date="2024-09-29T11:23:52Z">
              <w:r>
                <w:rPr>
                  <w:rFonts w:ascii="仿宋" w:hAnsi="仿宋" w:eastAsia="仿宋"/>
                </w:rPr>
                <w:delText>东安县政府性基金预算支出决算</w:delText>
              </w:r>
            </w:del>
          </w:ins>
          <w:ins w:id="1039" w:author="Administrator" w:date="2024-08-17T06:49:06Z">
            <w:del w:id="1040" w:author="WPS_1675132163" w:date="2024-09-29T11:23:52Z">
              <w:r>
                <w:rPr>
                  <w:rFonts w:hint="default" w:ascii="仿宋" w:hAnsi="仿宋" w:eastAsia="仿宋"/>
                  <w:lang w:eastAsia="zh-CN"/>
                  <w:rPrChange w:id="1041" w:author="Administrator" w:date="2024-08-17T06:49:40Z">
                    <w:rPr>
                      <w:rFonts w:hint="eastAsia" w:ascii="仿宋" w:hAnsi="仿宋" w:eastAsia="仿宋"/>
                      <w:lang w:eastAsia="zh-CN"/>
                    </w:rPr>
                  </w:rPrChange>
                </w:rPr>
                <w:delText>明细</w:delText>
              </w:r>
            </w:del>
          </w:ins>
          <w:ins w:id="1042" w:author="Administrator" w:date="2024-08-17T06:49:06Z">
            <w:del w:id="1043" w:author="WPS_1675132163" w:date="2024-09-29T11:23:52Z">
              <w:r>
                <w:rPr>
                  <w:rFonts w:ascii="仿宋" w:hAnsi="仿宋" w:eastAsia="仿宋"/>
                </w:rPr>
                <w:delText>表</w:delText>
              </w:r>
            </w:del>
          </w:ins>
          <w:ins w:id="1044" w:author="Administrator" w:date="2024-08-17T06:49:06Z">
            <w:del w:id="1045" w:author="WPS_1675132163" w:date="2024-09-29T11:23:52Z">
              <w:r>
                <w:rPr>
                  <w:rFonts w:ascii="仿宋" w:hAnsi="仿宋" w:eastAsia="仿宋"/>
                  <w:rPrChange w:id="1046" w:author="Administrator" w:date="2024-08-17T06:49:40Z">
                    <w:rPr/>
                  </w:rPrChange>
                </w:rPr>
                <w:tab/>
              </w:r>
            </w:del>
          </w:ins>
          <w:ins w:id="1047" w:author="Administrator" w:date="2024-08-17T06:49:06Z">
            <w:del w:id="1048" w:author="WPS_1675132163" w:date="2024-09-29T11:23:52Z">
              <w:r>
                <w:rPr>
                  <w:rFonts w:ascii="仿宋" w:hAnsi="仿宋" w:eastAsia="仿宋"/>
                  <w:rPrChange w:id="1049" w:author="Administrator" w:date="2024-08-17T06:49:40Z">
                    <w:rPr/>
                  </w:rPrChange>
                </w:rPr>
                <w:fldChar w:fldCharType="begin"/>
              </w:r>
            </w:del>
          </w:ins>
          <w:ins w:id="1050" w:author="Administrator" w:date="2024-08-17T06:49:06Z">
            <w:del w:id="1051" w:author="WPS_1675132163" w:date="2024-09-29T11:23:52Z">
              <w:r>
                <w:rPr>
                  <w:rFonts w:ascii="仿宋" w:hAnsi="仿宋" w:eastAsia="仿宋"/>
                  <w:rPrChange w:id="1052" w:author="Administrator" w:date="2024-08-17T06:49:40Z">
                    <w:rPr/>
                  </w:rPrChange>
                </w:rPr>
                <w:delInstrText xml:space="preserve"> PAGEREF _Toc26042 </w:delInstrText>
              </w:r>
            </w:del>
          </w:ins>
          <w:ins w:id="1053" w:author="Administrator" w:date="2024-08-17T06:49:06Z">
            <w:del w:id="1054" w:author="WPS_1675132163" w:date="2024-09-29T11:23:52Z">
              <w:r>
                <w:rPr>
                  <w:rFonts w:ascii="仿宋" w:hAnsi="仿宋" w:eastAsia="仿宋"/>
                  <w:rPrChange w:id="1055" w:author="Administrator" w:date="2024-08-17T06:49:40Z">
                    <w:rPr/>
                  </w:rPrChange>
                </w:rPr>
                <w:fldChar w:fldCharType="separate"/>
              </w:r>
            </w:del>
          </w:ins>
          <w:ins w:id="1056" w:author="Administrator" w:date="2024-08-17T06:49:06Z">
            <w:del w:id="1057" w:author="WPS_1675132163" w:date="2024-09-29T11:23:52Z">
              <w:r>
                <w:rPr>
                  <w:rFonts w:ascii="仿宋" w:hAnsi="仿宋" w:eastAsia="仿宋"/>
                  <w:rPrChange w:id="1058" w:author="Administrator" w:date="2024-08-17T06:49:40Z">
                    <w:rPr/>
                  </w:rPrChange>
                </w:rPr>
                <w:delText>52</w:delText>
              </w:r>
            </w:del>
          </w:ins>
          <w:ins w:id="1059" w:author="Administrator" w:date="2024-08-17T06:49:06Z">
            <w:del w:id="1060" w:author="WPS_1675132163" w:date="2024-09-29T11:23:52Z">
              <w:r>
                <w:rPr>
                  <w:rFonts w:ascii="仿宋" w:hAnsi="仿宋" w:eastAsia="仿宋"/>
                  <w:rPrChange w:id="1061" w:author="Administrator" w:date="2024-08-17T06:49:40Z">
                    <w:rPr/>
                  </w:rPrChange>
                </w:rPr>
                <w:fldChar w:fldCharType="end"/>
              </w:r>
            </w:del>
          </w:ins>
          <w:ins w:id="1062" w:author="Administrator" w:date="2024-08-17T06:49:06Z">
            <w:del w:id="1063" w:author="WPS_1675132163" w:date="2024-09-29T11:23:52Z">
              <w:r>
                <w:rPr>
                  <w:rFonts w:hint="default" w:ascii="仿宋" w:hAnsi="仿宋" w:eastAsia="仿宋"/>
                  <w:szCs w:val="24"/>
                  <w:lang w:val="zh-CN"/>
                  <w:rPrChange w:id="1064" w:author="Administrator" w:date="2024-08-17T06:49:40Z">
                    <w:rPr>
                      <w:rFonts w:hint="eastAsia" w:ascii="方正小标宋简体" w:eastAsia="方正小标宋简体"/>
                      <w:szCs w:val="16"/>
                      <w:lang w:val="zh-CN"/>
                    </w:rPr>
                  </w:rPrChange>
                </w:rPr>
                <w:fldChar w:fldCharType="end"/>
              </w:r>
            </w:del>
          </w:ins>
        </w:p>
        <w:p w14:paraId="662153FF">
          <w:pPr>
            <w:pStyle w:val="5"/>
            <w:tabs>
              <w:tab w:val="right" w:leader="dot" w:pos="8306"/>
            </w:tabs>
            <w:spacing w:line="360" w:lineRule="exact"/>
            <w:ind w:firstLine="420" w:firstLineChars="200"/>
            <w:rPr>
              <w:ins w:id="1066" w:author="Administrator" w:date="2024-08-17T06:49:06Z"/>
              <w:del w:id="1067" w:author="WPS_1675132163" w:date="2024-09-29T11:23:52Z"/>
              <w:rFonts w:ascii="仿宋" w:hAnsi="仿宋" w:eastAsia="仿宋"/>
              <w:rPrChange w:id="1068" w:author="Administrator" w:date="2024-08-17T06:49:40Z">
                <w:rPr>
                  <w:ins w:id="1069" w:author="Administrator" w:date="2024-08-17T06:49:06Z"/>
                  <w:del w:id="1070" w:author="WPS_1675132163" w:date="2024-09-29T11:23:52Z"/>
                </w:rPr>
              </w:rPrChange>
            </w:rPr>
            <w:pPrChange w:id="1065" w:author="Administrator" w:date="2024-08-17T06:49:40Z">
              <w:pPr>
                <w:pStyle w:val="5"/>
                <w:tabs>
                  <w:tab w:val="right" w:leader="dot" w:pos="8306"/>
                </w:tabs>
              </w:pPr>
            </w:pPrChange>
          </w:pPr>
          <w:ins w:id="1071" w:author="Administrator" w:date="2024-08-17T06:49:06Z">
            <w:del w:id="1072" w:author="WPS_1675132163" w:date="2024-09-29T11:23:52Z">
              <w:r>
                <w:rPr>
                  <w:rFonts w:hint="default" w:ascii="仿宋" w:hAnsi="仿宋" w:eastAsia="仿宋"/>
                  <w:szCs w:val="24"/>
                  <w:lang w:val="zh-CN"/>
                  <w:rPrChange w:id="1073" w:author="Administrator" w:date="2024-08-17T06:49:40Z">
                    <w:rPr>
                      <w:rFonts w:hint="eastAsia" w:ascii="方正小标宋简体" w:eastAsia="方正小标宋简体"/>
                      <w:szCs w:val="16"/>
                      <w:lang w:val="zh-CN"/>
                    </w:rPr>
                  </w:rPrChange>
                </w:rPr>
                <w:fldChar w:fldCharType="begin"/>
              </w:r>
            </w:del>
          </w:ins>
          <w:ins w:id="1074" w:author="Administrator" w:date="2024-08-17T06:49:06Z">
            <w:del w:id="1075" w:author="WPS_1675132163" w:date="2024-09-29T11:23:52Z">
              <w:r>
                <w:rPr>
                  <w:rFonts w:hint="default" w:ascii="仿宋" w:hAnsi="仿宋" w:eastAsia="仿宋"/>
                  <w:szCs w:val="24"/>
                  <w:lang w:val="zh-CN"/>
                  <w:rPrChange w:id="1076" w:author="Administrator" w:date="2024-08-17T06:49:40Z">
                    <w:rPr>
                      <w:rFonts w:hint="eastAsia" w:ascii="方正小标宋简体" w:eastAsia="方正小标宋简体"/>
                      <w:szCs w:val="16"/>
                      <w:lang w:val="zh-CN"/>
                    </w:rPr>
                  </w:rPrChange>
                </w:rPr>
                <w:delInstrText xml:space="preserve"> HYPERLINK \l _Toc16125 </w:delInstrText>
              </w:r>
            </w:del>
          </w:ins>
          <w:ins w:id="1077" w:author="Administrator" w:date="2024-08-17T06:49:06Z">
            <w:del w:id="1078" w:author="WPS_1675132163" w:date="2024-09-29T11:23:52Z">
              <w:r>
                <w:rPr>
                  <w:rFonts w:hint="default" w:ascii="仿宋" w:hAnsi="仿宋" w:eastAsia="仿宋"/>
                  <w:szCs w:val="24"/>
                  <w:lang w:val="zh-CN"/>
                  <w:rPrChange w:id="1079" w:author="Administrator" w:date="2024-08-17T06:49:40Z">
                    <w:rPr>
                      <w:rFonts w:hint="eastAsia" w:ascii="方正小标宋简体" w:eastAsia="方正小标宋简体"/>
                      <w:szCs w:val="16"/>
                      <w:lang w:val="zh-CN"/>
                    </w:rPr>
                  </w:rPrChange>
                </w:rPr>
                <w:fldChar w:fldCharType="separate"/>
              </w:r>
            </w:del>
          </w:ins>
          <w:ins w:id="1080" w:author="Administrator" w:date="2024-08-17T06:49:06Z">
            <w:del w:id="1081" w:author="WPS_1675132163" w:date="2024-09-29T11:23:52Z">
              <w:r>
                <w:rPr>
                  <w:rFonts w:hint="default" w:ascii="仿宋" w:hAnsi="仿宋" w:eastAsia="仿宋"/>
                  <w:szCs w:val="24"/>
                  <w:rPrChange w:id="1082" w:author="Administrator" w:date="2024-08-17T06:49:40Z">
                    <w:rPr>
                      <w:rFonts w:hint="default" w:ascii="仿宋" w:hAnsi="仿宋" w:eastAsia="仿宋"/>
                      <w:szCs w:val="32"/>
                    </w:rPr>
                  </w:rPrChange>
                </w:rPr>
                <w:delText xml:space="preserve">14． </w:delText>
              </w:r>
            </w:del>
          </w:ins>
          <w:ins w:id="1083" w:author="Administrator" w:date="2024-08-17T06:49:06Z">
            <w:del w:id="1084" w:author="WPS_1675132163" w:date="2024-09-29T11:23:52Z">
              <w:r>
                <w:rPr>
                  <w:rFonts w:hint="eastAsia" w:ascii="仿宋" w:hAnsi="仿宋" w:eastAsia="仿宋"/>
                </w:rPr>
                <w:delText>202</w:delText>
              </w:r>
            </w:del>
          </w:ins>
          <w:ins w:id="1085" w:author="Administrator" w:date="2024-08-17T06:49:06Z">
            <w:del w:id="1086" w:author="WPS_1675132163" w:date="2024-09-29T11:23:52Z">
              <w:r>
                <w:rPr>
                  <w:rFonts w:hint="default" w:ascii="仿宋" w:hAnsi="仿宋" w:eastAsia="仿宋"/>
                  <w:lang w:val="en-US" w:eastAsia="zh-CN"/>
                  <w:rPrChange w:id="1087" w:author="Administrator" w:date="2024-08-17T06:49:40Z">
                    <w:rPr>
                      <w:rFonts w:hint="eastAsia" w:ascii="仿宋" w:hAnsi="仿宋" w:eastAsia="仿宋"/>
                      <w:lang w:val="en-US" w:eastAsia="zh-CN"/>
                    </w:rPr>
                  </w:rPrChange>
                </w:rPr>
                <w:delText>3</w:delText>
              </w:r>
            </w:del>
          </w:ins>
          <w:ins w:id="1088" w:author="Administrator" w:date="2024-08-17T06:49:06Z">
            <w:del w:id="1089" w:author="WPS_1675132163" w:date="2024-09-29T11:23:52Z">
              <w:r>
                <w:rPr>
                  <w:rFonts w:hint="eastAsia" w:ascii="仿宋" w:hAnsi="仿宋" w:eastAsia="仿宋"/>
                </w:rPr>
                <w:delText>年</w:delText>
              </w:r>
            </w:del>
          </w:ins>
          <w:ins w:id="1090" w:author="Administrator" w:date="2024-08-17T06:49:06Z">
            <w:del w:id="1091" w:author="WPS_1675132163" w:date="2024-09-29T11:23:52Z">
              <w:r>
                <w:rPr>
                  <w:rFonts w:ascii="仿宋" w:hAnsi="仿宋" w:eastAsia="仿宋"/>
                </w:rPr>
                <w:delText>东安县政府性基金预算</w:delText>
              </w:r>
            </w:del>
          </w:ins>
          <w:ins w:id="1092" w:author="Administrator" w:date="2024-08-17T06:49:06Z">
            <w:del w:id="1093" w:author="WPS_1675132163" w:date="2024-09-29T11:23:52Z">
              <w:r>
                <w:rPr>
                  <w:rFonts w:hint="eastAsia" w:ascii="仿宋" w:hAnsi="仿宋" w:eastAsia="仿宋"/>
                </w:rPr>
                <w:delText>本级</w:delText>
              </w:r>
            </w:del>
          </w:ins>
          <w:ins w:id="1094" w:author="Administrator" w:date="2024-08-17T06:49:06Z">
            <w:del w:id="1095" w:author="WPS_1675132163" w:date="2024-09-29T11:23:52Z">
              <w:r>
                <w:rPr>
                  <w:rFonts w:ascii="仿宋" w:hAnsi="仿宋" w:eastAsia="仿宋"/>
                </w:rPr>
                <w:delText>支出决算表</w:delText>
              </w:r>
            </w:del>
          </w:ins>
          <w:ins w:id="1096" w:author="Administrator" w:date="2024-08-17T06:49:06Z">
            <w:del w:id="1097" w:author="WPS_1675132163" w:date="2024-09-29T11:23:52Z">
              <w:r>
                <w:rPr>
                  <w:rFonts w:ascii="仿宋" w:hAnsi="仿宋" w:eastAsia="仿宋"/>
                  <w:rPrChange w:id="1098" w:author="Administrator" w:date="2024-08-17T06:49:40Z">
                    <w:rPr/>
                  </w:rPrChange>
                </w:rPr>
                <w:tab/>
              </w:r>
            </w:del>
          </w:ins>
          <w:ins w:id="1099" w:author="Administrator" w:date="2024-08-17T06:49:06Z">
            <w:del w:id="1100" w:author="WPS_1675132163" w:date="2024-09-29T11:23:52Z">
              <w:r>
                <w:rPr>
                  <w:rFonts w:ascii="仿宋" w:hAnsi="仿宋" w:eastAsia="仿宋"/>
                  <w:rPrChange w:id="1101" w:author="Administrator" w:date="2024-08-17T06:49:40Z">
                    <w:rPr/>
                  </w:rPrChange>
                </w:rPr>
                <w:fldChar w:fldCharType="begin"/>
              </w:r>
            </w:del>
          </w:ins>
          <w:ins w:id="1102" w:author="Administrator" w:date="2024-08-17T06:49:06Z">
            <w:del w:id="1103" w:author="WPS_1675132163" w:date="2024-09-29T11:23:52Z">
              <w:r>
                <w:rPr>
                  <w:rFonts w:ascii="仿宋" w:hAnsi="仿宋" w:eastAsia="仿宋"/>
                  <w:rPrChange w:id="1104" w:author="Administrator" w:date="2024-08-17T06:49:40Z">
                    <w:rPr/>
                  </w:rPrChange>
                </w:rPr>
                <w:delInstrText xml:space="preserve"> PAGEREF _Toc16125 </w:delInstrText>
              </w:r>
            </w:del>
          </w:ins>
          <w:ins w:id="1105" w:author="Administrator" w:date="2024-08-17T06:49:06Z">
            <w:del w:id="1106" w:author="WPS_1675132163" w:date="2024-09-29T11:23:52Z">
              <w:r>
                <w:rPr>
                  <w:rFonts w:ascii="仿宋" w:hAnsi="仿宋" w:eastAsia="仿宋"/>
                  <w:rPrChange w:id="1107" w:author="Administrator" w:date="2024-08-17T06:49:40Z">
                    <w:rPr/>
                  </w:rPrChange>
                </w:rPr>
                <w:fldChar w:fldCharType="separate"/>
              </w:r>
            </w:del>
          </w:ins>
          <w:ins w:id="1108" w:author="Administrator" w:date="2024-08-17T06:49:06Z">
            <w:del w:id="1109" w:author="WPS_1675132163" w:date="2024-09-29T11:23:52Z">
              <w:r>
                <w:rPr>
                  <w:rFonts w:ascii="仿宋" w:hAnsi="仿宋" w:eastAsia="仿宋"/>
                  <w:rPrChange w:id="1110" w:author="Administrator" w:date="2024-08-17T06:49:40Z">
                    <w:rPr/>
                  </w:rPrChange>
                </w:rPr>
                <w:delText>59</w:delText>
              </w:r>
            </w:del>
          </w:ins>
          <w:ins w:id="1111" w:author="Administrator" w:date="2024-08-17T06:49:06Z">
            <w:del w:id="1112" w:author="WPS_1675132163" w:date="2024-09-29T11:23:52Z">
              <w:r>
                <w:rPr>
                  <w:rFonts w:ascii="仿宋" w:hAnsi="仿宋" w:eastAsia="仿宋"/>
                  <w:rPrChange w:id="1113" w:author="Administrator" w:date="2024-08-17T06:49:40Z">
                    <w:rPr/>
                  </w:rPrChange>
                </w:rPr>
                <w:fldChar w:fldCharType="end"/>
              </w:r>
            </w:del>
          </w:ins>
          <w:ins w:id="1114" w:author="Administrator" w:date="2024-08-17T06:49:06Z">
            <w:del w:id="1115" w:author="WPS_1675132163" w:date="2024-09-29T11:23:52Z">
              <w:r>
                <w:rPr>
                  <w:rFonts w:hint="default" w:ascii="仿宋" w:hAnsi="仿宋" w:eastAsia="仿宋"/>
                  <w:szCs w:val="24"/>
                  <w:lang w:val="zh-CN"/>
                  <w:rPrChange w:id="1116" w:author="Administrator" w:date="2024-08-17T06:49:40Z">
                    <w:rPr>
                      <w:rFonts w:hint="eastAsia" w:ascii="方正小标宋简体" w:eastAsia="方正小标宋简体"/>
                      <w:szCs w:val="16"/>
                      <w:lang w:val="zh-CN"/>
                    </w:rPr>
                  </w:rPrChange>
                </w:rPr>
                <w:fldChar w:fldCharType="end"/>
              </w:r>
            </w:del>
          </w:ins>
        </w:p>
        <w:p w14:paraId="3D9F6A77">
          <w:pPr>
            <w:pStyle w:val="5"/>
            <w:tabs>
              <w:tab w:val="right" w:leader="dot" w:pos="8306"/>
            </w:tabs>
            <w:spacing w:line="360" w:lineRule="exact"/>
            <w:ind w:firstLine="420" w:firstLineChars="200"/>
            <w:rPr>
              <w:ins w:id="1118" w:author="Administrator" w:date="2024-08-17T06:49:06Z"/>
              <w:del w:id="1119" w:author="WPS_1675132163" w:date="2024-09-29T11:23:52Z"/>
              <w:rFonts w:ascii="仿宋" w:hAnsi="仿宋" w:eastAsia="仿宋"/>
              <w:rPrChange w:id="1120" w:author="Administrator" w:date="2024-08-17T06:49:40Z">
                <w:rPr>
                  <w:ins w:id="1121" w:author="Administrator" w:date="2024-08-17T06:49:06Z"/>
                  <w:del w:id="1122" w:author="WPS_1675132163" w:date="2024-09-29T11:23:52Z"/>
                </w:rPr>
              </w:rPrChange>
            </w:rPr>
            <w:pPrChange w:id="1117" w:author="Administrator" w:date="2024-08-17T06:49:40Z">
              <w:pPr>
                <w:pStyle w:val="5"/>
                <w:tabs>
                  <w:tab w:val="right" w:leader="dot" w:pos="8306"/>
                </w:tabs>
              </w:pPr>
            </w:pPrChange>
          </w:pPr>
          <w:ins w:id="1123" w:author="Administrator" w:date="2024-08-17T06:49:06Z">
            <w:del w:id="1124" w:author="WPS_1675132163" w:date="2024-09-29T11:23:52Z">
              <w:r>
                <w:rPr>
                  <w:rFonts w:hint="default" w:ascii="仿宋" w:hAnsi="仿宋" w:eastAsia="仿宋"/>
                  <w:szCs w:val="24"/>
                  <w:lang w:val="zh-CN"/>
                  <w:rPrChange w:id="1125" w:author="Administrator" w:date="2024-08-17T06:49:40Z">
                    <w:rPr>
                      <w:rFonts w:hint="eastAsia" w:ascii="方正小标宋简体" w:eastAsia="方正小标宋简体"/>
                      <w:szCs w:val="16"/>
                      <w:lang w:val="zh-CN"/>
                    </w:rPr>
                  </w:rPrChange>
                </w:rPr>
                <w:fldChar w:fldCharType="begin"/>
              </w:r>
            </w:del>
          </w:ins>
          <w:ins w:id="1126" w:author="Administrator" w:date="2024-08-17T06:49:06Z">
            <w:del w:id="1127" w:author="WPS_1675132163" w:date="2024-09-29T11:23:52Z">
              <w:r>
                <w:rPr>
                  <w:rFonts w:hint="default" w:ascii="仿宋" w:hAnsi="仿宋" w:eastAsia="仿宋"/>
                  <w:szCs w:val="24"/>
                  <w:lang w:val="zh-CN"/>
                  <w:rPrChange w:id="1128" w:author="Administrator" w:date="2024-08-17T06:49:40Z">
                    <w:rPr>
                      <w:rFonts w:hint="eastAsia" w:ascii="方正小标宋简体" w:eastAsia="方正小标宋简体"/>
                      <w:szCs w:val="16"/>
                      <w:lang w:val="zh-CN"/>
                    </w:rPr>
                  </w:rPrChange>
                </w:rPr>
                <w:delInstrText xml:space="preserve"> HYPERLINK \l _Toc4610 </w:delInstrText>
              </w:r>
            </w:del>
          </w:ins>
          <w:ins w:id="1129" w:author="Administrator" w:date="2024-08-17T06:49:06Z">
            <w:del w:id="1130" w:author="WPS_1675132163" w:date="2024-09-29T11:23:52Z">
              <w:r>
                <w:rPr>
                  <w:rFonts w:hint="default" w:ascii="仿宋" w:hAnsi="仿宋" w:eastAsia="仿宋"/>
                  <w:szCs w:val="24"/>
                  <w:lang w:val="zh-CN"/>
                  <w:rPrChange w:id="1131" w:author="Administrator" w:date="2024-08-17T06:49:40Z">
                    <w:rPr>
                      <w:rFonts w:hint="eastAsia" w:ascii="方正小标宋简体" w:eastAsia="方正小标宋简体"/>
                      <w:szCs w:val="16"/>
                      <w:lang w:val="zh-CN"/>
                    </w:rPr>
                  </w:rPrChange>
                </w:rPr>
                <w:fldChar w:fldCharType="separate"/>
              </w:r>
            </w:del>
          </w:ins>
          <w:ins w:id="1132" w:author="Administrator" w:date="2024-08-17T06:49:06Z">
            <w:del w:id="1133" w:author="WPS_1675132163" w:date="2024-09-29T11:23:52Z">
              <w:r>
                <w:rPr>
                  <w:rFonts w:hint="default" w:ascii="仿宋" w:hAnsi="仿宋" w:eastAsia="仿宋"/>
                  <w:szCs w:val="24"/>
                  <w:rPrChange w:id="1134" w:author="Administrator" w:date="2024-08-17T06:49:40Z">
                    <w:rPr>
                      <w:rFonts w:hint="default" w:ascii="仿宋" w:hAnsi="仿宋" w:eastAsia="仿宋"/>
                      <w:szCs w:val="32"/>
                    </w:rPr>
                  </w:rPrChange>
                </w:rPr>
                <w:delText xml:space="preserve">15． </w:delText>
              </w:r>
            </w:del>
          </w:ins>
          <w:ins w:id="1135" w:author="Administrator" w:date="2024-08-17T06:49:06Z">
            <w:del w:id="1136" w:author="WPS_1675132163" w:date="2024-09-29T11:23:52Z">
              <w:r>
                <w:rPr>
                  <w:rFonts w:hint="default" w:ascii="仿宋" w:hAnsi="仿宋" w:eastAsia="仿宋"/>
                  <w:highlight w:val="none"/>
                  <w:rPrChange w:id="1137" w:author="Administrator" w:date="2024-08-17T06:49:40Z">
                    <w:rPr>
                      <w:rFonts w:hint="eastAsia" w:ascii="仿宋" w:hAnsi="仿宋" w:eastAsia="仿宋"/>
                      <w:highlight w:val="yellow"/>
                    </w:rPr>
                  </w:rPrChange>
                </w:rPr>
                <w:delText>202</w:delText>
              </w:r>
            </w:del>
          </w:ins>
          <w:ins w:id="1138" w:author="Administrator" w:date="2024-08-17T06:49:06Z">
            <w:del w:id="1139" w:author="WPS_1675132163" w:date="2024-09-29T11:23:52Z">
              <w:r>
                <w:rPr>
                  <w:rFonts w:hint="default" w:ascii="仿宋" w:hAnsi="仿宋" w:eastAsia="仿宋"/>
                  <w:highlight w:val="none"/>
                  <w:lang w:val="en-US" w:eastAsia="zh-CN"/>
                  <w:rPrChange w:id="1140" w:author="Administrator" w:date="2024-08-17T06:49:40Z">
                    <w:rPr>
                      <w:rFonts w:hint="eastAsia" w:ascii="仿宋" w:hAnsi="仿宋" w:eastAsia="仿宋"/>
                      <w:highlight w:val="yellow"/>
                      <w:lang w:val="en-US" w:eastAsia="zh-CN"/>
                    </w:rPr>
                  </w:rPrChange>
                </w:rPr>
                <w:delText>3</w:delText>
              </w:r>
            </w:del>
          </w:ins>
          <w:ins w:id="1141" w:author="Administrator" w:date="2024-08-17T06:49:06Z">
            <w:del w:id="1142" w:author="WPS_1675132163" w:date="2024-09-29T11:23:52Z">
              <w:r>
                <w:rPr>
                  <w:rFonts w:hint="default" w:ascii="仿宋" w:hAnsi="仿宋" w:eastAsia="仿宋"/>
                  <w:highlight w:val="none"/>
                  <w:rPrChange w:id="1143" w:author="Administrator" w:date="2024-08-17T06:49:40Z">
                    <w:rPr>
                      <w:rFonts w:hint="eastAsia" w:ascii="仿宋" w:hAnsi="仿宋" w:eastAsia="仿宋"/>
                      <w:highlight w:val="yellow"/>
                    </w:rPr>
                  </w:rPrChange>
                </w:rPr>
                <w:delText>年东安县政府性基金转移支付决算分项目表</w:delText>
              </w:r>
            </w:del>
          </w:ins>
          <w:ins w:id="1144" w:author="Administrator" w:date="2024-08-17T06:49:06Z">
            <w:del w:id="1145" w:author="WPS_1675132163" w:date="2024-09-29T11:23:52Z">
              <w:r>
                <w:rPr>
                  <w:rFonts w:ascii="仿宋" w:hAnsi="仿宋" w:eastAsia="仿宋"/>
                  <w:rPrChange w:id="1146" w:author="Administrator" w:date="2024-08-17T06:49:40Z">
                    <w:rPr/>
                  </w:rPrChange>
                </w:rPr>
                <w:tab/>
              </w:r>
            </w:del>
          </w:ins>
          <w:ins w:id="1147" w:author="Administrator" w:date="2024-08-17T06:49:06Z">
            <w:del w:id="1148" w:author="WPS_1675132163" w:date="2024-09-29T11:23:52Z">
              <w:r>
                <w:rPr>
                  <w:rFonts w:ascii="仿宋" w:hAnsi="仿宋" w:eastAsia="仿宋"/>
                  <w:rPrChange w:id="1149" w:author="Administrator" w:date="2024-08-17T06:49:40Z">
                    <w:rPr/>
                  </w:rPrChange>
                </w:rPr>
                <w:fldChar w:fldCharType="begin"/>
              </w:r>
            </w:del>
          </w:ins>
          <w:ins w:id="1150" w:author="Administrator" w:date="2024-08-17T06:49:06Z">
            <w:del w:id="1151" w:author="WPS_1675132163" w:date="2024-09-29T11:23:52Z">
              <w:r>
                <w:rPr>
                  <w:rFonts w:ascii="仿宋" w:hAnsi="仿宋" w:eastAsia="仿宋"/>
                  <w:rPrChange w:id="1152" w:author="Administrator" w:date="2024-08-17T06:49:40Z">
                    <w:rPr/>
                  </w:rPrChange>
                </w:rPr>
                <w:delInstrText xml:space="preserve"> PAGEREF _Toc4610 </w:delInstrText>
              </w:r>
            </w:del>
          </w:ins>
          <w:ins w:id="1153" w:author="Administrator" w:date="2024-08-17T06:49:06Z">
            <w:del w:id="1154" w:author="WPS_1675132163" w:date="2024-09-29T11:23:52Z">
              <w:r>
                <w:rPr>
                  <w:rFonts w:ascii="仿宋" w:hAnsi="仿宋" w:eastAsia="仿宋"/>
                  <w:rPrChange w:id="1155" w:author="Administrator" w:date="2024-08-17T06:49:40Z">
                    <w:rPr/>
                  </w:rPrChange>
                </w:rPr>
                <w:fldChar w:fldCharType="separate"/>
              </w:r>
            </w:del>
          </w:ins>
          <w:ins w:id="1156" w:author="Administrator" w:date="2024-08-17T06:49:06Z">
            <w:del w:id="1157" w:author="WPS_1675132163" w:date="2024-09-29T11:23:52Z">
              <w:r>
                <w:rPr>
                  <w:rFonts w:ascii="仿宋" w:hAnsi="仿宋" w:eastAsia="仿宋"/>
                  <w:rPrChange w:id="1158" w:author="Administrator" w:date="2024-08-17T06:49:40Z">
                    <w:rPr/>
                  </w:rPrChange>
                </w:rPr>
                <w:delText>65</w:delText>
              </w:r>
            </w:del>
          </w:ins>
          <w:ins w:id="1159" w:author="Administrator" w:date="2024-08-17T06:49:06Z">
            <w:del w:id="1160" w:author="WPS_1675132163" w:date="2024-09-29T11:23:52Z">
              <w:r>
                <w:rPr>
                  <w:rFonts w:ascii="仿宋" w:hAnsi="仿宋" w:eastAsia="仿宋"/>
                  <w:rPrChange w:id="1161" w:author="Administrator" w:date="2024-08-17T06:49:40Z">
                    <w:rPr/>
                  </w:rPrChange>
                </w:rPr>
                <w:fldChar w:fldCharType="end"/>
              </w:r>
            </w:del>
          </w:ins>
          <w:ins w:id="1162" w:author="Administrator" w:date="2024-08-17T06:49:06Z">
            <w:del w:id="1163" w:author="WPS_1675132163" w:date="2024-09-29T11:23:52Z">
              <w:r>
                <w:rPr>
                  <w:rFonts w:hint="default" w:ascii="仿宋" w:hAnsi="仿宋" w:eastAsia="仿宋"/>
                  <w:szCs w:val="24"/>
                  <w:lang w:val="zh-CN"/>
                  <w:rPrChange w:id="1164" w:author="Administrator" w:date="2024-08-17T06:49:40Z">
                    <w:rPr>
                      <w:rFonts w:hint="eastAsia" w:ascii="方正小标宋简体" w:eastAsia="方正小标宋简体"/>
                      <w:szCs w:val="16"/>
                      <w:lang w:val="zh-CN"/>
                    </w:rPr>
                  </w:rPrChange>
                </w:rPr>
                <w:fldChar w:fldCharType="end"/>
              </w:r>
            </w:del>
          </w:ins>
        </w:p>
        <w:p w14:paraId="3E78F380">
          <w:pPr>
            <w:pStyle w:val="5"/>
            <w:tabs>
              <w:tab w:val="right" w:leader="dot" w:pos="8306"/>
            </w:tabs>
            <w:spacing w:line="360" w:lineRule="exact"/>
            <w:ind w:firstLine="420" w:firstLineChars="200"/>
            <w:rPr>
              <w:ins w:id="1166" w:author="Administrator" w:date="2024-08-17T06:49:06Z"/>
              <w:del w:id="1167" w:author="WPS_1675132163" w:date="2024-09-29T11:23:52Z"/>
              <w:rFonts w:ascii="仿宋" w:hAnsi="仿宋" w:eastAsia="仿宋"/>
              <w:rPrChange w:id="1168" w:author="Administrator" w:date="2024-08-17T06:49:40Z">
                <w:rPr>
                  <w:ins w:id="1169" w:author="Administrator" w:date="2024-08-17T06:49:06Z"/>
                  <w:del w:id="1170" w:author="WPS_1675132163" w:date="2024-09-29T11:23:52Z"/>
                </w:rPr>
              </w:rPrChange>
            </w:rPr>
            <w:pPrChange w:id="1165" w:author="Administrator" w:date="2024-08-17T06:49:40Z">
              <w:pPr>
                <w:pStyle w:val="5"/>
                <w:tabs>
                  <w:tab w:val="right" w:leader="dot" w:pos="8306"/>
                </w:tabs>
              </w:pPr>
            </w:pPrChange>
          </w:pPr>
          <w:ins w:id="1171" w:author="Administrator" w:date="2024-08-17T06:49:06Z">
            <w:del w:id="1172" w:author="WPS_1675132163" w:date="2024-09-29T11:23:52Z">
              <w:r>
                <w:rPr>
                  <w:rFonts w:hint="default" w:ascii="仿宋" w:hAnsi="仿宋" w:eastAsia="仿宋"/>
                  <w:szCs w:val="24"/>
                  <w:lang w:val="zh-CN"/>
                  <w:rPrChange w:id="1173" w:author="Administrator" w:date="2024-08-17T06:49:40Z">
                    <w:rPr>
                      <w:rFonts w:hint="eastAsia" w:ascii="方正小标宋简体" w:eastAsia="方正小标宋简体"/>
                      <w:szCs w:val="16"/>
                      <w:lang w:val="zh-CN"/>
                    </w:rPr>
                  </w:rPrChange>
                </w:rPr>
                <w:fldChar w:fldCharType="begin"/>
              </w:r>
            </w:del>
          </w:ins>
          <w:ins w:id="1174" w:author="Administrator" w:date="2024-08-17T06:49:06Z">
            <w:del w:id="1175" w:author="WPS_1675132163" w:date="2024-09-29T11:23:52Z">
              <w:r>
                <w:rPr>
                  <w:rFonts w:hint="default" w:ascii="仿宋" w:hAnsi="仿宋" w:eastAsia="仿宋"/>
                  <w:szCs w:val="24"/>
                  <w:lang w:val="zh-CN"/>
                  <w:rPrChange w:id="1176" w:author="Administrator" w:date="2024-08-17T06:49:40Z">
                    <w:rPr>
                      <w:rFonts w:hint="eastAsia" w:ascii="方正小标宋简体" w:eastAsia="方正小标宋简体"/>
                      <w:szCs w:val="16"/>
                      <w:lang w:val="zh-CN"/>
                    </w:rPr>
                  </w:rPrChange>
                </w:rPr>
                <w:delInstrText xml:space="preserve"> HYPERLINK \l _Toc9460 </w:delInstrText>
              </w:r>
            </w:del>
          </w:ins>
          <w:ins w:id="1177" w:author="Administrator" w:date="2024-08-17T06:49:06Z">
            <w:del w:id="1178" w:author="WPS_1675132163" w:date="2024-09-29T11:23:52Z">
              <w:r>
                <w:rPr>
                  <w:rFonts w:hint="default" w:ascii="仿宋" w:hAnsi="仿宋" w:eastAsia="仿宋"/>
                  <w:szCs w:val="24"/>
                  <w:lang w:val="zh-CN"/>
                  <w:rPrChange w:id="1179" w:author="Administrator" w:date="2024-08-17T06:49:40Z">
                    <w:rPr>
                      <w:rFonts w:hint="eastAsia" w:ascii="方正小标宋简体" w:eastAsia="方正小标宋简体"/>
                      <w:szCs w:val="16"/>
                      <w:lang w:val="zh-CN"/>
                    </w:rPr>
                  </w:rPrChange>
                </w:rPr>
                <w:fldChar w:fldCharType="separate"/>
              </w:r>
            </w:del>
          </w:ins>
          <w:ins w:id="1180" w:author="Administrator" w:date="2024-08-17T06:49:06Z">
            <w:del w:id="1181" w:author="WPS_1675132163" w:date="2024-09-29T11:23:52Z">
              <w:r>
                <w:rPr>
                  <w:rFonts w:hint="default" w:ascii="仿宋" w:hAnsi="仿宋" w:eastAsia="仿宋"/>
                  <w:szCs w:val="24"/>
                  <w:rPrChange w:id="1182" w:author="Administrator" w:date="2024-08-17T06:49:40Z">
                    <w:rPr>
                      <w:rFonts w:hint="default" w:ascii="仿宋" w:hAnsi="仿宋" w:eastAsia="仿宋"/>
                      <w:szCs w:val="32"/>
                    </w:rPr>
                  </w:rPrChange>
                </w:rPr>
                <w:delText xml:space="preserve">16． </w:delText>
              </w:r>
            </w:del>
          </w:ins>
          <w:ins w:id="1183" w:author="Administrator" w:date="2024-08-17T06:49:06Z">
            <w:del w:id="1184" w:author="WPS_1675132163" w:date="2024-09-29T11:23:52Z">
              <w:r>
                <w:rPr>
                  <w:rFonts w:hint="default" w:ascii="仿宋" w:hAnsi="仿宋" w:eastAsia="仿宋"/>
                  <w:highlight w:val="none"/>
                  <w:rPrChange w:id="1185" w:author="Administrator" w:date="2024-08-17T06:49:40Z">
                    <w:rPr>
                      <w:rFonts w:hint="eastAsia" w:ascii="仿宋" w:hAnsi="仿宋" w:eastAsia="仿宋"/>
                      <w:highlight w:val="yellow"/>
                    </w:rPr>
                  </w:rPrChange>
                </w:rPr>
                <w:delText>202</w:delText>
              </w:r>
            </w:del>
          </w:ins>
          <w:ins w:id="1186" w:author="Administrator" w:date="2024-08-17T06:49:06Z">
            <w:del w:id="1187" w:author="WPS_1675132163" w:date="2024-09-29T11:23:52Z">
              <w:r>
                <w:rPr>
                  <w:rFonts w:hint="default" w:ascii="仿宋" w:hAnsi="仿宋" w:eastAsia="仿宋"/>
                  <w:highlight w:val="none"/>
                  <w:lang w:val="en-US" w:eastAsia="zh-CN"/>
                  <w:rPrChange w:id="1188" w:author="Administrator" w:date="2024-08-17T06:49:40Z">
                    <w:rPr>
                      <w:rFonts w:hint="eastAsia" w:ascii="仿宋" w:hAnsi="仿宋" w:eastAsia="仿宋"/>
                      <w:highlight w:val="yellow"/>
                      <w:lang w:val="en-US" w:eastAsia="zh-CN"/>
                    </w:rPr>
                  </w:rPrChange>
                </w:rPr>
                <w:delText>3</w:delText>
              </w:r>
            </w:del>
          </w:ins>
          <w:ins w:id="1189" w:author="Administrator" w:date="2024-08-17T06:49:06Z">
            <w:del w:id="1190" w:author="WPS_1675132163" w:date="2024-09-29T11:23:52Z">
              <w:r>
                <w:rPr>
                  <w:rFonts w:hint="default" w:ascii="仿宋" w:hAnsi="仿宋" w:eastAsia="仿宋"/>
                  <w:highlight w:val="none"/>
                  <w:rPrChange w:id="1191" w:author="Administrator" w:date="2024-08-17T06:49:40Z">
                    <w:rPr>
                      <w:rFonts w:hint="eastAsia" w:ascii="仿宋" w:hAnsi="仿宋" w:eastAsia="仿宋"/>
                      <w:highlight w:val="yellow"/>
                    </w:rPr>
                  </w:rPrChange>
                </w:rPr>
                <w:delText>年东安县政府性基金转移支付决算分地区表</w:delText>
              </w:r>
            </w:del>
          </w:ins>
          <w:ins w:id="1192" w:author="Administrator" w:date="2024-08-17T06:49:06Z">
            <w:del w:id="1193" w:author="WPS_1675132163" w:date="2024-09-29T11:23:52Z">
              <w:r>
                <w:rPr>
                  <w:rFonts w:ascii="仿宋" w:hAnsi="仿宋" w:eastAsia="仿宋"/>
                  <w:rPrChange w:id="1194" w:author="Administrator" w:date="2024-08-17T06:49:40Z">
                    <w:rPr/>
                  </w:rPrChange>
                </w:rPr>
                <w:tab/>
              </w:r>
            </w:del>
          </w:ins>
          <w:ins w:id="1195" w:author="Administrator" w:date="2024-08-17T06:49:06Z">
            <w:del w:id="1196" w:author="WPS_1675132163" w:date="2024-09-29T11:23:52Z">
              <w:r>
                <w:rPr>
                  <w:rFonts w:ascii="仿宋" w:hAnsi="仿宋" w:eastAsia="仿宋"/>
                  <w:rPrChange w:id="1197" w:author="Administrator" w:date="2024-08-17T06:49:40Z">
                    <w:rPr/>
                  </w:rPrChange>
                </w:rPr>
                <w:fldChar w:fldCharType="begin"/>
              </w:r>
            </w:del>
          </w:ins>
          <w:ins w:id="1198" w:author="Administrator" w:date="2024-08-17T06:49:06Z">
            <w:del w:id="1199" w:author="WPS_1675132163" w:date="2024-09-29T11:23:52Z">
              <w:r>
                <w:rPr>
                  <w:rFonts w:ascii="仿宋" w:hAnsi="仿宋" w:eastAsia="仿宋"/>
                  <w:rPrChange w:id="1200" w:author="Administrator" w:date="2024-08-17T06:49:40Z">
                    <w:rPr/>
                  </w:rPrChange>
                </w:rPr>
                <w:delInstrText xml:space="preserve"> PAGEREF _Toc9460 </w:delInstrText>
              </w:r>
            </w:del>
          </w:ins>
          <w:ins w:id="1201" w:author="Administrator" w:date="2024-08-17T06:49:06Z">
            <w:del w:id="1202" w:author="WPS_1675132163" w:date="2024-09-29T11:23:52Z">
              <w:r>
                <w:rPr>
                  <w:rFonts w:ascii="仿宋" w:hAnsi="仿宋" w:eastAsia="仿宋"/>
                  <w:rPrChange w:id="1203" w:author="Administrator" w:date="2024-08-17T06:49:40Z">
                    <w:rPr/>
                  </w:rPrChange>
                </w:rPr>
                <w:fldChar w:fldCharType="separate"/>
              </w:r>
            </w:del>
          </w:ins>
          <w:ins w:id="1204" w:author="Administrator" w:date="2024-08-17T06:49:06Z">
            <w:del w:id="1205" w:author="WPS_1675132163" w:date="2024-09-29T11:23:52Z">
              <w:r>
                <w:rPr>
                  <w:rFonts w:ascii="仿宋" w:hAnsi="仿宋" w:eastAsia="仿宋"/>
                  <w:rPrChange w:id="1206" w:author="Administrator" w:date="2024-08-17T06:49:40Z">
                    <w:rPr/>
                  </w:rPrChange>
                </w:rPr>
                <w:delText>66</w:delText>
              </w:r>
            </w:del>
          </w:ins>
          <w:ins w:id="1207" w:author="Administrator" w:date="2024-08-17T06:49:06Z">
            <w:del w:id="1208" w:author="WPS_1675132163" w:date="2024-09-29T11:23:52Z">
              <w:r>
                <w:rPr>
                  <w:rFonts w:ascii="仿宋" w:hAnsi="仿宋" w:eastAsia="仿宋"/>
                  <w:rPrChange w:id="1209" w:author="Administrator" w:date="2024-08-17T06:49:40Z">
                    <w:rPr/>
                  </w:rPrChange>
                </w:rPr>
                <w:fldChar w:fldCharType="end"/>
              </w:r>
            </w:del>
          </w:ins>
          <w:ins w:id="1210" w:author="Administrator" w:date="2024-08-17T06:49:06Z">
            <w:del w:id="1211" w:author="WPS_1675132163" w:date="2024-09-29T11:23:52Z">
              <w:r>
                <w:rPr>
                  <w:rFonts w:hint="default" w:ascii="仿宋" w:hAnsi="仿宋" w:eastAsia="仿宋"/>
                  <w:szCs w:val="24"/>
                  <w:lang w:val="zh-CN"/>
                  <w:rPrChange w:id="1212" w:author="Administrator" w:date="2024-08-17T06:49:40Z">
                    <w:rPr>
                      <w:rFonts w:hint="eastAsia" w:ascii="方正小标宋简体" w:eastAsia="方正小标宋简体"/>
                      <w:szCs w:val="16"/>
                      <w:lang w:val="zh-CN"/>
                    </w:rPr>
                  </w:rPrChange>
                </w:rPr>
                <w:fldChar w:fldCharType="end"/>
              </w:r>
            </w:del>
          </w:ins>
        </w:p>
        <w:p w14:paraId="09B9B361">
          <w:pPr>
            <w:tabs>
              <w:tab w:val="right" w:leader="dot" w:pos="8306"/>
            </w:tabs>
            <w:spacing w:line="360" w:lineRule="exact"/>
            <w:rPr>
              <w:del w:id="1214" w:author="WPS_1675132163" w:date="2024-09-29T11:23:52Z"/>
              <w:rFonts w:hint="default" w:ascii="仿宋" w:hAnsi="仿宋" w:eastAsia="仿宋"/>
              <w:szCs w:val="24"/>
              <w:lang w:val="zh-CN"/>
            </w:rPr>
            <w:pPrChange w:id="1213" w:author="Administrator" w:date="2024-08-17T06:49:40Z">
              <w:pPr>
                <w:pStyle w:val="5"/>
                <w:tabs>
                  <w:tab w:val="right" w:leader="dot" w:pos="8306"/>
                </w:tabs>
              </w:pPr>
            </w:pPrChange>
          </w:pPr>
          <w:del w:id="1215" w:author="WPS_1675132163" w:date="2024-09-29T11:23:52Z">
            <w:r>
              <w:rPr>
                <w:rFonts w:hint="eastAsia" w:ascii="方正小标宋简体" w:hAnsi="Calibri" w:eastAsia="方正小标宋简体" w:cs="方正小标宋简体"/>
                <w:kern w:val="2"/>
                <w:sz w:val="24"/>
                <w:szCs w:val="24"/>
                <w:lang w:val="zh-CN" w:eastAsia="zh-CN" w:bidi="ar"/>
              </w:rPr>
              <w:delText>三、国有资本经营预算收支决算</w:delText>
            </w:r>
          </w:del>
        </w:p>
        <w:p w14:paraId="1CC25E6D">
          <w:pPr>
            <w:pStyle w:val="5"/>
            <w:tabs>
              <w:tab w:val="right" w:leader="dot" w:pos="8306"/>
            </w:tabs>
            <w:spacing w:line="360" w:lineRule="exact"/>
            <w:ind w:firstLine="420" w:firstLineChars="200"/>
            <w:rPr>
              <w:ins w:id="1217" w:author="Administrator" w:date="2024-08-17T06:49:06Z"/>
              <w:del w:id="1218" w:author="WPS_1675132163" w:date="2024-09-29T11:23:52Z"/>
              <w:rFonts w:ascii="仿宋" w:hAnsi="仿宋" w:eastAsia="仿宋"/>
              <w:rPrChange w:id="1219" w:author="Administrator" w:date="2024-08-17T06:49:40Z">
                <w:rPr>
                  <w:ins w:id="1220" w:author="Administrator" w:date="2024-08-17T06:49:06Z"/>
                  <w:del w:id="1221" w:author="WPS_1675132163" w:date="2024-09-29T11:23:52Z"/>
                </w:rPr>
              </w:rPrChange>
            </w:rPr>
            <w:pPrChange w:id="1216" w:author="Administrator" w:date="2024-08-17T06:49:40Z">
              <w:pPr>
                <w:pStyle w:val="5"/>
                <w:tabs>
                  <w:tab w:val="right" w:leader="dot" w:pos="8306"/>
                </w:tabs>
              </w:pPr>
            </w:pPrChange>
          </w:pPr>
          <w:ins w:id="1222" w:author="Administrator" w:date="2024-08-17T06:49:06Z">
            <w:del w:id="1223" w:author="WPS_1675132163" w:date="2024-09-29T11:23:52Z">
              <w:r>
                <w:rPr>
                  <w:rFonts w:hint="default" w:ascii="仿宋" w:hAnsi="仿宋" w:eastAsia="仿宋"/>
                  <w:szCs w:val="24"/>
                  <w:lang w:val="zh-CN"/>
                  <w:rPrChange w:id="1224" w:author="Administrator" w:date="2024-08-17T06:49:40Z">
                    <w:rPr>
                      <w:rFonts w:hint="eastAsia" w:ascii="方正小标宋简体" w:eastAsia="方正小标宋简体"/>
                      <w:szCs w:val="16"/>
                      <w:lang w:val="zh-CN"/>
                    </w:rPr>
                  </w:rPrChange>
                </w:rPr>
                <w:fldChar w:fldCharType="begin"/>
              </w:r>
            </w:del>
          </w:ins>
          <w:ins w:id="1225" w:author="Administrator" w:date="2024-08-17T06:49:06Z">
            <w:del w:id="1226" w:author="WPS_1675132163" w:date="2024-09-29T11:23:52Z">
              <w:r>
                <w:rPr>
                  <w:rFonts w:hint="default" w:ascii="仿宋" w:hAnsi="仿宋" w:eastAsia="仿宋"/>
                  <w:szCs w:val="24"/>
                  <w:lang w:val="zh-CN"/>
                  <w:rPrChange w:id="1227" w:author="Administrator" w:date="2024-08-17T06:49:40Z">
                    <w:rPr>
                      <w:rFonts w:hint="eastAsia" w:ascii="方正小标宋简体" w:eastAsia="方正小标宋简体"/>
                      <w:szCs w:val="16"/>
                      <w:lang w:val="zh-CN"/>
                    </w:rPr>
                  </w:rPrChange>
                </w:rPr>
                <w:delInstrText xml:space="preserve"> HYPERLINK \l _Toc3785 </w:delInstrText>
              </w:r>
            </w:del>
          </w:ins>
          <w:ins w:id="1228" w:author="Administrator" w:date="2024-08-17T06:49:06Z">
            <w:del w:id="1229" w:author="WPS_1675132163" w:date="2024-09-29T11:23:52Z">
              <w:r>
                <w:rPr>
                  <w:rFonts w:hint="default" w:ascii="仿宋" w:hAnsi="仿宋" w:eastAsia="仿宋"/>
                  <w:szCs w:val="24"/>
                  <w:lang w:val="zh-CN"/>
                  <w:rPrChange w:id="1230" w:author="Administrator" w:date="2024-08-17T06:49:40Z">
                    <w:rPr>
                      <w:rFonts w:hint="eastAsia" w:ascii="方正小标宋简体" w:eastAsia="方正小标宋简体"/>
                      <w:szCs w:val="16"/>
                      <w:lang w:val="zh-CN"/>
                    </w:rPr>
                  </w:rPrChange>
                </w:rPr>
                <w:fldChar w:fldCharType="separate"/>
              </w:r>
            </w:del>
          </w:ins>
          <w:ins w:id="1231" w:author="Administrator" w:date="2024-08-17T06:49:06Z">
            <w:del w:id="1232" w:author="WPS_1675132163" w:date="2024-09-29T11:23:52Z">
              <w:r>
                <w:rPr>
                  <w:rFonts w:hint="default" w:ascii="仿宋" w:hAnsi="仿宋" w:eastAsia="仿宋"/>
                  <w:szCs w:val="24"/>
                  <w:rPrChange w:id="1233" w:author="Administrator" w:date="2024-08-17T06:49:40Z">
                    <w:rPr>
                      <w:rFonts w:hint="default" w:ascii="仿宋" w:hAnsi="仿宋" w:eastAsia="仿宋"/>
                      <w:szCs w:val="32"/>
                    </w:rPr>
                  </w:rPrChange>
                </w:rPr>
                <w:delText xml:space="preserve">17． </w:delText>
              </w:r>
            </w:del>
          </w:ins>
          <w:ins w:id="1234" w:author="Administrator" w:date="2024-08-17T06:49:06Z">
            <w:del w:id="1235" w:author="WPS_1675132163" w:date="2024-09-29T11:23:52Z">
              <w:r>
                <w:rPr>
                  <w:rFonts w:hint="eastAsia" w:ascii="仿宋" w:hAnsi="仿宋" w:eastAsia="仿宋"/>
                </w:rPr>
                <w:delText>202</w:delText>
              </w:r>
            </w:del>
          </w:ins>
          <w:ins w:id="1236" w:author="Administrator" w:date="2024-08-17T06:49:06Z">
            <w:del w:id="1237" w:author="WPS_1675132163" w:date="2024-09-29T11:23:52Z">
              <w:r>
                <w:rPr>
                  <w:rFonts w:hint="default" w:ascii="仿宋" w:hAnsi="仿宋" w:eastAsia="仿宋"/>
                  <w:lang w:val="en-US" w:eastAsia="zh-CN"/>
                  <w:rPrChange w:id="1238" w:author="Administrator" w:date="2024-08-17T06:49:40Z">
                    <w:rPr>
                      <w:rFonts w:hint="eastAsia" w:ascii="仿宋" w:hAnsi="仿宋" w:eastAsia="仿宋"/>
                      <w:lang w:val="en-US" w:eastAsia="zh-CN"/>
                    </w:rPr>
                  </w:rPrChange>
                </w:rPr>
                <w:delText>3</w:delText>
              </w:r>
            </w:del>
          </w:ins>
          <w:ins w:id="1239" w:author="Administrator" w:date="2024-08-17T06:49:06Z">
            <w:del w:id="1240" w:author="WPS_1675132163" w:date="2024-09-29T11:23:52Z">
              <w:r>
                <w:rPr>
                  <w:rFonts w:hint="eastAsia" w:ascii="仿宋" w:hAnsi="仿宋" w:eastAsia="仿宋"/>
                </w:rPr>
                <w:delText>年东安县国有资本经营预算收入决算表</w:delText>
              </w:r>
            </w:del>
          </w:ins>
          <w:ins w:id="1241" w:author="Administrator" w:date="2024-08-17T06:49:06Z">
            <w:del w:id="1242" w:author="WPS_1675132163" w:date="2024-09-29T11:23:52Z">
              <w:r>
                <w:rPr>
                  <w:rFonts w:ascii="仿宋" w:hAnsi="仿宋" w:eastAsia="仿宋"/>
                  <w:rPrChange w:id="1243" w:author="Administrator" w:date="2024-08-17T06:49:40Z">
                    <w:rPr/>
                  </w:rPrChange>
                </w:rPr>
                <w:tab/>
              </w:r>
            </w:del>
          </w:ins>
          <w:ins w:id="1244" w:author="Administrator" w:date="2024-08-17T06:49:06Z">
            <w:del w:id="1245" w:author="WPS_1675132163" w:date="2024-09-29T11:23:52Z">
              <w:r>
                <w:rPr>
                  <w:rFonts w:ascii="仿宋" w:hAnsi="仿宋" w:eastAsia="仿宋"/>
                  <w:rPrChange w:id="1246" w:author="Administrator" w:date="2024-08-17T06:49:40Z">
                    <w:rPr/>
                  </w:rPrChange>
                </w:rPr>
                <w:fldChar w:fldCharType="begin"/>
              </w:r>
            </w:del>
          </w:ins>
          <w:ins w:id="1247" w:author="Administrator" w:date="2024-08-17T06:49:06Z">
            <w:del w:id="1248" w:author="WPS_1675132163" w:date="2024-09-29T11:23:52Z">
              <w:r>
                <w:rPr>
                  <w:rFonts w:ascii="仿宋" w:hAnsi="仿宋" w:eastAsia="仿宋"/>
                  <w:rPrChange w:id="1249" w:author="Administrator" w:date="2024-08-17T06:49:40Z">
                    <w:rPr/>
                  </w:rPrChange>
                </w:rPr>
                <w:delInstrText xml:space="preserve"> PAGEREF _Toc3785 </w:delInstrText>
              </w:r>
            </w:del>
          </w:ins>
          <w:ins w:id="1250" w:author="Administrator" w:date="2024-08-17T06:49:06Z">
            <w:del w:id="1251" w:author="WPS_1675132163" w:date="2024-09-29T11:23:52Z">
              <w:r>
                <w:rPr>
                  <w:rFonts w:ascii="仿宋" w:hAnsi="仿宋" w:eastAsia="仿宋"/>
                  <w:rPrChange w:id="1252" w:author="Administrator" w:date="2024-08-17T06:49:40Z">
                    <w:rPr/>
                  </w:rPrChange>
                </w:rPr>
                <w:fldChar w:fldCharType="separate"/>
              </w:r>
            </w:del>
          </w:ins>
          <w:ins w:id="1253" w:author="Administrator" w:date="2024-08-17T06:49:06Z">
            <w:del w:id="1254" w:author="WPS_1675132163" w:date="2024-09-29T11:23:52Z">
              <w:r>
                <w:rPr>
                  <w:rFonts w:ascii="仿宋" w:hAnsi="仿宋" w:eastAsia="仿宋"/>
                  <w:rPrChange w:id="1255" w:author="Administrator" w:date="2024-08-17T06:49:40Z">
                    <w:rPr/>
                  </w:rPrChange>
                </w:rPr>
                <w:delText>67</w:delText>
              </w:r>
            </w:del>
          </w:ins>
          <w:ins w:id="1256" w:author="Administrator" w:date="2024-08-17T06:49:06Z">
            <w:del w:id="1257" w:author="WPS_1675132163" w:date="2024-09-29T11:23:52Z">
              <w:r>
                <w:rPr>
                  <w:rFonts w:ascii="仿宋" w:hAnsi="仿宋" w:eastAsia="仿宋"/>
                  <w:rPrChange w:id="1258" w:author="Administrator" w:date="2024-08-17T06:49:40Z">
                    <w:rPr/>
                  </w:rPrChange>
                </w:rPr>
                <w:fldChar w:fldCharType="end"/>
              </w:r>
            </w:del>
          </w:ins>
          <w:ins w:id="1259" w:author="Administrator" w:date="2024-08-17T06:49:06Z">
            <w:del w:id="1260" w:author="WPS_1675132163" w:date="2024-09-29T11:23:52Z">
              <w:r>
                <w:rPr>
                  <w:rFonts w:hint="default" w:ascii="仿宋" w:hAnsi="仿宋" w:eastAsia="仿宋"/>
                  <w:szCs w:val="24"/>
                  <w:lang w:val="zh-CN"/>
                  <w:rPrChange w:id="1261" w:author="Administrator" w:date="2024-08-17T06:49:40Z">
                    <w:rPr>
                      <w:rFonts w:hint="eastAsia" w:ascii="方正小标宋简体" w:eastAsia="方正小标宋简体"/>
                      <w:szCs w:val="16"/>
                      <w:lang w:val="zh-CN"/>
                    </w:rPr>
                  </w:rPrChange>
                </w:rPr>
                <w:fldChar w:fldCharType="end"/>
              </w:r>
            </w:del>
          </w:ins>
        </w:p>
        <w:p w14:paraId="7F365C65">
          <w:pPr>
            <w:pStyle w:val="5"/>
            <w:tabs>
              <w:tab w:val="right" w:leader="dot" w:pos="8306"/>
            </w:tabs>
            <w:spacing w:line="360" w:lineRule="exact"/>
            <w:ind w:firstLine="420" w:firstLineChars="200"/>
            <w:rPr>
              <w:ins w:id="1263" w:author="Administrator" w:date="2024-08-17T06:49:06Z"/>
              <w:del w:id="1264" w:author="WPS_1675132163" w:date="2024-09-29T11:23:52Z"/>
              <w:rFonts w:ascii="仿宋" w:hAnsi="仿宋" w:eastAsia="仿宋"/>
              <w:rPrChange w:id="1265" w:author="Administrator" w:date="2024-08-17T06:49:40Z">
                <w:rPr>
                  <w:ins w:id="1266" w:author="Administrator" w:date="2024-08-17T06:49:06Z"/>
                  <w:del w:id="1267" w:author="WPS_1675132163" w:date="2024-09-29T11:23:52Z"/>
                </w:rPr>
              </w:rPrChange>
            </w:rPr>
            <w:pPrChange w:id="1262" w:author="Administrator" w:date="2024-08-17T06:49:40Z">
              <w:pPr>
                <w:pStyle w:val="5"/>
                <w:tabs>
                  <w:tab w:val="right" w:leader="dot" w:pos="8306"/>
                </w:tabs>
              </w:pPr>
            </w:pPrChange>
          </w:pPr>
          <w:ins w:id="1268" w:author="Administrator" w:date="2024-08-17T06:49:06Z">
            <w:del w:id="1269" w:author="WPS_1675132163" w:date="2024-09-29T11:23:52Z">
              <w:r>
                <w:rPr>
                  <w:rFonts w:hint="default" w:ascii="仿宋" w:hAnsi="仿宋" w:eastAsia="仿宋"/>
                  <w:szCs w:val="24"/>
                  <w:lang w:val="zh-CN"/>
                  <w:rPrChange w:id="1270" w:author="Administrator" w:date="2024-08-17T06:49:40Z">
                    <w:rPr>
                      <w:rFonts w:hint="eastAsia" w:ascii="方正小标宋简体" w:eastAsia="方正小标宋简体"/>
                      <w:szCs w:val="16"/>
                      <w:lang w:val="zh-CN"/>
                    </w:rPr>
                  </w:rPrChange>
                </w:rPr>
                <w:fldChar w:fldCharType="begin"/>
              </w:r>
            </w:del>
          </w:ins>
          <w:ins w:id="1271" w:author="Administrator" w:date="2024-08-17T06:49:06Z">
            <w:del w:id="1272" w:author="WPS_1675132163" w:date="2024-09-29T11:23:52Z">
              <w:r>
                <w:rPr>
                  <w:rFonts w:hint="default" w:ascii="仿宋" w:hAnsi="仿宋" w:eastAsia="仿宋"/>
                  <w:szCs w:val="24"/>
                  <w:lang w:val="zh-CN"/>
                  <w:rPrChange w:id="1273" w:author="Administrator" w:date="2024-08-17T06:49:40Z">
                    <w:rPr>
                      <w:rFonts w:hint="eastAsia" w:ascii="方正小标宋简体" w:eastAsia="方正小标宋简体"/>
                      <w:szCs w:val="16"/>
                      <w:lang w:val="zh-CN"/>
                    </w:rPr>
                  </w:rPrChange>
                </w:rPr>
                <w:delInstrText xml:space="preserve"> HYPERLINK \l _Toc21820 </w:delInstrText>
              </w:r>
            </w:del>
          </w:ins>
          <w:ins w:id="1274" w:author="Administrator" w:date="2024-08-17T06:49:06Z">
            <w:del w:id="1275" w:author="WPS_1675132163" w:date="2024-09-29T11:23:52Z">
              <w:r>
                <w:rPr>
                  <w:rFonts w:hint="default" w:ascii="仿宋" w:hAnsi="仿宋" w:eastAsia="仿宋"/>
                  <w:szCs w:val="24"/>
                  <w:lang w:val="zh-CN"/>
                  <w:rPrChange w:id="1276" w:author="Administrator" w:date="2024-08-17T06:49:40Z">
                    <w:rPr>
                      <w:rFonts w:hint="eastAsia" w:ascii="方正小标宋简体" w:eastAsia="方正小标宋简体"/>
                      <w:szCs w:val="16"/>
                      <w:lang w:val="zh-CN"/>
                    </w:rPr>
                  </w:rPrChange>
                </w:rPr>
                <w:fldChar w:fldCharType="separate"/>
              </w:r>
            </w:del>
          </w:ins>
          <w:ins w:id="1277" w:author="Administrator" w:date="2024-08-17T06:49:06Z">
            <w:del w:id="1278" w:author="WPS_1675132163" w:date="2024-09-29T11:23:52Z">
              <w:r>
                <w:rPr>
                  <w:rFonts w:hint="default" w:ascii="仿宋" w:hAnsi="仿宋" w:eastAsia="仿宋"/>
                  <w:szCs w:val="24"/>
                  <w:rPrChange w:id="1279" w:author="Administrator" w:date="2024-08-17T06:49:40Z">
                    <w:rPr>
                      <w:rFonts w:hint="default" w:ascii="仿宋" w:hAnsi="仿宋" w:eastAsia="仿宋"/>
                      <w:szCs w:val="32"/>
                    </w:rPr>
                  </w:rPrChange>
                </w:rPr>
                <w:delText xml:space="preserve">18． </w:delText>
              </w:r>
            </w:del>
          </w:ins>
          <w:ins w:id="1280" w:author="Administrator" w:date="2024-08-17T06:49:06Z">
            <w:del w:id="1281" w:author="WPS_1675132163" w:date="2024-09-29T11:23:52Z">
              <w:r>
                <w:rPr>
                  <w:rFonts w:hint="eastAsia" w:ascii="仿宋" w:hAnsi="仿宋" w:eastAsia="仿宋"/>
                </w:rPr>
                <w:delText>202</w:delText>
              </w:r>
            </w:del>
          </w:ins>
          <w:ins w:id="1282" w:author="Administrator" w:date="2024-08-17T06:49:06Z">
            <w:del w:id="1283" w:author="WPS_1675132163" w:date="2024-09-29T11:23:52Z">
              <w:r>
                <w:rPr>
                  <w:rFonts w:hint="default" w:ascii="仿宋" w:hAnsi="仿宋" w:eastAsia="仿宋"/>
                  <w:lang w:val="en-US" w:eastAsia="zh-CN"/>
                  <w:rPrChange w:id="1284" w:author="Administrator" w:date="2024-08-17T06:49:40Z">
                    <w:rPr>
                      <w:rFonts w:hint="eastAsia" w:ascii="仿宋" w:hAnsi="仿宋" w:eastAsia="仿宋"/>
                      <w:lang w:val="en-US" w:eastAsia="zh-CN"/>
                    </w:rPr>
                  </w:rPrChange>
                </w:rPr>
                <w:delText>3</w:delText>
              </w:r>
            </w:del>
          </w:ins>
          <w:ins w:id="1285" w:author="Administrator" w:date="2024-08-17T06:49:06Z">
            <w:del w:id="1286" w:author="WPS_1675132163" w:date="2024-09-29T11:23:52Z">
              <w:r>
                <w:rPr>
                  <w:rFonts w:hint="eastAsia" w:ascii="仿宋" w:hAnsi="仿宋" w:eastAsia="仿宋"/>
                </w:rPr>
                <w:delText>年东安县国有资本经营预算</w:delText>
              </w:r>
            </w:del>
          </w:ins>
          <w:ins w:id="1287" w:author="Administrator" w:date="2024-08-17T06:49:06Z">
            <w:del w:id="1288" w:author="WPS_1675132163" w:date="2024-09-29T11:23:52Z">
              <w:r>
                <w:rPr>
                  <w:rFonts w:hint="default" w:ascii="仿宋" w:hAnsi="仿宋" w:eastAsia="仿宋"/>
                  <w:lang w:eastAsia="zh-CN"/>
                  <w:rPrChange w:id="1289" w:author="Administrator" w:date="2024-08-17T06:49:40Z">
                    <w:rPr>
                      <w:rFonts w:hint="eastAsia" w:ascii="仿宋" w:hAnsi="仿宋" w:eastAsia="仿宋"/>
                      <w:lang w:eastAsia="zh-CN"/>
                    </w:rPr>
                  </w:rPrChange>
                </w:rPr>
                <w:delText>支出</w:delText>
              </w:r>
            </w:del>
          </w:ins>
          <w:ins w:id="1290" w:author="Administrator" w:date="2024-08-17T06:49:06Z">
            <w:del w:id="1291" w:author="WPS_1675132163" w:date="2024-09-29T11:23:52Z">
              <w:r>
                <w:rPr>
                  <w:rFonts w:hint="eastAsia" w:ascii="仿宋" w:hAnsi="仿宋" w:eastAsia="仿宋"/>
                </w:rPr>
                <w:delText>决算表</w:delText>
              </w:r>
            </w:del>
          </w:ins>
          <w:ins w:id="1292" w:author="Administrator" w:date="2024-08-17T06:49:06Z">
            <w:del w:id="1293" w:author="WPS_1675132163" w:date="2024-09-29T11:23:52Z">
              <w:r>
                <w:rPr>
                  <w:rFonts w:ascii="仿宋" w:hAnsi="仿宋" w:eastAsia="仿宋"/>
                  <w:rPrChange w:id="1294" w:author="Administrator" w:date="2024-08-17T06:49:40Z">
                    <w:rPr/>
                  </w:rPrChange>
                </w:rPr>
                <w:tab/>
              </w:r>
            </w:del>
          </w:ins>
          <w:ins w:id="1295" w:author="Administrator" w:date="2024-08-17T06:49:06Z">
            <w:del w:id="1296" w:author="WPS_1675132163" w:date="2024-09-29T11:23:52Z">
              <w:r>
                <w:rPr>
                  <w:rFonts w:ascii="仿宋" w:hAnsi="仿宋" w:eastAsia="仿宋"/>
                  <w:rPrChange w:id="1297" w:author="Administrator" w:date="2024-08-17T06:49:40Z">
                    <w:rPr/>
                  </w:rPrChange>
                </w:rPr>
                <w:fldChar w:fldCharType="begin"/>
              </w:r>
            </w:del>
          </w:ins>
          <w:ins w:id="1298" w:author="Administrator" w:date="2024-08-17T06:49:06Z">
            <w:del w:id="1299" w:author="WPS_1675132163" w:date="2024-09-29T11:23:52Z">
              <w:r>
                <w:rPr>
                  <w:rFonts w:ascii="仿宋" w:hAnsi="仿宋" w:eastAsia="仿宋"/>
                  <w:rPrChange w:id="1300" w:author="Administrator" w:date="2024-08-17T06:49:40Z">
                    <w:rPr/>
                  </w:rPrChange>
                </w:rPr>
                <w:delInstrText xml:space="preserve"> PAGEREF _Toc21820 </w:delInstrText>
              </w:r>
            </w:del>
          </w:ins>
          <w:ins w:id="1301" w:author="Administrator" w:date="2024-08-17T06:49:06Z">
            <w:del w:id="1302" w:author="WPS_1675132163" w:date="2024-09-29T11:23:52Z">
              <w:r>
                <w:rPr>
                  <w:rFonts w:ascii="仿宋" w:hAnsi="仿宋" w:eastAsia="仿宋"/>
                  <w:rPrChange w:id="1303" w:author="Administrator" w:date="2024-08-17T06:49:40Z">
                    <w:rPr/>
                  </w:rPrChange>
                </w:rPr>
                <w:fldChar w:fldCharType="separate"/>
              </w:r>
            </w:del>
          </w:ins>
          <w:ins w:id="1304" w:author="Administrator" w:date="2024-08-17T06:49:06Z">
            <w:del w:id="1305" w:author="WPS_1675132163" w:date="2024-09-29T11:23:52Z">
              <w:r>
                <w:rPr>
                  <w:rFonts w:ascii="仿宋" w:hAnsi="仿宋" w:eastAsia="仿宋"/>
                  <w:rPrChange w:id="1306" w:author="Administrator" w:date="2024-08-17T06:49:40Z">
                    <w:rPr/>
                  </w:rPrChange>
                </w:rPr>
                <w:delText>68</w:delText>
              </w:r>
            </w:del>
          </w:ins>
          <w:ins w:id="1307" w:author="Administrator" w:date="2024-08-17T06:49:06Z">
            <w:del w:id="1308" w:author="WPS_1675132163" w:date="2024-09-29T11:23:52Z">
              <w:r>
                <w:rPr>
                  <w:rFonts w:ascii="仿宋" w:hAnsi="仿宋" w:eastAsia="仿宋"/>
                  <w:rPrChange w:id="1309" w:author="Administrator" w:date="2024-08-17T06:49:40Z">
                    <w:rPr/>
                  </w:rPrChange>
                </w:rPr>
                <w:fldChar w:fldCharType="end"/>
              </w:r>
            </w:del>
          </w:ins>
          <w:ins w:id="1310" w:author="Administrator" w:date="2024-08-17T06:49:06Z">
            <w:del w:id="1311" w:author="WPS_1675132163" w:date="2024-09-29T11:23:52Z">
              <w:r>
                <w:rPr>
                  <w:rFonts w:hint="default" w:ascii="仿宋" w:hAnsi="仿宋" w:eastAsia="仿宋"/>
                  <w:szCs w:val="24"/>
                  <w:lang w:val="zh-CN"/>
                  <w:rPrChange w:id="1312" w:author="Administrator" w:date="2024-08-17T06:49:40Z">
                    <w:rPr>
                      <w:rFonts w:hint="eastAsia" w:ascii="方正小标宋简体" w:eastAsia="方正小标宋简体"/>
                      <w:szCs w:val="16"/>
                      <w:lang w:val="zh-CN"/>
                    </w:rPr>
                  </w:rPrChange>
                </w:rPr>
                <w:fldChar w:fldCharType="end"/>
              </w:r>
            </w:del>
          </w:ins>
        </w:p>
        <w:p w14:paraId="6BCFA687">
          <w:pPr>
            <w:pStyle w:val="5"/>
            <w:tabs>
              <w:tab w:val="right" w:leader="dot" w:pos="8306"/>
            </w:tabs>
            <w:spacing w:line="360" w:lineRule="exact"/>
            <w:ind w:firstLine="420" w:firstLineChars="200"/>
            <w:rPr>
              <w:ins w:id="1314" w:author="Administrator" w:date="2024-08-17T06:49:06Z"/>
              <w:del w:id="1315" w:author="WPS_1675132163" w:date="2024-09-29T11:23:52Z"/>
              <w:rFonts w:ascii="仿宋" w:hAnsi="仿宋" w:eastAsia="仿宋"/>
              <w:rPrChange w:id="1316" w:author="Administrator" w:date="2024-08-17T06:49:40Z">
                <w:rPr>
                  <w:ins w:id="1317" w:author="Administrator" w:date="2024-08-17T06:49:06Z"/>
                  <w:del w:id="1318" w:author="WPS_1675132163" w:date="2024-09-29T11:23:52Z"/>
                </w:rPr>
              </w:rPrChange>
            </w:rPr>
            <w:pPrChange w:id="1313" w:author="Administrator" w:date="2024-08-17T06:49:40Z">
              <w:pPr>
                <w:pStyle w:val="5"/>
                <w:tabs>
                  <w:tab w:val="right" w:leader="dot" w:pos="8306"/>
                </w:tabs>
              </w:pPr>
            </w:pPrChange>
          </w:pPr>
          <w:ins w:id="1319" w:author="Administrator" w:date="2024-08-17T06:49:06Z">
            <w:del w:id="1320" w:author="WPS_1675132163" w:date="2024-09-29T11:23:52Z">
              <w:r>
                <w:rPr>
                  <w:rFonts w:hint="default" w:ascii="仿宋" w:hAnsi="仿宋" w:eastAsia="仿宋"/>
                  <w:szCs w:val="24"/>
                  <w:lang w:val="zh-CN"/>
                  <w:rPrChange w:id="1321" w:author="Administrator" w:date="2024-08-17T06:49:40Z">
                    <w:rPr>
                      <w:rFonts w:hint="eastAsia" w:ascii="方正小标宋简体" w:eastAsia="方正小标宋简体"/>
                      <w:szCs w:val="16"/>
                      <w:lang w:val="zh-CN"/>
                    </w:rPr>
                  </w:rPrChange>
                </w:rPr>
                <w:fldChar w:fldCharType="begin"/>
              </w:r>
            </w:del>
          </w:ins>
          <w:ins w:id="1322" w:author="Administrator" w:date="2024-08-17T06:49:06Z">
            <w:del w:id="1323" w:author="WPS_1675132163" w:date="2024-09-29T11:23:52Z">
              <w:r>
                <w:rPr>
                  <w:rFonts w:hint="default" w:ascii="仿宋" w:hAnsi="仿宋" w:eastAsia="仿宋"/>
                  <w:szCs w:val="24"/>
                  <w:lang w:val="zh-CN"/>
                  <w:rPrChange w:id="1324" w:author="Administrator" w:date="2024-08-17T06:49:40Z">
                    <w:rPr>
                      <w:rFonts w:hint="eastAsia" w:ascii="方正小标宋简体" w:eastAsia="方正小标宋简体"/>
                      <w:szCs w:val="16"/>
                      <w:lang w:val="zh-CN"/>
                    </w:rPr>
                  </w:rPrChange>
                </w:rPr>
                <w:delInstrText xml:space="preserve"> HYPERLINK \l _Toc29247 </w:delInstrText>
              </w:r>
            </w:del>
          </w:ins>
          <w:ins w:id="1325" w:author="Administrator" w:date="2024-08-17T06:49:06Z">
            <w:del w:id="1326" w:author="WPS_1675132163" w:date="2024-09-29T11:23:52Z">
              <w:r>
                <w:rPr>
                  <w:rFonts w:hint="default" w:ascii="仿宋" w:hAnsi="仿宋" w:eastAsia="仿宋"/>
                  <w:szCs w:val="24"/>
                  <w:lang w:val="zh-CN"/>
                  <w:rPrChange w:id="1327" w:author="Administrator" w:date="2024-08-17T06:49:40Z">
                    <w:rPr>
                      <w:rFonts w:hint="eastAsia" w:ascii="方正小标宋简体" w:eastAsia="方正小标宋简体"/>
                      <w:szCs w:val="16"/>
                      <w:lang w:val="zh-CN"/>
                    </w:rPr>
                  </w:rPrChange>
                </w:rPr>
                <w:fldChar w:fldCharType="separate"/>
              </w:r>
            </w:del>
          </w:ins>
          <w:ins w:id="1328" w:author="Administrator" w:date="2024-08-17T06:49:06Z">
            <w:del w:id="1329" w:author="WPS_1675132163" w:date="2024-09-29T11:23:52Z">
              <w:r>
                <w:rPr>
                  <w:rFonts w:hint="default" w:ascii="仿宋" w:hAnsi="仿宋" w:eastAsia="仿宋"/>
                  <w:szCs w:val="24"/>
                  <w:rPrChange w:id="1330" w:author="Administrator" w:date="2024-08-17T06:49:40Z">
                    <w:rPr>
                      <w:rFonts w:hint="default" w:ascii="仿宋" w:hAnsi="仿宋" w:eastAsia="仿宋"/>
                      <w:szCs w:val="32"/>
                    </w:rPr>
                  </w:rPrChange>
                </w:rPr>
                <w:delText xml:space="preserve">19． </w:delText>
              </w:r>
            </w:del>
          </w:ins>
          <w:ins w:id="1331" w:author="Administrator" w:date="2024-08-17T06:49:06Z">
            <w:del w:id="1332" w:author="WPS_1675132163" w:date="2024-09-29T11:23:52Z">
              <w:r>
                <w:rPr>
                  <w:rFonts w:hint="eastAsia" w:ascii="仿宋" w:hAnsi="仿宋" w:eastAsia="仿宋"/>
                </w:rPr>
                <w:delText>202</w:delText>
              </w:r>
            </w:del>
          </w:ins>
          <w:ins w:id="1333" w:author="Administrator" w:date="2024-08-17T06:49:06Z">
            <w:del w:id="1334" w:author="WPS_1675132163" w:date="2024-09-29T11:23:52Z">
              <w:r>
                <w:rPr>
                  <w:rFonts w:hint="default" w:ascii="仿宋" w:hAnsi="仿宋" w:eastAsia="仿宋"/>
                  <w:lang w:val="en-US" w:eastAsia="zh-CN"/>
                  <w:rPrChange w:id="1335" w:author="Administrator" w:date="2024-08-17T06:49:40Z">
                    <w:rPr>
                      <w:rFonts w:hint="eastAsia" w:ascii="仿宋" w:hAnsi="仿宋" w:eastAsia="仿宋"/>
                      <w:lang w:val="en-US" w:eastAsia="zh-CN"/>
                    </w:rPr>
                  </w:rPrChange>
                </w:rPr>
                <w:delText>3</w:delText>
              </w:r>
            </w:del>
          </w:ins>
          <w:ins w:id="1336" w:author="Administrator" w:date="2024-08-17T06:49:06Z">
            <w:del w:id="1337" w:author="WPS_1675132163" w:date="2024-09-29T11:23:52Z">
              <w:r>
                <w:rPr>
                  <w:rFonts w:hint="eastAsia" w:ascii="仿宋" w:hAnsi="仿宋" w:eastAsia="仿宋"/>
                </w:rPr>
                <w:delText>年东安县国有资本经营预</w:delText>
              </w:r>
            </w:del>
          </w:ins>
          <w:ins w:id="1338" w:author="Administrator" w:date="2024-08-17T06:49:06Z">
            <w:del w:id="1339" w:author="WPS_1675132163" w:date="2024-09-29T11:23:52Z">
              <w:r>
                <w:rPr>
                  <w:rFonts w:hint="default" w:ascii="仿宋" w:hAnsi="仿宋" w:eastAsia="仿宋"/>
                  <w:lang w:eastAsia="zh-CN"/>
                  <w:rPrChange w:id="1340" w:author="Administrator" w:date="2024-08-17T06:49:40Z">
                    <w:rPr>
                      <w:rFonts w:hint="eastAsia" w:ascii="仿宋" w:hAnsi="仿宋" w:eastAsia="仿宋"/>
                      <w:lang w:eastAsia="zh-CN"/>
                    </w:rPr>
                  </w:rPrChange>
                </w:rPr>
                <w:delText>本级</w:delText>
              </w:r>
            </w:del>
          </w:ins>
          <w:ins w:id="1341" w:author="Administrator" w:date="2024-08-17T06:49:06Z">
            <w:del w:id="1342" w:author="WPS_1675132163" w:date="2024-09-29T11:23:52Z">
              <w:r>
                <w:rPr>
                  <w:rFonts w:hint="eastAsia" w:ascii="仿宋" w:hAnsi="仿宋" w:eastAsia="仿宋"/>
                </w:rPr>
                <w:delText>算</w:delText>
              </w:r>
            </w:del>
          </w:ins>
          <w:ins w:id="1343" w:author="Administrator" w:date="2024-08-17T06:49:06Z">
            <w:del w:id="1344" w:author="WPS_1675132163" w:date="2024-09-29T11:23:52Z">
              <w:r>
                <w:rPr>
                  <w:rFonts w:hint="default" w:ascii="仿宋" w:hAnsi="仿宋" w:eastAsia="仿宋"/>
                  <w:lang w:eastAsia="zh-CN"/>
                  <w:rPrChange w:id="1345" w:author="Administrator" w:date="2024-08-17T06:49:40Z">
                    <w:rPr>
                      <w:rFonts w:hint="eastAsia" w:ascii="仿宋" w:hAnsi="仿宋" w:eastAsia="仿宋"/>
                      <w:lang w:eastAsia="zh-CN"/>
                    </w:rPr>
                  </w:rPrChange>
                </w:rPr>
                <w:delText>支出</w:delText>
              </w:r>
            </w:del>
          </w:ins>
          <w:ins w:id="1346" w:author="Administrator" w:date="2024-08-17T06:49:06Z">
            <w:del w:id="1347" w:author="WPS_1675132163" w:date="2024-09-29T11:23:52Z">
              <w:r>
                <w:rPr>
                  <w:rFonts w:hint="eastAsia" w:ascii="仿宋" w:hAnsi="仿宋" w:eastAsia="仿宋"/>
                </w:rPr>
                <w:delText>决算表</w:delText>
              </w:r>
            </w:del>
          </w:ins>
          <w:ins w:id="1348" w:author="Administrator" w:date="2024-08-17T06:49:06Z">
            <w:del w:id="1349" w:author="WPS_1675132163" w:date="2024-09-29T11:23:52Z">
              <w:r>
                <w:rPr>
                  <w:rFonts w:ascii="仿宋" w:hAnsi="仿宋" w:eastAsia="仿宋"/>
                  <w:rPrChange w:id="1350" w:author="Administrator" w:date="2024-08-17T06:49:40Z">
                    <w:rPr/>
                  </w:rPrChange>
                </w:rPr>
                <w:tab/>
              </w:r>
            </w:del>
          </w:ins>
          <w:ins w:id="1351" w:author="Administrator" w:date="2024-08-17T06:49:06Z">
            <w:del w:id="1352" w:author="WPS_1675132163" w:date="2024-09-29T11:23:52Z">
              <w:r>
                <w:rPr>
                  <w:rFonts w:ascii="仿宋" w:hAnsi="仿宋" w:eastAsia="仿宋"/>
                  <w:rPrChange w:id="1353" w:author="Administrator" w:date="2024-08-17T06:49:40Z">
                    <w:rPr/>
                  </w:rPrChange>
                </w:rPr>
                <w:fldChar w:fldCharType="begin"/>
              </w:r>
            </w:del>
          </w:ins>
          <w:ins w:id="1354" w:author="Administrator" w:date="2024-08-17T06:49:06Z">
            <w:del w:id="1355" w:author="WPS_1675132163" w:date="2024-09-29T11:23:52Z">
              <w:r>
                <w:rPr>
                  <w:rFonts w:ascii="仿宋" w:hAnsi="仿宋" w:eastAsia="仿宋"/>
                  <w:rPrChange w:id="1356" w:author="Administrator" w:date="2024-08-17T06:49:40Z">
                    <w:rPr/>
                  </w:rPrChange>
                </w:rPr>
                <w:delInstrText xml:space="preserve"> PAGEREF _Toc29247 </w:delInstrText>
              </w:r>
            </w:del>
          </w:ins>
          <w:ins w:id="1357" w:author="Administrator" w:date="2024-08-17T06:49:06Z">
            <w:del w:id="1358" w:author="WPS_1675132163" w:date="2024-09-29T11:23:52Z">
              <w:r>
                <w:rPr>
                  <w:rFonts w:ascii="仿宋" w:hAnsi="仿宋" w:eastAsia="仿宋"/>
                  <w:rPrChange w:id="1359" w:author="Administrator" w:date="2024-08-17T06:49:40Z">
                    <w:rPr/>
                  </w:rPrChange>
                </w:rPr>
                <w:fldChar w:fldCharType="separate"/>
              </w:r>
            </w:del>
          </w:ins>
          <w:ins w:id="1360" w:author="Administrator" w:date="2024-08-17T06:49:06Z">
            <w:del w:id="1361" w:author="WPS_1675132163" w:date="2024-09-29T11:23:52Z">
              <w:r>
                <w:rPr>
                  <w:rFonts w:ascii="仿宋" w:hAnsi="仿宋" w:eastAsia="仿宋"/>
                  <w:rPrChange w:id="1362" w:author="Administrator" w:date="2024-08-17T06:49:40Z">
                    <w:rPr/>
                  </w:rPrChange>
                </w:rPr>
                <w:delText>69</w:delText>
              </w:r>
            </w:del>
          </w:ins>
          <w:ins w:id="1363" w:author="Administrator" w:date="2024-08-17T06:49:06Z">
            <w:del w:id="1364" w:author="WPS_1675132163" w:date="2024-09-29T11:23:52Z">
              <w:r>
                <w:rPr>
                  <w:rFonts w:ascii="仿宋" w:hAnsi="仿宋" w:eastAsia="仿宋"/>
                  <w:rPrChange w:id="1365" w:author="Administrator" w:date="2024-08-17T06:49:40Z">
                    <w:rPr/>
                  </w:rPrChange>
                </w:rPr>
                <w:fldChar w:fldCharType="end"/>
              </w:r>
            </w:del>
          </w:ins>
          <w:ins w:id="1366" w:author="Administrator" w:date="2024-08-17T06:49:06Z">
            <w:del w:id="1367" w:author="WPS_1675132163" w:date="2024-09-29T11:23:52Z">
              <w:r>
                <w:rPr>
                  <w:rFonts w:hint="default" w:ascii="仿宋" w:hAnsi="仿宋" w:eastAsia="仿宋"/>
                  <w:szCs w:val="24"/>
                  <w:lang w:val="zh-CN"/>
                  <w:rPrChange w:id="1368" w:author="Administrator" w:date="2024-08-17T06:49:40Z">
                    <w:rPr>
                      <w:rFonts w:hint="eastAsia" w:ascii="方正小标宋简体" w:eastAsia="方正小标宋简体"/>
                      <w:szCs w:val="16"/>
                      <w:lang w:val="zh-CN"/>
                    </w:rPr>
                  </w:rPrChange>
                </w:rPr>
                <w:fldChar w:fldCharType="end"/>
              </w:r>
            </w:del>
          </w:ins>
        </w:p>
        <w:p w14:paraId="05A0B59A">
          <w:pPr>
            <w:pStyle w:val="5"/>
            <w:tabs>
              <w:tab w:val="right" w:leader="dot" w:pos="8306"/>
            </w:tabs>
            <w:spacing w:line="360" w:lineRule="exact"/>
            <w:ind w:firstLine="420" w:firstLineChars="200"/>
            <w:rPr>
              <w:ins w:id="1370" w:author="Administrator" w:date="2024-08-17T06:49:06Z"/>
              <w:del w:id="1371" w:author="WPS_1675132163" w:date="2024-09-29T11:23:52Z"/>
              <w:rFonts w:ascii="仿宋" w:hAnsi="仿宋" w:eastAsia="仿宋"/>
              <w:rPrChange w:id="1372" w:author="Administrator" w:date="2024-08-17T06:49:40Z">
                <w:rPr>
                  <w:ins w:id="1373" w:author="Administrator" w:date="2024-08-17T06:49:06Z"/>
                  <w:del w:id="1374" w:author="WPS_1675132163" w:date="2024-09-29T11:23:52Z"/>
                </w:rPr>
              </w:rPrChange>
            </w:rPr>
            <w:pPrChange w:id="1369" w:author="Administrator" w:date="2024-08-17T06:49:40Z">
              <w:pPr>
                <w:pStyle w:val="5"/>
                <w:tabs>
                  <w:tab w:val="right" w:leader="dot" w:pos="8306"/>
                </w:tabs>
              </w:pPr>
            </w:pPrChange>
          </w:pPr>
          <w:ins w:id="1375" w:author="Administrator" w:date="2024-08-17T06:49:06Z">
            <w:del w:id="1376" w:author="WPS_1675132163" w:date="2024-09-29T11:23:52Z">
              <w:r>
                <w:rPr>
                  <w:rFonts w:hint="default" w:ascii="仿宋" w:hAnsi="仿宋" w:eastAsia="仿宋"/>
                  <w:szCs w:val="24"/>
                  <w:lang w:val="zh-CN"/>
                  <w:rPrChange w:id="1377" w:author="Administrator" w:date="2024-08-17T06:49:40Z">
                    <w:rPr>
                      <w:rFonts w:hint="eastAsia" w:ascii="方正小标宋简体" w:eastAsia="方正小标宋简体"/>
                      <w:szCs w:val="16"/>
                      <w:lang w:val="zh-CN"/>
                    </w:rPr>
                  </w:rPrChange>
                </w:rPr>
                <w:fldChar w:fldCharType="begin"/>
              </w:r>
            </w:del>
          </w:ins>
          <w:ins w:id="1378" w:author="Administrator" w:date="2024-08-17T06:49:06Z">
            <w:del w:id="1379" w:author="WPS_1675132163" w:date="2024-09-29T11:23:52Z">
              <w:r>
                <w:rPr>
                  <w:rFonts w:hint="default" w:ascii="仿宋" w:hAnsi="仿宋" w:eastAsia="仿宋"/>
                  <w:szCs w:val="24"/>
                  <w:lang w:val="zh-CN"/>
                  <w:rPrChange w:id="1380" w:author="Administrator" w:date="2024-08-17T06:49:40Z">
                    <w:rPr>
                      <w:rFonts w:hint="eastAsia" w:ascii="方正小标宋简体" w:eastAsia="方正小标宋简体"/>
                      <w:szCs w:val="16"/>
                      <w:lang w:val="zh-CN"/>
                    </w:rPr>
                  </w:rPrChange>
                </w:rPr>
                <w:delInstrText xml:space="preserve"> HYPERLINK \l _Toc5520 </w:delInstrText>
              </w:r>
            </w:del>
          </w:ins>
          <w:ins w:id="1381" w:author="Administrator" w:date="2024-08-17T06:49:06Z">
            <w:del w:id="1382" w:author="WPS_1675132163" w:date="2024-09-29T11:23:52Z">
              <w:r>
                <w:rPr>
                  <w:rFonts w:hint="default" w:ascii="仿宋" w:hAnsi="仿宋" w:eastAsia="仿宋"/>
                  <w:szCs w:val="24"/>
                  <w:lang w:val="zh-CN"/>
                  <w:rPrChange w:id="1383" w:author="Administrator" w:date="2024-08-17T06:49:40Z">
                    <w:rPr>
                      <w:rFonts w:hint="eastAsia" w:ascii="方正小标宋简体" w:eastAsia="方正小标宋简体"/>
                      <w:szCs w:val="16"/>
                      <w:lang w:val="zh-CN"/>
                    </w:rPr>
                  </w:rPrChange>
                </w:rPr>
                <w:fldChar w:fldCharType="separate"/>
              </w:r>
            </w:del>
          </w:ins>
          <w:ins w:id="1384" w:author="Administrator" w:date="2024-08-17T06:49:06Z">
            <w:del w:id="1385" w:author="WPS_1675132163" w:date="2024-09-29T11:23:52Z">
              <w:r>
                <w:rPr>
                  <w:rFonts w:hint="default" w:ascii="仿宋" w:hAnsi="仿宋" w:eastAsia="仿宋"/>
                  <w:szCs w:val="24"/>
                  <w:rPrChange w:id="1386" w:author="Administrator" w:date="2024-08-17T06:49:40Z">
                    <w:rPr>
                      <w:rFonts w:hint="default" w:ascii="仿宋" w:hAnsi="仿宋" w:eastAsia="仿宋"/>
                      <w:szCs w:val="32"/>
                    </w:rPr>
                  </w:rPrChange>
                </w:rPr>
                <w:delText xml:space="preserve">20． </w:delText>
              </w:r>
            </w:del>
          </w:ins>
          <w:ins w:id="1387" w:author="Administrator" w:date="2024-08-17T06:49:06Z">
            <w:del w:id="1388" w:author="WPS_1675132163" w:date="2024-09-29T11:23:52Z">
              <w:r>
                <w:rPr>
                  <w:rFonts w:hint="default" w:ascii="仿宋" w:hAnsi="仿宋" w:eastAsia="仿宋"/>
                  <w:highlight w:val="none"/>
                  <w:rPrChange w:id="1389" w:author="Administrator" w:date="2024-08-17T06:49:40Z">
                    <w:rPr>
                      <w:rFonts w:hint="eastAsia" w:ascii="仿宋" w:hAnsi="仿宋" w:eastAsia="仿宋"/>
                      <w:highlight w:val="yellow"/>
                    </w:rPr>
                  </w:rPrChange>
                </w:rPr>
                <w:delText>202</w:delText>
              </w:r>
            </w:del>
          </w:ins>
          <w:ins w:id="1390" w:author="Administrator" w:date="2024-08-17T06:49:06Z">
            <w:del w:id="1391" w:author="WPS_1675132163" w:date="2024-09-29T11:23:52Z">
              <w:r>
                <w:rPr>
                  <w:rFonts w:hint="default" w:ascii="仿宋" w:hAnsi="仿宋" w:eastAsia="仿宋"/>
                  <w:highlight w:val="none"/>
                  <w:lang w:val="en-US" w:eastAsia="zh-CN"/>
                  <w:rPrChange w:id="1392" w:author="Administrator" w:date="2024-08-17T06:49:40Z">
                    <w:rPr>
                      <w:rFonts w:hint="eastAsia" w:ascii="仿宋" w:hAnsi="仿宋" w:eastAsia="仿宋"/>
                      <w:highlight w:val="yellow"/>
                      <w:lang w:val="en-US" w:eastAsia="zh-CN"/>
                    </w:rPr>
                  </w:rPrChange>
                </w:rPr>
                <w:delText>3</w:delText>
              </w:r>
            </w:del>
          </w:ins>
          <w:ins w:id="1393" w:author="Administrator" w:date="2024-08-17T06:49:06Z">
            <w:del w:id="1394" w:author="WPS_1675132163" w:date="2024-09-29T11:23:52Z">
              <w:r>
                <w:rPr>
                  <w:rFonts w:hint="default" w:ascii="仿宋" w:hAnsi="仿宋" w:eastAsia="仿宋"/>
                  <w:highlight w:val="none"/>
                  <w:rPrChange w:id="1395" w:author="Administrator" w:date="2024-08-17T06:49:40Z">
                    <w:rPr>
                      <w:rFonts w:hint="eastAsia" w:ascii="仿宋" w:hAnsi="仿宋" w:eastAsia="仿宋"/>
                      <w:highlight w:val="yellow"/>
                    </w:rPr>
                  </w:rPrChange>
                </w:rPr>
                <w:delText>年东安县</w:delText>
              </w:r>
            </w:del>
          </w:ins>
          <w:ins w:id="1396" w:author="Administrator" w:date="2024-08-17T06:49:06Z">
            <w:del w:id="1397" w:author="WPS_1675132163" w:date="2024-09-29T11:23:52Z">
              <w:r>
                <w:rPr>
                  <w:rFonts w:hint="default" w:ascii="仿宋" w:hAnsi="仿宋" w:eastAsia="仿宋"/>
                  <w:highlight w:val="none"/>
                  <w:lang w:eastAsia="zh-CN"/>
                  <w:rPrChange w:id="1398" w:author="Administrator" w:date="2024-08-17T06:49:40Z">
                    <w:rPr>
                      <w:rFonts w:hint="eastAsia" w:ascii="仿宋" w:hAnsi="仿宋" w:eastAsia="仿宋"/>
                      <w:highlight w:val="yellow"/>
                      <w:lang w:eastAsia="zh-CN"/>
                    </w:rPr>
                  </w:rPrChange>
                </w:rPr>
                <w:delText>对下安排国有资本经营预算转移支付表</w:delText>
              </w:r>
            </w:del>
          </w:ins>
          <w:ins w:id="1399" w:author="Administrator" w:date="2024-08-17T06:49:06Z">
            <w:del w:id="1400" w:author="WPS_1675132163" w:date="2024-09-29T11:23:52Z">
              <w:r>
                <w:rPr>
                  <w:rFonts w:ascii="仿宋" w:hAnsi="仿宋" w:eastAsia="仿宋"/>
                  <w:rPrChange w:id="1401" w:author="Administrator" w:date="2024-08-17T06:49:40Z">
                    <w:rPr/>
                  </w:rPrChange>
                </w:rPr>
                <w:tab/>
              </w:r>
            </w:del>
          </w:ins>
          <w:ins w:id="1402" w:author="Administrator" w:date="2024-08-17T06:49:06Z">
            <w:del w:id="1403" w:author="WPS_1675132163" w:date="2024-09-29T11:23:52Z">
              <w:r>
                <w:rPr>
                  <w:rFonts w:ascii="仿宋" w:hAnsi="仿宋" w:eastAsia="仿宋"/>
                  <w:rPrChange w:id="1404" w:author="Administrator" w:date="2024-08-17T06:49:40Z">
                    <w:rPr/>
                  </w:rPrChange>
                </w:rPr>
                <w:fldChar w:fldCharType="begin"/>
              </w:r>
            </w:del>
          </w:ins>
          <w:ins w:id="1405" w:author="Administrator" w:date="2024-08-17T06:49:06Z">
            <w:del w:id="1406" w:author="WPS_1675132163" w:date="2024-09-29T11:23:52Z">
              <w:r>
                <w:rPr>
                  <w:rFonts w:ascii="仿宋" w:hAnsi="仿宋" w:eastAsia="仿宋"/>
                  <w:rPrChange w:id="1407" w:author="Administrator" w:date="2024-08-17T06:49:40Z">
                    <w:rPr/>
                  </w:rPrChange>
                </w:rPr>
                <w:delInstrText xml:space="preserve"> PAGEREF _Toc5520 </w:delInstrText>
              </w:r>
            </w:del>
          </w:ins>
          <w:ins w:id="1408" w:author="Administrator" w:date="2024-08-17T06:49:06Z">
            <w:del w:id="1409" w:author="WPS_1675132163" w:date="2024-09-29T11:23:52Z">
              <w:r>
                <w:rPr>
                  <w:rFonts w:ascii="仿宋" w:hAnsi="仿宋" w:eastAsia="仿宋"/>
                  <w:rPrChange w:id="1410" w:author="Administrator" w:date="2024-08-17T06:49:40Z">
                    <w:rPr/>
                  </w:rPrChange>
                </w:rPr>
                <w:fldChar w:fldCharType="separate"/>
              </w:r>
            </w:del>
          </w:ins>
          <w:ins w:id="1411" w:author="Administrator" w:date="2024-08-17T06:49:06Z">
            <w:del w:id="1412" w:author="WPS_1675132163" w:date="2024-09-29T11:23:52Z">
              <w:r>
                <w:rPr>
                  <w:rFonts w:ascii="仿宋" w:hAnsi="仿宋" w:eastAsia="仿宋"/>
                  <w:rPrChange w:id="1413" w:author="Administrator" w:date="2024-08-17T06:49:40Z">
                    <w:rPr/>
                  </w:rPrChange>
                </w:rPr>
                <w:delText>70</w:delText>
              </w:r>
            </w:del>
          </w:ins>
          <w:ins w:id="1414" w:author="Administrator" w:date="2024-08-17T06:49:06Z">
            <w:del w:id="1415" w:author="WPS_1675132163" w:date="2024-09-29T11:23:52Z">
              <w:r>
                <w:rPr>
                  <w:rFonts w:ascii="仿宋" w:hAnsi="仿宋" w:eastAsia="仿宋"/>
                  <w:rPrChange w:id="1416" w:author="Administrator" w:date="2024-08-17T06:49:40Z">
                    <w:rPr/>
                  </w:rPrChange>
                </w:rPr>
                <w:fldChar w:fldCharType="end"/>
              </w:r>
            </w:del>
          </w:ins>
          <w:ins w:id="1417" w:author="Administrator" w:date="2024-08-17T06:49:06Z">
            <w:del w:id="1418" w:author="WPS_1675132163" w:date="2024-09-29T11:23:52Z">
              <w:r>
                <w:rPr>
                  <w:rFonts w:hint="default" w:ascii="仿宋" w:hAnsi="仿宋" w:eastAsia="仿宋"/>
                  <w:szCs w:val="24"/>
                  <w:lang w:val="zh-CN"/>
                  <w:rPrChange w:id="1419" w:author="Administrator" w:date="2024-08-17T06:49:40Z">
                    <w:rPr>
                      <w:rFonts w:hint="eastAsia" w:ascii="方正小标宋简体" w:eastAsia="方正小标宋简体"/>
                      <w:szCs w:val="16"/>
                      <w:lang w:val="zh-CN"/>
                    </w:rPr>
                  </w:rPrChange>
                </w:rPr>
                <w:fldChar w:fldCharType="end"/>
              </w:r>
            </w:del>
          </w:ins>
        </w:p>
        <w:p w14:paraId="61CDA05A">
          <w:pPr>
            <w:tabs>
              <w:tab w:val="right" w:leader="dot" w:pos="8306"/>
            </w:tabs>
            <w:spacing w:line="360" w:lineRule="exact"/>
            <w:rPr>
              <w:del w:id="1421" w:author="WPS_1675132163" w:date="2024-09-29T11:23:52Z"/>
              <w:rFonts w:hint="default" w:ascii="仿宋" w:hAnsi="仿宋" w:eastAsia="仿宋"/>
              <w:szCs w:val="24"/>
              <w:lang w:val="zh-CN"/>
            </w:rPr>
            <w:pPrChange w:id="1420" w:author="Administrator" w:date="2024-08-17T06:49:40Z">
              <w:pPr>
                <w:pStyle w:val="5"/>
                <w:tabs>
                  <w:tab w:val="right" w:leader="dot" w:pos="8306"/>
                </w:tabs>
              </w:pPr>
            </w:pPrChange>
          </w:pPr>
          <w:del w:id="1422" w:author="WPS_1675132163" w:date="2024-09-29T11:23:52Z">
            <w:r>
              <w:rPr>
                <w:rFonts w:hint="eastAsia" w:ascii="方正小标宋简体" w:hAnsi="Calibri" w:eastAsia="方正小标宋简体" w:cs="方正小标宋简体"/>
                <w:kern w:val="2"/>
                <w:sz w:val="24"/>
                <w:szCs w:val="24"/>
                <w:lang w:val="zh-CN" w:eastAsia="zh-CN" w:bidi="ar"/>
              </w:rPr>
              <w:delText>四、社会保险基金收支决算</w:delText>
            </w:r>
          </w:del>
        </w:p>
        <w:p w14:paraId="7631CC09">
          <w:pPr>
            <w:pStyle w:val="5"/>
            <w:tabs>
              <w:tab w:val="right" w:leader="dot" w:pos="8306"/>
            </w:tabs>
            <w:spacing w:line="360" w:lineRule="exact"/>
            <w:ind w:firstLine="420" w:firstLineChars="200"/>
            <w:rPr>
              <w:ins w:id="1424" w:author="Administrator" w:date="2024-08-17T06:49:06Z"/>
              <w:del w:id="1425" w:author="WPS_1675132163" w:date="2024-09-29T11:23:52Z"/>
              <w:rFonts w:ascii="仿宋" w:hAnsi="仿宋" w:eastAsia="仿宋"/>
              <w:rPrChange w:id="1426" w:author="Administrator" w:date="2024-08-17T06:49:40Z">
                <w:rPr>
                  <w:ins w:id="1427" w:author="Administrator" w:date="2024-08-17T06:49:06Z"/>
                  <w:del w:id="1428" w:author="WPS_1675132163" w:date="2024-09-29T11:23:52Z"/>
                </w:rPr>
              </w:rPrChange>
            </w:rPr>
            <w:pPrChange w:id="1423" w:author="Administrator" w:date="2024-08-17T06:49:40Z">
              <w:pPr>
                <w:pStyle w:val="5"/>
                <w:tabs>
                  <w:tab w:val="right" w:leader="dot" w:pos="8306"/>
                </w:tabs>
              </w:pPr>
            </w:pPrChange>
          </w:pPr>
          <w:ins w:id="1429" w:author="Administrator" w:date="2024-08-17T06:49:06Z">
            <w:del w:id="1430" w:author="WPS_1675132163" w:date="2024-09-29T11:23:52Z">
              <w:r>
                <w:rPr>
                  <w:rFonts w:hint="default" w:ascii="仿宋" w:hAnsi="仿宋" w:eastAsia="仿宋"/>
                  <w:szCs w:val="24"/>
                  <w:lang w:val="zh-CN"/>
                  <w:rPrChange w:id="1431" w:author="Administrator" w:date="2024-08-17T06:49:40Z">
                    <w:rPr>
                      <w:rFonts w:hint="eastAsia" w:ascii="方正小标宋简体" w:eastAsia="方正小标宋简体"/>
                      <w:szCs w:val="16"/>
                      <w:lang w:val="zh-CN"/>
                    </w:rPr>
                  </w:rPrChange>
                </w:rPr>
                <w:fldChar w:fldCharType="begin"/>
              </w:r>
            </w:del>
          </w:ins>
          <w:ins w:id="1432" w:author="Administrator" w:date="2024-08-17T06:49:06Z">
            <w:del w:id="1433" w:author="WPS_1675132163" w:date="2024-09-29T11:23:52Z">
              <w:r>
                <w:rPr>
                  <w:rFonts w:hint="default" w:ascii="仿宋" w:hAnsi="仿宋" w:eastAsia="仿宋"/>
                  <w:szCs w:val="24"/>
                  <w:lang w:val="zh-CN"/>
                  <w:rPrChange w:id="1434" w:author="Administrator" w:date="2024-08-17T06:49:40Z">
                    <w:rPr>
                      <w:rFonts w:hint="eastAsia" w:ascii="方正小标宋简体" w:eastAsia="方正小标宋简体"/>
                      <w:szCs w:val="16"/>
                      <w:lang w:val="zh-CN"/>
                    </w:rPr>
                  </w:rPrChange>
                </w:rPr>
                <w:delInstrText xml:space="preserve"> HYPERLINK \l _Toc6715 </w:delInstrText>
              </w:r>
            </w:del>
          </w:ins>
          <w:ins w:id="1435" w:author="Administrator" w:date="2024-08-17T06:49:06Z">
            <w:del w:id="1436" w:author="WPS_1675132163" w:date="2024-09-29T11:23:52Z">
              <w:r>
                <w:rPr>
                  <w:rFonts w:hint="default" w:ascii="仿宋" w:hAnsi="仿宋" w:eastAsia="仿宋"/>
                  <w:szCs w:val="24"/>
                  <w:lang w:val="zh-CN"/>
                  <w:rPrChange w:id="1437" w:author="Administrator" w:date="2024-08-17T06:49:40Z">
                    <w:rPr>
                      <w:rFonts w:hint="eastAsia" w:ascii="方正小标宋简体" w:eastAsia="方正小标宋简体"/>
                      <w:szCs w:val="16"/>
                      <w:lang w:val="zh-CN"/>
                    </w:rPr>
                  </w:rPrChange>
                </w:rPr>
                <w:fldChar w:fldCharType="separate"/>
              </w:r>
            </w:del>
          </w:ins>
          <w:ins w:id="1438" w:author="Administrator" w:date="2024-08-17T06:49:06Z">
            <w:del w:id="1439" w:author="WPS_1675132163" w:date="2024-09-29T11:23:52Z">
              <w:r>
                <w:rPr>
                  <w:rFonts w:hint="default" w:ascii="仿宋" w:hAnsi="仿宋" w:eastAsia="仿宋"/>
                  <w:szCs w:val="24"/>
                  <w:rPrChange w:id="1440" w:author="Administrator" w:date="2024-08-17T06:49:40Z">
                    <w:rPr>
                      <w:rFonts w:hint="default" w:ascii="仿宋" w:hAnsi="仿宋" w:eastAsia="仿宋"/>
                      <w:szCs w:val="32"/>
                    </w:rPr>
                  </w:rPrChange>
                </w:rPr>
                <w:delText xml:space="preserve">21． </w:delText>
              </w:r>
            </w:del>
          </w:ins>
          <w:ins w:id="1441" w:author="Administrator" w:date="2024-08-17T06:49:06Z">
            <w:del w:id="1442" w:author="WPS_1675132163" w:date="2024-09-29T11:23:52Z">
              <w:r>
                <w:rPr>
                  <w:rFonts w:hint="eastAsia" w:ascii="仿宋" w:hAnsi="仿宋" w:eastAsia="仿宋"/>
                </w:rPr>
                <w:delText>202</w:delText>
              </w:r>
            </w:del>
          </w:ins>
          <w:ins w:id="1443" w:author="Administrator" w:date="2024-08-17T06:49:06Z">
            <w:del w:id="1444" w:author="WPS_1675132163" w:date="2024-09-29T11:23:52Z">
              <w:r>
                <w:rPr>
                  <w:rFonts w:hint="default" w:ascii="仿宋" w:hAnsi="仿宋" w:eastAsia="仿宋"/>
                  <w:lang w:val="en-US" w:eastAsia="zh-CN"/>
                  <w:rPrChange w:id="1445" w:author="Administrator" w:date="2024-08-17T06:49:40Z">
                    <w:rPr>
                      <w:rFonts w:hint="eastAsia" w:ascii="仿宋" w:hAnsi="仿宋" w:eastAsia="仿宋"/>
                      <w:lang w:val="en-US" w:eastAsia="zh-CN"/>
                    </w:rPr>
                  </w:rPrChange>
                </w:rPr>
                <w:delText>3</w:delText>
              </w:r>
            </w:del>
          </w:ins>
          <w:ins w:id="1446" w:author="Administrator" w:date="2024-08-17T06:49:06Z">
            <w:del w:id="1447" w:author="WPS_1675132163" w:date="2024-09-29T11:23:52Z">
              <w:r>
                <w:rPr>
                  <w:rFonts w:hint="eastAsia" w:ascii="仿宋" w:hAnsi="仿宋" w:eastAsia="仿宋"/>
                </w:rPr>
                <w:delText>年东安县社会保险基金</w:delText>
              </w:r>
            </w:del>
          </w:ins>
          <w:ins w:id="1448" w:author="Administrator" w:date="2024-08-17T06:49:06Z">
            <w:del w:id="1449" w:author="WPS_1675132163" w:date="2024-09-29T11:23:52Z">
              <w:r>
                <w:rPr>
                  <w:rFonts w:hint="default" w:ascii="仿宋" w:hAnsi="仿宋" w:eastAsia="仿宋"/>
                  <w:lang w:eastAsia="zh-CN"/>
                  <w:rPrChange w:id="1450" w:author="Administrator" w:date="2024-08-17T06:49:40Z">
                    <w:rPr>
                      <w:rFonts w:hint="eastAsia" w:ascii="仿宋" w:hAnsi="仿宋" w:eastAsia="仿宋"/>
                      <w:lang w:eastAsia="zh-CN"/>
                    </w:rPr>
                  </w:rPrChange>
                </w:rPr>
                <w:delText>收支及结余</w:delText>
              </w:r>
            </w:del>
          </w:ins>
          <w:ins w:id="1451" w:author="Administrator" w:date="2024-08-17T06:49:06Z">
            <w:del w:id="1452" w:author="WPS_1675132163" w:date="2024-09-29T11:23:52Z">
              <w:r>
                <w:rPr>
                  <w:rFonts w:hint="eastAsia" w:ascii="仿宋" w:hAnsi="仿宋" w:eastAsia="仿宋"/>
                </w:rPr>
                <w:delText>决算表</w:delText>
              </w:r>
            </w:del>
          </w:ins>
          <w:ins w:id="1453" w:author="Administrator" w:date="2024-08-17T06:49:06Z">
            <w:del w:id="1454" w:author="WPS_1675132163" w:date="2024-09-29T11:23:52Z">
              <w:r>
                <w:rPr>
                  <w:rFonts w:ascii="仿宋" w:hAnsi="仿宋" w:eastAsia="仿宋"/>
                  <w:rPrChange w:id="1455" w:author="Administrator" w:date="2024-08-17T06:49:40Z">
                    <w:rPr/>
                  </w:rPrChange>
                </w:rPr>
                <w:tab/>
              </w:r>
            </w:del>
          </w:ins>
          <w:ins w:id="1456" w:author="Administrator" w:date="2024-08-17T06:49:06Z">
            <w:del w:id="1457" w:author="WPS_1675132163" w:date="2024-09-29T11:23:52Z">
              <w:r>
                <w:rPr>
                  <w:rFonts w:ascii="仿宋" w:hAnsi="仿宋" w:eastAsia="仿宋"/>
                  <w:rPrChange w:id="1458" w:author="Administrator" w:date="2024-08-17T06:49:40Z">
                    <w:rPr/>
                  </w:rPrChange>
                </w:rPr>
                <w:fldChar w:fldCharType="begin"/>
              </w:r>
            </w:del>
          </w:ins>
          <w:ins w:id="1459" w:author="Administrator" w:date="2024-08-17T06:49:06Z">
            <w:del w:id="1460" w:author="WPS_1675132163" w:date="2024-09-29T11:23:52Z">
              <w:r>
                <w:rPr>
                  <w:rFonts w:ascii="仿宋" w:hAnsi="仿宋" w:eastAsia="仿宋"/>
                  <w:rPrChange w:id="1461" w:author="Administrator" w:date="2024-08-17T06:49:40Z">
                    <w:rPr/>
                  </w:rPrChange>
                </w:rPr>
                <w:delInstrText xml:space="preserve"> PAGEREF _Toc6715 </w:delInstrText>
              </w:r>
            </w:del>
          </w:ins>
          <w:ins w:id="1462" w:author="Administrator" w:date="2024-08-17T06:49:06Z">
            <w:del w:id="1463" w:author="WPS_1675132163" w:date="2024-09-29T11:23:52Z">
              <w:r>
                <w:rPr>
                  <w:rFonts w:ascii="仿宋" w:hAnsi="仿宋" w:eastAsia="仿宋"/>
                  <w:rPrChange w:id="1464" w:author="Administrator" w:date="2024-08-17T06:49:40Z">
                    <w:rPr/>
                  </w:rPrChange>
                </w:rPr>
                <w:fldChar w:fldCharType="separate"/>
              </w:r>
            </w:del>
          </w:ins>
          <w:ins w:id="1465" w:author="Administrator" w:date="2024-08-17T06:49:06Z">
            <w:del w:id="1466" w:author="WPS_1675132163" w:date="2024-09-29T11:23:52Z">
              <w:r>
                <w:rPr>
                  <w:rFonts w:ascii="仿宋" w:hAnsi="仿宋" w:eastAsia="仿宋"/>
                  <w:rPrChange w:id="1467" w:author="Administrator" w:date="2024-08-17T06:49:40Z">
                    <w:rPr/>
                  </w:rPrChange>
                </w:rPr>
                <w:delText>71</w:delText>
              </w:r>
            </w:del>
          </w:ins>
          <w:ins w:id="1468" w:author="Administrator" w:date="2024-08-17T06:49:06Z">
            <w:del w:id="1469" w:author="WPS_1675132163" w:date="2024-09-29T11:23:52Z">
              <w:r>
                <w:rPr>
                  <w:rFonts w:ascii="仿宋" w:hAnsi="仿宋" w:eastAsia="仿宋"/>
                  <w:rPrChange w:id="1470" w:author="Administrator" w:date="2024-08-17T06:49:40Z">
                    <w:rPr/>
                  </w:rPrChange>
                </w:rPr>
                <w:fldChar w:fldCharType="end"/>
              </w:r>
            </w:del>
          </w:ins>
          <w:ins w:id="1471" w:author="Administrator" w:date="2024-08-17T06:49:06Z">
            <w:del w:id="1472" w:author="WPS_1675132163" w:date="2024-09-29T11:23:52Z">
              <w:r>
                <w:rPr>
                  <w:rFonts w:hint="default" w:ascii="仿宋" w:hAnsi="仿宋" w:eastAsia="仿宋"/>
                  <w:szCs w:val="24"/>
                  <w:lang w:val="zh-CN"/>
                  <w:rPrChange w:id="1473" w:author="Administrator" w:date="2024-08-17T06:49:40Z">
                    <w:rPr>
                      <w:rFonts w:hint="eastAsia" w:ascii="方正小标宋简体" w:eastAsia="方正小标宋简体"/>
                      <w:szCs w:val="16"/>
                      <w:lang w:val="zh-CN"/>
                    </w:rPr>
                  </w:rPrChange>
                </w:rPr>
                <w:fldChar w:fldCharType="end"/>
              </w:r>
            </w:del>
          </w:ins>
        </w:p>
        <w:p w14:paraId="55C50B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rPr>
              <w:del w:id="1474" w:author="WPS_1675132163" w:date="2024-09-29T11:23:52Z"/>
            </w:rPr>
          </w:pPr>
          <w:del w:id="1475" w:author="WPS_1675132163" w:date="2024-09-29T11:23:52Z">
            <w:r>
              <w:rPr>
                <w:rFonts w:hint="eastAsia" w:ascii="方正小标宋简体" w:hAnsi="Calibri" w:eastAsia="方正小标宋简体" w:cs="方正小标宋简体"/>
                <w:kern w:val="2"/>
                <w:sz w:val="24"/>
                <w:szCs w:val="24"/>
                <w:lang w:val="zh-CN" w:eastAsia="zh-CN" w:bidi="ar"/>
              </w:rPr>
              <w:delText>五、地方政府债务情况</w:delText>
            </w:r>
          </w:del>
        </w:p>
        <w:p w14:paraId="6E990F70">
          <w:pPr>
            <w:pStyle w:val="5"/>
            <w:tabs>
              <w:tab w:val="right" w:leader="dot" w:pos="8306"/>
            </w:tabs>
            <w:spacing w:line="360" w:lineRule="exact"/>
            <w:ind w:firstLine="420" w:firstLineChars="200"/>
            <w:rPr>
              <w:ins w:id="1477" w:author="Administrator" w:date="2024-08-17T06:49:06Z"/>
              <w:del w:id="1478" w:author="WPS_1675132163" w:date="2024-09-29T11:23:52Z"/>
            </w:rPr>
            <w:pPrChange w:id="1476" w:author="Administrator" w:date="2024-08-17T06:49:40Z">
              <w:pPr>
                <w:pStyle w:val="5"/>
                <w:tabs>
                  <w:tab w:val="right" w:leader="dot" w:pos="8306"/>
                </w:tabs>
              </w:pPr>
            </w:pPrChange>
          </w:pPr>
          <w:ins w:id="1479" w:author="Administrator" w:date="2024-08-17T06:49:06Z">
            <w:del w:id="1480" w:author="WPS_1675132163" w:date="2024-09-29T11:23:52Z">
              <w:r>
                <w:rPr>
                  <w:rFonts w:hint="default" w:ascii="仿宋" w:hAnsi="仿宋" w:eastAsia="仿宋"/>
                  <w:szCs w:val="24"/>
                  <w:lang w:val="zh-CN"/>
                  <w:rPrChange w:id="1481" w:author="Administrator" w:date="2024-08-17T06:49:40Z">
                    <w:rPr>
                      <w:rFonts w:hint="eastAsia" w:ascii="方正小标宋简体" w:eastAsia="方正小标宋简体"/>
                      <w:szCs w:val="16"/>
                      <w:lang w:val="zh-CN"/>
                    </w:rPr>
                  </w:rPrChange>
                </w:rPr>
                <w:fldChar w:fldCharType="begin"/>
              </w:r>
            </w:del>
          </w:ins>
          <w:ins w:id="1482" w:author="Administrator" w:date="2024-08-17T06:49:06Z">
            <w:del w:id="1483" w:author="WPS_1675132163" w:date="2024-09-29T11:23:52Z">
              <w:r>
                <w:rPr>
                  <w:rFonts w:hint="default" w:ascii="仿宋" w:hAnsi="仿宋" w:eastAsia="仿宋"/>
                  <w:szCs w:val="24"/>
                  <w:lang w:val="zh-CN"/>
                  <w:rPrChange w:id="1484" w:author="Administrator" w:date="2024-08-17T06:49:40Z">
                    <w:rPr>
                      <w:rFonts w:hint="eastAsia" w:ascii="方正小标宋简体" w:eastAsia="方正小标宋简体"/>
                      <w:szCs w:val="16"/>
                      <w:lang w:val="zh-CN"/>
                    </w:rPr>
                  </w:rPrChange>
                </w:rPr>
                <w:delInstrText xml:space="preserve"> HYPERLINK \l _Toc26451 </w:delInstrText>
              </w:r>
            </w:del>
          </w:ins>
          <w:ins w:id="1485" w:author="Administrator" w:date="2024-08-17T06:49:06Z">
            <w:del w:id="1486" w:author="WPS_1675132163" w:date="2024-09-29T11:23:52Z">
              <w:r>
                <w:rPr>
                  <w:rFonts w:hint="default" w:ascii="仿宋" w:hAnsi="仿宋" w:eastAsia="仿宋"/>
                  <w:szCs w:val="24"/>
                  <w:lang w:val="zh-CN"/>
                  <w:rPrChange w:id="1487" w:author="Administrator" w:date="2024-08-17T06:49:40Z">
                    <w:rPr>
                      <w:rFonts w:hint="eastAsia" w:ascii="方正小标宋简体" w:eastAsia="方正小标宋简体"/>
                      <w:szCs w:val="16"/>
                      <w:lang w:val="zh-CN"/>
                    </w:rPr>
                  </w:rPrChange>
                </w:rPr>
                <w:fldChar w:fldCharType="separate"/>
              </w:r>
            </w:del>
          </w:ins>
          <w:ins w:id="1488" w:author="Administrator" w:date="2024-08-17T06:49:06Z">
            <w:del w:id="1489" w:author="WPS_1675132163" w:date="2024-09-29T11:23:52Z">
              <w:r>
                <w:rPr>
                  <w:rFonts w:hint="default" w:ascii="仿宋" w:hAnsi="仿宋" w:eastAsia="仿宋"/>
                  <w:szCs w:val="24"/>
                  <w:rPrChange w:id="1490" w:author="Administrator" w:date="2024-08-17T06:49:40Z">
                    <w:rPr>
                      <w:rFonts w:hint="default" w:ascii="仿宋" w:hAnsi="仿宋" w:eastAsia="仿宋"/>
                      <w:szCs w:val="32"/>
                    </w:rPr>
                  </w:rPrChange>
                </w:rPr>
                <w:delText xml:space="preserve">22． </w:delText>
              </w:r>
            </w:del>
          </w:ins>
          <w:ins w:id="1491" w:author="Administrator" w:date="2024-08-17T06:49:06Z">
            <w:del w:id="1492" w:author="WPS_1675132163" w:date="2024-09-29T11:23:52Z">
              <w:r>
                <w:rPr>
                  <w:rFonts w:hint="eastAsia" w:ascii="仿宋" w:hAnsi="仿宋" w:eastAsia="仿宋"/>
                </w:rPr>
                <w:delText>202</w:delText>
              </w:r>
            </w:del>
          </w:ins>
          <w:ins w:id="1493" w:author="Administrator" w:date="2024-08-17T06:49:06Z">
            <w:del w:id="1494" w:author="WPS_1675132163" w:date="2024-09-29T11:23:52Z">
              <w:r>
                <w:rPr>
                  <w:rFonts w:hint="default" w:ascii="仿宋" w:hAnsi="仿宋" w:eastAsia="仿宋"/>
                  <w:lang w:val="en-US" w:eastAsia="zh-CN"/>
                  <w:rPrChange w:id="1495" w:author="Administrator" w:date="2024-08-17T06:49:40Z">
                    <w:rPr>
                      <w:rFonts w:hint="eastAsia" w:ascii="仿宋" w:hAnsi="仿宋" w:eastAsia="仿宋"/>
                      <w:lang w:val="en-US" w:eastAsia="zh-CN"/>
                    </w:rPr>
                  </w:rPrChange>
                </w:rPr>
                <w:delText>3</w:delText>
              </w:r>
            </w:del>
          </w:ins>
          <w:ins w:id="1496" w:author="Administrator" w:date="2024-08-17T06:49:06Z">
            <w:del w:id="1497" w:author="WPS_1675132163" w:date="2024-09-29T11:23:52Z">
              <w:r>
                <w:rPr>
                  <w:rFonts w:hint="eastAsia" w:ascii="仿宋" w:hAnsi="仿宋" w:eastAsia="仿宋"/>
                </w:rPr>
                <w:delText>年东安县</w:delText>
              </w:r>
            </w:del>
          </w:ins>
          <w:ins w:id="1498" w:author="Administrator" w:date="2024-08-17T06:49:06Z">
            <w:del w:id="1499" w:author="WPS_1675132163" w:date="2024-09-29T11:23:52Z">
              <w:r>
                <w:rPr>
                  <w:rFonts w:hint="default" w:ascii="仿宋" w:hAnsi="仿宋" w:eastAsia="仿宋"/>
                  <w:lang w:eastAsia="zh-CN"/>
                  <w:rPrChange w:id="1500" w:author="Administrator" w:date="2024-08-17T06:49:40Z">
                    <w:rPr>
                      <w:rFonts w:hint="eastAsia" w:ascii="仿宋" w:hAnsi="仿宋" w:eastAsia="仿宋"/>
                      <w:lang w:eastAsia="zh-CN"/>
                    </w:rPr>
                  </w:rPrChange>
                </w:rPr>
                <w:delText>一般债务和专项债务限额和余额情况表</w:delText>
              </w:r>
            </w:del>
          </w:ins>
          <w:ins w:id="1501" w:author="Administrator" w:date="2024-08-17T06:49:06Z">
            <w:del w:id="1502" w:author="WPS_1675132163" w:date="2024-09-29T11:23:52Z">
              <w:r>
                <w:rPr>
                  <w:rFonts w:ascii="仿宋" w:hAnsi="仿宋" w:eastAsia="仿宋"/>
                  <w:rPrChange w:id="1503" w:author="Administrator" w:date="2024-08-17T06:49:40Z">
                    <w:rPr/>
                  </w:rPrChange>
                </w:rPr>
                <w:tab/>
              </w:r>
            </w:del>
          </w:ins>
          <w:ins w:id="1504" w:author="Administrator" w:date="2024-08-17T06:49:06Z">
            <w:del w:id="1505" w:author="WPS_1675132163" w:date="2024-09-29T11:23:52Z">
              <w:r>
                <w:rPr>
                  <w:rFonts w:ascii="仿宋" w:hAnsi="仿宋" w:eastAsia="仿宋"/>
                  <w:rPrChange w:id="1506" w:author="Administrator" w:date="2024-08-17T06:49:40Z">
                    <w:rPr/>
                  </w:rPrChange>
                </w:rPr>
                <w:fldChar w:fldCharType="begin"/>
              </w:r>
            </w:del>
          </w:ins>
          <w:ins w:id="1507" w:author="Administrator" w:date="2024-08-17T06:49:06Z">
            <w:del w:id="1508" w:author="WPS_1675132163" w:date="2024-09-29T11:23:52Z">
              <w:r>
                <w:rPr>
                  <w:rFonts w:ascii="仿宋" w:hAnsi="仿宋" w:eastAsia="仿宋"/>
                  <w:rPrChange w:id="1509" w:author="Administrator" w:date="2024-08-17T06:49:40Z">
                    <w:rPr/>
                  </w:rPrChange>
                </w:rPr>
                <w:delInstrText xml:space="preserve"> PAGEREF _Toc26451 </w:delInstrText>
              </w:r>
            </w:del>
          </w:ins>
          <w:ins w:id="1510" w:author="Administrator" w:date="2024-08-17T06:49:06Z">
            <w:del w:id="1511" w:author="WPS_1675132163" w:date="2024-09-29T11:23:52Z">
              <w:r>
                <w:rPr>
                  <w:rFonts w:ascii="仿宋" w:hAnsi="仿宋" w:eastAsia="仿宋"/>
                  <w:rPrChange w:id="1512" w:author="Administrator" w:date="2024-08-17T06:49:40Z">
                    <w:rPr/>
                  </w:rPrChange>
                </w:rPr>
                <w:fldChar w:fldCharType="separate"/>
              </w:r>
            </w:del>
          </w:ins>
          <w:ins w:id="1513" w:author="Administrator" w:date="2024-08-17T06:49:06Z">
            <w:del w:id="1514" w:author="WPS_1675132163" w:date="2024-09-29T11:23:52Z">
              <w:r>
                <w:rPr>
                  <w:rFonts w:ascii="仿宋" w:hAnsi="仿宋" w:eastAsia="仿宋"/>
                  <w:rPrChange w:id="1515" w:author="Administrator" w:date="2024-08-17T06:49:40Z">
                    <w:rPr/>
                  </w:rPrChange>
                </w:rPr>
                <w:delText>72</w:delText>
              </w:r>
            </w:del>
          </w:ins>
          <w:ins w:id="1516" w:author="Administrator" w:date="2024-08-17T06:49:06Z">
            <w:del w:id="1517" w:author="WPS_1675132163" w:date="2024-09-29T11:23:52Z">
              <w:r>
                <w:rPr>
                  <w:rFonts w:ascii="仿宋" w:hAnsi="仿宋" w:eastAsia="仿宋"/>
                  <w:rPrChange w:id="1518" w:author="Administrator" w:date="2024-08-17T06:49:40Z">
                    <w:rPr/>
                  </w:rPrChange>
                </w:rPr>
                <w:fldChar w:fldCharType="end"/>
              </w:r>
            </w:del>
          </w:ins>
          <w:ins w:id="1519" w:author="Administrator" w:date="2024-08-17T06:49:06Z">
            <w:del w:id="1520" w:author="WPS_1675132163" w:date="2024-09-29T11:23:52Z">
              <w:r>
                <w:rPr>
                  <w:rFonts w:hint="default" w:ascii="仿宋" w:hAnsi="仿宋" w:eastAsia="仿宋"/>
                  <w:szCs w:val="24"/>
                  <w:lang w:val="zh-CN"/>
                  <w:rPrChange w:id="1521" w:author="Administrator" w:date="2024-08-17T06:49:40Z">
                    <w:rPr>
                      <w:rFonts w:hint="eastAsia" w:ascii="方正小标宋简体" w:eastAsia="方正小标宋简体"/>
                      <w:szCs w:val="16"/>
                      <w:lang w:val="zh-CN"/>
                    </w:rPr>
                  </w:rPrChange>
                </w:rPr>
                <w:fldChar w:fldCharType="end"/>
              </w:r>
            </w:del>
          </w:ins>
        </w:p>
        <w:p w14:paraId="6761487A">
          <w:pPr>
            <w:keepNext w:val="0"/>
            <w:keepLines w:val="0"/>
            <w:pageBreakBefore w:val="0"/>
            <w:widowControl w:val="0"/>
            <w:kinsoku/>
            <w:wordWrap/>
            <w:overflowPunct/>
            <w:topLinePunct w:val="0"/>
            <w:autoSpaceDE/>
            <w:autoSpaceDN/>
            <w:bidi w:val="0"/>
            <w:adjustRightInd/>
            <w:snapToGrid/>
            <w:spacing w:line="360" w:lineRule="exact"/>
            <w:textAlignment w:val="auto"/>
            <w:rPr>
              <w:del w:id="1522" w:author="WPS_1675132163" w:date="2024-09-29T11:23:52Z"/>
              <w:rFonts w:hint="eastAsia" w:ascii="方正小标宋简体" w:eastAsia="方正小标宋简体"/>
              <w:sz w:val="24"/>
              <w:szCs w:val="16"/>
              <w:lang w:val="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del w:id="1523" w:author="WPS_1675132163" w:date="2024-09-29T11:23:52Z">
            <w:r>
              <w:rPr>
                <w:rFonts w:hint="eastAsia" w:ascii="方正小标宋简体" w:eastAsia="方正小标宋简体"/>
                <w:szCs w:val="16"/>
                <w:lang w:val="zh-CN"/>
              </w:rPr>
              <w:fldChar w:fldCharType="end"/>
            </w:r>
          </w:del>
        </w:p>
        <w:customXmlDelRangeStart w:id="1525" w:author="WPS_1675132163" w:date="2024-09-29T11:23:52Z"/>
      </w:sdtContent>
    </w:sdt>
    <w:customXmlDelRangeEnd w:id="1525"/>
    <w:p w14:paraId="20831EFB">
      <w:pPr>
        <w:pStyle w:val="8"/>
        <w:numPr>
          <w:ilvl w:val="0"/>
          <w:numId w:val="1"/>
        </w:numPr>
        <w:ind w:left="0" w:leftChars="0" w:firstLine="0" w:firstLineChars="0"/>
        <w:outlineLvl w:val="0"/>
        <w:rPr>
          <w:rFonts w:hint="eastAsia" w:ascii="仿宋" w:hAnsi="仿宋" w:eastAsia="仿宋"/>
          <w:sz w:val="32"/>
        </w:rPr>
      </w:pPr>
      <w:bookmarkStart w:id="0" w:name="_Toc5293"/>
      <w:bookmarkStart w:id="1" w:name="_Toc12285"/>
      <w:bookmarkStart w:id="2" w:name="_Toc31146"/>
      <w:r>
        <w:rPr>
          <w:rFonts w:hint="eastAsia" w:ascii="仿宋" w:hAnsi="仿宋" w:eastAsia="仿宋"/>
          <w:sz w:val="32"/>
        </w:rPr>
        <w:t>202</w:t>
      </w:r>
      <w:ins w:id="1526" w:author="Administrator" w:date="2024-08-08T08:38:14Z">
        <w:r>
          <w:rPr>
            <w:rFonts w:hint="eastAsia" w:ascii="仿宋" w:hAnsi="仿宋" w:eastAsia="仿宋"/>
            <w:sz w:val="32"/>
            <w:lang w:val="en-US" w:eastAsia="zh-CN"/>
          </w:rPr>
          <w:t>3</w:t>
        </w:r>
      </w:ins>
      <w:del w:id="1527" w:author="Administrator" w:date="2024-08-08T08:38:13Z">
        <w:r>
          <w:rPr>
            <w:rFonts w:hint="eastAsia" w:ascii="仿宋" w:hAnsi="仿宋" w:eastAsia="仿宋"/>
            <w:sz w:val="32"/>
            <w:lang w:val="en-US" w:eastAsia="zh-CN"/>
          </w:rPr>
          <w:delText>2</w:delText>
        </w:r>
      </w:del>
      <w:r>
        <w:rPr>
          <w:rFonts w:hint="eastAsia" w:ascii="仿宋" w:hAnsi="仿宋" w:eastAsia="仿宋"/>
          <w:sz w:val="32"/>
        </w:rPr>
        <w:t>年东安县一般公共预算收入决算总表</w:t>
      </w:r>
      <w:bookmarkEnd w:id="0"/>
      <w:bookmarkEnd w:id="1"/>
      <w:bookmarkEnd w:id="2"/>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05"/>
        <w:gridCol w:w="3710"/>
      </w:tblGrid>
      <w:tr w14:paraId="0EB32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315" w:type="dxa"/>
            <w:gridSpan w:val="2"/>
            <w:tcBorders>
              <w:top w:val="nil"/>
              <w:left w:val="nil"/>
              <w:bottom w:val="nil"/>
              <w:right w:val="nil"/>
            </w:tcBorders>
            <w:shd w:val="clear" w:color="auto" w:fill="auto"/>
            <w:noWrap/>
            <w:vAlign w:val="center"/>
          </w:tcPr>
          <w:p w14:paraId="524244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kern w:val="0"/>
                <w:sz w:val="36"/>
                <w:szCs w:val="36"/>
                <w:lang w:val="en-US" w:eastAsia="zh-CN"/>
              </w:rPr>
              <w:t>202</w:t>
            </w:r>
            <w:ins w:id="1528" w:author="Administrator" w:date="2024-08-08T08:52:50Z">
              <w:r>
                <w:rPr>
                  <w:rFonts w:hint="eastAsia" w:ascii="宋体" w:hAnsi="宋体" w:eastAsia="宋体" w:cs="宋体"/>
                  <w:b/>
                  <w:bCs/>
                  <w:kern w:val="0"/>
                  <w:sz w:val="36"/>
                  <w:szCs w:val="36"/>
                  <w:lang w:val="en-US" w:eastAsia="zh-CN"/>
                </w:rPr>
                <w:t>3</w:t>
              </w:r>
            </w:ins>
            <w:del w:id="1529" w:author="Administrator" w:date="2024-08-08T08:52:44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年度东安县一般公共预算收入决算总表</w:t>
            </w:r>
          </w:p>
        </w:tc>
      </w:tr>
      <w:tr w14:paraId="1BB52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nil"/>
              <w:left w:val="nil"/>
              <w:bottom w:val="single" w:color="auto" w:sz="4" w:space="0"/>
              <w:right w:val="nil"/>
            </w:tcBorders>
            <w:shd w:val="clear" w:color="auto" w:fill="auto"/>
            <w:noWrap/>
            <w:vAlign w:val="center"/>
          </w:tcPr>
          <w:p w14:paraId="06C478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3710" w:type="dxa"/>
            <w:tcBorders>
              <w:top w:val="nil"/>
              <w:left w:val="nil"/>
              <w:bottom w:val="single" w:color="auto" w:sz="4" w:space="0"/>
              <w:right w:val="nil"/>
            </w:tcBorders>
            <w:shd w:val="clear" w:color="auto" w:fill="auto"/>
            <w:noWrap/>
            <w:vAlign w:val="center"/>
          </w:tcPr>
          <w:p w14:paraId="2039630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kern w:val="0"/>
                <w:sz w:val="20"/>
                <w:szCs w:val="20"/>
                <w:lang w:val="en-US" w:eastAsia="zh-CN"/>
              </w:rPr>
              <w:t xml:space="preserve"> </w:t>
            </w:r>
            <w:r>
              <w:rPr>
                <w:rFonts w:hint="eastAsia" w:ascii="宋体" w:hAnsi="宋体" w:eastAsia="宋体" w:cs="宋体"/>
                <w:kern w:val="0"/>
                <w:sz w:val="20"/>
                <w:szCs w:val="20"/>
              </w:rPr>
              <w:t>单位:万元</w:t>
            </w:r>
          </w:p>
        </w:tc>
      </w:tr>
      <w:tr w14:paraId="3DEA5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7F506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3710" w:type="dxa"/>
            <w:tcBorders>
              <w:top w:val="single" w:color="auto" w:sz="4" w:space="0"/>
              <w:left w:val="single" w:color="000000" w:sz="4" w:space="0"/>
              <w:bottom w:val="single" w:color="000000" w:sz="4" w:space="0"/>
              <w:right w:val="single" w:color="auto" w:sz="4" w:space="0"/>
            </w:tcBorders>
            <w:shd w:val="clear" w:color="auto" w:fill="auto"/>
            <w:noWrap/>
            <w:vAlign w:val="center"/>
          </w:tcPr>
          <w:p w14:paraId="6D034B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14:paraId="4CFB4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000000" w:sz="4" w:space="0"/>
              <w:left w:val="single" w:color="auto" w:sz="4" w:space="0"/>
              <w:bottom w:val="single" w:color="auto" w:sz="4" w:space="0"/>
              <w:right w:val="single" w:color="000000" w:sz="4" w:space="0"/>
            </w:tcBorders>
            <w:shd w:val="clear" w:color="auto" w:fill="auto"/>
            <w:noWrap/>
            <w:vAlign w:val="center"/>
          </w:tcPr>
          <w:p w14:paraId="47E638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一、一般公共预算收入</w:t>
            </w:r>
          </w:p>
        </w:tc>
        <w:tc>
          <w:tcPr>
            <w:tcW w:w="3710"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7113AE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122,650</w:t>
            </w:r>
          </w:p>
        </w:tc>
      </w:tr>
      <w:tr w14:paraId="7ABF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5735E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二、上级补助收入</w:t>
            </w:r>
          </w:p>
        </w:tc>
        <w:tc>
          <w:tcPr>
            <w:tcW w:w="371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E43217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275,699</w:t>
            </w:r>
          </w:p>
        </w:tc>
      </w:tr>
      <w:tr w14:paraId="06947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BD2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返还性收入</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9A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7,796</w:t>
            </w:r>
          </w:p>
        </w:tc>
      </w:tr>
      <w:tr w14:paraId="7E6DF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BB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一般性转移支付收入</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69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249,791</w:t>
            </w:r>
          </w:p>
        </w:tc>
      </w:tr>
      <w:tr w14:paraId="473F3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191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专项转移支付收入</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FC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18,112</w:t>
            </w:r>
          </w:p>
        </w:tc>
      </w:tr>
      <w:tr w14:paraId="4D1CD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E3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三、待偿债再融资一般债券上年结余</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1801">
            <w:pPr>
              <w:jc w:val="right"/>
              <w:rPr>
                <w:rFonts w:hint="eastAsia" w:ascii="宋体" w:hAnsi="宋体" w:eastAsia="宋体" w:cs="宋体"/>
                <w:i w:val="0"/>
                <w:iCs w:val="0"/>
                <w:color w:val="000000"/>
                <w:sz w:val="20"/>
                <w:szCs w:val="20"/>
                <w:u w:val="none"/>
              </w:rPr>
            </w:pPr>
          </w:p>
        </w:tc>
      </w:tr>
      <w:tr w14:paraId="139DF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97E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四、上年结余收入</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F1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2,891</w:t>
            </w:r>
          </w:p>
        </w:tc>
      </w:tr>
      <w:tr w14:paraId="64A14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C1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五、调入资金</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81B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38,725</w:t>
            </w:r>
          </w:p>
        </w:tc>
      </w:tr>
      <w:tr w14:paraId="33995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9B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六、债务(转贷)收入</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A63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19,254</w:t>
            </w:r>
          </w:p>
        </w:tc>
      </w:tr>
      <w:tr w14:paraId="54D3C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3FF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七、动用预算稳定调节基金</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ED5E">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8,695</w:t>
            </w:r>
          </w:p>
        </w:tc>
      </w:tr>
      <w:tr w14:paraId="71068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F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3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0E73D">
            <w:pPr>
              <w:keepNext w:val="0"/>
              <w:keepLines w:val="0"/>
              <w:widowControl/>
              <w:suppressLineNumbers w:val="0"/>
              <w:jc w:val="right"/>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467,914</w:t>
            </w:r>
          </w:p>
        </w:tc>
      </w:tr>
    </w:tbl>
    <w:p w14:paraId="50910D79">
      <w:pPr>
        <w:rPr>
          <w:rFonts w:hint="eastAsia" w:ascii="方正小标宋简体" w:eastAsia="方正小标宋简体"/>
          <w:sz w:val="44"/>
          <w:lang w:val="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FB96509">
      <w:pPr>
        <w:pStyle w:val="8"/>
        <w:numPr>
          <w:ilvl w:val="0"/>
          <w:numId w:val="1"/>
        </w:numPr>
        <w:ind w:left="0" w:leftChars="0" w:firstLine="0" w:firstLineChars="0"/>
        <w:outlineLvl w:val="0"/>
        <w:rPr>
          <w:rFonts w:ascii="仿宋" w:hAnsi="仿宋" w:eastAsia="仿宋"/>
          <w:sz w:val="32"/>
        </w:rPr>
      </w:pPr>
      <w:bookmarkStart w:id="3" w:name="_Toc21099"/>
      <w:bookmarkStart w:id="4" w:name="_Toc8623"/>
      <w:bookmarkStart w:id="5" w:name="_Toc16402"/>
      <w:r>
        <w:rPr>
          <w:rFonts w:hint="eastAsia" w:ascii="仿宋" w:hAnsi="仿宋" w:eastAsia="仿宋"/>
          <w:sz w:val="32"/>
        </w:rPr>
        <w:t>202</w:t>
      </w:r>
      <w:ins w:id="1530" w:author="Administrator" w:date="2024-08-08T08:52:59Z">
        <w:r>
          <w:rPr>
            <w:rFonts w:hint="eastAsia" w:ascii="仿宋" w:hAnsi="仿宋" w:eastAsia="仿宋"/>
            <w:sz w:val="32"/>
            <w:lang w:val="en-US" w:eastAsia="zh-CN"/>
          </w:rPr>
          <w:t>3</w:t>
        </w:r>
      </w:ins>
      <w:del w:id="1531" w:author="Administrator" w:date="2024-08-08T08:52:58Z">
        <w:r>
          <w:rPr>
            <w:rFonts w:hint="eastAsia" w:ascii="仿宋" w:hAnsi="仿宋" w:eastAsia="仿宋"/>
            <w:sz w:val="32"/>
            <w:lang w:val="en-US" w:eastAsia="zh-CN"/>
          </w:rPr>
          <w:delText>2</w:delText>
        </w:r>
      </w:del>
      <w:r>
        <w:rPr>
          <w:rFonts w:hint="eastAsia" w:ascii="仿宋" w:hAnsi="仿宋" w:eastAsia="仿宋"/>
          <w:sz w:val="32"/>
        </w:rPr>
        <w:t>年度东安县一般公共预算收入决算明细表</w:t>
      </w:r>
      <w:bookmarkEnd w:id="3"/>
      <w:bookmarkEnd w:id="4"/>
      <w:bookmarkEnd w:id="5"/>
    </w:p>
    <w:tbl>
      <w:tblPr>
        <w:tblStyle w:val="6"/>
        <w:tblW w:w="8330" w:type="dxa"/>
        <w:tblInd w:w="93" w:type="dxa"/>
        <w:tblLayout w:type="fixed"/>
        <w:tblCellMar>
          <w:top w:w="0" w:type="dxa"/>
          <w:left w:w="108" w:type="dxa"/>
          <w:bottom w:w="0" w:type="dxa"/>
          <w:right w:w="108" w:type="dxa"/>
        </w:tblCellMar>
      </w:tblPr>
      <w:tblGrid>
        <w:gridCol w:w="6"/>
        <w:gridCol w:w="3485"/>
        <w:gridCol w:w="1750"/>
        <w:gridCol w:w="1529"/>
        <w:gridCol w:w="1545"/>
        <w:gridCol w:w="15"/>
        <w:tblGridChange w:id="1532">
          <w:tblGrid>
            <w:gridCol w:w="6"/>
            <w:gridCol w:w="3485"/>
            <w:gridCol w:w="1750"/>
            <w:gridCol w:w="1529"/>
            <w:gridCol w:w="1545"/>
            <w:gridCol w:w="15"/>
          </w:tblGrid>
        </w:tblGridChange>
      </w:tblGrid>
      <w:tr w14:paraId="11E1FBBD">
        <w:tblPrEx>
          <w:tblCellMar>
            <w:top w:w="0" w:type="dxa"/>
            <w:left w:w="108" w:type="dxa"/>
            <w:bottom w:w="0" w:type="dxa"/>
            <w:right w:w="108" w:type="dxa"/>
          </w:tblCellMar>
        </w:tblPrEx>
        <w:trPr>
          <w:gridBefore w:val="1"/>
          <w:gridAfter w:val="1"/>
          <w:wBefore w:w="6" w:type="dxa"/>
          <w:wAfter w:w="15" w:type="dxa"/>
          <w:trHeight w:val="687" w:hRule="atLeast"/>
        </w:trPr>
        <w:tc>
          <w:tcPr>
            <w:tcW w:w="8309" w:type="dxa"/>
            <w:gridSpan w:val="4"/>
            <w:tcBorders>
              <w:top w:val="nil"/>
              <w:left w:val="nil"/>
              <w:bottom w:val="nil"/>
              <w:right w:val="nil"/>
            </w:tcBorders>
            <w:shd w:val="clear" w:color="auto" w:fill="auto"/>
            <w:noWrap/>
            <w:vAlign w:val="center"/>
          </w:tcPr>
          <w:p w14:paraId="0F44D5B2">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36"/>
                <w:szCs w:val="36"/>
              </w:rPr>
            </w:pPr>
            <w:r>
              <w:rPr>
                <w:rFonts w:hint="eastAsia" w:ascii="宋体" w:hAnsi="宋体" w:eastAsia="宋体" w:cs="宋体"/>
                <w:b/>
                <w:bCs/>
                <w:kern w:val="0"/>
                <w:sz w:val="36"/>
                <w:szCs w:val="36"/>
              </w:rPr>
              <w:t>202</w:t>
            </w:r>
            <w:ins w:id="1533" w:author="Administrator" w:date="2024-08-08T08:53:03Z">
              <w:r>
                <w:rPr>
                  <w:rFonts w:hint="eastAsia" w:ascii="宋体" w:hAnsi="宋体" w:eastAsia="宋体" w:cs="宋体"/>
                  <w:b/>
                  <w:bCs/>
                  <w:kern w:val="0"/>
                  <w:sz w:val="36"/>
                  <w:szCs w:val="36"/>
                  <w:lang w:val="en-US" w:eastAsia="zh-CN"/>
                </w:rPr>
                <w:t>3</w:t>
              </w:r>
            </w:ins>
            <w:del w:id="1534" w:author="Administrator" w:date="2024-08-08T08:53:02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年度东安县一般公共预算收入决算明细表</w:t>
            </w:r>
          </w:p>
        </w:tc>
      </w:tr>
      <w:tr w14:paraId="5C7DE040">
        <w:tblPrEx>
          <w:tblCellMar>
            <w:top w:w="0" w:type="dxa"/>
            <w:left w:w="108" w:type="dxa"/>
            <w:bottom w:w="0" w:type="dxa"/>
            <w:right w:w="108" w:type="dxa"/>
          </w:tblCellMar>
        </w:tblPrEx>
        <w:trPr>
          <w:gridBefore w:val="1"/>
          <w:gridAfter w:val="1"/>
          <w:wBefore w:w="6" w:type="dxa"/>
          <w:wAfter w:w="15" w:type="dxa"/>
          <w:trHeight w:val="341" w:hRule="atLeast"/>
        </w:trPr>
        <w:tc>
          <w:tcPr>
            <w:tcW w:w="8309" w:type="dxa"/>
            <w:gridSpan w:val="4"/>
            <w:tcBorders>
              <w:top w:val="nil"/>
              <w:left w:val="nil"/>
              <w:bottom w:val="nil"/>
              <w:right w:val="nil"/>
            </w:tcBorders>
            <w:shd w:val="clear" w:color="auto" w:fill="auto"/>
            <w:noWrap/>
            <w:vAlign w:val="center"/>
          </w:tcPr>
          <w:p w14:paraId="08DEE971">
            <w:pPr>
              <w:keepNext w:val="0"/>
              <w:keepLines w:val="0"/>
              <w:widowControl/>
              <w:suppressLineNumbers w:val="0"/>
              <w:spacing w:before="0" w:beforeAutospacing="0" w:after="0" w:afterAutospacing="0"/>
              <w:ind w:left="0" w:right="0"/>
              <w:jc w:val="right"/>
              <w:rPr>
                <w:rFonts w:hint="default" w:ascii="宋体" w:hAnsi="宋体" w:eastAsia="宋体" w:cs="宋体"/>
                <w:kern w:val="0"/>
                <w:sz w:val="20"/>
                <w:szCs w:val="20"/>
              </w:rPr>
            </w:pPr>
            <w:r>
              <w:rPr>
                <w:rFonts w:hint="eastAsia" w:ascii="宋体" w:hAnsi="宋体" w:eastAsia="宋体" w:cs="宋体"/>
                <w:kern w:val="0"/>
                <w:sz w:val="20"/>
                <w:szCs w:val="20"/>
              </w:rPr>
              <w:t>单位:万元</w:t>
            </w:r>
          </w:p>
        </w:tc>
      </w:tr>
      <w:tr w14:paraId="38BBB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5FC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预算科目</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F4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CE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调整预算数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106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r>
      <w:tr w14:paraId="55C0B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768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一、税收收入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74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91,011</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0B2F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85,561</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C8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86,123</w:t>
            </w:r>
          </w:p>
        </w:tc>
      </w:tr>
      <w:tr w14:paraId="31D8E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B3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增值税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D5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18,310</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FCA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21,750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2F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20,403</w:t>
            </w:r>
          </w:p>
        </w:tc>
      </w:tr>
      <w:tr w14:paraId="10DD2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592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企业所得税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778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2,677</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96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2,677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82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2,904</w:t>
            </w:r>
          </w:p>
        </w:tc>
      </w:tr>
      <w:tr w14:paraId="7B97E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3F4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个人所得税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11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617</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44A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617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2A3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553</w:t>
            </w:r>
          </w:p>
        </w:tc>
      </w:tr>
      <w:tr w14:paraId="7C56C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4D8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资源税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449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721</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068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721</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C8F5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376</w:t>
            </w:r>
          </w:p>
        </w:tc>
      </w:tr>
      <w:tr w14:paraId="608F6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41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城市维护建设税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D4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1,485</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FF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1,485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0C2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1,382</w:t>
            </w:r>
          </w:p>
        </w:tc>
      </w:tr>
      <w:tr w14:paraId="0191B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387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房产税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ACF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1,211</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579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4,211</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3A3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14,026</w:t>
            </w:r>
          </w:p>
        </w:tc>
      </w:tr>
      <w:tr w14:paraId="08086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FEF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印花税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B3D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1,100</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C66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DDA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596</w:t>
            </w:r>
          </w:p>
        </w:tc>
      </w:tr>
      <w:tr w14:paraId="35B7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92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城镇土地使用税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1C10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992</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91C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992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981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1325</w:t>
            </w:r>
          </w:p>
        </w:tc>
      </w:tr>
      <w:tr w14:paraId="7154E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00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土地增值税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18F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47,052</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7F6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29,702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CD0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23,040</w:t>
            </w:r>
          </w:p>
        </w:tc>
      </w:tr>
      <w:tr w14:paraId="19C4B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5F5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车船税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4C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1,015</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8C92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56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811</w:t>
            </w:r>
          </w:p>
        </w:tc>
      </w:tr>
      <w:tr w14:paraId="793BA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986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耕地占用税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A7B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6,623</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5FB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12,083</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E9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12754</w:t>
            </w:r>
          </w:p>
        </w:tc>
      </w:tr>
      <w:tr w14:paraId="58721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36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契税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4BD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7,711</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5B2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7,711</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8CE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6055</w:t>
            </w:r>
          </w:p>
        </w:tc>
      </w:tr>
      <w:tr w14:paraId="4F902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92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烟叶税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BA5D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1,385</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FBA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1,385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BBA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1,740</w:t>
            </w:r>
          </w:p>
        </w:tc>
      </w:tr>
      <w:tr w14:paraId="44845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8AE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环境保护税</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B2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112</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64F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EC4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158</w:t>
            </w:r>
          </w:p>
        </w:tc>
      </w:tr>
      <w:tr w14:paraId="5DCDD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CA4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其他税收收入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01A71">
            <w:pPr>
              <w:jc w:val="right"/>
              <w:rPr>
                <w:rFonts w:hint="eastAsia" w:ascii="宋体" w:hAnsi="宋体" w:eastAsia="宋体" w:cs="宋体"/>
                <w:i w:val="0"/>
                <w:iCs w:val="0"/>
                <w:color w:val="000000"/>
                <w:sz w:val="20"/>
                <w:szCs w:val="20"/>
                <w:u w:val="none"/>
              </w:rPr>
            </w:pP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30FF4">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0FFD">
            <w:pPr>
              <w:jc w:val="right"/>
              <w:rPr>
                <w:rFonts w:hint="eastAsia" w:ascii="宋体" w:hAnsi="宋体" w:eastAsia="宋体" w:cs="宋体"/>
                <w:i w:val="0"/>
                <w:iCs w:val="0"/>
                <w:color w:val="000000"/>
                <w:sz w:val="20"/>
                <w:szCs w:val="20"/>
                <w:u w:val="none"/>
              </w:rPr>
            </w:pPr>
          </w:p>
        </w:tc>
      </w:tr>
      <w:tr w14:paraId="29E41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5" w:author="Administrator" w:date="2024-08-18T12:07: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50" w:hRule="atLeast"/>
          <w:trPrChange w:id="1535" w:author="Administrator" w:date="2024-08-18T12:07:12Z">
            <w:trPr>
              <w:trHeight w:val="340" w:hRule="atLeast"/>
            </w:trPr>
          </w:trPrChange>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Change w:id="1536" w:author="Administrator" w:date="2024-08-18T12:07:12Z">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3ECF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二、非税收入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7" w:author="Administrator" w:date="2024-08-18T12:07:12Z">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CF2F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39,000</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8" w:author="Administrator" w:date="2024-08-18T12:07:12Z">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EDEF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36,662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Change w:id="1539" w:author="Administrator" w:date="2024-08-18T12:07:12Z">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A3E3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36,527</w:t>
            </w:r>
          </w:p>
        </w:tc>
      </w:tr>
      <w:tr w14:paraId="70DFF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F14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专项收入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DA0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3,080</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31E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3,210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2A8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3,868</w:t>
            </w:r>
          </w:p>
        </w:tc>
      </w:tr>
      <w:tr w14:paraId="7C617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B2B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行政事业性收费收入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DDE2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3,335</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90A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3,335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7DA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2,565</w:t>
            </w:r>
          </w:p>
        </w:tc>
      </w:tr>
      <w:tr w14:paraId="559C2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FFA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罚没收入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89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3,055</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24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3,055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C2B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1,499</w:t>
            </w:r>
          </w:p>
        </w:tc>
      </w:tr>
      <w:tr w14:paraId="0BAC3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634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国有资本经营收入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C0FA4">
            <w:pPr>
              <w:jc w:val="right"/>
              <w:rPr>
                <w:rFonts w:hint="eastAsia" w:ascii="宋体" w:hAnsi="宋体" w:eastAsia="宋体" w:cs="宋体"/>
                <w:i w:val="0"/>
                <w:iCs w:val="0"/>
                <w:color w:val="000000"/>
                <w:sz w:val="20"/>
                <w:szCs w:val="20"/>
                <w:u w:val="none"/>
              </w:rPr>
            </w:pP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662F4">
            <w:pPr>
              <w:jc w:val="right"/>
              <w:rPr>
                <w:rFonts w:hint="eastAsia" w:ascii="宋体" w:hAnsi="宋体" w:eastAsia="宋体" w:cs="宋体"/>
                <w:i w:val="0"/>
                <w:iCs w:val="0"/>
                <w:color w:val="000000"/>
                <w:sz w:val="20"/>
                <w:szCs w:val="20"/>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C00A">
            <w:pPr>
              <w:jc w:val="right"/>
              <w:rPr>
                <w:rFonts w:hint="eastAsia" w:ascii="宋体" w:hAnsi="宋体" w:eastAsia="宋体" w:cs="宋体"/>
                <w:i w:val="0"/>
                <w:iCs w:val="0"/>
                <w:color w:val="000000"/>
                <w:sz w:val="20"/>
                <w:szCs w:val="20"/>
                <w:u w:val="none"/>
              </w:rPr>
            </w:pPr>
          </w:p>
        </w:tc>
      </w:tr>
      <w:tr w14:paraId="017F7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4E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国有资源(资产)有偿使用收入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AAA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22,877</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71D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25,372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B0663">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28,023</w:t>
            </w:r>
          </w:p>
        </w:tc>
      </w:tr>
      <w:tr w14:paraId="622DE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ins w:id="1540" w:author="Administrator" w:date="2024-08-08T08:48:42Z"/>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EF2B3">
            <w:pPr>
              <w:keepNext w:val="0"/>
              <w:keepLines w:val="0"/>
              <w:widowControl/>
              <w:suppressLineNumbers w:val="0"/>
              <w:jc w:val="left"/>
              <w:textAlignment w:val="center"/>
              <w:rPr>
                <w:ins w:id="1541" w:author="Administrator" w:date="2024-08-08T08:48:42Z"/>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其他收入</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BEE28">
            <w:pPr>
              <w:keepNext w:val="0"/>
              <w:keepLines w:val="0"/>
              <w:widowControl/>
              <w:suppressLineNumbers w:val="0"/>
              <w:jc w:val="right"/>
              <w:textAlignment w:val="center"/>
              <w:rPr>
                <w:ins w:id="1542" w:author="Administrator" w:date="2024-08-08T08:48:42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6,653</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B598">
            <w:pPr>
              <w:keepNext w:val="0"/>
              <w:keepLines w:val="0"/>
              <w:widowControl/>
              <w:suppressLineNumbers w:val="0"/>
              <w:jc w:val="right"/>
              <w:textAlignment w:val="center"/>
              <w:rPr>
                <w:ins w:id="1543" w:author="Administrator" w:date="2024-08-08T08:48:42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1,690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A827">
            <w:pPr>
              <w:keepNext w:val="0"/>
              <w:keepLines w:val="0"/>
              <w:widowControl/>
              <w:suppressLineNumbers w:val="0"/>
              <w:jc w:val="right"/>
              <w:textAlignment w:val="center"/>
              <w:rPr>
                <w:ins w:id="1544" w:author="Administrator" w:date="2024-08-08T08:48:42Z"/>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572</w:t>
            </w:r>
          </w:p>
        </w:tc>
      </w:tr>
      <w:tr w14:paraId="7009C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F9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本 年 收 入 合 计</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469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130,011</w:t>
            </w:r>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740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122,223</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D00D8">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122,650</w:t>
            </w:r>
          </w:p>
        </w:tc>
      </w:tr>
      <w:tr w14:paraId="2290B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del w:id="1545" w:author="Administrator" w:date="2024-08-18T12:07:44Z"/>
        </w:trPr>
        <w:tc>
          <w:tcPr>
            <w:tcW w:w="34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E9289">
            <w:pPr>
              <w:keepNext w:val="0"/>
              <w:keepLines w:val="0"/>
              <w:widowControl/>
              <w:suppressLineNumbers w:val="0"/>
              <w:jc w:val="center"/>
              <w:textAlignment w:val="center"/>
              <w:rPr>
                <w:del w:id="1546" w:author="Administrator" w:date="2024-08-18T12:07:44Z"/>
                <w:rFonts w:hint="eastAsia" w:ascii="宋体" w:hAnsi="宋体" w:eastAsia="宋体" w:cs="宋体"/>
                <w:i w:val="0"/>
                <w:iCs w:val="0"/>
                <w:color w:val="000000"/>
                <w:sz w:val="20"/>
                <w:szCs w:val="20"/>
                <w:u w:val="none"/>
              </w:rPr>
            </w:pPr>
            <w:del w:id="1547" w:author="Administrator" w:date="2024-08-18T12:07:44Z">
              <w:r>
                <w:rPr>
                  <w:rFonts w:hint="eastAsia" w:ascii="宋体" w:hAnsi="宋体" w:eastAsia="宋体" w:cs="宋体"/>
                  <w:i w:val="0"/>
                  <w:color w:val="000000"/>
                  <w:kern w:val="0"/>
                  <w:sz w:val="20"/>
                  <w:szCs w:val="20"/>
                  <w:u w:val="none"/>
                  <w:lang w:val="en-US" w:eastAsia="zh-CN" w:bidi="ar"/>
                </w:rPr>
                <w:delText>预算科目</w:delText>
              </w:r>
            </w:del>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2F337">
            <w:pPr>
              <w:keepNext w:val="0"/>
              <w:keepLines w:val="0"/>
              <w:widowControl/>
              <w:suppressLineNumbers w:val="0"/>
              <w:jc w:val="center"/>
              <w:textAlignment w:val="center"/>
              <w:rPr>
                <w:del w:id="1548" w:author="Administrator" w:date="2024-08-18T12:07:44Z"/>
                <w:rFonts w:hint="default" w:ascii="宋体" w:hAnsi="宋体" w:eastAsia="宋体" w:cs="宋体"/>
                <w:i w:val="0"/>
                <w:color w:val="000000"/>
                <w:kern w:val="2"/>
                <w:sz w:val="20"/>
                <w:szCs w:val="20"/>
                <w:u w:val="none"/>
                <w:lang w:val="en-US" w:eastAsia="zh-CN" w:bidi="ar-SA"/>
              </w:rPr>
            </w:pPr>
            <w:del w:id="1549" w:author="Administrator" w:date="2024-08-18T12:07:44Z">
              <w:r>
                <w:rPr>
                  <w:rFonts w:hint="eastAsia" w:ascii="宋体" w:hAnsi="宋体" w:eastAsia="宋体" w:cs="宋体"/>
                  <w:i w:val="0"/>
                  <w:color w:val="000000"/>
                  <w:kern w:val="0"/>
                  <w:sz w:val="20"/>
                  <w:szCs w:val="20"/>
                  <w:u w:val="none"/>
                  <w:lang w:val="en-US" w:eastAsia="zh-CN" w:bidi="ar"/>
                </w:rPr>
                <w:delText>预算数</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F86FA">
            <w:pPr>
              <w:keepNext w:val="0"/>
              <w:keepLines w:val="0"/>
              <w:widowControl/>
              <w:suppressLineNumbers w:val="0"/>
              <w:jc w:val="center"/>
              <w:textAlignment w:val="center"/>
              <w:rPr>
                <w:del w:id="1550" w:author="Administrator" w:date="2024-08-18T12:07:44Z"/>
                <w:rFonts w:hint="default" w:ascii="宋体" w:hAnsi="宋体" w:eastAsia="宋体" w:cs="宋体"/>
                <w:i w:val="0"/>
                <w:color w:val="000000"/>
                <w:kern w:val="2"/>
                <w:sz w:val="20"/>
                <w:szCs w:val="20"/>
                <w:u w:val="none"/>
                <w:lang w:val="en-US" w:eastAsia="zh-CN" w:bidi="ar-SA"/>
              </w:rPr>
            </w:pPr>
            <w:del w:id="1551" w:author="Administrator" w:date="2024-08-18T12:07:44Z">
              <w:r>
                <w:rPr>
                  <w:rFonts w:hint="eastAsia" w:ascii="宋体" w:hAnsi="宋体" w:eastAsia="宋体" w:cs="宋体"/>
                  <w:i w:val="0"/>
                  <w:color w:val="000000"/>
                  <w:kern w:val="0"/>
                  <w:sz w:val="20"/>
                  <w:szCs w:val="20"/>
                  <w:u w:val="none"/>
                  <w:lang w:val="en-US" w:eastAsia="zh-CN" w:bidi="ar"/>
                </w:rPr>
                <w:delText>调整预算数</w:delText>
              </w:r>
            </w:del>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C9E7C">
            <w:pPr>
              <w:keepNext w:val="0"/>
              <w:keepLines w:val="0"/>
              <w:widowControl/>
              <w:suppressLineNumbers w:val="0"/>
              <w:jc w:val="center"/>
              <w:textAlignment w:val="center"/>
              <w:rPr>
                <w:del w:id="1552" w:author="Administrator" w:date="2024-08-18T12:07:44Z"/>
                <w:rFonts w:hint="default" w:ascii="宋体" w:hAnsi="宋体" w:eastAsia="宋体" w:cs="宋体"/>
                <w:i w:val="0"/>
                <w:color w:val="000000"/>
                <w:kern w:val="2"/>
                <w:sz w:val="20"/>
                <w:szCs w:val="20"/>
                <w:u w:val="none"/>
                <w:lang w:val="en-US" w:eastAsia="zh-CN" w:bidi="ar-SA"/>
              </w:rPr>
            </w:pPr>
            <w:del w:id="1553" w:author="Administrator" w:date="2024-08-18T12:07:44Z">
              <w:r>
                <w:rPr>
                  <w:rFonts w:hint="eastAsia" w:ascii="宋体" w:hAnsi="宋体" w:eastAsia="宋体" w:cs="宋体"/>
                  <w:i w:val="0"/>
                  <w:color w:val="000000"/>
                  <w:kern w:val="0"/>
                  <w:sz w:val="20"/>
                  <w:szCs w:val="20"/>
                  <w:u w:val="none"/>
                  <w:lang w:val="en-US" w:eastAsia="zh-CN" w:bidi="ar"/>
                </w:rPr>
                <w:delText>决算数</w:delText>
              </w:r>
            </w:del>
          </w:p>
        </w:tc>
      </w:tr>
    </w:tbl>
    <w:p w14:paraId="6851BEED">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1D91CC5">
      <w:pPr>
        <w:pStyle w:val="8"/>
        <w:numPr>
          <w:ilvl w:val="0"/>
          <w:numId w:val="2"/>
        </w:numPr>
        <w:ind w:firstLineChars="0"/>
        <w:outlineLvl w:val="0"/>
        <w:rPr>
          <w:rFonts w:ascii="仿宋" w:hAnsi="仿宋" w:eastAsia="仿宋"/>
          <w:sz w:val="32"/>
        </w:rPr>
      </w:pPr>
      <w:bookmarkStart w:id="6" w:name="_Toc23905"/>
      <w:bookmarkStart w:id="7" w:name="_Toc12655"/>
      <w:bookmarkStart w:id="8" w:name="_Toc4154"/>
      <w:r>
        <w:rPr>
          <w:rFonts w:hint="eastAsia" w:ascii="仿宋" w:hAnsi="仿宋" w:eastAsia="仿宋"/>
          <w:sz w:val="32"/>
        </w:rPr>
        <w:t>202</w:t>
      </w:r>
      <w:ins w:id="1554" w:author="Administrator" w:date="2024-08-08T08:53:11Z">
        <w:r>
          <w:rPr>
            <w:rFonts w:hint="eastAsia" w:ascii="仿宋" w:hAnsi="仿宋" w:eastAsia="仿宋"/>
            <w:sz w:val="32"/>
            <w:lang w:val="en-US" w:eastAsia="zh-CN"/>
          </w:rPr>
          <w:t>3</w:t>
        </w:r>
      </w:ins>
      <w:del w:id="1555" w:author="Administrator" w:date="2024-08-08T08:53:10Z">
        <w:r>
          <w:rPr>
            <w:rFonts w:hint="eastAsia" w:ascii="仿宋" w:hAnsi="仿宋" w:eastAsia="仿宋"/>
            <w:sz w:val="32"/>
            <w:lang w:val="en-US" w:eastAsia="zh-CN"/>
          </w:rPr>
          <w:delText>2</w:delText>
        </w:r>
      </w:del>
      <w:r>
        <w:rPr>
          <w:rFonts w:hint="eastAsia" w:ascii="仿宋" w:hAnsi="仿宋" w:eastAsia="仿宋"/>
          <w:sz w:val="32"/>
        </w:rPr>
        <w:t>年度东安县一般公共预算支出决算总表</w:t>
      </w:r>
      <w:bookmarkEnd w:id="6"/>
      <w:bookmarkEnd w:id="7"/>
      <w:bookmarkEnd w:id="8"/>
    </w:p>
    <w:tbl>
      <w:tblPr>
        <w:tblStyle w:val="6"/>
        <w:tblW w:w="8338" w:type="dxa"/>
        <w:tblInd w:w="70" w:type="dxa"/>
        <w:tblLayout w:type="autofit"/>
        <w:tblCellMar>
          <w:top w:w="0" w:type="dxa"/>
          <w:left w:w="108" w:type="dxa"/>
          <w:bottom w:w="0" w:type="dxa"/>
          <w:right w:w="108" w:type="dxa"/>
        </w:tblCellMar>
      </w:tblPr>
      <w:tblGrid>
        <w:gridCol w:w="5398"/>
        <w:gridCol w:w="2940"/>
      </w:tblGrid>
      <w:tr w14:paraId="4FEDA6D6">
        <w:tblPrEx>
          <w:tblCellMar>
            <w:top w:w="0" w:type="dxa"/>
            <w:left w:w="108" w:type="dxa"/>
            <w:bottom w:w="0" w:type="dxa"/>
            <w:right w:w="108" w:type="dxa"/>
          </w:tblCellMar>
        </w:tblPrEx>
        <w:trPr>
          <w:trHeight w:val="681" w:hRule="atLeast"/>
        </w:trPr>
        <w:tc>
          <w:tcPr>
            <w:tcW w:w="8338" w:type="dxa"/>
            <w:gridSpan w:val="2"/>
            <w:tcBorders>
              <w:top w:val="nil"/>
              <w:left w:val="nil"/>
              <w:bottom w:val="nil"/>
              <w:right w:val="nil"/>
            </w:tcBorders>
            <w:shd w:val="clear" w:color="auto" w:fill="auto"/>
            <w:noWrap/>
            <w:vAlign w:val="center"/>
          </w:tcPr>
          <w:p w14:paraId="7B647CC9">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36"/>
                <w:szCs w:val="36"/>
              </w:rPr>
            </w:pPr>
            <w:r>
              <w:rPr>
                <w:rFonts w:hint="eastAsia" w:ascii="宋体" w:hAnsi="宋体" w:eastAsia="宋体" w:cs="宋体"/>
                <w:b/>
                <w:bCs/>
                <w:kern w:val="0"/>
                <w:sz w:val="36"/>
                <w:szCs w:val="36"/>
              </w:rPr>
              <w:t>202</w:t>
            </w:r>
            <w:ins w:id="1556" w:author="Administrator" w:date="2024-08-08T08:53:14Z">
              <w:r>
                <w:rPr>
                  <w:rFonts w:hint="eastAsia" w:ascii="宋体" w:hAnsi="宋体" w:eastAsia="宋体" w:cs="宋体"/>
                  <w:b/>
                  <w:bCs/>
                  <w:kern w:val="0"/>
                  <w:sz w:val="36"/>
                  <w:szCs w:val="36"/>
                  <w:lang w:val="en-US" w:eastAsia="zh-CN"/>
                </w:rPr>
                <w:t>3</w:t>
              </w:r>
            </w:ins>
            <w:del w:id="1557" w:author="Administrator" w:date="2024-08-08T08:53:13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年度东安县一般公共预算支出决算总表</w:t>
            </w:r>
          </w:p>
        </w:tc>
      </w:tr>
      <w:tr w14:paraId="09F3257F">
        <w:tblPrEx>
          <w:tblCellMar>
            <w:top w:w="0" w:type="dxa"/>
            <w:left w:w="108" w:type="dxa"/>
            <w:bottom w:w="0" w:type="dxa"/>
            <w:right w:w="108" w:type="dxa"/>
          </w:tblCellMar>
        </w:tblPrEx>
        <w:trPr>
          <w:trHeight w:val="339" w:hRule="atLeast"/>
        </w:trPr>
        <w:tc>
          <w:tcPr>
            <w:tcW w:w="8338" w:type="dxa"/>
            <w:gridSpan w:val="2"/>
            <w:tcBorders>
              <w:top w:val="nil"/>
              <w:left w:val="nil"/>
              <w:bottom w:val="nil"/>
              <w:right w:val="nil"/>
            </w:tcBorders>
            <w:shd w:val="clear" w:color="auto" w:fill="auto"/>
            <w:noWrap/>
            <w:vAlign w:val="center"/>
          </w:tcPr>
          <w:p w14:paraId="37D490EF">
            <w:pPr>
              <w:keepNext w:val="0"/>
              <w:keepLines w:val="0"/>
              <w:widowControl/>
              <w:suppressLineNumbers w:val="0"/>
              <w:spacing w:before="0" w:beforeAutospacing="0" w:after="0" w:afterAutospacing="0"/>
              <w:ind w:left="0" w:right="0"/>
              <w:jc w:val="right"/>
              <w:rPr>
                <w:rFonts w:hint="default" w:ascii="宋体" w:hAnsi="宋体" w:eastAsia="宋体" w:cs="宋体"/>
                <w:kern w:val="0"/>
                <w:sz w:val="20"/>
                <w:szCs w:val="20"/>
              </w:rPr>
            </w:pPr>
            <w:r>
              <w:rPr>
                <w:rFonts w:hint="eastAsia" w:ascii="宋体" w:hAnsi="宋体" w:eastAsia="宋体" w:cs="宋体"/>
                <w:kern w:val="0"/>
                <w:sz w:val="20"/>
                <w:szCs w:val="20"/>
              </w:rPr>
              <w:t>单位:万元</w:t>
            </w:r>
          </w:p>
        </w:tc>
      </w:tr>
      <w:tr w14:paraId="462B6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3E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9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14:paraId="69EBE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A61EB">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BE8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431,516</w:t>
            </w:r>
          </w:p>
        </w:tc>
      </w:tr>
      <w:tr w14:paraId="40651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4D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二、上解上级支出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274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8,913</w:t>
            </w:r>
          </w:p>
        </w:tc>
      </w:tr>
      <w:tr w14:paraId="5E5E8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ins w:id="1558" w:author="Administrator" w:date="2024-08-08T08:54:40Z"/>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57A77">
            <w:pPr>
              <w:keepNext w:val="0"/>
              <w:keepLines w:val="0"/>
              <w:widowControl/>
              <w:suppressLineNumbers w:val="0"/>
              <w:jc w:val="left"/>
              <w:textAlignment w:val="center"/>
              <w:rPr>
                <w:ins w:id="1559" w:author="Administrator" w:date="2024-08-08T08:54:40Z"/>
                <w:rFonts w:hint="default" w:ascii="宋体" w:hAnsi="宋体" w:eastAsia="宋体" w:cs="宋体"/>
                <w:i w:val="0"/>
                <w:iCs w:val="0"/>
                <w:color w:val="000000"/>
                <w:kern w:val="0"/>
                <w:sz w:val="20"/>
                <w:szCs w:val="20"/>
                <w:u w:val="none"/>
                <w:lang w:val="en-US" w:eastAsia="zh-CN" w:bidi="ar"/>
              </w:rPr>
            </w:pPr>
            <w:ins w:id="1560" w:author="Administrator" w:date="2024-08-08T08:55:05Z">
              <w:r>
                <w:rPr>
                  <w:rFonts w:hint="eastAsia" w:ascii="宋体" w:hAnsi="宋体" w:eastAsia="宋体" w:cs="宋体"/>
                  <w:i w:val="0"/>
                  <w:iCs w:val="0"/>
                  <w:color w:val="000000"/>
                  <w:kern w:val="0"/>
                  <w:sz w:val="20"/>
                  <w:szCs w:val="20"/>
                  <w:u w:val="none"/>
                  <w:lang w:val="en-US" w:eastAsia="zh-CN" w:bidi="ar"/>
                </w:rPr>
                <w:t>三</w:t>
              </w:r>
            </w:ins>
            <w:ins w:id="1561" w:author="Administrator" w:date="2024-08-08T08:55:06Z">
              <w:r>
                <w:rPr>
                  <w:rFonts w:hint="eastAsia" w:ascii="宋体" w:hAnsi="宋体" w:eastAsia="宋体" w:cs="宋体"/>
                  <w:i w:val="0"/>
                  <w:iCs w:val="0"/>
                  <w:color w:val="000000"/>
                  <w:kern w:val="0"/>
                  <w:sz w:val="20"/>
                  <w:szCs w:val="20"/>
                  <w:u w:val="none"/>
                  <w:lang w:val="en-US" w:eastAsia="zh-CN" w:bidi="ar"/>
                </w:rPr>
                <w:t>、</w:t>
              </w:r>
            </w:ins>
            <w:ins w:id="1562" w:author="Administrator" w:date="2024-08-08T08:55:09Z">
              <w:r>
                <w:rPr>
                  <w:rFonts w:hint="eastAsia" w:ascii="宋体" w:hAnsi="宋体" w:eastAsia="宋体" w:cs="宋体"/>
                  <w:i w:val="0"/>
                  <w:iCs w:val="0"/>
                  <w:color w:val="000000"/>
                  <w:kern w:val="0"/>
                  <w:sz w:val="20"/>
                  <w:szCs w:val="20"/>
                  <w:u w:val="none"/>
                  <w:lang w:val="en-US" w:eastAsia="zh-CN" w:bidi="ar"/>
                </w:rPr>
                <w:t>调出</w:t>
              </w:r>
            </w:ins>
            <w:ins w:id="1563" w:author="Administrator" w:date="2024-08-08T08:55:10Z">
              <w:r>
                <w:rPr>
                  <w:rFonts w:hint="eastAsia" w:ascii="宋体" w:hAnsi="宋体" w:eastAsia="宋体" w:cs="宋体"/>
                  <w:i w:val="0"/>
                  <w:iCs w:val="0"/>
                  <w:color w:val="000000"/>
                  <w:kern w:val="0"/>
                  <w:sz w:val="20"/>
                  <w:szCs w:val="20"/>
                  <w:u w:val="none"/>
                  <w:lang w:val="en-US" w:eastAsia="zh-CN" w:bidi="ar"/>
                </w:rPr>
                <w:t>资金</w:t>
              </w:r>
            </w:ins>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F2309">
            <w:pPr>
              <w:keepNext w:val="0"/>
              <w:keepLines w:val="0"/>
              <w:widowControl/>
              <w:suppressLineNumbers w:val="0"/>
              <w:jc w:val="right"/>
              <w:textAlignment w:val="center"/>
              <w:rPr>
                <w:ins w:id="1564" w:author="Administrator" w:date="2024-08-08T08:54:40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7,640</w:t>
            </w:r>
          </w:p>
        </w:tc>
      </w:tr>
      <w:tr w14:paraId="52F31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D8D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del w:id="1565" w:author="Administrator" w:date="2024-08-08T08:54:48Z">
              <w:r>
                <w:rPr>
                  <w:rFonts w:hint="default" w:ascii="宋体" w:hAnsi="宋体" w:eastAsia="宋体" w:cs="宋体"/>
                  <w:i w:val="0"/>
                  <w:iCs w:val="0"/>
                  <w:color w:val="000000"/>
                  <w:kern w:val="0"/>
                  <w:sz w:val="20"/>
                  <w:szCs w:val="20"/>
                  <w:u w:val="none"/>
                  <w:lang w:val="en-US" w:eastAsia="zh-CN" w:bidi="ar"/>
                </w:rPr>
                <w:delText>三</w:delText>
              </w:r>
            </w:del>
            <w:ins w:id="1566" w:author="Administrator" w:date="2024-08-08T08:54:49Z">
              <w:r>
                <w:rPr>
                  <w:rFonts w:hint="eastAsia" w:ascii="宋体" w:hAnsi="宋体" w:eastAsia="宋体" w:cs="宋体"/>
                  <w:i w:val="0"/>
                  <w:iCs w:val="0"/>
                  <w:color w:val="000000"/>
                  <w:kern w:val="0"/>
                  <w:sz w:val="20"/>
                  <w:szCs w:val="20"/>
                  <w:u w:val="none"/>
                  <w:lang w:val="en-US" w:eastAsia="zh-CN" w:bidi="ar"/>
                </w:rPr>
                <w:t>四</w:t>
              </w:r>
            </w:ins>
            <w:r>
              <w:rPr>
                <w:rFonts w:hint="eastAsia" w:ascii="宋体" w:hAnsi="宋体" w:eastAsia="宋体" w:cs="宋体"/>
                <w:i w:val="0"/>
                <w:iCs w:val="0"/>
                <w:color w:val="000000"/>
                <w:kern w:val="0"/>
                <w:sz w:val="20"/>
                <w:szCs w:val="20"/>
                <w:u w:val="none"/>
                <w:lang w:val="en-US" w:eastAsia="zh-CN" w:bidi="ar"/>
              </w:rPr>
              <w:t>、债务还本支出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6E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7,214</w:t>
            </w:r>
          </w:p>
        </w:tc>
      </w:tr>
      <w:tr w14:paraId="02C17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7E2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7" w:author="Administrator" w:date="2024-08-08T08:54:57Z">
              <w:r>
                <w:rPr>
                  <w:rFonts w:hint="eastAsia" w:ascii="宋体" w:hAnsi="宋体" w:eastAsia="宋体" w:cs="宋体"/>
                  <w:i w:val="0"/>
                  <w:iCs w:val="0"/>
                  <w:color w:val="000000"/>
                  <w:kern w:val="0"/>
                  <w:sz w:val="20"/>
                  <w:szCs w:val="20"/>
                  <w:u w:val="none"/>
                  <w:lang w:val="en-US" w:eastAsia="zh-CN" w:bidi="ar"/>
                </w:rPr>
                <w:t>五</w:t>
              </w:r>
            </w:ins>
            <w:del w:id="1568" w:author="Administrator" w:date="2024-08-08T08:54:52Z">
              <w:r>
                <w:rPr>
                  <w:rFonts w:hint="eastAsia" w:ascii="宋体" w:hAnsi="宋体" w:eastAsia="宋体" w:cs="宋体"/>
                  <w:i w:val="0"/>
                  <w:iCs w:val="0"/>
                  <w:color w:val="000000"/>
                  <w:kern w:val="0"/>
                  <w:sz w:val="20"/>
                  <w:szCs w:val="20"/>
                  <w:u w:val="none"/>
                  <w:lang w:val="en-US" w:eastAsia="zh-CN" w:bidi="ar"/>
                </w:rPr>
                <w:delText>四</w:delText>
              </w:r>
            </w:del>
            <w:r>
              <w:rPr>
                <w:rFonts w:hint="eastAsia" w:ascii="宋体" w:hAnsi="宋体" w:eastAsia="宋体" w:cs="宋体"/>
                <w:i w:val="0"/>
                <w:iCs w:val="0"/>
                <w:color w:val="000000"/>
                <w:kern w:val="0"/>
                <w:sz w:val="20"/>
                <w:szCs w:val="20"/>
                <w:u w:val="none"/>
                <w:lang w:val="en-US" w:eastAsia="zh-CN" w:bidi="ar"/>
              </w:rPr>
              <w:t>、安排预算稳定调节基金</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06AD5">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12,427</w:t>
            </w:r>
          </w:p>
        </w:tc>
      </w:tr>
      <w:tr w14:paraId="52875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5CB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9" w:author="Administrator" w:date="2024-08-08T08:55:01Z">
              <w:r>
                <w:rPr>
                  <w:rFonts w:hint="eastAsia" w:ascii="宋体" w:hAnsi="宋体" w:eastAsia="宋体" w:cs="宋体"/>
                  <w:i w:val="0"/>
                  <w:iCs w:val="0"/>
                  <w:color w:val="000000"/>
                  <w:kern w:val="0"/>
                  <w:sz w:val="20"/>
                  <w:szCs w:val="20"/>
                  <w:u w:val="none"/>
                  <w:lang w:val="en-US" w:eastAsia="zh-CN" w:bidi="ar"/>
                </w:rPr>
                <w:t>六</w:t>
              </w:r>
            </w:ins>
            <w:del w:id="1570" w:author="Administrator" w:date="2024-08-08T08:54:59Z">
              <w:r>
                <w:rPr>
                  <w:rFonts w:hint="eastAsia" w:ascii="宋体" w:hAnsi="宋体" w:eastAsia="宋体" w:cs="宋体"/>
                  <w:i w:val="0"/>
                  <w:iCs w:val="0"/>
                  <w:color w:val="000000"/>
                  <w:kern w:val="0"/>
                  <w:sz w:val="20"/>
                  <w:szCs w:val="20"/>
                  <w:u w:val="none"/>
                  <w:lang w:val="en-US" w:eastAsia="zh-CN" w:bidi="ar"/>
                </w:rPr>
                <w:delText>五</w:delText>
              </w:r>
            </w:del>
            <w:r>
              <w:rPr>
                <w:rFonts w:hint="eastAsia" w:ascii="宋体" w:hAnsi="宋体" w:eastAsia="宋体" w:cs="宋体"/>
                <w:i w:val="0"/>
                <w:iCs w:val="0"/>
                <w:color w:val="000000"/>
                <w:kern w:val="0"/>
                <w:sz w:val="20"/>
                <w:szCs w:val="20"/>
                <w:u w:val="none"/>
                <w:lang w:val="en-US" w:eastAsia="zh-CN" w:bidi="ar"/>
              </w:rPr>
              <w:t>、年终结余</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2CE57">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204</w:t>
            </w:r>
          </w:p>
        </w:tc>
      </w:tr>
      <w:tr w14:paraId="69530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E9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06F6E">
            <w:pPr>
              <w:keepNext w:val="0"/>
              <w:keepLines w:val="0"/>
              <w:widowControl/>
              <w:suppressLineNumbers w:val="0"/>
              <w:jc w:val="right"/>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467,914</w:t>
            </w:r>
          </w:p>
        </w:tc>
      </w:tr>
    </w:tbl>
    <w:p w14:paraId="65CCCC62">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2AE2EBDD">
      <w:pPr>
        <w:pStyle w:val="8"/>
        <w:keepNext w:val="0"/>
        <w:keepLines w:val="0"/>
        <w:widowControl/>
        <w:numPr>
          <w:ilvl w:val="0"/>
          <w:numId w:val="3"/>
        </w:numPr>
        <w:suppressLineNumbers w:val="0"/>
        <w:spacing w:before="0" w:beforeAutospacing="0" w:after="0" w:afterAutospacing="0"/>
        <w:ind w:right="0" w:firstLineChars="0"/>
        <w:outlineLvl w:val="0"/>
        <w:rPr>
          <w:rFonts w:hint="default" w:ascii="仿宋" w:hAnsi="仿宋" w:eastAsia="仿宋" w:cs="宋体"/>
          <w:bCs/>
          <w:kern w:val="0"/>
          <w:sz w:val="32"/>
          <w:szCs w:val="36"/>
        </w:rPr>
      </w:pPr>
      <w:bookmarkStart w:id="9" w:name="_Toc32348"/>
      <w:bookmarkStart w:id="10" w:name="_Toc30503"/>
      <w:bookmarkStart w:id="11" w:name="_Toc21133"/>
      <w:r>
        <w:rPr>
          <w:rFonts w:hint="eastAsia" w:ascii="仿宋" w:hAnsi="仿宋" w:eastAsia="仿宋" w:cs="宋体"/>
          <w:bCs/>
          <w:kern w:val="0"/>
          <w:sz w:val="32"/>
          <w:szCs w:val="36"/>
        </w:rPr>
        <w:t>202</w:t>
      </w:r>
      <w:ins w:id="1571" w:author="Administrator" w:date="2024-08-08T08:56:19Z">
        <w:r>
          <w:rPr>
            <w:rFonts w:hint="eastAsia" w:ascii="仿宋" w:hAnsi="仿宋" w:eastAsia="仿宋" w:cs="宋体"/>
            <w:bCs/>
            <w:kern w:val="0"/>
            <w:sz w:val="32"/>
            <w:szCs w:val="36"/>
            <w:lang w:val="en-US" w:eastAsia="zh-CN"/>
          </w:rPr>
          <w:t>3</w:t>
        </w:r>
      </w:ins>
      <w:del w:id="1572" w:author="Administrator" w:date="2024-08-08T08:56:18Z">
        <w:r>
          <w:rPr>
            <w:rFonts w:hint="eastAsia" w:ascii="仿宋" w:hAnsi="仿宋" w:eastAsia="仿宋" w:cs="宋体"/>
            <w:bCs/>
            <w:kern w:val="0"/>
            <w:sz w:val="32"/>
            <w:szCs w:val="36"/>
            <w:lang w:val="en-US" w:eastAsia="zh-CN"/>
          </w:rPr>
          <w:delText>2</w:delText>
        </w:r>
      </w:del>
      <w:r>
        <w:rPr>
          <w:rFonts w:hint="eastAsia" w:ascii="仿宋" w:hAnsi="仿宋" w:eastAsia="仿宋" w:cs="宋体"/>
          <w:bCs/>
          <w:kern w:val="0"/>
          <w:sz w:val="32"/>
          <w:szCs w:val="36"/>
        </w:rPr>
        <w:t>年度东安县一般公共预算支出决算明细表</w:t>
      </w:r>
      <w:bookmarkEnd w:id="9"/>
      <w:bookmarkEnd w:id="10"/>
      <w:bookmarkEnd w:id="11"/>
    </w:p>
    <w:tbl>
      <w:tblPr>
        <w:tblStyle w:val="6"/>
        <w:tblW w:w="8445" w:type="dxa"/>
        <w:tblInd w:w="5" w:type="dxa"/>
        <w:tblLayout w:type="autofit"/>
        <w:tblCellMar>
          <w:top w:w="0" w:type="dxa"/>
          <w:left w:w="108" w:type="dxa"/>
          <w:bottom w:w="0" w:type="dxa"/>
          <w:right w:w="108" w:type="dxa"/>
        </w:tblCellMar>
      </w:tblPr>
      <w:tblGrid>
        <w:gridCol w:w="3458"/>
        <w:gridCol w:w="1555"/>
        <w:gridCol w:w="1906"/>
        <w:gridCol w:w="1391"/>
        <w:gridCol w:w="135"/>
      </w:tblGrid>
      <w:tr w14:paraId="4CEB57C2">
        <w:tblPrEx>
          <w:tblCellMar>
            <w:top w:w="0" w:type="dxa"/>
            <w:left w:w="108" w:type="dxa"/>
            <w:bottom w:w="0" w:type="dxa"/>
            <w:right w:w="108" w:type="dxa"/>
          </w:tblCellMar>
        </w:tblPrEx>
        <w:trPr>
          <w:gridAfter w:val="1"/>
          <w:wAfter w:w="135" w:type="dxa"/>
          <w:trHeight w:val="681" w:hRule="atLeast"/>
        </w:trPr>
        <w:tc>
          <w:tcPr>
            <w:tcW w:w="8310" w:type="dxa"/>
            <w:gridSpan w:val="4"/>
            <w:tcBorders>
              <w:top w:val="nil"/>
              <w:left w:val="nil"/>
              <w:bottom w:val="nil"/>
              <w:right w:val="nil"/>
            </w:tcBorders>
            <w:shd w:val="clear" w:color="auto" w:fill="auto"/>
            <w:noWrap/>
            <w:vAlign w:val="center"/>
          </w:tcPr>
          <w:p w14:paraId="3C4313F7">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36"/>
                <w:szCs w:val="36"/>
              </w:rPr>
            </w:pPr>
            <w:r>
              <w:rPr>
                <w:rFonts w:hint="eastAsia" w:ascii="宋体" w:hAnsi="宋体" w:eastAsia="宋体" w:cs="宋体"/>
                <w:b/>
                <w:bCs/>
                <w:kern w:val="0"/>
                <w:sz w:val="36"/>
                <w:szCs w:val="36"/>
              </w:rPr>
              <w:t>202</w:t>
            </w:r>
            <w:ins w:id="1573" w:author="Administrator" w:date="2024-08-08T08:56:21Z">
              <w:r>
                <w:rPr>
                  <w:rFonts w:hint="eastAsia" w:ascii="宋体" w:hAnsi="宋体" w:eastAsia="宋体" w:cs="宋体"/>
                  <w:b/>
                  <w:bCs/>
                  <w:kern w:val="0"/>
                  <w:sz w:val="36"/>
                  <w:szCs w:val="36"/>
                  <w:lang w:val="en-US" w:eastAsia="zh-CN"/>
                </w:rPr>
                <w:t>3</w:t>
              </w:r>
            </w:ins>
            <w:del w:id="1574" w:author="Administrator" w:date="2024-08-08T08:56:21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年度东安县一般公共预算支出决算明细表</w:t>
            </w:r>
          </w:p>
        </w:tc>
      </w:tr>
      <w:tr w14:paraId="6DD00A54">
        <w:tblPrEx>
          <w:tblCellMar>
            <w:top w:w="0" w:type="dxa"/>
            <w:left w:w="108" w:type="dxa"/>
            <w:bottom w:w="0" w:type="dxa"/>
            <w:right w:w="108" w:type="dxa"/>
          </w:tblCellMar>
        </w:tblPrEx>
        <w:trPr>
          <w:gridAfter w:val="1"/>
          <w:wAfter w:w="135" w:type="dxa"/>
          <w:trHeight w:val="339" w:hRule="atLeast"/>
        </w:trPr>
        <w:tc>
          <w:tcPr>
            <w:tcW w:w="8310" w:type="dxa"/>
            <w:gridSpan w:val="4"/>
            <w:tcBorders>
              <w:top w:val="nil"/>
              <w:left w:val="nil"/>
              <w:bottom w:val="nil"/>
              <w:right w:val="nil"/>
            </w:tcBorders>
            <w:shd w:val="clear" w:color="auto" w:fill="auto"/>
            <w:noWrap/>
            <w:vAlign w:val="center"/>
          </w:tcPr>
          <w:p w14:paraId="624FDEE1">
            <w:pPr>
              <w:keepNext w:val="0"/>
              <w:keepLines w:val="0"/>
              <w:widowControl/>
              <w:suppressLineNumbers w:val="0"/>
              <w:spacing w:before="0" w:beforeAutospacing="0" w:after="0" w:afterAutospacing="0"/>
              <w:ind w:left="0" w:right="0"/>
              <w:jc w:val="right"/>
              <w:rPr>
                <w:rFonts w:hint="default" w:ascii="宋体" w:hAnsi="宋体" w:eastAsia="宋体" w:cs="宋体"/>
                <w:kern w:val="0"/>
                <w:sz w:val="20"/>
                <w:szCs w:val="20"/>
              </w:rPr>
            </w:pPr>
            <w:r>
              <w:rPr>
                <w:rFonts w:hint="eastAsia" w:ascii="宋体" w:hAnsi="宋体" w:eastAsia="宋体" w:cs="宋体"/>
                <w:kern w:val="0"/>
                <w:sz w:val="20"/>
                <w:szCs w:val="20"/>
              </w:rPr>
              <w:t>单位:万元</w:t>
            </w:r>
          </w:p>
        </w:tc>
      </w:tr>
      <w:tr w14:paraId="72526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32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预算科目</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3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E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调整预算数</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5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14:paraId="41A9D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169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9E2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51,632</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5FBB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34,209</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90B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34,005</w:t>
            </w:r>
          </w:p>
        </w:tc>
      </w:tr>
      <w:tr w14:paraId="7CB5B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4B7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682AF">
            <w:pPr>
              <w:jc w:val="right"/>
              <w:rPr>
                <w:rFonts w:hint="eastAsia" w:ascii="宋体" w:hAnsi="宋体" w:eastAsia="宋体" w:cs="宋体"/>
                <w:i w:val="0"/>
                <w:iCs w:val="0"/>
                <w:color w:val="000000"/>
                <w:sz w:val="20"/>
                <w:szCs w:val="20"/>
                <w:u w:val="none"/>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E8051">
            <w:pPr>
              <w:jc w:val="right"/>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43C82">
            <w:pPr>
              <w:jc w:val="right"/>
              <w:rPr>
                <w:rFonts w:hint="eastAsia" w:ascii="宋体" w:hAnsi="宋体" w:eastAsia="宋体" w:cs="宋体"/>
                <w:i w:val="0"/>
                <w:iCs w:val="0"/>
                <w:color w:val="000000"/>
                <w:sz w:val="20"/>
                <w:szCs w:val="20"/>
                <w:u w:val="none"/>
              </w:rPr>
            </w:pPr>
          </w:p>
        </w:tc>
      </w:tr>
      <w:tr w14:paraId="57F8F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84A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98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266</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78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2AC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r>
      <w:tr w14:paraId="234CA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345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4EE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13,921</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CB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9,271</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E3B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9,271</w:t>
            </w:r>
          </w:p>
        </w:tc>
      </w:tr>
      <w:tr w14:paraId="1C0FF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A5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A8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90,993</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B5B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99,251</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E0E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99,251</w:t>
            </w:r>
          </w:p>
        </w:tc>
      </w:tr>
      <w:tr w14:paraId="59F66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A3B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456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1,836</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3E8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3,009</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5EF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3,009</w:t>
            </w:r>
          </w:p>
        </w:tc>
      </w:tr>
      <w:tr w14:paraId="53D3E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E0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58A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4,343</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03B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4,387</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87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4,387</w:t>
            </w:r>
          </w:p>
        </w:tc>
      </w:tr>
      <w:tr w14:paraId="7D78F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AE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9A2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65,142</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E62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91,256</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C6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91,256</w:t>
            </w:r>
          </w:p>
        </w:tc>
      </w:tr>
      <w:tr w14:paraId="5349D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767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E74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53,554</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6585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56,594</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E4B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56,594</w:t>
            </w:r>
          </w:p>
        </w:tc>
      </w:tr>
      <w:tr w14:paraId="01488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12D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0BC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9,336</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DB5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5,393</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8FA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5,393</w:t>
            </w:r>
          </w:p>
        </w:tc>
      </w:tr>
      <w:tr w14:paraId="2E3C5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A2A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B71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7,858</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93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19,547</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AA6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19,547</w:t>
            </w:r>
          </w:p>
        </w:tc>
      </w:tr>
      <w:tr w14:paraId="36E15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7E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9F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72,078</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6E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70,102</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CCE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70,102</w:t>
            </w:r>
          </w:p>
        </w:tc>
      </w:tr>
      <w:tr w14:paraId="4FC74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B6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AC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12,720</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23B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8,827</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B21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8,827</w:t>
            </w:r>
          </w:p>
        </w:tc>
      </w:tr>
      <w:tr w14:paraId="510AB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2C5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EDE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1,846</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3D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526</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48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526</w:t>
            </w:r>
          </w:p>
        </w:tc>
      </w:tr>
      <w:tr w14:paraId="7CD93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D83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8E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1,235</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AA0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1,033</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8B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1,033</w:t>
            </w:r>
          </w:p>
        </w:tc>
      </w:tr>
      <w:tr w14:paraId="26238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B5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0CC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DA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D22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r>
      <w:tr w14:paraId="6B840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4DB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22C19">
            <w:pPr>
              <w:jc w:val="right"/>
              <w:rPr>
                <w:rFonts w:hint="eastAsia" w:ascii="宋体" w:hAnsi="宋体" w:eastAsia="宋体" w:cs="宋体"/>
                <w:i w:val="0"/>
                <w:iCs w:val="0"/>
                <w:color w:val="000000"/>
                <w:sz w:val="20"/>
                <w:szCs w:val="20"/>
                <w:u w:val="none"/>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67C2F">
            <w:pPr>
              <w:jc w:val="right"/>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B9519">
            <w:pPr>
              <w:jc w:val="right"/>
              <w:rPr>
                <w:rFonts w:hint="eastAsia" w:ascii="宋体" w:hAnsi="宋体" w:eastAsia="宋体" w:cs="宋体"/>
                <w:i w:val="0"/>
                <w:iCs w:val="0"/>
                <w:color w:val="000000"/>
                <w:sz w:val="20"/>
                <w:szCs w:val="20"/>
                <w:u w:val="none"/>
              </w:rPr>
            </w:pPr>
          </w:p>
        </w:tc>
      </w:tr>
      <w:tr w14:paraId="54F5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B8A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939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4,153</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7E1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2,950</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0D3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2,950</w:t>
            </w:r>
          </w:p>
        </w:tc>
      </w:tr>
      <w:tr w14:paraId="2D5B4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0B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C8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4,707</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BFB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12,955</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153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12,955</w:t>
            </w:r>
          </w:p>
        </w:tc>
      </w:tr>
      <w:tr w14:paraId="06404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F4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6A4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676</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09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4,583</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B1B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4,583</w:t>
            </w:r>
          </w:p>
        </w:tc>
      </w:tr>
      <w:tr w14:paraId="4DFD5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29F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二十一、灾害防治及应急管理支出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BFA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2,457</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B96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1,215</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A87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1,215</w:t>
            </w:r>
          </w:p>
        </w:tc>
      </w:tr>
      <w:tr w14:paraId="67166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30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二十二、预备费</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C5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5,000</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8510">
            <w:pPr>
              <w:jc w:val="right"/>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C0794">
            <w:pPr>
              <w:jc w:val="right"/>
              <w:rPr>
                <w:rFonts w:hint="eastAsia" w:ascii="宋体" w:hAnsi="宋体" w:eastAsia="宋体" w:cs="宋体"/>
                <w:i w:val="0"/>
                <w:iCs w:val="0"/>
                <w:color w:val="000000"/>
                <w:sz w:val="20"/>
                <w:szCs w:val="20"/>
                <w:u w:val="none"/>
              </w:rPr>
            </w:pPr>
          </w:p>
        </w:tc>
      </w:tr>
      <w:tr w14:paraId="0D174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3B0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DE89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2,729</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7FF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7B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r>
      <w:tr w14:paraId="5C686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EF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二十四、债务付息支出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639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6,660</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7C1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6,054</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A08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6,054</w:t>
            </w:r>
          </w:p>
        </w:tc>
      </w:tr>
      <w:tr w14:paraId="526CF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C72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二十五、债务发行费用支出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9600">
            <w:pPr>
              <w:jc w:val="right"/>
              <w:rPr>
                <w:rFonts w:hint="eastAsia" w:ascii="宋体" w:hAnsi="宋体" w:eastAsia="宋体" w:cs="宋体"/>
                <w:i w:val="0"/>
                <w:iCs w:val="0"/>
                <w:color w:val="000000"/>
                <w:sz w:val="20"/>
                <w:szCs w:val="20"/>
                <w:u w:val="none"/>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98F6">
            <w:pPr>
              <w:jc w:val="right"/>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3DA63">
            <w:pPr>
              <w:jc w:val="right"/>
              <w:rPr>
                <w:rFonts w:hint="eastAsia" w:ascii="宋体" w:hAnsi="宋体" w:eastAsia="宋体" w:cs="宋体"/>
                <w:i w:val="0"/>
                <w:iCs w:val="0"/>
                <w:color w:val="000000"/>
                <w:sz w:val="20"/>
                <w:szCs w:val="20"/>
                <w:u w:val="none"/>
              </w:rPr>
            </w:pPr>
          </w:p>
        </w:tc>
      </w:tr>
      <w:tr w14:paraId="7AF68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D2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 年 支 出 合 计</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10C0D">
            <w:pPr>
              <w:keepNext w:val="0"/>
              <w:keepLines w:val="0"/>
              <w:widowControl/>
              <w:suppressLineNumbers w:val="0"/>
              <w:jc w:val="right"/>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413,154</w:t>
            </w:r>
          </w:p>
        </w:tc>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3474B">
            <w:pPr>
              <w:keepNext w:val="0"/>
              <w:keepLines w:val="0"/>
              <w:widowControl/>
              <w:suppressLineNumbers w:val="0"/>
              <w:jc w:val="right"/>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431,720</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1EE7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ins w:id="1575" w:author="Administrator" w:date="2024-08-08T09:26:43Z">
              <w:r>
                <w:rPr>
                  <w:rFonts w:hint="eastAsia" w:ascii="宋体" w:hAnsi="宋体" w:eastAsia="宋体" w:cs="宋体"/>
                  <w:i w:val="0"/>
                  <w:color w:val="000000"/>
                  <w:kern w:val="0"/>
                  <w:sz w:val="20"/>
                  <w:szCs w:val="20"/>
                  <w:u w:val="none"/>
                  <w:lang w:val="en-US" w:eastAsia="zh-CN" w:bidi="ar"/>
                </w:rPr>
                <w:t>431,516</w:t>
              </w:r>
            </w:ins>
            <w:del w:id="1576" w:author="Administrator" w:date="2024-08-08T09:26:43Z">
              <w:r>
                <w:rPr>
                  <w:rFonts w:hint="default" w:ascii="宋体" w:hAnsi="宋体" w:eastAsia="宋体" w:cs="宋体"/>
                  <w:i w:val="0"/>
                  <w:iCs w:val="0"/>
                  <w:color w:val="000000"/>
                  <w:kern w:val="0"/>
                  <w:sz w:val="20"/>
                  <w:szCs w:val="20"/>
                  <w:u w:val="none"/>
                  <w:lang w:val="en-US" w:eastAsia="zh-CN" w:bidi="ar"/>
                </w:rPr>
                <w:delText>418,727</w:delText>
              </w:r>
            </w:del>
          </w:p>
        </w:tc>
      </w:tr>
    </w:tbl>
    <w:p w14:paraId="1F222BBE">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D2E2270">
      <w:pPr>
        <w:pStyle w:val="8"/>
        <w:numPr>
          <w:ilvl w:val="0"/>
          <w:numId w:val="4"/>
        </w:numPr>
        <w:ind w:firstLineChars="0"/>
        <w:outlineLvl w:val="0"/>
        <w:rPr>
          <w:rFonts w:ascii="仿宋" w:hAnsi="仿宋" w:eastAsia="仿宋"/>
          <w:sz w:val="32"/>
        </w:rPr>
      </w:pPr>
      <w:bookmarkStart w:id="12" w:name="_Toc29286"/>
      <w:bookmarkStart w:id="13" w:name="_Toc1735"/>
      <w:bookmarkStart w:id="14" w:name="_Toc27267"/>
      <w:r>
        <w:rPr>
          <w:rFonts w:ascii="仿宋" w:hAnsi="仿宋" w:eastAsia="仿宋"/>
          <w:sz w:val="32"/>
        </w:rPr>
        <w:t>202</w:t>
      </w:r>
      <w:ins w:id="1577" w:author="Administrator" w:date="2024-08-08T09:03:11Z">
        <w:r>
          <w:rPr>
            <w:rFonts w:hint="eastAsia" w:ascii="仿宋" w:hAnsi="仿宋" w:eastAsia="仿宋"/>
            <w:sz w:val="32"/>
            <w:lang w:val="en-US" w:eastAsia="zh-CN"/>
          </w:rPr>
          <w:t>3</w:t>
        </w:r>
      </w:ins>
      <w:del w:id="1578" w:author="Administrator" w:date="2024-08-08T09:03:09Z">
        <w:r>
          <w:rPr>
            <w:rFonts w:hint="eastAsia" w:ascii="仿宋" w:hAnsi="仿宋" w:eastAsia="仿宋"/>
            <w:sz w:val="32"/>
            <w:lang w:val="en-US" w:eastAsia="zh-CN"/>
          </w:rPr>
          <w:delText>2</w:delText>
        </w:r>
      </w:del>
      <w:r>
        <w:rPr>
          <w:rFonts w:ascii="仿宋" w:hAnsi="仿宋" w:eastAsia="仿宋"/>
          <w:sz w:val="32"/>
        </w:rPr>
        <w:t>年度东安县一般公共预算支出决算功能分类明细表</w:t>
      </w:r>
      <w:bookmarkEnd w:id="12"/>
      <w:bookmarkEnd w:id="13"/>
      <w:bookmarkEnd w:id="14"/>
    </w:p>
    <w:p w14:paraId="28952A00">
      <w:pPr>
        <w:keepNext w:val="0"/>
        <w:keepLines w:val="0"/>
        <w:widowControl/>
        <w:suppressLineNumbers w:val="0"/>
        <w:spacing w:before="0" w:beforeAutospacing="0" w:after="0" w:afterAutospacing="0"/>
        <w:ind w:left="0" w:right="0"/>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202</w:t>
      </w:r>
      <w:ins w:id="1579" w:author="Administrator" w:date="2024-08-08T09:08:30Z">
        <w:r>
          <w:rPr>
            <w:rFonts w:hint="eastAsia" w:ascii="宋体" w:hAnsi="宋体" w:eastAsia="宋体" w:cs="宋体"/>
            <w:b/>
            <w:bCs/>
            <w:kern w:val="0"/>
            <w:sz w:val="36"/>
            <w:szCs w:val="36"/>
            <w:lang w:val="en-US" w:eastAsia="zh-CN"/>
          </w:rPr>
          <w:t>3</w:t>
        </w:r>
      </w:ins>
      <w:del w:id="1580" w:author="Administrator" w:date="2024-08-08T09:03:13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年度东安县一般公共预算支出决算</w:t>
      </w:r>
    </w:p>
    <w:p w14:paraId="6EC175D9">
      <w:pPr>
        <w:keepNext w:val="0"/>
        <w:keepLines w:val="0"/>
        <w:widowControl/>
        <w:suppressLineNumbers w:val="0"/>
        <w:spacing w:before="0" w:beforeAutospacing="0" w:after="0" w:afterAutospacing="0"/>
        <w:ind w:left="0" w:right="0"/>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功能分类明细表</w:t>
      </w:r>
    </w:p>
    <w:p w14:paraId="45A25A86">
      <w:pPr>
        <w:bidi w:val="0"/>
        <w:rPr>
          <w:rFonts w:hint="eastAsia"/>
        </w:rPr>
      </w:pPr>
      <w:r>
        <w:rPr>
          <w:rFonts w:hint="eastAsia"/>
          <w:lang w:val="en-US" w:eastAsia="zh-CN"/>
        </w:rPr>
        <w:t xml:space="preserve">                                                                     </w:t>
      </w:r>
      <w:r>
        <w:rPr>
          <w:rFonts w:hint="eastAsia"/>
          <w:sz w:val="21"/>
          <w:szCs w:val="24"/>
          <w:lang w:val="en-US" w:eastAsia="zh-CN"/>
        </w:rPr>
        <w:t xml:space="preserve"> </w:t>
      </w:r>
      <w:r>
        <w:rPr>
          <w:rFonts w:hint="eastAsia"/>
          <w:sz w:val="21"/>
          <w:szCs w:val="24"/>
        </w:rPr>
        <w:t>单位:万元</w:t>
      </w:r>
    </w:p>
    <w:tbl>
      <w:tblPr>
        <w:tblStyle w:val="6"/>
        <w:tblW w:w="8339" w:type="dxa"/>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Change w:id="1581" w:author="Administrator" w:date="2024-08-08T09:08:42Z">
          <w:tblPr>
            <w:tblStyle w:val="6"/>
            <w:tblW w:w="8339" w:type="dxa"/>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1201"/>
        <w:gridCol w:w="5329"/>
        <w:gridCol w:w="1809"/>
        <w:tblGridChange w:id="1582">
          <w:tblGrid>
            <w:gridCol w:w="1201"/>
            <w:gridCol w:w="5329"/>
            <w:gridCol w:w="1809"/>
          </w:tblGrid>
        </w:tblGridChange>
      </w:tblGrid>
      <w:tr w14:paraId="1DE83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blHeader/>
          <w:trPrChange w:id="1583" w:author="Administrator" w:date="2024-08-08T09:08:42Z">
            <w:trPr>
              <w:trHeight w:val="349" w:hRule="atLeast"/>
              <w:tblHeader/>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8D62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ins w:id="1585" w:author="Administrator" w:date="2024-08-08T09:08:42Z">
              <w:r>
                <w:rPr>
                  <w:rFonts w:hint="eastAsia" w:ascii="宋体" w:hAnsi="宋体" w:eastAsia="宋体" w:cs="宋体"/>
                  <w:i w:val="0"/>
                  <w:color w:val="000000"/>
                  <w:kern w:val="0"/>
                  <w:sz w:val="20"/>
                  <w:szCs w:val="20"/>
                  <w:u w:val="none"/>
                  <w:lang w:val="en-US" w:eastAsia="zh-CN" w:bidi="ar"/>
                </w:rPr>
                <w:t>科目编码</w:t>
              </w:r>
            </w:ins>
            <w:del w:id="1586" w:author="Administrator" w:date="2024-08-08T09:08:42Z">
              <w:r>
                <w:rPr>
                  <w:rFonts w:hint="eastAsia" w:ascii="宋体" w:hAnsi="宋体" w:eastAsia="宋体" w:cs="宋体"/>
                  <w:b/>
                  <w:bCs/>
                  <w:i w:val="0"/>
                  <w:iCs w:val="0"/>
                  <w:color w:val="000000"/>
                  <w:kern w:val="0"/>
                  <w:sz w:val="20"/>
                  <w:szCs w:val="20"/>
                  <w:u w:val="none"/>
                  <w:lang w:val="en-US" w:eastAsia="zh-CN" w:bidi="ar"/>
                </w:rPr>
                <w:delText>科目编码</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E61D9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ins w:id="1588" w:author="Administrator" w:date="2024-08-08T09:08:42Z">
              <w:r>
                <w:rPr>
                  <w:rFonts w:hint="eastAsia" w:ascii="宋体" w:hAnsi="宋体" w:eastAsia="宋体" w:cs="宋体"/>
                  <w:i w:val="0"/>
                  <w:color w:val="000000"/>
                  <w:kern w:val="0"/>
                  <w:sz w:val="20"/>
                  <w:szCs w:val="20"/>
                  <w:u w:val="none"/>
                  <w:lang w:val="en-US" w:eastAsia="zh-CN" w:bidi="ar"/>
                </w:rPr>
                <w:t>预算科目</w:t>
              </w:r>
            </w:ins>
            <w:del w:id="1589" w:author="Administrator" w:date="2024-08-08T09:08:42Z">
              <w:r>
                <w:rPr>
                  <w:rFonts w:hint="eastAsia" w:ascii="宋体" w:hAnsi="宋体" w:eastAsia="宋体" w:cs="宋体"/>
                  <w:b/>
                  <w:bCs/>
                  <w:i w:val="0"/>
                  <w:iCs w:val="0"/>
                  <w:color w:val="000000"/>
                  <w:kern w:val="0"/>
                  <w:sz w:val="20"/>
                  <w:szCs w:val="20"/>
                  <w:u w:val="none"/>
                  <w:lang w:val="en-US" w:eastAsia="zh-CN" w:bidi="ar"/>
                </w:rPr>
                <w:delText>预算科目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FCEC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0"/>
                <w:szCs w:val="20"/>
                <w:u w:val="none"/>
              </w:rPr>
              <w:pPrChange w:id="1591" w:author="Administrator" w:date="2024-08-08T09:08:42Z">
                <w:pPr>
                  <w:keepNext w:val="0"/>
                  <w:keepLines w:val="0"/>
                  <w:pageBreakBefore w:val="0"/>
                  <w:widowControl/>
                  <w:suppressLineNumbers w:val="0"/>
                  <w:kinsoku/>
                  <w:wordWrap/>
                  <w:overflowPunct/>
                  <w:topLinePunct w:val="0"/>
                  <w:autoSpaceDE/>
                  <w:autoSpaceDN/>
                  <w:bidi w:val="0"/>
                  <w:adjustRightInd/>
                  <w:snapToGrid/>
                  <w:jc w:val="center"/>
                  <w:textAlignment w:val="center"/>
                </w:pPr>
              </w:pPrChange>
            </w:pPr>
            <w:ins w:id="1592" w:author="Administrator" w:date="2024-08-08T09:08:42Z">
              <w:r>
                <w:rPr>
                  <w:rFonts w:hint="eastAsia" w:ascii="宋体" w:hAnsi="宋体" w:eastAsia="宋体" w:cs="宋体"/>
                  <w:i w:val="0"/>
                  <w:color w:val="000000"/>
                  <w:kern w:val="0"/>
                  <w:sz w:val="20"/>
                  <w:szCs w:val="20"/>
                  <w:u w:val="none"/>
                  <w:lang w:val="en-US" w:eastAsia="zh-CN" w:bidi="ar"/>
                </w:rPr>
                <w:t>决算数</w:t>
              </w:r>
            </w:ins>
            <w:del w:id="1593" w:author="Administrator" w:date="2024-08-08T09:08:42Z">
              <w:r>
                <w:rPr>
                  <w:rFonts w:hint="eastAsia" w:ascii="宋体" w:hAnsi="宋体" w:eastAsia="宋体" w:cs="宋体"/>
                  <w:b/>
                  <w:bCs/>
                  <w:i w:val="0"/>
                  <w:iCs w:val="0"/>
                  <w:color w:val="000000"/>
                  <w:kern w:val="0"/>
                  <w:sz w:val="20"/>
                  <w:szCs w:val="20"/>
                  <w:u w:val="none"/>
                  <w:lang w:val="en-US" w:eastAsia="zh-CN" w:bidi="ar"/>
                </w:rPr>
                <w:delText>决算数</w:delText>
              </w:r>
            </w:del>
          </w:p>
        </w:tc>
      </w:tr>
      <w:tr w14:paraId="21F87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4"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594"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5"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3649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6" w:author="Administrator" w:date="2024-08-08T09:08:42Z">
              <w:r>
                <w:rPr>
                  <w:rFonts w:hint="eastAsia" w:ascii="宋体" w:hAnsi="宋体" w:eastAsia="宋体" w:cs="宋体"/>
                  <w:i w:val="0"/>
                  <w:color w:val="000000"/>
                  <w:kern w:val="0"/>
                  <w:sz w:val="20"/>
                  <w:szCs w:val="20"/>
                  <w:u w:val="none"/>
                  <w:lang w:val="en-US" w:eastAsia="zh-CN" w:bidi="ar"/>
                </w:rPr>
                <w:t>201</w:t>
              </w:r>
            </w:ins>
            <w:del w:id="1597" w:author="Administrator" w:date="2024-08-08T09:08:42Z">
              <w:r>
                <w:rPr>
                  <w:rFonts w:hint="eastAsia" w:ascii="宋体" w:hAnsi="宋体" w:eastAsia="宋体" w:cs="宋体"/>
                  <w:i w:val="0"/>
                  <w:iCs w:val="0"/>
                  <w:color w:val="000000"/>
                  <w:kern w:val="0"/>
                  <w:sz w:val="20"/>
                  <w:szCs w:val="20"/>
                  <w:u w:val="none"/>
                  <w:lang w:val="en-US" w:eastAsia="zh-CN" w:bidi="ar"/>
                </w:rPr>
                <w:delText>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8"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1592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9" w:author="Administrator" w:date="2024-08-08T09:08:42Z">
              <w:r>
                <w:rPr>
                  <w:rFonts w:hint="eastAsia" w:ascii="宋体" w:hAnsi="宋体" w:eastAsia="宋体" w:cs="宋体"/>
                  <w:i w:val="0"/>
                  <w:color w:val="000000"/>
                  <w:kern w:val="0"/>
                  <w:sz w:val="20"/>
                  <w:szCs w:val="20"/>
                  <w:u w:val="none"/>
                  <w:lang w:val="en-US" w:eastAsia="zh-CN" w:bidi="ar"/>
                </w:rPr>
                <w:t>一般公共服务支出</w:t>
              </w:r>
            </w:ins>
            <w:del w:id="1600" w:author="Administrator" w:date="2024-08-08T09:08:42Z">
              <w:r>
                <w:rPr>
                  <w:rFonts w:hint="eastAsia" w:ascii="宋体" w:hAnsi="宋体" w:eastAsia="宋体" w:cs="宋体"/>
                  <w:i w:val="0"/>
                  <w:iCs w:val="0"/>
                  <w:color w:val="000000"/>
                  <w:kern w:val="0"/>
                  <w:sz w:val="20"/>
                  <w:szCs w:val="20"/>
                  <w:u w:val="none"/>
                  <w:lang w:val="en-US" w:eastAsia="zh-CN" w:bidi="ar"/>
                </w:rPr>
                <w:delText>一般公共服务支出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1"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AFF9A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sz w:val="20"/>
                <w:szCs w:val="20"/>
                <w:u w:val="none"/>
              </w:rPr>
              <w:pPrChange w:id="1602" w:author="Administrator" w:date="2024-08-08T09:08:42Z">
                <w:pPr>
                  <w:keepNext w:val="0"/>
                  <w:keepLines w:val="0"/>
                  <w:pageBreakBefore w:val="0"/>
                  <w:widowControl/>
                  <w:suppressLineNumbers w:val="0"/>
                  <w:kinsoku/>
                  <w:wordWrap/>
                  <w:overflowPunct/>
                  <w:topLinePunct w:val="0"/>
                  <w:autoSpaceDE/>
                  <w:autoSpaceDN/>
                  <w:bidi w:val="0"/>
                  <w:adjustRightInd/>
                  <w:snapToGrid/>
                  <w:jc w:val="right"/>
                  <w:textAlignment w:val="center"/>
                </w:pPr>
              </w:pPrChange>
            </w:pPr>
            <w:ins w:id="1603" w:author="Administrator" w:date="2024-08-08T09:08:42Z">
              <w:r>
                <w:rPr>
                  <w:rFonts w:hint="eastAsia" w:ascii="宋体" w:hAnsi="宋体" w:eastAsia="宋体" w:cs="宋体"/>
                  <w:i w:val="0"/>
                  <w:color w:val="000000"/>
                  <w:kern w:val="0"/>
                  <w:sz w:val="20"/>
                  <w:szCs w:val="20"/>
                  <w:u w:val="none"/>
                  <w:lang w:val="en-US" w:eastAsia="zh-CN" w:bidi="ar"/>
                </w:rPr>
                <w:t>34,005</w:t>
              </w:r>
            </w:ins>
            <w:del w:id="1604" w:author="Administrator" w:date="2024-08-08T09:08:42Z">
              <w:r>
                <w:rPr>
                  <w:rFonts w:hint="eastAsia" w:ascii="宋体" w:hAnsi="宋体" w:eastAsia="宋体" w:cs="宋体"/>
                  <w:i w:val="0"/>
                  <w:iCs w:val="0"/>
                  <w:color w:val="000000"/>
                  <w:kern w:val="0"/>
                  <w:sz w:val="20"/>
                  <w:szCs w:val="20"/>
                  <w:u w:val="none"/>
                  <w:lang w:val="en-US" w:eastAsia="zh-CN" w:bidi="ar"/>
                </w:rPr>
                <w:delText>14,098</w:delText>
              </w:r>
            </w:del>
          </w:p>
        </w:tc>
      </w:tr>
      <w:tr w14:paraId="1F713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5"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605"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6"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5513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7" w:author="Administrator" w:date="2024-08-08T09:08:42Z">
              <w:r>
                <w:rPr>
                  <w:rFonts w:hint="eastAsia" w:ascii="宋体" w:hAnsi="宋体" w:eastAsia="宋体" w:cs="宋体"/>
                  <w:i w:val="0"/>
                  <w:color w:val="000000"/>
                  <w:kern w:val="0"/>
                  <w:sz w:val="20"/>
                  <w:szCs w:val="20"/>
                  <w:u w:val="none"/>
                  <w:lang w:val="en-US" w:eastAsia="zh-CN" w:bidi="ar"/>
                </w:rPr>
                <w:t>20101</w:t>
              </w:r>
            </w:ins>
            <w:del w:id="1608" w:author="Administrator" w:date="2024-08-08T09:08:42Z">
              <w:r>
                <w:rPr>
                  <w:rFonts w:hint="eastAsia" w:ascii="宋体" w:hAnsi="宋体" w:eastAsia="宋体" w:cs="宋体"/>
                  <w:i w:val="0"/>
                  <w:iCs w:val="0"/>
                  <w:color w:val="000000"/>
                  <w:kern w:val="0"/>
                  <w:sz w:val="20"/>
                  <w:szCs w:val="20"/>
                  <w:u w:val="none"/>
                  <w:lang w:val="en-US" w:eastAsia="zh-CN" w:bidi="ar"/>
                </w:rPr>
                <w:delText>20101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9"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4B07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0" w:author="Administrator" w:date="2024-08-08T09:08:42Z">
              <w:r>
                <w:rPr>
                  <w:rFonts w:hint="eastAsia" w:ascii="宋体" w:hAnsi="宋体" w:eastAsia="宋体" w:cs="宋体"/>
                  <w:i w:val="0"/>
                  <w:color w:val="000000"/>
                  <w:kern w:val="0"/>
                  <w:sz w:val="20"/>
                  <w:szCs w:val="20"/>
                  <w:u w:val="none"/>
                  <w:lang w:val="en-US" w:eastAsia="zh-CN" w:bidi="ar"/>
                </w:rPr>
                <w:t xml:space="preserve">  人大事务</w:t>
              </w:r>
            </w:ins>
            <w:del w:id="1611"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人大事务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2"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F099B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sz w:val="20"/>
                <w:szCs w:val="20"/>
                <w:u w:val="none"/>
              </w:rPr>
              <w:pPrChange w:id="1613" w:author="Administrator" w:date="2024-08-08T09:08:42Z">
                <w:pPr>
                  <w:keepNext w:val="0"/>
                  <w:keepLines w:val="0"/>
                  <w:pageBreakBefore w:val="0"/>
                  <w:widowControl/>
                  <w:suppressLineNumbers w:val="0"/>
                  <w:kinsoku/>
                  <w:wordWrap/>
                  <w:overflowPunct/>
                  <w:topLinePunct w:val="0"/>
                  <w:autoSpaceDE/>
                  <w:autoSpaceDN/>
                  <w:bidi w:val="0"/>
                  <w:adjustRightInd/>
                  <w:snapToGrid/>
                  <w:jc w:val="right"/>
                  <w:textAlignment w:val="center"/>
                </w:pPr>
              </w:pPrChange>
            </w:pPr>
            <w:ins w:id="1614" w:author="Administrator" w:date="2024-08-08T09:08:42Z">
              <w:r>
                <w:rPr>
                  <w:rFonts w:hint="eastAsia" w:ascii="宋体" w:hAnsi="宋体" w:eastAsia="宋体" w:cs="宋体"/>
                  <w:i w:val="0"/>
                  <w:color w:val="000000"/>
                  <w:kern w:val="0"/>
                  <w:sz w:val="20"/>
                  <w:szCs w:val="20"/>
                  <w:u w:val="none"/>
                  <w:lang w:val="en-US" w:eastAsia="zh-CN" w:bidi="ar"/>
                </w:rPr>
                <w:t>1,137</w:t>
              </w:r>
            </w:ins>
            <w:del w:id="1615" w:author="Administrator" w:date="2024-08-08T09:08:42Z">
              <w:r>
                <w:rPr>
                  <w:rFonts w:hint="eastAsia" w:ascii="宋体" w:hAnsi="宋体" w:eastAsia="宋体" w:cs="宋体"/>
                  <w:i w:val="0"/>
                  <w:iCs w:val="0"/>
                  <w:color w:val="000000"/>
                  <w:kern w:val="0"/>
                  <w:sz w:val="20"/>
                  <w:szCs w:val="20"/>
                  <w:u w:val="none"/>
                  <w:lang w:val="en-US" w:eastAsia="zh-CN" w:bidi="ar"/>
                </w:rPr>
                <w:delText>726</w:delText>
              </w:r>
            </w:del>
          </w:p>
        </w:tc>
      </w:tr>
      <w:tr w14:paraId="11FEB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6"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616"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7"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96F2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8" w:author="Administrator" w:date="2024-08-08T09:08:42Z">
              <w:r>
                <w:rPr>
                  <w:rFonts w:hint="eastAsia" w:ascii="宋体" w:hAnsi="宋体" w:eastAsia="宋体" w:cs="宋体"/>
                  <w:i w:val="0"/>
                  <w:color w:val="000000"/>
                  <w:kern w:val="0"/>
                  <w:sz w:val="20"/>
                  <w:szCs w:val="20"/>
                  <w:u w:val="none"/>
                  <w:lang w:val="en-US" w:eastAsia="zh-CN" w:bidi="ar"/>
                </w:rPr>
                <w:t>2010101</w:t>
              </w:r>
            </w:ins>
            <w:del w:id="1619" w:author="Administrator" w:date="2024-08-08T09:08:42Z">
              <w:r>
                <w:rPr>
                  <w:rFonts w:hint="eastAsia" w:ascii="宋体" w:hAnsi="宋体" w:eastAsia="宋体" w:cs="宋体"/>
                  <w:i w:val="0"/>
                  <w:iCs w:val="0"/>
                  <w:color w:val="000000"/>
                  <w:kern w:val="0"/>
                  <w:sz w:val="20"/>
                  <w:szCs w:val="20"/>
                  <w:u w:val="none"/>
                  <w:lang w:val="en-US" w:eastAsia="zh-CN" w:bidi="ar"/>
                </w:rPr>
                <w:delText>2010101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0"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9163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1" w:author="Administrator" w:date="2024-08-08T09:08:42Z">
              <w:r>
                <w:rPr>
                  <w:rFonts w:hint="eastAsia" w:ascii="宋体" w:hAnsi="宋体" w:eastAsia="宋体" w:cs="宋体"/>
                  <w:i w:val="0"/>
                  <w:color w:val="000000"/>
                  <w:kern w:val="0"/>
                  <w:sz w:val="20"/>
                  <w:szCs w:val="20"/>
                  <w:u w:val="none"/>
                  <w:lang w:val="en-US" w:eastAsia="zh-CN" w:bidi="ar"/>
                </w:rPr>
                <w:t xml:space="preserve">    行政运行</w:t>
              </w:r>
            </w:ins>
            <w:del w:id="1622"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3"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5F8A6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sz w:val="20"/>
                <w:szCs w:val="20"/>
                <w:u w:val="none"/>
              </w:rPr>
              <w:pPrChange w:id="1624" w:author="Administrator" w:date="2024-08-08T09:08:42Z">
                <w:pPr>
                  <w:keepNext w:val="0"/>
                  <w:keepLines w:val="0"/>
                  <w:pageBreakBefore w:val="0"/>
                  <w:widowControl/>
                  <w:suppressLineNumbers w:val="0"/>
                  <w:kinsoku/>
                  <w:wordWrap/>
                  <w:overflowPunct/>
                  <w:topLinePunct w:val="0"/>
                  <w:autoSpaceDE/>
                  <w:autoSpaceDN/>
                  <w:bidi w:val="0"/>
                  <w:adjustRightInd/>
                  <w:snapToGrid/>
                  <w:jc w:val="right"/>
                  <w:textAlignment w:val="center"/>
                </w:pPr>
              </w:pPrChange>
            </w:pPr>
            <w:ins w:id="1625" w:author="Administrator" w:date="2024-08-08T09:08:42Z">
              <w:r>
                <w:rPr>
                  <w:rFonts w:hint="eastAsia" w:ascii="宋体" w:hAnsi="宋体" w:eastAsia="宋体" w:cs="宋体"/>
                  <w:i w:val="0"/>
                  <w:color w:val="000000"/>
                  <w:kern w:val="0"/>
                  <w:sz w:val="20"/>
                  <w:szCs w:val="20"/>
                  <w:u w:val="none"/>
                  <w:lang w:val="en-US" w:eastAsia="zh-CN" w:bidi="ar"/>
                </w:rPr>
                <w:t>728</w:t>
              </w:r>
            </w:ins>
            <w:del w:id="1626" w:author="Administrator" w:date="2024-08-08T09:08:42Z">
              <w:r>
                <w:rPr>
                  <w:rFonts w:hint="eastAsia" w:ascii="宋体" w:hAnsi="宋体" w:eastAsia="宋体" w:cs="宋体"/>
                  <w:i w:val="0"/>
                  <w:iCs w:val="0"/>
                  <w:color w:val="000000"/>
                  <w:kern w:val="0"/>
                  <w:sz w:val="20"/>
                  <w:szCs w:val="20"/>
                  <w:u w:val="none"/>
                  <w:lang w:val="en-US" w:eastAsia="zh-CN" w:bidi="ar"/>
                </w:rPr>
                <w:delText>500</w:delText>
              </w:r>
            </w:del>
          </w:p>
        </w:tc>
      </w:tr>
      <w:tr w14:paraId="48AE1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7"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627"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8"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DC48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9" w:author="Administrator" w:date="2024-08-08T09:08:42Z">
              <w:r>
                <w:rPr>
                  <w:rFonts w:hint="eastAsia" w:ascii="宋体" w:hAnsi="宋体" w:eastAsia="宋体" w:cs="宋体"/>
                  <w:i w:val="0"/>
                  <w:color w:val="000000"/>
                  <w:kern w:val="0"/>
                  <w:sz w:val="20"/>
                  <w:szCs w:val="20"/>
                  <w:u w:val="none"/>
                  <w:lang w:val="en-US" w:eastAsia="zh-CN" w:bidi="ar"/>
                </w:rPr>
                <w:t>2010102</w:t>
              </w:r>
            </w:ins>
            <w:del w:id="1630" w:author="Administrator" w:date="2024-08-08T09:08:42Z">
              <w:r>
                <w:rPr>
                  <w:rFonts w:hint="eastAsia" w:ascii="宋体" w:hAnsi="宋体" w:eastAsia="宋体" w:cs="宋体"/>
                  <w:i w:val="0"/>
                  <w:iCs w:val="0"/>
                  <w:color w:val="000000"/>
                  <w:kern w:val="0"/>
                  <w:sz w:val="20"/>
                  <w:szCs w:val="20"/>
                  <w:u w:val="none"/>
                  <w:lang w:val="en-US" w:eastAsia="zh-CN" w:bidi="ar"/>
                </w:rPr>
                <w:delText>2010102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1"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E162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2" w:author="Administrator" w:date="2024-08-08T09:08:42Z">
              <w:r>
                <w:rPr>
                  <w:rFonts w:hint="eastAsia" w:ascii="宋体" w:hAnsi="宋体" w:eastAsia="宋体" w:cs="宋体"/>
                  <w:i w:val="0"/>
                  <w:color w:val="000000"/>
                  <w:kern w:val="0"/>
                  <w:sz w:val="20"/>
                  <w:szCs w:val="20"/>
                  <w:u w:val="none"/>
                  <w:lang w:val="en-US" w:eastAsia="zh-CN" w:bidi="ar"/>
                </w:rPr>
                <w:t xml:space="preserve">    一般行政管理事务</w:t>
              </w:r>
            </w:ins>
            <w:del w:id="1633"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4"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CBEB32">
            <w:pPr>
              <w:jc w:val="right"/>
              <w:rPr>
                <w:rFonts w:hint="eastAsia" w:ascii="宋体" w:hAnsi="宋体" w:eastAsia="宋体" w:cs="宋体"/>
                <w:i w:val="0"/>
                <w:iCs w:val="0"/>
                <w:color w:val="000000"/>
                <w:sz w:val="20"/>
                <w:szCs w:val="20"/>
                <w:u w:val="none"/>
              </w:rPr>
            </w:pPr>
          </w:p>
        </w:tc>
      </w:tr>
      <w:tr w14:paraId="1A5B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5"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635"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6"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6BF8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7" w:author="Administrator" w:date="2024-08-08T09:08:42Z">
              <w:r>
                <w:rPr>
                  <w:rFonts w:hint="eastAsia" w:ascii="宋体" w:hAnsi="宋体" w:eastAsia="宋体" w:cs="宋体"/>
                  <w:i w:val="0"/>
                  <w:color w:val="000000"/>
                  <w:kern w:val="0"/>
                  <w:sz w:val="20"/>
                  <w:szCs w:val="20"/>
                  <w:u w:val="none"/>
                  <w:lang w:val="en-US" w:eastAsia="zh-CN" w:bidi="ar"/>
                </w:rPr>
                <w:t>2010103</w:t>
              </w:r>
            </w:ins>
            <w:del w:id="1638" w:author="Administrator" w:date="2024-08-08T09:08:42Z">
              <w:r>
                <w:rPr>
                  <w:rFonts w:hint="eastAsia" w:ascii="宋体" w:hAnsi="宋体" w:eastAsia="宋体" w:cs="宋体"/>
                  <w:i w:val="0"/>
                  <w:iCs w:val="0"/>
                  <w:color w:val="000000"/>
                  <w:kern w:val="0"/>
                  <w:sz w:val="20"/>
                  <w:szCs w:val="20"/>
                  <w:u w:val="none"/>
                  <w:lang w:val="en-US" w:eastAsia="zh-CN" w:bidi="ar"/>
                </w:rPr>
                <w:delText>2010103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9"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9AA2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0" w:author="Administrator" w:date="2024-08-08T09:08:42Z">
              <w:r>
                <w:rPr>
                  <w:rFonts w:hint="eastAsia" w:ascii="宋体" w:hAnsi="宋体" w:eastAsia="宋体" w:cs="宋体"/>
                  <w:i w:val="0"/>
                  <w:color w:val="000000"/>
                  <w:kern w:val="0"/>
                  <w:sz w:val="20"/>
                  <w:szCs w:val="20"/>
                  <w:u w:val="none"/>
                  <w:lang w:val="en-US" w:eastAsia="zh-CN" w:bidi="ar"/>
                </w:rPr>
                <w:t xml:space="preserve">    机关服务</w:t>
              </w:r>
            </w:ins>
            <w:del w:id="1641"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2"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D4187A">
            <w:pPr>
              <w:jc w:val="right"/>
              <w:rPr>
                <w:rFonts w:hint="eastAsia" w:ascii="宋体" w:hAnsi="宋体" w:eastAsia="宋体" w:cs="宋体"/>
                <w:i w:val="0"/>
                <w:iCs w:val="0"/>
                <w:color w:val="000000"/>
                <w:sz w:val="20"/>
                <w:szCs w:val="20"/>
                <w:u w:val="none"/>
              </w:rPr>
            </w:pPr>
          </w:p>
        </w:tc>
      </w:tr>
      <w:tr w14:paraId="78A8A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64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6609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5" w:author="Administrator" w:date="2024-08-08T09:08:42Z">
              <w:r>
                <w:rPr>
                  <w:rFonts w:hint="eastAsia" w:ascii="宋体" w:hAnsi="宋体" w:eastAsia="宋体" w:cs="宋体"/>
                  <w:i w:val="0"/>
                  <w:color w:val="000000"/>
                  <w:kern w:val="0"/>
                  <w:sz w:val="20"/>
                  <w:szCs w:val="20"/>
                  <w:u w:val="none"/>
                  <w:lang w:val="en-US" w:eastAsia="zh-CN" w:bidi="ar"/>
                </w:rPr>
                <w:t>2010104</w:t>
              </w:r>
            </w:ins>
            <w:del w:id="1646" w:author="Administrator" w:date="2024-08-08T09:08:42Z">
              <w:r>
                <w:rPr>
                  <w:rFonts w:hint="eastAsia" w:ascii="宋体" w:hAnsi="宋体" w:eastAsia="宋体" w:cs="宋体"/>
                  <w:i w:val="0"/>
                  <w:iCs w:val="0"/>
                  <w:color w:val="000000"/>
                  <w:kern w:val="0"/>
                  <w:sz w:val="20"/>
                  <w:szCs w:val="20"/>
                  <w:u w:val="none"/>
                  <w:lang w:val="en-US" w:eastAsia="zh-CN" w:bidi="ar"/>
                </w:rPr>
                <w:delText>2010104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87B7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8" w:author="Administrator" w:date="2024-08-08T09:08:42Z">
              <w:r>
                <w:rPr>
                  <w:rFonts w:hint="eastAsia" w:ascii="宋体" w:hAnsi="宋体" w:eastAsia="宋体" w:cs="宋体"/>
                  <w:i w:val="0"/>
                  <w:color w:val="000000"/>
                  <w:kern w:val="0"/>
                  <w:sz w:val="20"/>
                  <w:szCs w:val="20"/>
                  <w:u w:val="none"/>
                  <w:lang w:val="en-US" w:eastAsia="zh-CN" w:bidi="ar"/>
                </w:rPr>
                <w:t xml:space="preserve">    人大会议</w:t>
              </w:r>
            </w:ins>
            <w:del w:id="164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人大会议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7116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51" w:author="Administrator" w:date="2024-08-08T09:08:42Z">
              <w:r>
                <w:rPr>
                  <w:rFonts w:hint="eastAsia" w:ascii="宋体" w:hAnsi="宋体" w:eastAsia="宋体" w:cs="宋体"/>
                  <w:i w:val="0"/>
                  <w:color w:val="000000"/>
                  <w:kern w:val="0"/>
                  <w:sz w:val="20"/>
                  <w:szCs w:val="20"/>
                  <w:u w:val="none"/>
                  <w:lang w:val="en-US" w:eastAsia="zh-CN" w:bidi="ar"/>
                </w:rPr>
                <w:t>121</w:t>
              </w:r>
            </w:ins>
            <w:del w:id="1652" w:author="Administrator" w:date="2024-08-08T09:08:42Z">
              <w:r>
                <w:rPr>
                  <w:rFonts w:hint="eastAsia" w:ascii="宋体" w:hAnsi="宋体" w:eastAsia="宋体" w:cs="宋体"/>
                  <w:i w:val="0"/>
                  <w:iCs w:val="0"/>
                  <w:color w:val="000000"/>
                  <w:kern w:val="0"/>
                  <w:sz w:val="20"/>
                  <w:szCs w:val="20"/>
                  <w:u w:val="none"/>
                  <w:lang w:val="en-US" w:eastAsia="zh-CN" w:bidi="ar"/>
                </w:rPr>
                <w:delText>75</w:delText>
              </w:r>
            </w:del>
          </w:p>
        </w:tc>
      </w:tr>
      <w:tr w14:paraId="767EB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65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655F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5" w:author="Administrator" w:date="2024-08-08T09:08:42Z">
              <w:r>
                <w:rPr>
                  <w:rFonts w:hint="eastAsia" w:ascii="宋体" w:hAnsi="宋体" w:eastAsia="宋体" w:cs="宋体"/>
                  <w:i w:val="0"/>
                  <w:color w:val="000000"/>
                  <w:kern w:val="0"/>
                  <w:sz w:val="20"/>
                  <w:szCs w:val="20"/>
                  <w:u w:val="none"/>
                  <w:lang w:val="en-US" w:eastAsia="zh-CN" w:bidi="ar"/>
                </w:rPr>
                <w:t>2010105</w:t>
              </w:r>
            </w:ins>
            <w:del w:id="1656" w:author="Administrator" w:date="2024-08-08T09:08:42Z">
              <w:r>
                <w:rPr>
                  <w:rFonts w:hint="eastAsia" w:ascii="宋体" w:hAnsi="宋体" w:eastAsia="宋体" w:cs="宋体"/>
                  <w:i w:val="0"/>
                  <w:iCs w:val="0"/>
                  <w:color w:val="000000"/>
                  <w:kern w:val="0"/>
                  <w:sz w:val="20"/>
                  <w:szCs w:val="20"/>
                  <w:u w:val="none"/>
                  <w:lang w:val="en-US" w:eastAsia="zh-CN" w:bidi="ar"/>
                </w:rPr>
                <w:delText>2010105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B90F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8" w:author="Administrator" w:date="2024-08-08T09:08:42Z">
              <w:r>
                <w:rPr>
                  <w:rFonts w:hint="eastAsia" w:ascii="宋体" w:hAnsi="宋体" w:eastAsia="宋体" w:cs="宋体"/>
                  <w:i w:val="0"/>
                  <w:color w:val="000000"/>
                  <w:kern w:val="0"/>
                  <w:sz w:val="20"/>
                  <w:szCs w:val="20"/>
                  <w:u w:val="none"/>
                  <w:lang w:val="en-US" w:eastAsia="zh-CN" w:bidi="ar"/>
                </w:rPr>
                <w:t xml:space="preserve">    人大立法</w:t>
              </w:r>
            </w:ins>
            <w:del w:id="165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人大立法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C5408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61" w:author="Administrator" w:date="2024-08-08T09:08:42Z">
              <w:r>
                <w:rPr>
                  <w:rFonts w:hint="eastAsia" w:ascii="宋体" w:hAnsi="宋体" w:eastAsia="宋体" w:cs="宋体"/>
                  <w:i w:val="0"/>
                  <w:color w:val="000000"/>
                  <w:kern w:val="0"/>
                  <w:sz w:val="20"/>
                  <w:szCs w:val="20"/>
                  <w:u w:val="none"/>
                  <w:lang w:val="en-US" w:eastAsia="zh-CN" w:bidi="ar"/>
                </w:rPr>
                <w:t>50</w:t>
              </w:r>
            </w:ins>
            <w:del w:id="1662" w:author="Administrator" w:date="2024-08-08T09:08:42Z">
              <w:r>
                <w:rPr>
                  <w:rFonts w:hint="eastAsia" w:ascii="宋体" w:hAnsi="宋体" w:eastAsia="宋体" w:cs="宋体"/>
                  <w:i w:val="0"/>
                  <w:iCs w:val="0"/>
                  <w:color w:val="000000"/>
                  <w:kern w:val="0"/>
                  <w:sz w:val="20"/>
                  <w:szCs w:val="20"/>
                  <w:u w:val="none"/>
                  <w:lang w:val="en-US" w:eastAsia="zh-CN" w:bidi="ar"/>
                </w:rPr>
                <w:delText>16</w:delText>
              </w:r>
            </w:del>
          </w:p>
        </w:tc>
      </w:tr>
      <w:tr w14:paraId="0982E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66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1DA3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5" w:author="Administrator" w:date="2024-08-08T09:08:42Z">
              <w:r>
                <w:rPr>
                  <w:rFonts w:hint="eastAsia" w:ascii="宋体" w:hAnsi="宋体" w:eastAsia="宋体" w:cs="宋体"/>
                  <w:i w:val="0"/>
                  <w:color w:val="000000"/>
                  <w:kern w:val="0"/>
                  <w:sz w:val="20"/>
                  <w:szCs w:val="20"/>
                  <w:u w:val="none"/>
                  <w:lang w:val="en-US" w:eastAsia="zh-CN" w:bidi="ar"/>
                </w:rPr>
                <w:t>2010106</w:t>
              </w:r>
            </w:ins>
            <w:del w:id="1666" w:author="Administrator" w:date="2024-08-08T09:08:42Z">
              <w:r>
                <w:rPr>
                  <w:rFonts w:hint="eastAsia" w:ascii="宋体" w:hAnsi="宋体" w:eastAsia="宋体" w:cs="宋体"/>
                  <w:i w:val="0"/>
                  <w:iCs w:val="0"/>
                  <w:color w:val="000000"/>
                  <w:kern w:val="0"/>
                  <w:sz w:val="20"/>
                  <w:szCs w:val="20"/>
                  <w:u w:val="none"/>
                  <w:lang w:val="en-US" w:eastAsia="zh-CN" w:bidi="ar"/>
                </w:rPr>
                <w:delText>2010106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37C3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8" w:author="Administrator" w:date="2024-08-08T09:08:42Z">
              <w:r>
                <w:rPr>
                  <w:rFonts w:hint="eastAsia" w:ascii="宋体" w:hAnsi="宋体" w:eastAsia="宋体" w:cs="宋体"/>
                  <w:i w:val="0"/>
                  <w:color w:val="000000"/>
                  <w:kern w:val="0"/>
                  <w:sz w:val="20"/>
                  <w:szCs w:val="20"/>
                  <w:u w:val="none"/>
                  <w:lang w:val="en-US" w:eastAsia="zh-CN" w:bidi="ar"/>
                </w:rPr>
                <w:t xml:space="preserve">    人大监督</w:t>
              </w:r>
            </w:ins>
            <w:del w:id="166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人大监督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7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E4AD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71" w:author="Administrator" w:date="2024-08-08T09:08:42Z">
              <w:r>
                <w:rPr>
                  <w:rFonts w:hint="eastAsia" w:ascii="宋体" w:hAnsi="宋体" w:eastAsia="宋体" w:cs="宋体"/>
                  <w:i w:val="0"/>
                  <w:color w:val="000000"/>
                  <w:kern w:val="0"/>
                  <w:sz w:val="20"/>
                  <w:szCs w:val="20"/>
                  <w:u w:val="none"/>
                  <w:lang w:val="en-US" w:eastAsia="zh-CN" w:bidi="ar"/>
                </w:rPr>
                <w:t>33</w:t>
              </w:r>
            </w:ins>
            <w:del w:id="1672" w:author="Administrator" w:date="2024-08-08T09:08:42Z">
              <w:r>
                <w:rPr>
                  <w:rFonts w:hint="eastAsia" w:ascii="宋体" w:hAnsi="宋体" w:eastAsia="宋体" w:cs="宋体"/>
                  <w:i w:val="0"/>
                  <w:iCs w:val="0"/>
                  <w:color w:val="000000"/>
                  <w:kern w:val="0"/>
                  <w:sz w:val="20"/>
                  <w:szCs w:val="20"/>
                  <w:u w:val="none"/>
                  <w:lang w:val="en-US" w:eastAsia="zh-CN" w:bidi="ar"/>
                </w:rPr>
                <w:delText>20</w:delText>
              </w:r>
            </w:del>
          </w:p>
        </w:tc>
      </w:tr>
      <w:tr w14:paraId="7FEC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7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67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7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1CC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75" w:author="Administrator" w:date="2024-08-08T09:08:42Z">
              <w:r>
                <w:rPr>
                  <w:rFonts w:hint="eastAsia" w:ascii="宋体" w:hAnsi="宋体" w:eastAsia="宋体" w:cs="宋体"/>
                  <w:i w:val="0"/>
                  <w:color w:val="000000"/>
                  <w:kern w:val="0"/>
                  <w:sz w:val="20"/>
                  <w:szCs w:val="20"/>
                  <w:u w:val="none"/>
                  <w:lang w:val="en-US" w:eastAsia="zh-CN" w:bidi="ar"/>
                </w:rPr>
                <w:t>2010107</w:t>
              </w:r>
            </w:ins>
            <w:del w:id="1676" w:author="Administrator" w:date="2024-08-08T09:08:42Z">
              <w:r>
                <w:rPr>
                  <w:rFonts w:hint="eastAsia" w:ascii="宋体" w:hAnsi="宋体" w:eastAsia="宋体" w:cs="宋体"/>
                  <w:i w:val="0"/>
                  <w:iCs w:val="0"/>
                  <w:color w:val="000000"/>
                  <w:kern w:val="0"/>
                  <w:sz w:val="20"/>
                  <w:szCs w:val="20"/>
                  <w:u w:val="none"/>
                  <w:lang w:val="en-US" w:eastAsia="zh-CN" w:bidi="ar"/>
                </w:rPr>
                <w:delText>2010107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7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B338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78" w:author="Administrator" w:date="2024-08-08T09:08:42Z">
              <w:r>
                <w:rPr>
                  <w:rFonts w:hint="eastAsia" w:ascii="宋体" w:hAnsi="宋体" w:eastAsia="宋体" w:cs="宋体"/>
                  <w:i w:val="0"/>
                  <w:color w:val="000000"/>
                  <w:kern w:val="0"/>
                  <w:sz w:val="20"/>
                  <w:szCs w:val="20"/>
                  <w:u w:val="none"/>
                  <w:lang w:val="en-US" w:eastAsia="zh-CN" w:bidi="ar"/>
                </w:rPr>
                <w:t xml:space="preserve">    人大代表履职能力提升</w:t>
              </w:r>
            </w:ins>
            <w:del w:id="167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人大代表履职能力提升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8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FEDB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81" w:author="Administrator" w:date="2024-08-08T09:08:42Z">
              <w:r>
                <w:rPr>
                  <w:rFonts w:hint="eastAsia" w:ascii="宋体" w:hAnsi="宋体" w:eastAsia="宋体" w:cs="宋体"/>
                  <w:i w:val="0"/>
                  <w:color w:val="000000"/>
                  <w:kern w:val="0"/>
                  <w:sz w:val="20"/>
                  <w:szCs w:val="20"/>
                  <w:u w:val="none"/>
                  <w:lang w:val="en-US" w:eastAsia="zh-CN" w:bidi="ar"/>
                </w:rPr>
                <w:t>15</w:t>
              </w:r>
            </w:ins>
            <w:del w:id="1682" w:author="Administrator" w:date="2024-08-08T09:08:42Z">
              <w:r>
                <w:rPr>
                  <w:rFonts w:hint="eastAsia" w:ascii="宋体" w:hAnsi="宋体" w:eastAsia="宋体" w:cs="宋体"/>
                  <w:i w:val="0"/>
                  <w:iCs w:val="0"/>
                  <w:color w:val="000000"/>
                  <w:kern w:val="0"/>
                  <w:sz w:val="20"/>
                  <w:szCs w:val="20"/>
                  <w:u w:val="none"/>
                  <w:lang w:val="en-US" w:eastAsia="zh-CN" w:bidi="ar"/>
                </w:rPr>
                <w:delText>10</w:delText>
              </w:r>
            </w:del>
          </w:p>
        </w:tc>
      </w:tr>
      <w:tr w14:paraId="557D9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8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68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8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21B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85" w:author="Administrator" w:date="2024-08-08T09:08:42Z">
              <w:r>
                <w:rPr>
                  <w:rFonts w:hint="eastAsia" w:ascii="宋体" w:hAnsi="宋体" w:eastAsia="宋体" w:cs="宋体"/>
                  <w:i w:val="0"/>
                  <w:color w:val="000000"/>
                  <w:kern w:val="0"/>
                  <w:sz w:val="20"/>
                  <w:szCs w:val="20"/>
                  <w:u w:val="none"/>
                  <w:lang w:val="en-US" w:eastAsia="zh-CN" w:bidi="ar"/>
                </w:rPr>
                <w:t>2010108</w:t>
              </w:r>
            </w:ins>
            <w:del w:id="1686" w:author="Administrator" w:date="2024-08-08T09:08:42Z">
              <w:r>
                <w:rPr>
                  <w:rFonts w:hint="eastAsia" w:ascii="宋体" w:hAnsi="宋体" w:eastAsia="宋体" w:cs="宋体"/>
                  <w:i w:val="0"/>
                  <w:iCs w:val="0"/>
                  <w:color w:val="000000"/>
                  <w:kern w:val="0"/>
                  <w:sz w:val="20"/>
                  <w:szCs w:val="20"/>
                  <w:u w:val="none"/>
                  <w:lang w:val="en-US" w:eastAsia="zh-CN" w:bidi="ar"/>
                </w:rPr>
                <w:delText>2010108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8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4569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88" w:author="Administrator" w:date="2024-08-08T09:08:42Z">
              <w:r>
                <w:rPr>
                  <w:rFonts w:hint="eastAsia" w:ascii="宋体" w:hAnsi="宋体" w:eastAsia="宋体" w:cs="宋体"/>
                  <w:i w:val="0"/>
                  <w:color w:val="000000"/>
                  <w:kern w:val="0"/>
                  <w:sz w:val="20"/>
                  <w:szCs w:val="20"/>
                  <w:u w:val="none"/>
                  <w:lang w:val="en-US" w:eastAsia="zh-CN" w:bidi="ar"/>
                </w:rPr>
                <w:t xml:space="preserve">    代表工作</w:t>
              </w:r>
            </w:ins>
            <w:del w:id="168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代表工作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9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FE78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91" w:author="Administrator" w:date="2024-08-08T09:08:42Z">
              <w:r>
                <w:rPr>
                  <w:rFonts w:hint="eastAsia" w:ascii="宋体" w:hAnsi="宋体" w:eastAsia="宋体" w:cs="宋体"/>
                  <w:i w:val="0"/>
                  <w:color w:val="000000"/>
                  <w:kern w:val="0"/>
                  <w:sz w:val="20"/>
                  <w:szCs w:val="20"/>
                  <w:u w:val="none"/>
                  <w:lang w:val="en-US" w:eastAsia="zh-CN" w:bidi="ar"/>
                </w:rPr>
                <w:t>60</w:t>
              </w:r>
            </w:ins>
            <w:del w:id="1692" w:author="Administrator" w:date="2024-08-08T09:08:42Z">
              <w:r>
                <w:rPr>
                  <w:rFonts w:hint="eastAsia" w:ascii="宋体" w:hAnsi="宋体" w:eastAsia="宋体" w:cs="宋体"/>
                  <w:i w:val="0"/>
                  <w:iCs w:val="0"/>
                  <w:color w:val="000000"/>
                  <w:kern w:val="0"/>
                  <w:sz w:val="20"/>
                  <w:szCs w:val="20"/>
                  <w:u w:val="none"/>
                  <w:lang w:val="en-US" w:eastAsia="zh-CN" w:bidi="ar"/>
                </w:rPr>
                <w:delText>40</w:delText>
              </w:r>
            </w:del>
          </w:p>
        </w:tc>
      </w:tr>
      <w:tr w14:paraId="7A45F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9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69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9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BA77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95" w:author="Administrator" w:date="2024-08-08T09:08:42Z">
              <w:r>
                <w:rPr>
                  <w:rFonts w:hint="eastAsia" w:ascii="宋体" w:hAnsi="宋体" w:eastAsia="宋体" w:cs="宋体"/>
                  <w:i w:val="0"/>
                  <w:color w:val="000000"/>
                  <w:kern w:val="0"/>
                  <w:sz w:val="20"/>
                  <w:szCs w:val="20"/>
                  <w:u w:val="none"/>
                  <w:lang w:val="en-US" w:eastAsia="zh-CN" w:bidi="ar"/>
                </w:rPr>
                <w:t>2010109</w:t>
              </w:r>
            </w:ins>
            <w:del w:id="1696" w:author="Administrator" w:date="2024-08-08T09:08:42Z">
              <w:r>
                <w:rPr>
                  <w:rFonts w:hint="eastAsia" w:ascii="宋体" w:hAnsi="宋体" w:eastAsia="宋体" w:cs="宋体"/>
                  <w:i w:val="0"/>
                  <w:iCs w:val="0"/>
                  <w:color w:val="000000"/>
                  <w:kern w:val="0"/>
                  <w:sz w:val="20"/>
                  <w:szCs w:val="20"/>
                  <w:u w:val="none"/>
                  <w:lang w:val="en-US" w:eastAsia="zh-CN" w:bidi="ar"/>
                </w:rPr>
                <w:delText>2010109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9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89B0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98" w:author="Administrator" w:date="2024-08-08T09:08:42Z">
              <w:r>
                <w:rPr>
                  <w:rFonts w:hint="eastAsia" w:ascii="宋体" w:hAnsi="宋体" w:eastAsia="宋体" w:cs="宋体"/>
                  <w:i w:val="0"/>
                  <w:color w:val="000000"/>
                  <w:kern w:val="0"/>
                  <w:sz w:val="20"/>
                  <w:szCs w:val="20"/>
                  <w:u w:val="none"/>
                  <w:lang w:val="en-US" w:eastAsia="zh-CN" w:bidi="ar"/>
                </w:rPr>
                <w:t xml:space="preserve">    人大信访工作</w:t>
              </w:r>
            </w:ins>
            <w:del w:id="169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人大信访工作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0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D0AC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01" w:author="Administrator" w:date="2024-08-08T09:08:42Z">
              <w:r>
                <w:rPr>
                  <w:rFonts w:hint="eastAsia" w:ascii="宋体" w:hAnsi="宋体" w:eastAsia="宋体" w:cs="宋体"/>
                  <w:i w:val="0"/>
                  <w:color w:val="000000"/>
                  <w:kern w:val="0"/>
                  <w:sz w:val="20"/>
                  <w:szCs w:val="20"/>
                  <w:u w:val="none"/>
                  <w:lang w:val="en-US" w:eastAsia="zh-CN" w:bidi="ar"/>
                </w:rPr>
                <w:t>16</w:t>
              </w:r>
            </w:ins>
            <w:del w:id="1702" w:author="Administrator" w:date="2024-08-08T09:08:42Z">
              <w:r>
                <w:rPr>
                  <w:rFonts w:hint="eastAsia" w:ascii="宋体" w:hAnsi="宋体" w:eastAsia="宋体" w:cs="宋体"/>
                  <w:i w:val="0"/>
                  <w:iCs w:val="0"/>
                  <w:color w:val="000000"/>
                  <w:kern w:val="0"/>
                  <w:sz w:val="20"/>
                  <w:szCs w:val="20"/>
                  <w:u w:val="none"/>
                  <w:lang w:val="en-US" w:eastAsia="zh-CN" w:bidi="ar"/>
                </w:rPr>
                <w:delText>15</w:delText>
              </w:r>
            </w:del>
          </w:p>
        </w:tc>
      </w:tr>
      <w:tr w14:paraId="55811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03"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703"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04"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84C2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05" w:author="Administrator" w:date="2024-08-08T09:08:42Z">
              <w:r>
                <w:rPr>
                  <w:rFonts w:hint="eastAsia" w:ascii="宋体" w:hAnsi="宋体" w:eastAsia="宋体" w:cs="宋体"/>
                  <w:i w:val="0"/>
                  <w:color w:val="000000"/>
                  <w:kern w:val="0"/>
                  <w:sz w:val="20"/>
                  <w:szCs w:val="20"/>
                  <w:u w:val="none"/>
                  <w:lang w:val="en-US" w:eastAsia="zh-CN" w:bidi="ar"/>
                </w:rPr>
                <w:t>2010150</w:t>
              </w:r>
            </w:ins>
            <w:del w:id="1706" w:author="Administrator" w:date="2024-08-08T09:08:42Z">
              <w:r>
                <w:rPr>
                  <w:rFonts w:hint="eastAsia" w:ascii="宋体" w:hAnsi="宋体" w:eastAsia="宋体" w:cs="宋体"/>
                  <w:i w:val="0"/>
                  <w:iCs w:val="0"/>
                  <w:color w:val="000000"/>
                  <w:kern w:val="0"/>
                  <w:sz w:val="20"/>
                  <w:szCs w:val="20"/>
                  <w:u w:val="none"/>
                  <w:lang w:val="en-US" w:eastAsia="zh-CN" w:bidi="ar"/>
                </w:rPr>
                <w:delText>2010150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07"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19FB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08" w:author="Administrator" w:date="2024-08-08T09:08:42Z">
              <w:r>
                <w:rPr>
                  <w:rFonts w:hint="eastAsia" w:ascii="宋体" w:hAnsi="宋体" w:eastAsia="宋体" w:cs="宋体"/>
                  <w:i w:val="0"/>
                  <w:color w:val="000000"/>
                  <w:kern w:val="0"/>
                  <w:sz w:val="20"/>
                  <w:szCs w:val="20"/>
                  <w:u w:val="none"/>
                  <w:lang w:val="en-US" w:eastAsia="zh-CN" w:bidi="ar"/>
                </w:rPr>
                <w:t xml:space="preserve">    事业运行</w:t>
              </w:r>
            </w:ins>
            <w:del w:id="1709"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10"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E29B1B">
            <w:pPr>
              <w:jc w:val="right"/>
              <w:rPr>
                <w:rFonts w:hint="eastAsia" w:ascii="宋体" w:hAnsi="宋体" w:eastAsia="宋体" w:cs="宋体"/>
                <w:i w:val="0"/>
                <w:iCs w:val="0"/>
                <w:color w:val="000000"/>
                <w:sz w:val="20"/>
                <w:szCs w:val="20"/>
                <w:u w:val="none"/>
              </w:rPr>
            </w:pPr>
          </w:p>
        </w:tc>
      </w:tr>
      <w:tr w14:paraId="4E24B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11"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711"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12"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683F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13" w:author="Administrator" w:date="2024-08-08T09:08:42Z">
              <w:r>
                <w:rPr>
                  <w:rFonts w:hint="eastAsia" w:ascii="宋体" w:hAnsi="宋体" w:eastAsia="宋体" w:cs="宋体"/>
                  <w:i w:val="0"/>
                  <w:color w:val="000000"/>
                  <w:kern w:val="0"/>
                  <w:sz w:val="20"/>
                  <w:szCs w:val="20"/>
                  <w:u w:val="none"/>
                  <w:lang w:val="en-US" w:eastAsia="zh-CN" w:bidi="ar"/>
                </w:rPr>
                <w:t>2010199</w:t>
              </w:r>
            </w:ins>
            <w:del w:id="1714" w:author="Administrator" w:date="2024-08-08T09:08:42Z">
              <w:r>
                <w:rPr>
                  <w:rFonts w:hint="eastAsia" w:ascii="宋体" w:hAnsi="宋体" w:eastAsia="宋体" w:cs="宋体"/>
                  <w:i w:val="0"/>
                  <w:iCs w:val="0"/>
                  <w:color w:val="000000"/>
                  <w:kern w:val="0"/>
                  <w:sz w:val="20"/>
                  <w:szCs w:val="20"/>
                  <w:u w:val="none"/>
                  <w:lang w:val="en-US" w:eastAsia="zh-CN" w:bidi="ar"/>
                </w:rPr>
                <w:delText>2010199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15"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077D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16" w:author="Administrator" w:date="2024-08-08T09:08:42Z">
              <w:r>
                <w:rPr>
                  <w:rFonts w:hint="eastAsia" w:ascii="宋体" w:hAnsi="宋体" w:eastAsia="宋体" w:cs="宋体"/>
                  <w:i w:val="0"/>
                  <w:color w:val="000000"/>
                  <w:kern w:val="0"/>
                  <w:sz w:val="20"/>
                  <w:szCs w:val="20"/>
                  <w:u w:val="none"/>
                  <w:lang w:val="en-US" w:eastAsia="zh-CN" w:bidi="ar"/>
                </w:rPr>
                <w:t xml:space="preserve">    其他人大事务支出</w:t>
              </w:r>
            </w:ins>
            <w:del w:id="1717"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其他人大事务支出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18"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F7A6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19" w:author="Administrator" w:date="2024-08-08T09:08:42Z">
              <w:r>
                <w:rPr>
                  <w:rFonts w:hint="eastAsia" w:ascii="宋体" w:hAnsi="宋体" w:eastAsia="宋体" w:cs="宋体"/>
                  <w:i w:val="0"/>
                  <w:color w:val="000000"/>
                  <w:kern w:val="0"/>
                  <w:sz w:val="20"/>
                  <w:szCs w:val="20"/>
                  <w:u w:val="none"/>
                  <w:lang w:val="en-US" w:eastAsia="zh-CN" w:bidi="ar"/>
                </w:rPr>
                <w:t>114</w:t>
              </w:r>
            </w:ins>
            <w:del w:id="1720" w:author="Administrator" w:date="2024-08-08T09:08:42Z">
              <w:r>
                <w:rPr>
                  <w:rFonts w:hint="eastAsia" w:ascii="宋体" w:hAnsi="宋体" w:eastAsia="宋体" w:cs="宋体"/>
                  <w:i w:val="0"/>
                  <w:iCs w:val="0"/>
                  <w:color w:val="000000"/>
                  <w:kern w:val="0"/>
                  <w:sz w:val="20"/>
                  <w:szCs w:val="20"/>
                  <w:u w:val="none"/>
                  <w:lang w:val="en-US" w:eastAsia="zh-CN" w:bidi="ar"/>
                </w:rPr>
                <w:delText>50</w:delText>
              </w:r>
            </w:del>
          </w:p>
        </w:tc>
      </w:tr>
      <w:tr w14:paraId="1DAC1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21" w:author="Administrator" w:date="2024-08-08T09:08: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21" w:author="Administrator" w:date="2024-08-08T09:08: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22" w:author="Administrator" w:date="2024-08-08T09:08: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6C2D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23" w:author="Administrator" w:date="2024-08-08T09:08:42Z">
              <w:r>
                <w:rPr>
                  <w:rFonts w:hint="eastAsia" w:ascii="宋体" w:hAnsi="宋体" w:eastAsia="宋体" w:cs="宋体"/>
                  <w:i w:val="0"/>
                  <w:color w:val="000000"/>
                  <w:kern w:val="0"/>
                  <w:sz w:val="20"/>
                  <w:szCs w:val="20"/>
                  <w:u w:val="none"/>
                  <w:lang w:val="en-US" w:eastAsia="zh-CN" w:bidi="ar"/>
                </w:rPr>
                <w:t>20102</w:t>
              </w:r>
            </w:ins>
            <w:del w:id="1724" w:author="Administrator" w:date="2024-08-08T09:08:42Z">
              <w:r>
                <w:rPr>
                  <w:rFonts w:hint="eastAsia" w:ascii="宋体" w:hAnsi="宋体" w:eastAsia="宋体" w:cs="宋体"/>
                  <w:i w:val="0"/>
                  <w:iCs w:val="0"/>
                  <w:color w:val="000000"/>
                  <w:kern w:val="0"/>
                  <w:sz w:val="20"/>
                  <w:szCs w:val="20"/>
                  <w:u w:val="none"/>
                  <w:lang w:val="en-US" w:eastAsia="zh-CN" w:bidi="ar"/>
                </w:rPr>
                <w:delText>20102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25" w:author="Administrator" w:date="2024-08-08T09:08: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2E02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26" w:author="Administrator" w:date="2024-08-08T09:08:42Z">
              <w:r>
                <w:rPr>
                  <w:rFonts w:hint="eastAsia" w:ascii="宋体" w:hAnsi="宋体" w:eastAsia="宋体" w:cs="宋体"/>
                  <w:i w:val="0"/>
                  <w:color w:val="000000"/>
                  <w:kern w:val="0"/>
                  <w:sz w:val="20"/>
                  <w:szCs w:val="20"/>
                  <w:u w:val="none"/>
                  <w:lang w:val="en-US" w:eastAsia="zh-CN" w:bidi="ar"/>
                </w:rPr>
                <w:t xml:space="preserve">  政协事务</w:t>
              </w:r>
            </w:ins>
            <w:del w:id="1727"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政协事务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28" w:author="Administrator" w:date="2024-08-08T09:08: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8DC0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29" w:author="Administrator" w:date="2024-08-08T09:08:42Z">
              <w:r>
                <w:rPr>
                  <w:rFonts w:hint="eastAsia" w:ascii="宋体" w:hAnsi="宋体" w:eastAsia="宋体" w:cs="宋体"/>
                  <w:i w:val="0"/>
                  <w:color w:val="000000"/>
                  <w:kern w:val="0"/>
                  <w:sz w:val="20"/>
                  <w:szCs w:val="20"/>
                  <w:u w:val="none"/>
                  <w:lang w:val="en-US" w:eastAsia="zh-CN" w:bidi="ar"/>
                </w:rPr>
                <w:t>897</w:t>
              </w:r>
            </w:ins>
            <w:del w:id="1730" w:author="Administrator" w:date="2024-08-08T09:08:42Z">
              <w:r>
                <w:rPr>
                  <w:rFonts w:hint="eastAsia" w:ascii="宋体" w:hAnsi="宋体" w:eastAsia="宋体" w:cs="宋体"/>
                  <w:i w:val="0"/>
                  <w:iCs w:val="0"/>
                  <w:color w:val="000000"/>
                  <w:kern w:val="0"/>
                  <w:sz w:val="20"/>
                  <w:szCs w:val="20"/>
                  <w:u w:val="none"/>
                  <w:lang w:val="en-US" w:eastAsia="zh-CN" w:bidi="ar"/>
                </w:rPr>
                <w:delText>600</w:delText>
              </w:r>
            </w:del>
          </w:p>
        </w:tc>
      </w:tr>
      <w:tr w14:paraId="6222B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31"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731"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32"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6708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33" w:author="Administrator" w:date="2024-08-08T09:08:42Z">
              <w:r>
                <w:rPr>
                  <w:rFonts w:hint="eastAsia" w:ascii="宋体" w:hAnsi="宋体" w:eastAsia="宋体" w:cs="宋体"/>
                  <w:i w:val="0"/>
                  <w:color w:val="000000"/>
                  <w:kern w:val="0"/>
                  <w:sz w:val="20"/>
                  <w:szCs w:val="20"/>
                  <w:u w:val="none"/>
                  <w:lang w:val="en-US" w:eastAsia="zh-CN" w:bidi="ar"/>
                </w:rPr>
                <w:t>2010201</w:t>
              </w:r>
            </w:ins>
            <w:del w:id="1734" w:author="Administrator" w:date="2024-08-08T09:08:42Z">
              <w:r>
                <w:rPr>
                  <w:rFonts w:hint="eastAsia" w:ascii="宋体" w:hAnsi="宋体" w:eastAsia="宋体" w:cs="宋体"/>
                  <w:i w:val="0"/>
                  <w:iCs w:val="0"/>
                  <w:color w:val="000000"/>
                  <w:kern w:val="0"/>
                  <w:sz w:val="20"/>
                  <w:szCs w:val="20"/>
                  <w:u w:val="none"/>
                  <w:lang w:val="en-US" w:eastAsia="zh-CN" w:bidi="ar"/>
                </w:rPr>
                <w:delText>2010201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35"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F94B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36" w:author="Administrator" w:date="2024-08-08T09:08:42Z">
              <w:r>
                <w:rPr>
                  <w:rFonts w:hint="eastAsia" w:ascii="宋体" w:hAnsi="宋体" w:eastAsia="宋体" w:cs="宋体"/>
                  <w:i w:val="0"/>
                  <w:color w:val="000000"/>
                  <w:kern w:val="0"/>
                  <w:sz w:val="20"/>
                  <w:szCs w:val="20"/>
                  <w:u w:val="none"/>
                  <w:lang w:val="en-US" w:eastAsia="zh-CN" w:bidi="ar"/>
                </w:rPr>
                <w:t xml:space="preserve">    行政运行</w:t>
              </w:r>
            </w:ins>
            <w:del w:id="1737" w:author="Administrator" w:date="2024-08-08T09:08:4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38"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4ED0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39" w:author="Administrator" w:date="2024-08-08T09:08:42Z">
              <w:r>
                <w:rPr>
                  <w:rFonts w:hint="eastAsia" w:ascii="宋体" w:hAnsi="宋体" w:eastAsia="宋体" w:cs="宋体"/>
                  <w:i w:val="0"/>
                  <w:color w:val="000000"/>
                  <w:kern w:val="0"/>
                  <w:sz w:val="20"/>
                  <w:szCs w:val="20"/>
                  <w:u w:val="none"/>
                  <w:lang w:val="en-US" w:eastAsia="zh-CN" w:bidi="ar"/>
                </w:rPr>
                <w:t>522</w:t>
              </w:r>
            </w:ins>
            <w:del w:id="1740" w:author="Administrator" w:date="2024-08-08T09:08:42Z">
              <w:r>
                <w:rPr>
                  <w:rFonts w:hint="eastAsia" w:ascii="宋体" w:hAnsi="宋体" w:eastAsia="宋体" w:cs="宋体"/>
                  <w:i w:val="0"/>
                  <w:iCs w:val="0"/>
                  <w:color w:val="000000"/>
                  <w:kern w:val="0"/>
                  <w:sz w:val="20"/>
                  <w:szCs w:val="20"/>
                  <w:u w:val="none"/>
                  <w:lang w:val="en-US" w:eastAsia="zh-CN" w:bidi="ar"/>
                </w:rPr>
                <w:delText>386</w:delText>
              </w:r>
            </w:del>
          </w:p>
        </w:tc>
      </w:tr>
      <w:tr w14:paraId="41B1B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41"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41"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42"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DDCD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43" w:author="Administrator" w:date="2024-08-08T09:08:43Z">
              <w:r>
                <w:rPr>
                  <w:rFonts w:hint="eastAsia" w:ascii="宋体" w:hAnsi="宋体" w:eastAsia="宋体" w:cs="宋体"/>
                  <w:i w:val="0"/>
                  <w:color w:val="000000"/>
                  <w:kern w:val="0"/>
                  <w:sz w:val="20"/>
                  <w:szCs w:val="20"/>
                  <w:u w:val="none"/>
                  <w:lang w:val="en-US" w:eastAsia="zh-CN" w:bidi="ar"/>
                </w:rPr>
                <w:t>2010202</w:t>
              </w:r>
            </w:ins>
            <w:del w:id="1744" w:author="Administrator" w:date="2024-08-08T09:08:43Z">
              <w:r>
                <w:rPr>
                  <w:rFonts w:hint="eastAsia" w:ascii="宋体" w:hAnsi="宋体" w:eastAsia="宋体" w:cs="宋体"/>
                  <w:i w:val="0"/>
                  <w:iCs w:val="0"/>
                  <w:color w:val="000000"/>
                  <w:kern w:val="0"/>
                  <w:sz w:val="20"/>
                  <w:szCs w:val="20"/>
                  <w:u w:val="none"/>
                  <w:lang w:val="en-US" w:eastAsia="zh-CN" w:bidi="ar"/>
                </w:rPr>
                <w:delText>2010202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45"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410B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46" w:author="Administrator" w:date="2024-08-08T09:08:43Z">
              <w:r>
                <w:rPr>
                  <w:rFonts w:hint="eastAsia" w:ascii="宋体" w:hAnsi="宋体" w:eastAsia="宋体" w:cs="宋体"/>
                  <w:i w:val="0"/>
                  <w:color w:val="000000"/>
                  <w:kern w:val="0"/>
                  <w:sz w:val="20"/>
                  <w:szCs w:val="20"/>
                  <w:u w:val="none"/>
                  <w:lang w:val="en-US" w:eastAsia="zh-CN" w:bidi="ar"/>
                </w:rPr>
                <w:t xml:space="preserve">    一般行政管理事务</w:t>
              </w:r>
            </w:ins>
            <w:del w:id="1747"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48"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B930A8">
            <w:pPr>
              <w:jc w:val="right"/>
              <w:rPr>
                <w:rFonts w:hint="eastAsia" w:ascii="宋体" w:hAnsi="宋体" w:eastAsia="宋体" w:cs="宋体"/>
                <w:i w:val="0"/>
                <w:iCs w:val="0"/>
                <w:color w:val="000000"/>
                <w:sz w:val="20"/>
                <w:szCs w:val="20"/>
                <w:u w:val="none"/>
              </w:rPr>
            </w:pPr>
          </w:p>
        </w:tc>
      </w:tr>
      <w:tr w14:paraId="00F2F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49"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749"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50"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F0A3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51" w:author="Administrator" w:date="2024-08-08T09:08:43Z">
              <w:r>
                <w:rPr>
                  <w:rFonts w:hint="eastAsia" w:ascii="宋体" w:hAnsi="宋体" w:eastAsia="宋体" w:cs="宋体"/>
                  <w:i w:val="0"/>
                  <w:color w:val="000000"/>
                  <w:kern w:val="0"/>
                  <w:sz w:val="20"/>
                  <w:szCs w:val="20"/>
                  <w:u w:val="none"/>
                  <w:lang w:val="en-US" w:eastAsia="zh-CN" w:bidi="ar"/>
                </w:rPr>
                <w:t>2010203</w:t>
              </w:r>
            </w:ins>
            <w:del w:id="1752" w:author="Administrator" w:date="2024-08-08T09:08:43Z">
              <w:r>
                <w:rPr>
                  <w:rFonts w:hint="eastAsia" w:ascii="宋体" w:hAnsi="宋体" w:eastAsia="宋体" w:cs="宋体"/>
                  <w:i w:val="0"/>
                  <w:iCs w:val="0"/>
                  <w:color w:val="000000"/>
                  <w:kern w:val="0"/>
                  <w:sz w:val="20"/>
                  <w:szCs w:val="20"/>
                  <w:u w:val="none"/>
                  <w:lang w:val="en-US" w:eastAsia="zh-CN" w:bidi="ar"/>
                </w:rPr>
                <w:delText>2010203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53"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9A5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54" w:author="Administrator" w:date="2024-08-08T09:08:43Z">
              <w:r>
                <w:rPr>
                  <w:rFonts w:hint="eastAsia" w:ascii="宋体" w:hAnsi="宋体" w:eastAsia="宋体" w:cs="宋体"/>
                  <w:i w:val="0"/>
                  <w:color w:val="000000"/>
                  <w:kern w:val="0"/>
                  <w:sz w:val="20"/>
                  <w:szCs w:val="20"/>
                  <w:u w:val="none"/>
                  <w:lang w:val="en-US" w:eastAsia="zh-CN" w:bidi="ar"/>
                </w:rPr>
                <w:t xml:space="preserve">    机关服务</w:t>
              </w:r>
            </w:ins>
            <w:del w:id="1755"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56"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CF175B">
            <w:pPr>
              <w:jc w:val="right"/>
              <w:rPr>
                <w:rFonts w:hint="eastAsia" w:ascii="宋体" w:hAnsi="宋体" w:eastAsia="宋体" w:cs="宋体"/>
                <w:i w:val="0"/>
                <w:iCs w:val="0"/>
                <w:color w:val="000000"/>
                <w:sz w:val="20"/>
                <w:szCs w:val="20"/>
                <w:u w:val="none"/>
              </w:rPr>
            </w:pPr>
          </w:p>
        </w:tc>
      </w:tr>
      <w:tr w14:paraId="5FEF4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57"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57"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58"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245E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59" w:author="Administrator" w:date="2024-08-08T09:08:43Z">
              <w:r>
                <w:rPr>
                  <w:rFonts w:hint="eastAsia" w:ascii="宋体" w:hAnsi="宋体" w:eastAsia="宋体" w:cs="宋体"/>
                  <w:i w:val="0"/>
                  <w:color w:val="000000"/>
                  <w:kern w:val="0"/>
                  <w:sz w:val="20"/>
                  <w:szCs w:val="20"/>
                  <w:u w:val="none"/>
                  <w:lang w:val="en-US" w:eastAsia="zh-CN" w:bidi="ar"/>
                </w:rPr>
                <w:t>2010204</w:t>
              </w:r>
            </w:ins>
            <w:del w:id="1760" w:author="Administrator" w:date="2024-08-08T09:08:43Z">
              <w:r>
                <w:rPr>
                  <w:rFonts w:hint="eastAsia" w:ascii="宋体" w:hAnsi="宋体" w:eastAsia="宋体" w:cs="宋体"/>
                  <w:i w:val="0"/>
                  <w:iCs w:val="0"/>
                  <w:color w:val="000000"/>
                  <w:kern w:val="0"/>
                  <w:sz w:val="20"/>
                  <w:szCs w:val="20"/>
                  <w:u w:val="none"/>
                  <w:lang w:val="en-US" w:eastAsia="zh-CN" w:bidi="ar"/>
                </w:rPr>
                <w:delText>2010204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61"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885B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62" w:author="Administrator" w:date="2024-08-08T09:08:43Z">
              <w:r>
                <w:rPr>
                  <w:rFonts w:hint="eastAsia" w:ascii="宋体" w:hAnsi="宋体" w:eastAsia="宋体" w:cs="宋体"/>
                  <w:i w:val="0"/>
                  <w:color w:val="000000"/>
                  <w:kern w:val="0"/>
                  <w:sz w:val="20"/>
                  <w:szCs w:val="20"/>
                  <w:u w:val="none"/>
                  <w:lang w:val="en-US" w:eastAsia="zh-CN" w:bidi="ar"/>
                </w:rPr>
                <w:t xml:space="preserve">    政协会议</w:t>
              </w:r>
            </w:ins>
            <w:del w:id="1763"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政协会议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64"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665F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65" w:author="Administrator" w:date="2024-08-08T09:08:43Z">
              <w:r>
                <w:rPr>
                  <w:rFonts w:hint="eastAsia" w:ascii="宋体" w:hAnsi="宋体" w:eastAsia="宋体" w:cs="宋体"/>
                  <w:i w:val="0"/>
                  <w:color w:val="000000"/>
                  <w:kern w:val="0"/>
                  <w:sz w:val="20"/>
                  <w:szCs w:val="20"/>
                  <w:u w:val="none"/>
                  <w:lang w:val="en-US" w:eastAsia="zh-CN" w:bidi="ar"/>
                </w:rPr>
                <w:t>104</w:t>
              </w:r>
            </w:ins>
            <w:del w:id="1766" w:author="Administrator" w:date="2024-08-08T09:08:43Z">
              <w:r>
                <w:rPr>
                  <w:rFonts w:hint="eastAsia" w:ascii="宋体" w:hAnsi="宋体" w:eastAsia="宋体" w:cs="宋体"/>
                  <w:i w:val="0"/>
                  <w:iCs w:val="0"/>
                  <w:color w:val="000000"/>
                  <w:kern w:val="0"/>
                  <w:sz w:val="20"/>
                  <w:szCs w:val="20"/>
                  <w:u w:val="none"/>
                  <w:lang w:val="en-US" w:eastAsia="zh-CN" w:bidi="ar"/>
                </w:rPr>
                <w:delText>75</w:delText>
              </w:r>
            </w:del>
          </w:p>
        </w:tc>
      </w:tr>
      <w:tr w14:paraId="15019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7"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67"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68"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2C11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69" w:author="Administrator" w:date="2024-08-08T09:08:43Z">
              <w:r>
                <w:rPr>
                  <w:rFonts w:hint="eastAsia" w:ascii="宋体" w:hAnsi="宋体" w:eastAsia="宋体" w:cs="宋体"/>
                  <w:i w:val="0"/>
                  <w:color w:val="000000"/>
                  <w:kern w:val="0"/>
                  <w:sz w:val="20"/>
                  <w:szCs w:val="20"/>
                  <w:u w:val="none"/>
                  <w:lang w:val="en-US" w:eastAsia="zh-CN" w:bidi="ar"/>
                </w:rPr>
                <w:t>2010205</w:t>
              </w:r>
            </w:ins>
            <w:del w:id="1770" w:author="Administrator" w:date="2024-08-08T09:08:43Z">
              <w:r>
                <w:rPr>
                  <w:rFonts w:hint="eastAsia" w:ascii="宋体" w:hAnsi="宋体" w:eastAsia="宋体" w:cs="宋体"/>
                  <w:i w:val="0"/>
                  <w:iCs w:val="0"/>
                  <w:color w:val="000000"/>
                  <w:kern w:val="0"/>
                  <w:sz w:val="20"/>
                  <w:szCs w:val="20"/>
                  <w:u w:val="none"/>
                  <w:lang w:val="en-US" w:eastAsia="zh-CN" w:bidi="ar"/>
                </w:rPr>
                <w:delText>2010205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71"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2402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72" w:author="Administrator" w:date="2024-08-08T09:08:43Z">
              <w:r>
                <w:rPr>
                  <w:rFonts w:hint="eastAsia" w:ascii="宋体" w:hAnsi="宋体" w:eastAsia="宋体" w:cs="宋体"/>
                  <w:i w:val="0"/>
                  <w:color w:val="000000"/>
                  <w:kern w:val="0"/>
                  <w:sz w:val="20"/>
                  <w:szCs w:val="20"/>
                  <w:u w:val="none"/>
                  <w:lang w:val="en-US" w:eastAsia="zh-CN" w:bidi="ar"/>
                </w:rPr>
                <w:t xml:space="preserve">    委员视察</w:t>
              </w:r>
            </w:ins>
            <w:del w:id="1773"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委员视察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74"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6871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75" w:author="Administrator" w:date="2024-08-08T09:08:43Z">
              <w:r>
                <w:rPr>
                  <w:rFonts w:hint="eastAsia" w:ascii="宋体" w:hAnsi="宋体" w:eastAsia="宋体" w:cs="宋体"/>
                  <w:i w:val="0"/>
                  <w:color w:val="000000"/>
                  <w:kern w:val="0"/>
                  <w:sz w:val="20"/>
                  <w:szCs w:val="20"/>
                  <w:u w:val="none"/>
                  <w:lang w:val="en-US" w:eastAsia="zh-CN" w:bidi="ar"/>
                </w:rPr>
                <w:t>66</w:t>
              </w:r>
            </w:ins>
            <w:del w:id="1776" w:author="Administrator" w:date="2024-08-08T09:08:43Z">
              <w:r>
                <w:rPr>
                  <w:rFonts w:hint="eastAsia" w:ascii="宋体" w:hAnsi="宋体" w:eastAsia="宋体" w:cs="宋体"/>
                  <w:i w:val="0"/>
                  <w:iCs w:val="0"/>
                  <w:color w:val="000000"/>
                  <w:kern w:val="0"/>
                  <w:sz w:val="20"/>
                  <w:szCs w:val="20"/>
                  <w:u w:val="none"/>
                  <w:lang w:val="en-US" w:eastAsia="zh-CN" w:bidi="ar"/>
                </w:rPr>
                <w:delText>49</w:delText>
              </w:r>
            </w:del>
          </w:p>
        </w:tc>
      </w:tr>
      <w:tr w14:paraId="0BC2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7"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77"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78"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5A3E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79" w:author="Administrator" w:date="2024-08-08T09:08:43Z">
              <w:r>
                <w:rPr>
                  <w:rFonts w:hint="eastAsia" w:ascii="宋体" w:hAnsi="宋体" w:eastAsia="宋体" w:cs="宋体"/>
                  <w:i w:val="0"/>
                  <w:color w:val="000000"/>
                  <w:kern w:val="0"/>
                  <w:sz w:val="20"/>
                  <w:szCs w:val="20"/>
                  <w:u w:val="none"/>
                  <w:lang w:val="en-US" w:eastAsia="zh-CN" w:bidi="ar"/>
                </w:rPr>
                <w:t>2010206</w:t>
              </w:r>
            </w:ins>
            <w:del w:id="1780" w:author="Administrator" w:date="2024-08-08T09:08:43Z">
              <w:r>
                <w:rPr>
                  <w:rFonts w:hint="eastAsia" w:ascii="宋体" w:hAnsi="宋体" w:eastAsia="宋体" w:cs="宋体"/>
                  <w:i w:val="0"/>
                  <w:iCs w:val="0"/>
                  <w:color w:val="000000"/>
                  <w:kern w:val="0"/>
                  <w:sz w:val="20"/>
                  <w:szCs w:val="20"/>
                  <w:u w:val="none"/>
                  <w:lang w:val="en-US" w:eastAsia="zh-CN" w:bidi="ar"/>
                </w:rPr>
                <w:delText>2010206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81"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B9D6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82" w:author="Administrator" w:date="2024-08-08T09:08:43Z">
              <w:r>
                <w:rPr>
                  <w:rFonts w:hint="eastAsia" w:ascii="宋体" w:hAnsi="宋体" w:eastAsia="宋体" w:cs="宋体"/>
                  <w:i w:val="0"/>
                  <w:color w:val="000000"/>
                  <w:kern w:val="0"/>
                  <w:sz w:val="20"/>
                  <w:szCs w:val="20"/>
                  <w:u w:val="none"/>
                  <w:lang w:val="en-US" w:eastAsia="zh-CN" w:bidi="ar"/>
                </w:rPr>
                <w:t xml:space="preserve">    参政议政</w:t>
              </w:r>
            </w:ins>
            <w:del w:id="1783"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参政议政</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84"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7680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85" w:author="Administrator" w:date="2024-08-08T09:08:43Z">
              <w:r>
                <w:rPr>
                  <w:rFonts w:hint="eastAsia" w:ascii="宋体" w:hAnsi="宋体" w:eastAsia="宋体" w:cs="宋体"/>
                  <w:i w:val="0"/>
                  <w:color w:val="000000"/>
                  <w:kern w:val="0"/>
                  <w:sz w:val="20"/>
                  <w:szCs w:val="20"/>
                  <w:u w:val="none"/>
                  <w:lang w:val="en-US" w:eastAsia="zh-CN" w:bidi="ar"/>
                </w:rPr>
                <w:t>77</w:t>
              </w:r>
            </w:ins>
            <w:del w:id="1786" w:author="Administrator" w:date="2024-08-08T09:08:43Z">
              <w:r>
                <w:rPr>
                  <w:rFonts w:hint="eastAsia" w:ascii="宋体" w:hAnsi="宋体" w:eastAsia="宋体" w:cs="宋体"/>
                  <w:i w:val="0"/>
                  <w:iCs w:val="0"/>
                  <w:color w:val="000000"/>
                  <w:kern w:val="0"/>
                  <w:sz w:val="20"/>
                  <w:szCs w:val="20"/>
                  <w:u w:val="none"/>
                  <w:lang w:val="en-US" w:eastAsia="zh-CN" w:bidi="ar"/>
                </w:rPr>
                <w:delText>65</w:delText>
              </w:r>
            </w:del>
          </w:p>
        </w:tc>
      </w:tr>
      <w:tr w14:paraId="2E0CE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7"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87"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88"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50B1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89" w:author="Administrator" w:date="2024-08-08T09:08:43Z">
              <w:r>
                <w:rPr>
                  <w:rFonts w:hint="eastAsia" w:ascii="宋体" w:hAnsi="宋体" w:eastAsia="宋体" w:cs="宋体"/>
                  <w:i w:val="0"/>
                  <w:color w:val="000000"/>
                  <w:kern w:val="0"/>
                  <w:sz w:val="20"/>
                  <w:szCs w:val="20"/>
                  <w:u w:val="none"/>
                  <w:lang w:val="en-US" w:eastAsia="zh-CN" w:bidi="ar"/>
                </w:rPr>
                <w:t>2010250</w:t>
              </w:r>
            </w:ins>
            <w:del w:id="1790" w:author="Administrator" w:date="2024-08-08T09:08:43Z">
              <w:r>
                <w:rPr>
                  <w:rFonts w:hint="eastAsia" w:ascii="宋体" w:hAnsi="宋体" w:eastAsia="宋体" w:cs="宋体"/>
                  <w:i w:val="0"/>
                  <w:iCs w:val="0"/>
                  <w:color w:val="000000"/>
                  <w:kern w:val="0"/>
                  <w:sz w:val="20"/>
                  <w:szCs w:val="20"/>
                  <w:u w:val="none"/>
                  <w:lang w:val="en-US" w:eastAsia="zh-CN" w:bidi="ar"/>
                </w:rPr>
                <w:delText>2010250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91"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B647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92" w:author="Administrator" w:date="2024-08-08T09:08:43Z">
              <w:r>
                <w:rPr>
                  <w:rFonts w:hint="eastAsia" w:ascii="宋体" w:hAnsi="宋体" w:eastAsia="宋体" w:cs="宋体"/>
                  <w:i w:val="0"/>
                  <w:color w:val="000000"/>
                  <w:kern w:val="0"/>
                  <w:sz w:val="20"/>
                  <w:szCs w:val="20"/>
                  <w:u w:val="none"/>
                  <w:lang w:val="en-US" w:eastAsia="zh-CN" w:bidi="ar"/>
                </w:rPr>
                <w:t xml:space="preserve">    事业运行</w:t>
              </w:r>
            </w:ins>
            <w:del w:id="1793"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94"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83142">
            <w:pPr>
              <w:jc w:val="right"/>
              <w:rPr>
                <w:rFonts w:hint="eastAsia" w:ascii="宋体" w:hAnsi="宋体" w:eastAsia="宋体" w:cs="宋体"/>
                <w:i w:val="0"/>
                <w:iCs w:val="0"/>
                <w:color w:val="000000"/>
                <w:sz w:val="20"/>
                <w:szCs w:val="20"/>
                <w:u w:val="none"/>
              </w:rPr>
            </w:pPr>
          </w:p>
        </w:tc>
      </w:tr>
      <w:tr w14:paraId="67D17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95"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795"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96"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7905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797" w:author="Administrator" w:date="2024-08-08T09:08:43Z">
              <w:r>
                <w:rPr>
                  <w:rFonts w:hint="eastAsia" w:ascii="宋体" w:hAnsi="宋体" w:eastAsia="宋体" w:cs="宋体"/>
                  <w:i w:val="0"/>
                  <w:color w:val="000000"/>
                  <w:kern w:val="0"/>
                  <w:sz w:val="20"/>
                  <w:szCs w:val="20"/>
                  <w:u w:val="none"/>
                  <w:lang w:val="en-US" w:eastAsia="zh-CN" w:bidi="ar"/>
                </w:rPr>
                <w:t>2010299</w:t>
              </w:r>
            </w:ins>
            <w:del w:id="1798" w:author="Administrator" w:date="2024-08-08T09:08:43Z">
              <w:r>
                <w:rPr>
                  <w:rFonts w:hint="eastAsia" w:ascii="宋体" w:hAnsi="宋体" w:eastAsia="宋体" w:cs="宋体"/>
                  <w:i w:val="0"/>
                  <w:iCs w:val="0"/>
                  <w:color w:val="000000"/>
                  <w:kern w:val="0"/>
                  <w:sz w:val="20"/>
                  <w:szCs w:val="20"/>
                  <w:u w:val="none"/>
                  <w:lang w:val="en-US" w:eastAsia="zh-CN" w:bidi="ar"/>
                </w:rPr>
                <w:delText>2010299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99"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604A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00" w:author="Administrator" w:date="2024-08-08T09:08:43Z">
              <w:r>
                <w:rPr>
                  <w:rFonts w:hint="eastAsia" w:ascii="宋体" w:hAnsi="宋体" w:eastAsia="宋体" w:cs="宋体"/>
                  <w:i w:val="0"/>
                  <w:color w:val="000000"/>
                  <w:kern w:val="0"/>
                  <w:sz w:val="20"/>
                  <w:szCs w:val="20"/>
                  <w:u w:val="none"/>
                  <w:lang w:val="en-US" w:eastAsia="zh-CN" w:bidi="ar"/>
                </w:rPr>
                <w:t xml:space="preserve">    其他政协事务支出</w:t>
              </w:r>
            </w:ins>
            <w:del w:id="1801"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其他政协事务支出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02"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B0AA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803" w:author="Administrator" w:date="2024-08-08T09:08:43Z">
              <w:r>
                <w:rPr>
                  <w:rFonts w:hint="eastAsia" w:ascii="宋体" w:hAnsi="宋体" w:eastAsia="宋体" w:cs="宋体"/>
                  <w:i w:val="0"/>
                  <w:color w:val="000000"/>
                  <w:kern w:val="0"/>
                  <w:sz w:val="20"/>
                  <w:szCs w:val="20"/>
                  <w:u w:val="none"/>
                  <w:lang w:val="en-US" w:eastAsia="zh-CN" w:bidi="ar"/>
                </w:rPr>
                <w:t>128</w:t>
              </w:r>
            </w:ins>
            <w:del w:id="1804" w:author="Administrator" w:date="2024-08-08T09:08:43Z">
              <w:r>
                <w:rPr>
                  <w:rFonts w:hint="eastAsia" w:ascii="宋体" w:hAnsi="宋体" w:eastAsia="宋体" w:cs="宋体"/>
                  <w:i w:val="0"/>
                  <w:iCs w:val="0"/>
                  <w:color w:val="000000"/>
                  <w:kern w:val="0"/>
                  <w:sz w:val="20"/>
                  <w:szCs w:val="20"/>
                  <w:u w:val="none"/>
                  <w:lang w:val="en-US" w:eastAsia="zh-CN" w:bidi="ar"/>
                </w:rPr>
                <w:delText>25</w:delText>
              </w:r>
            </w:del>
          </w:p>
        </w:tc>
      </w:tr>
      <w:tr w14:paraId="0D4E9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05"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805"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06"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3F3A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07" w:author="Administrator" w:date="2024-08-08T09:08:43Z">
              <w:r>
                <w:rPr>
                  <w:rFonts w:hint="eastAsia" w:ascii="宋体" w:hAnsi="宋体" w:eastAsia="宋体" w:cs="宋体"/>
                  <w:i w:val="0"/>
                  <w:color w:val="000000"/>
                  <w:kern w:val="0"/>
                  <w:sz w:val="20"/>
                  <w:szCs w:val="20"/>
                  <w:u w:val="none"/>
                  <w:lang w:val="en-US" w:eastAsia="zh-CN" w:bidi="ar"/>
                </w:rPr>
                <w:t>20103</w:t>
              </w:r>
            </w:ins>
            <w:del w:id="1808" w:author="Administrator" w:date="2024-08-08T09:08:43Z">
              <w:r>
                <w:rPr>
                  <w:rFonts w:hint="eastAsia" w:ascii="宋体" w:hAnsi="宋体" w:eastAsia="宋体" w:cs="宋体"/>
                  <w:i w:val="0"/>
                  <w:iCs w:val="0"/>
                  <w:color w:val="000000"/>
                  <w:kern w:val="0"/>
                  <w:sz w:val="20"/>
                  <w:szCs w:val="20"/>
                  <w:u w:val="none"/>
                  <w:lang w:val="en-US" w:eastAsia="zh-CN" w:bidi="ar"/>
                </w:rPr>
                <w:delText>20103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09"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0A37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10" w:author="Administrator" w:date="2024-08-08T09:08:43Z">
              <w:r>
                <w:rPr>
                  <w:rFonts w:hint="eastAsia" w:ascii="宋体" w:hAnsi="宋体" w:eastAsia="宋体" w:cs="宋体"/>
                  <w:i w:val="0"/>
                  <w:color w:val="000000"/>
                  <w:kern w:val="0"/>
                  <w:sz w:val="20"/>
                  <w:szCs w:val="20"/>
                  <w:u w:val="none"/>
                  <w:lang w:val="en-US" w:eastAsia="zh-CN" w:bidi="ar"/>
                </w:rPr>
                <w:t xml:space="preserve">  政府办公厅(室)及相关机构事务</w:t>
              </w:r>
            </w:ins>
            <w:del w:id="1811"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政府办公厅(室)及相关机构事务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12"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CE37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813" w:author="Administrator" w:date="2024-08-08T09:08:43Z">
              <w:r>
                <w:rPr>
                  <w:rFonts w:hint="eastAsia" w:ascii="宋体" w:hAnsi="宋体" w:eastAsia="宋体" w:cs="宋体"/>
                  <w:i w:val="0"/>
                  <w:color w:val="000000"/>
                  <w:kern w:val="0"/>
                  <w:sz w:val="20"/>
                  <w:szCs w:val="20"/>
                  <w:u w:val="none"/>
                  <w:lang w:val="en-US" w:eastAsia="zh-CN" w:bidi="ar"/>
                </w:rPr>
                <w:t>17,557</w:t>
              </w:r>
            </w:ins>
            <w:del w:id="1814" w:author="Administrator" w:date="2024-08-08T09:08:43Z">
              <w:r>
                <w:rPr>
                  <w:rFonts w:hint="eastAsia" w:ascii="宋体" w:hAnsi="宋体" w:eastAsia="宋体" w:cs="宋体"/>
                  <w:i w:val="0"/>
                  <w:iCs w:val="0"/>
                  <w:color w:val="000000"/>
                  <w:kern w:val="0"/>
                  <w:sz w:val="20"/>
                  <w:szCs w:val="20"/>
                  <w:u w:val="none"/>
                  <w:lang w:val="en-US" w:eastAsia="zh-CN" w:bidi="ar"/>
                </w:rPr>
                <w:delText>2,898</w:delText>
              </w:r>
            </w:del>
          </w:p>
        </w:tc>
      </w:tr>
      <w:tr w14:paraId="4C59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15"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15"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16"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2701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17" w:author="Administrator" w:date="2024-08-08T09:08:43Z">
              <w:r>
                <w:rPr>
                  <w:rFonts w:hint="eastAsia" w:ascii="宋体" w:hAnsi="宋体" w:eastAsia="宋体" w:cs="宋体"/>
                  <w:i w:val="0"/>
                  <w:color w:val="000000"/>
                  <w:kern w:val="0"/>
                  <w:sz w:val="20"/>
                  <w:szCs w:val="20"/>
                  <w:u w:val="none"/>
                  <w:lang w:val="en-US" w:eastAsia="zh-CN" w:bidi="ar"/>
                </w:rPr>
                <w:t>2010301</w:t>
              </w:r>
            </w:ins>
            <w:del w:id="1818" w:author="Administrator" w:date="2024-08-08T09:08:43Z">
              <w:r>
                <w:rPr>
                  <w:rFonts w:hint="eastAsia" w:ascii="宋体" w:hAnsi="宋体" w:eastAsia="宋体" w:cs="宋体"/>
                  <w:i w:val="0"/>
                  <w:iCs w:val="0"/>
                  <w:color w:val="000000"/>
                  <w:kern w:val="0"/>
                  <w:sz w:val="20"/>
                  <w:szCs w:val="20"/>
                  <w:u w:val="none"/>
                  <w:lang w:val="en-US" w:eastAsia="zh-CN" w:bidi="ar"/>
                </w:rPr>
                <w:delText>2010301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19"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C4E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20" w:author="Administrator" w:date="2024-08-08T09:08:43Z">
              <w:r>
                <w:rPr>
                  <w:rFonts w:hint="eastAsia" w:ascii="宋体" w:hAnsi="宋体" w:eastAsia="宋体" w:cs="宋体"/>
                  <w:i w:val="0"/>
                  <w:color w:val="000000"/>
                  <w:kern w:val="0"/>
                  <w:sz w:val="20"/>
                  <w:szCs w:val="20"/>
                  <w:u w:val="none"/>
                  <w:lang w:val="en-US" w:eastAsia="zh-CN" w:bidi="ar"/>
                </w:rPr>
                <w:t xml:space="preserve">    行政运行</w:t>
              </w:r>
            </w:ins>
            <w:del w:id="1821"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22"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EF9F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823" w:author="Administrator" w:date="2024-08-08T09:08:43Z">
              <w:r>
                <w:rPr>
                  <w:rFonts w:hint="eastAsia" w:ascii="宋体" w:hAnsi="宋体" w:eastAsia="宋体" w:cs="宋体"/>
                  <w:i w:val="0"/>
                  <w:color w:val="000000"/>
                  <w:kern w:val="0"/>
                  <w:sz w:val="20"/>
                  <w:szCs w:val="20"/>
                  <w:u w:val="none"/>
                  <w:lang w:val="en-US" w:eastAsia="zh-CN" w:bidi="ar"/>
                </w:rPr>
                <w:t>17,141</w:t>
              </w:r>
            </w:ins>
            <w:del w:id="1824" w:author="Administrator" w:date="2024-08-08T09:08:43Z">
              <w:r>
                <w:rPr>
                  <w:rFonts w:hint="eastAsia" w:ascii="宋体" w:hAnsi="宋体" w:eastAsia="宋体" w:cs="宋体"/>
                  <w:i w:val="0"/>
                  <w:iCs w:val="0"/>
                  <w:color w:val="000000"/>
                  <w:kern w:val="0"/>
                  <w:sz w:val="20"/>
                  <w:szCs w:val="20"/>
                  <w:u w:val="none"/>
                  <w:lang w:val="en-US" w:eastAsia="zh-CN" w:bidi="ar"/>
                </w:rPr>
                <w:delText>2,138</w:delText>
              </w:r>
            </w:del>
          </w:p>
        </w:tc>
      </w:tr>
      <w:tr w14:paraId="1CCB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25"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25"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26"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0658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27" w:author="Administrator" w:date="2024-08-08T09:08:43Z">
              <w:r>
                <w:rPr>
                  <w:rFonts w:hint="eastAsia" w:ascii="宋体" w:hAnsi="宋体" w:eastAsia="宋体" w:cs="宋体"/>
                  <w:i w:val="0"/>
                  <w:color w:val="000000"/>
                  <w:kern w:val="0"/>
                  <w:sz w:val="20"/>
                  <w:szCs w:val="20"/>
                  <w:u w:val="none"/>
                  <w:lang w:val="en-US" w:eastAsia="zh-CN" w:bidi="ar"/>
                </w:rPr>
                <w:t>2010302</w:t>
              </w:r>
            </w:ins>
            <w:del w:id="1828" w:author="Administrator" w:date="2024-08-08T09:08:43Z">
              <w:r>
                <w:rPr>
                  <w:rFonts w:hint="eastAsia" w:ascii="宋体" w:hAnsi="宋体" w:eastAsia="宋体" w:cs="宋体"/>
                  <w:i w:val="0"/>
                  <w:iCs w:val="0"/>
                  <w:color w:val="000000"/>
                  <w:kern w:val="0"/>
                  <w:sz w:val="20"/>
                  <w:szCs w:val="20"/>
                  <w:u w:val="none"/>
                  <w:lang w:val="en-US" w:eastAsia="zh-CN" w:bidi="ar"/>
                </w:rPr>
                <w:delText>2010302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29"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2CEC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30" w:author="Administrator" w:date="2024-08-08T09:08:43Z">
              <w:r>
                <w:rPr>
                  <w:rFonts w:hint="eastAsia" w:ascii="宋体" w:hAnsi="宋体" w:eastAsia="宋体" w:cs="宋体"/>
                  <w:i w:val="0"/>
                  <w:color w:val="000000"/>
                  <w:kern w:val="0"/>
                  <w:sz w:val="20"/>
                  <w:szCs w:val="20"/>
                  <w:u w:val="none"/>
                  <w:lang w:val="en-US" w:eastAsia="zh-CN" w:bidi="ar"/>
                </w:rPr>
                <w:t xml:space="preserve">    一般行政管理事务</w:t>
              </w:r>
            </w:ins>
            <w:del w:id="1831"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32"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7BF8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833" w:author="Administrator" w:date="2024-08-08T09:08:43Z">
              <w:r>
                <w:rPr>
                  <w:rFonts w:hint="eastAsia" w:ascii="宋体" w:hAnsi="宋体" w:eastAsia="宋体" w:cs="宋体"/>
                  <w:i w:val="0"/>
                  <w:color w:val="000000"/>
                  <w:kern w:val="0"/>
                  <w:sz w:val="20"/>
                  <w:szCs w:val="20"/>
                  <w:u w:val="none"/>
                  <w:lang w:val="en-US" w:eastAsia="zh-CN" w:bidi="ar"/>
                </w:rPr>
                <w:t>22</w:t>
              </w:r>
            </w:ins>
            <w:del w:id="1834" w:author="Administrator" w:date="2024-08-08T09:08:43Z">
              <w:r>
                <w:rPr>
                  <w:rFonts w:hint="eastAsia" w:ascii="宋体" w:hAnsi="宋体" w:eastAsia="宋体" w:cs="宋体"/>
                  <w:i w:val="0"/>
                  <w:iCs w:val="0"/>
                  <w:color w:val="000000"/>
                  <w:kern w:val="0"/>
                  <w:sz w:val="20"/>
                  <w:szCs w:val="20"/>
                  <w:u w:val="none"/>
                  <w:lang w:val="en-US" w:eastAsia="zh-CN" w:bidi="ar"/>
                </w:rPr>
                <w:delText>70</w:delText>
              </w:r>
            </w:del>
          </w:p>
        </w:tc>
      </w:tr>
      <w:tr w14:paraId="73655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35"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35"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36"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169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37" w:author="Administrator" w:date="2024-08-08T09:08:43Z">
              <w:r>
                <w:rPr>
                  <w:rFonts w:hint="eastAsia" w:ascii="宋体" w:hAnsi="宋体" w:eastAsia="宋体" w:cs="宋体"/>
                  <w:i w:val="0"/>
                  <w:color w:val="000000"/>
                  <w:kern w:val="0"/>
                  <w:sz w:val="20"/>
                  <w:szCs w:val="20"/>
                  <w:u w:val="none"/>
                  <w:lang w:val="en-US" w:eastAsia="zh-CN" w:bidi="ar"/>
                </w:rPr>
                <w:t>2010303</w:t>
              </w:r>
            </w:ins>
            <w:del w:id="1838" w:author="Administrator" w:date="2024-08-08T09:08:43Z">
              <w:r>
                <w:rPr>
                  <w:rFonts w:hint="eastAsia" w:ascii="宋体" w:hAnsi="宋体" w:eastAsia="宋体" w:cs="宋体"/>
                  <w:i w:val="0"/>
                  <w:iCs w:val="0"/>
                  <w:color w:val="000000"/>
                  <w:kern w:val="0"/>
                  <w:sz w:val="20"/>
                  <w:szCs w:val="20"/>
                  <w:u w:val="none"/>
                  <w:lang w:val="en-US" w:eastAsia="zh-CN" w:bidi="ar"/>
                </w:rPr>
                <w:delText>2010303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39"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3CD0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40" w:author="Administrator" w:date="2024-08-08T09:08:43Z">
              <w:r>
                <w:rPr>
                  <w:rFonts w:hint="eastAsia" w:ascii="宋体" w:hAnsi="宋体" w:eastAsia="宋体" w:cs="宋体"/>
                  <w:i w:val="0"/>
                  <w:color w:val="000000"/>
                  <w:kern w:val="0"/>
                  <w:sz w:val="20"/>
                  <w:szCs w:val="20"/>
                  <w:u w:val="none"/>
                  <w:lang w:val="en-US" w:eastAsia="zh-CN" w:bidi="ar"/>
                </w:rPr>
                <w:t xml:space="preserve">    机关服务</w:t>
              </w:r>
            </w:ins>
            <w:del w:id="1841"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42"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E5BE2D">
            <w:pPr>
              <w:widowControl/>
              <w:jc w:val="right"/>
              <w:textAlignment w:val="center"/>
              <w:rPr>
                <w:rFonts w:hint="eastAsia" w:ascii="宋体" w:hAnsi="宋体" w:eastAsia="宋体" w:cs="宋体"/>
                <w:i w:val="0"/>
                <w:iCs w:val="0"/>
                <w:color w:val="000000"/>
                <w:sz w:val="20"/>
                <w:szCs w:val="20"/>
                <w:u w:val="none"/>
              </w:rPr>
              <w:pPrChange w:id="1843" w:author="Administrator" w:date="2024-08-08T09:08:43Z">
                <w:pPr>
                  <w:jc w:val="right"/>
                </w:pPr>
              </w:pPrChange>
            </w:pPr>
            <w:ins w:id="1844" w:author="Administrator" w:date="2024-08-08T09:08:43Z">
              <w:r>
                <w:rPr>
                  <w:rFonts w:hint="eastAsia" w:ascii="宋体" w:hAnsi="宋体" w:eastAsia="宋体" w:cs="宋体"/>
                  <w:i w:val="0"/>
                  <w:color w:val="000000"/>
                  <w:kern w:val="0"/>
                  <w:sz w:val="20"/>
                  <w:szCs w:val="20"/>
                  <w:u w:val="none"/>
                  <w:lang w:val="en-US" w:eastAsia="zh-CN" w:bidi="ar"/>
                </w:rPr>
                <w:t>164</w:t>
              </w:r>
            </w:ins>
          </w:p>
        </w:tc>
      </w:tr>
      <w:tr w14:paraId="43F9F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45"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45"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46"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C109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47" w:author="Administrator" w:date="2024-08-08T09:08:43Z">
              <w:r>
                <w:rPr>
                  <w:rFonts w:hint="eastAsia" w:ascii="宋体" w:hAnsi="宋体" w:eastAsia="宋体" w:cs="宋体"/>
                  <w:i w:val="0"/>
                  <w:color w:val="000000"/>
                  <w:kern w:val="0"/>
                  <w:sz w:val="20"/>
                  <w:szCs w:val="20"/>
                  <w:u w:val="none"/>
                  <w:lang w:val="en-US" w:eastAsia="zh-CN" w:bidi="ar"/>
                </w:rPr>
                <w:t>2010304</w:t>
              </w:r>
            </w:ins>
            <w:del w:id="1848" w:author="Administrator" w:date="2024-08-08T09:08:43Z">
              <w:r>
                <w:rPr>
                  <w:rFonts w:hint="eastAsia" w:ascii="宋体" w:hAnsi="宋体" w:eastAsia="宋体" w:cs="宋体"/>
                  <w:i w:val="0"/>
                  <w:iCs w:val="0"/>
                  <w:color w:val="000000"/>
                  <w:kern w:val="0"/>
                  <w:sz w:val="20"/>
                  <w:szCs w:val="20"/>
                  <w:u w:val="none"/>
                  <w:lang w:val="en-US" w:eastAsia="zh-CN" w:bidi="ar"/>
                </w:rPr>
                <w:delText>2010304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49"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ED62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50" w:author="Administrator" w:date="2024-08-08T09:08:43Z">
              <w:r>
                <w:rPr>
                  <w:rFonts w:hint="eastAsia" w:ascii="宋体" w:hAnsi="宋体" w:eastAsia="宋体" w:cs="宋体"/>
                  <w:i w:val="0"/>
                  <w:color w:val="000000"/>
                  <w:kern w:val="0"/>
                  <w:sz w:val="20"/>
                  <w:szCs w:val="20"/>
                  <w:u w:val="none"/>
                  <w:lang w:val="en-US" w:eastAsia="zh-CN" w:bidi="ar"/>
                </w:rPr>
                <w:t xml:space="preserve">    专项服务</w:t>
              </w:r>
            </w:ins>
            <w:del w:id="1851"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专项服务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52"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BF9427">
            <w:pPr>
              <w:jc w:val="right"/>
              <w:rPr>
                <w:rFonts w:hint="eastAsia" w:ascii="宋体" w:hAnsi="宋体" w:eastAsia="宋体" w:cs="宋体"/>
                <w:i w:val="0"/>
                <w:iCs w:val="0"/>
                <w:color w:val="000000"/>
                <w:sz w:val="20"/>
                <w:szCs w:val="20"/>
                <w:u w:val="none"/>
              </w:rPr>
            </w:pPr>
          </w:p>
        </w:tc>
      </w:tr>
      <w:tr w14:paraId="5C98E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53"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53"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54"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03C8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55" w:author="Administrator" w:date="2024-08-08T09:08:43Z">
              <w:r>
                <w:rPr>
                  <w:rFonts w:hint="eastAsia" w:ascii="宋体" w:hAnsi="宋体" w:eastAsia="宋体" w:cs="宋体"/>
                  <w:i w:val="0"/>
                  <w:color w:val="000000"/>
                  <w:kern w:val="0"/>
                  <w:sz w:val="20"/>
                  <w:szCs w:val="20"/>
                  <w:u w:val="none"/>
                  <w:lang w:val="en-US" w:eastAsia="zh-CN" w:bidi="ar"/>
                </w:rPr>
                <w:t>2010305</w:t>
              </w:r>
            </w:ins>
            <w:del w:id="1856" w:author="Administrator" w:date="2024-08-08T09:08:43Z">
              <w:r>
                <w:rPr>
                  <w:rFonts w:hint="eastAsia" w:ascii="宋体" w:hAnsi="宋体" w:eastAsia="宋体" w:cs="宋体"/>
                  <w:i w:val="0"/>
                  <w:iCs w:val="0"/>
                  <w:color w:val="000000"/>
                  <w:kern w:val="0"/>
                  <w:sz w:val="20"/>
                  <w:szCs w:val="20"/>
                  <w:u w:val="none"/>
                  <w:lang w:val="en-US" w:eastAsia="zh-CN" w:bidi="ar"/>
                </w:rPr>
                <w:delText>2010305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57"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5D09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58" w:author="Administrator" w:date="2024-08-08T09:08:43Z">
              <w:r>
                <w:rPr>
                  <w:rFonts w:hint="eastAsia" w:ascii="宋体" w:hAnsi="宋体" w:eastAsia="宋体" w:cs="宋体"/>
                  <w:i w:val="0"/>
                  <w:color w:val="000000"/>
                  <w:kern w:val="0"/>
                  <w:sz w:val="20"/>
                  <w:szCs w:val="20"/>
                  <w:u w:val="none"/>
                  <w:lang w:val="en-US" w:eastAsia="zh-CN" w:bidi="ar"/>
                </w:rPr>
                <w:t xml:space="preserve">    专项业务及机关事务管理</w:t>
              </w:r>
            </w:ins>
            <w:del w:id="1859"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专项业务及机关事务管理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60"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45FA38">
            <w:pPr>
              <w:jc w:val="right"/>
              <w:rPr>
                <w:rFonts w:hint="eastAsia" w:ascii="宋体" w:hAnsi="宋体" w:eastAsia="宋体" w:cs="宋体"/>
                <w:i w:val="0"/>
                <w:iCs w:val="0"/>
                <w:color w:val="000000"/>
                <w:sz w:val="20"/>
                <w:szCs w:val="20"/>
                <w:u w:val="none"/>
              </w:rPr>
            </w:pPr>
          </w:p>
        </w:tc>
      </w:tr>
      <w:tr w14:paraId="7EACB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61"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61"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62"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1B37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63" w:author="Administrator" w:date="2024-08-08T09:08:43Z">
              <w:r>
                <w:rPr>
                  <w:rFonts w:hint="eastAsia" w:ascii="宋体" w:hAnsi="宋体" w:eastAsia="宋体" w:cs="宋体"/>
                  <w:i w:val="0"/>
                  <w:color w:val="000000"/>
                  <w:kern w:val="0"/>
                  <w:sz w:val="20"/>
                  <w:szCs w:val="20"/>
                  <w:u w:val="none"/>
                  <w:lang w:val="en-US" w:eastAsia="zh-CN" w:bidi="ar"/>
                </w:rPr>
                <w:t>2010306</w:t>
              </w:r>
            </w:ins>
            <w:del w:id="1864" w:author="Administrator" w:date="2024-08-08T09:08:43Z">
              <w:r>
                <w:rPr>
                  <w:rFonts w:hint="eastAsia" w:ascii="宋体" w:hAnsi="宋体" w:eastAsia="宋体" w:cs="宋体"/>
                  <w:i w:val="0"/>
                  <w:iCs w:val="0"/>
                  <w:color w:val="000000"/>
                  <w:kern w:val="0"/>
                  <w:sz w:val="20"/>
                  <w:szCs w:val="20"/>
                  <w:u w:val="none"/>
                  <w:lang w:val="en-US" w:eastAsia="zh-CN" w:bidi="ar"/>
                </w:rPr>
                <w:delText>2010306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65"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3FD8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66" w:author="Administrator" w:date="2024-08-08T09:08:43Z">
              <w:r>
                <w:rPr>
                  <w:rFonts w:hint="eastAsia" w:ascii="宋体" w:hAnsi="宋体" w:eastAsia="宋体" w:cs="宋体"/>
                  <w:i w:val="0"/>
                  <w:color w:val="000000"/>
                  <w:kern w:val="0"/>
                  <w:sz w:val="20"/>
                  <w:szCs w:val="20"/>
                  <w:u w:val="none"/>
                  <w:lang w:val="en-US" w:eastAsia="zh-CN" w:bidi="ar"/>
                </w:rPr>
                <w:t xml:space="preserve">    政务公开审批</w:t>
              </w:r>
            </w:ins>
            <w:del w:id="1867"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政务公开审批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68"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DFCA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869" w:author="Administrator" w:date="2024-08-08T09:08:43Z">
              <w:r>
                <w:rPr>
                  <w:rFonts w:hint="eastAsia" w:ascii="宋体" w:hAnsi="宋体" w:eastAsia="宋体" w:cs="宋体"/>
                  <w:i w:val="0"/>
                  <w:color w:val="000000"/>
                  <w:kern w:val="0"/>
                  <w:sz w:val="20"/>
                  <w:szCs w:val="20"/>
                  <w:u w:val="none"/>
                  <w:lang w:val="en-US" w:eastAsia="zh-CN" w:bidi="ar"/>
                </w:rPr>
                <w:t>130</w:t>
              </w:r>
            </w:ins>
            <w:del w:id="1870" w:author="Administrator" w:date="2024-08-08T09:08:43Z">
              <w:r>
                <w:rPr>
                  <w:rFonts w:hint="eastAsia" w:ascii="宋体" w:hAnsi="宋体" w:eastAsia="宋体" w:cs="宋体"/>
                  <w:i w:val="0"/>
                  <w:iCs w:val="0"/>
                  <w:color w:val="000000"/>
                  <w:kern w:val="0"/>
                  <w:sz w:val="20"/>
                  <w:szCs w:val="20"/>
                  <w:u w:val="none"/>
                  <w:lang w:val="en-US" w:eastAsia="zh-CN" w:bidi="ar"/>
                </w:rPr>
                <w:delText>180</w:delText>
              </w:r>
            </w:del>
          </w:p>
        </w:tc>
      </w:tr>
      <w:tr w14:paraId="2F635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71"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71"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72"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85F5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73" w:author="Administrator" w:date="2024-08-08T09:08:43Z">
              <w:r>
                <w:rPr>
                  <w:rFonts w:hint="eastAsia" w:ascii="宋体" w:hAnsi="宋体" w:eastAsia="宋体" w:cs="宋体"/>
                  <w:i w:val="0"/>
                  <w:color w:val="000000"/>
                  <w:kern w:val="0"/>
                  <w:sz w:val="20"/>
                  <w:szCs w:val="20"/>
                  <w:u w:val="none"/>
                  <w:lang w:val="en-US" w:eastAsia="zh-CN" w:bidi="ar"/>
                </w:rPr>
                <w:t>2010308</w:t>
              </w:r>
            </w:ins>
            <w:del w:id="1874" w:author="Administrator" w:date="2024-08-08T09:08:43Z">
              <w:r>
                <w:rPr>
                  <w:rFonts w:hint="eastAsia" w:ascii="宋体" w:hAnsi="宋体" w:eastAsia="宋体" w:cs="宋体"/>
                  <w:i w:val="0"/>
                  <w:iCs w:val="0"/>
                  <w:color w:val="000000"/>
                  <w:kern w:val="0"/>
                  <w:sz w:val="20"/>
                  <w:szCs w:val="20"/>
                  <w:u w:val="none"/>
                  <w:lang w:val="en-US" w:eastAsia="zh-CN" w:bidi="ar"/>
                </w:rPr>
                <w:delText>2010308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75"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0DB5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76" w:author="Administrator" w:date="2024-08-08T09:08:43Z">
              <w:r>
                <w:rPr>
                  <w:rFonts w:hint="eastAsia" w:ascii="宋体" w:hAnsi="宋体" w:eastAsia="宋体" w:cs="宋体"/>
                  <w:i w:val="0"/>
                  <w:color w:val="000000"/>
                  <w:kern w:val="0"/>
                  <w:sz w:val="20"/>
                  <w:szCs w:val="20"/>
                  <w:u w:val="none"/>
                  <w:lang w:val="en-US" w:eastAsia="zh-CN" w:bidi="ar"/>
                </w:rPr>
                <w:t xml:space="preserve">    信访事务</w:t>
              </w:r>
            </w:ins>
            <w:del w:id="1877"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信访事务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78"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8562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879" w:author="Administrator" w:date="2024-08-08T09:08:43Z">
              <w:r>
                <w:rPr>
                  <w:rFonts w:hint="eastAsia" w:ascii="宋体" w:hAnsi="宋体" w:eastAsia="宋体" w:cs="宋体"/>
                  <w:i w:val="0"/>
                  <w:color w:val="000000"/>
                  <w:kern w:val="0"/>
                  <w:sz w:val="20"/>
                  <w:szCs w:val="20"/>
                  <w:u w:val="none"/>
                  <w:lang w:val="en-US" w:eastAsia="zh-CN" w:bidi="ar"/>
                </w:rPr>
                <w:t>100</w:t>
              </w:r>
            </w:ins>
            <w:del w:id="1880" w:author="Administrator" w:date="2024-08-08T09:08:43Z">
              <w:r>
                <w:rPr>
                  <w:rFonts w:hint="eastAsia" w:ascii="宋体" w:hAnsi="宋体" w:eastAsia="宋体" w:cs="宋体"/>
                  <w:i w:val="0"/>
                  <w:iCs w:val="0"/>
                  <w:color w:val="000000"/>
                  <w:kern w:val="0"/>
                  <w:sz w:val="20"/>
                  <w:szCs w:val="20"/>
                  <w:u w:val="none"/>
                  <w:lang w:val="en-US" w:eastAsia="zh-CN" w:bidi="ar"/>
                </w:rPr>
                <w:delText>310</w:delText>
              </w:r>
            </w:del>
          </w:p>
        </w:tc>
      </w:tr>
      <w:tr w14:paraId="1B493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81"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81"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82"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FBBC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83" w:author="Administrator" w:date="2024-08-08T09:08:43Z">
              <w:r>
                <w:rPr>
                  <w:rFonts w:hint="eastAsia" w:ascii="宋体" w:hAnsi="宋体" w:eastAsia="宋体" w:cs="宋体"/>
                  <w:i w:val="0"/>
                  <w:color w:val="000000"/>
                  <w:kern w:val="0"/>
                  <w:sz w:val="20"/>
                  <w:szCs w:val="20"/>
                  <w:u w:val="none"/>
                  <w:lang w:val="en-US" w:eastAsia="zh-CN" w:bidi="ar"/>
                </w:rPr>
                <w:t>2010309</w:t>
              </w:r>
            </w:ins>
            <w:del w:id="1884" w:author="Administrator" w:date="2024-08-08T09:08:43Z">
              <w:r>
                <w:rPr>
                  <w:rFonts w:hint="eastAsia" w:ascii="宋体" w:hAnsi="宋体" w:eastAsia="宋体" w:cs="宋体"/>
                  <w:i w:val="0"/>
                  <w:iCs w:val="0"/>
                  <w:color w:val="000000"/>
                  <w:kern w:val="0"/>
                  <w:sz w:val="20"/>
                  <w:szCs w:val="20"/>
                  <w:u w:val="none"/>
                  <w:lang w:val="en-US" w:eastAsia="zh-CN" w:bidi="ar"/>
                </w:rPr>
                <w:delText>2010309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85"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2C84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86" w:author="Administrator" w:date="2024-08-08T09:08:43Z">
              <w:r>
                <w:rPr>
                  <w:rFonts w:hint="eastAsia" w:ascii="宋体" w:hAnsi="宋体" w:eastAsia="宋体" w:cs="宋体"/>
                  <w:i w:val="0"/>
                  <w:color w:val="000000"/>
                  <w:kern w:val="0"/>
                  <w:sz w:val="20"/>
                  <w:szCs w:val="20"/>
                  <w:u w:val="none"/>
                  <w:lang w:val="en-US" w:eastAsia="zh-CN" w:bidi="ar"/>
                </w:rPr>
                <w:t xml:space="preserve">    参事事务</w:t>
              </w:r>
            </w:ins>
            <w:del w:id="1887"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参事事务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88"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C4E19A">
            <w:pPr>
              <w:jc w:val="right"/>
              <w:rPr>
                <w:rFonts w:hint="eastAsia" w:ascii="宋体" w:hAnsi="宋体" w:eastAsia="宋体" w:cs="宋体"/>
                <w:i w:val="0"/>
                <w:iCs w:val="0"/>
                <w:color w:val="000000"/>
                <w:sz w:val="20"/>
                <w:szCs w:val="20"/>
                <w:u w:val="none"/>
              </w:rPr>
            </w:pPr>
          </w:p>
        </w:tc>
      </w:tr>
      <w:tr w14:paraId="0C12E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89"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889"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90"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CE45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91" w:author="Administrator" w:date="2024-08-08T09:08:43Z">
              <w:r>
                <w:rPr>
                  <w:rFonts w:hint="eastAsia" w:ascii="宋体" w:hAnsi="宋体" w:eastAsia="宋体" w:cs="宋体"/>
                  <w:i w:val="0"/>
                  <w:color w:val="000000"/>
                  <w:kern w:val="0"/>
                  <w:sz w:val="20"/>
                  <w:szCs w:val="20"/>
                  <w:u w:val="none"/>
                  <w:lang w:val="en-US" w:eastAsia="zh-CN" w:bidi="ar"/>
                </w:rPr>
                <w:t>2010350</w:t>
              </w:r>
            </w:ins>
            <w:del w:id="1892" w:author="Administrator" w:date="2024-08-08T09:08:43Z">
              <w:r>
                <w:rPr>
                  <w:rFonts w:hint="eastAsia" w:ascii="宋体" w:hAnsi="宋体" w:eastAsia="宋体" w:cs="宋体"/>
                  <w:i w:val="0"/>
                  <w:iCs w:val="0"/>
                  <w:color w:val="000000"/>
                  <w:kern w:val="0"/>
                  <w:sz w:val="20"/>
                  <w:szCs w:val="20"/>
                  <w:u w:val="none"/>
                  <w:lang w:val="en-US" w:eastAsia="zh-CN" w:bidi="ar"/>
                </w:rPr>
                <w:delText>2010350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93"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E9A9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94" w:author="Administrator" w:date="2024-08-08T09:08:43Z">
              <w:r>
                <w:rPr>
                  <w:rFonts w:hint="eastAsia" w:ascii="宋体" w:hAnsi="宋体" w:eastAsia="宋体" w:cs="宋体"/>
                  <w:i w:val="0"/>
                  <w:color w:val="000000"/>
                  <w:kern w:val="0"/>
                  <w:sz w:val="20"/>
                  <w:szCs w:val="20"/>
                  <w:u w:val="none"/>
                  <w:lang w:val="en-US" w:eastAsia="zh-CN" w:bidi="ar"/>
                </w:rPr>
                <w:t xml:space="preserve">    事业运行</w:t>
              </w:r>
            </w:ins>
            <w:del w:id="1895"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96"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BA3CA9">
            <w:pPr>
              <w:jc w:val="right"/>
              <w:rPr>
                <w:rFonts w:hint="eastAsia" w:ascii="宋体" w:hAnsi="宋体" w:eastAsia="宋体" w:cs="宋体"/>
                <w:i w:val="0"/>
                <w:iCs w:val="0"/>
                <w:color w:val="000000"/>
                <w:sz w:val="20"/>
                <w:szCs w:val="20"/>
                <w:u w:val="none"/>
              </w:rPr>
            </w:pPr>
          </w:p>
        </w:tc>
      </w:tr>
      <w:tr w14:paraId="5636F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897"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51" w:hRule="exact"/>
          <w:trPrChange w:id="1897" w:author="Administrator" w:date="2024-08-08T09:08:43Z">
            <w:trPr>
              <w:trHeight w:val="351" w:hRule="exac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98"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C925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899" w:author="Administrator" w:date="2024-08-08T09:08:43Z">
              <w:r>
                <w:rPr>
                  <w:rFonts w:hint="eastAsia" w:ascii="宋体" w:hAnsi="宋体" w:eastAsia="宋体" w:cs="宋体"/>
                  <w:i w:val="0"/>
                  <w:color w:val="000000"/>
                  <w:kern w:val="0"/>
                  <w:sz w:val="20"/>
                  <w:szCs w:val="20"/>
                  <w:u w:val="none"/>
                  <w:lang w:val="en-US" w:eastAsia="zh-CN" w:bidi="ar"/>
                </w:rPr>
                <w:t>2010399</w:t>
              </w:r>
            </w:ins>
            <w:del w:id="1900" w:author="Administrator" w:date="2024-08-08T09:08:43Z">
              <w:r>
                <w:rPr>
                  <w:rFonts w:hint="eastAsia" w:ascii="宋体" w:hAnsi="宋体" w:eastAsia="宋体" w:cs="宋体"/>
                  <w:i w:val="0"/>
                  <w:iCs w:val="0"/>
                  <w:color w:val="000000"/>
                  <w:kern w:val="0"/>
                  <w:sz w:val="20"/>
                  <w:szCs w:val="20"/>
                  <w:u w:val="none"/>
                  <w:lang w:val="en-US" w:eastAsia="zh-CN" w:bidi="ar"/>
                </w:rPr>
                <w:delText>2010399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01"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519111">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Change w:id="1902" w:author="Administrator" w:date="2024-08-08T09:08:43Z">
                <w:pPr>
                  <w:keepNext w:val="0"/>
                  <w:keepLines w:val="0"/>
                  <w:widowControl/>
                  <w:suppressLineNumbers w:val="0"/>
                  <w:spacing w:line="360" w:lineRule="auto"/>
                  <w:jc w:val="left"/>
                  <w:textAlignment w:val="center"/>
                </w:pPr>
              </w:pPrChange>
            </w:pPr>
            <w:ins w:id="1903" w:author="Administrator" w:date="2024-08-08T09:08:43Z">
              <w:r>
                <w:rPr>
                  <w:rFonts w:hint="eastAsia" w:ascii="宋体" w:hAnsi="宋体" w:eastAsia="宋体" w:cs="宋体"/>
                  <w:i w:val="0"/>
                  <w:color w:val="000000"/>
                  <w:kern w:val="0"/>
                  <w:sz w:val="20"/>
                  <w:szCs w:val="20"/>
                  <w:u w:val="none"/>
                  <w:lang w:val="en-US" w:eastAsia="zh-CN" w:bidi="ar"/>
                </w:rPr>
                <w:t xml:space="preserve">    其他政府办公厅(室)及相关机构事务支出</w:t>
              </w:r>
            </w:ins>
            <w:del w:id="1904"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其他政府办公厅(室)及相关机构事务支出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05"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3CE5C3">
            <w:pPr>
              <w:keepNext w:val="0"/>
              <w:keepLines w:val="0"/>
              <w:widowControl/>
              <w:suppressLineNumbers w:val="0"/>
              <w:spacing w:line="240" w:lineRule="auto"/>
              <w:jc w:val="right"/>
              <w:textAlignment w:val="auto"/>
              <w:rPr>
                <w:rFonts w:hint="eastAsia" w:ascii="宋体" w:hAnsi="宋体" w:eastAsia="宋体" w:cs="宋体"/>
                <w:i w:val="0"/>
                <w:iCs w:val="0"/>
                <w:color w:val="000000"/>
                <w:sz w:val="20"/>
                <w:szCs w:val="20"/>
                <w:u w:val="none"/>
              </w:rPr>
              <w:pPrChange w:id="1906" w:author="Administrator" w:date="2024-08-08T09:08:43Z">
                <w:pPr>
                  <w:keepNext w:val="0"/>
                  <w:keepLines w:val="0"/>
                  <w:widowControl/>
                  <w:suppressLineNumbers w:val="0"/>
                  <w:spacing w:line="360" w:lineRule="auto"/>
                  <w:jc w:val="right"/>
                  <w:textAlignment w:val="center"/>
                </w:pPr>
              </w:pPrChange>
            </w:pPr>
            <w:del w:id="1907" w:author="Administrator" w:date="2024-08-08T09:08:43Z">
              <w:r>
                <w:rPr>
                  <w:rFonts w:hint="eastAsia" w:ascii="宋体" w:hAnsi="宋体" w:eastAsia="宋体" w:cs="宋体"/>
                  <w:i w:val="0"/>
                  <w:iCs w:val="0"/>
                  <w:color w:val="000000"/>
                  <w:kern w:val="0"/>
                  <w:sz w:val="20"/>
                  <w:szCs w:val="20"/>
                  <w:u w:val="none"/>
                  <w:lang w:val="en-US" w:eastAsia="zh-CN" w:bidi="ar"/>
                </w:rPr>
                <w:delText>200</w:delText>
              </w:r>
            </w:del>
          </w:p>
        </w:tc>
      </w:tr>
      <w:tr w14:paraId="67B95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08"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08"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09"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6F67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10" w:author="Administrator" w:date="2024-08-08T09:08:43Z">
              <w:r>
                <w:rPr>
                  <w:rFonts w:hint="eastAsia" w:ascii="宋体" w:hAnsi="宋体" w:eastAsia="宋体" w:cs="宋体"/>
                  <w:i w:val="0"/>
                  <w:color w:val="000000"/>
                  <w:kern w:val="0"/>
                  <w:sz w:val="20"/>
                  <w:szCs w:val="20"/>
                  <w:u w:val="none"/>
                  <w:lang w:val="en-US" w:eastAsia="zh-CN" w:bidi="ar"/>
                </w:rPr>
                <w:t>20104</w:t>
              </w:r>
            </w:ins>
            <w:del w:id="1911" w:author="Administrator" w:date="2024-08-08T09:08:43Z">
              <w:r>
                <w:rPr>
                  <w:rFonts w:hint="eastAsia" w:ascii="宋体" w:hAnsi="宋体" w:eastAsia="宋体" w:cs="宋体"/>
                  <w:i w:val="0"/>
                  <w:iCs w:val="0"/>
                  <w:color w:val="000000"/>
                  <w:kern w:val="0"/>
                  <w:sz w:val="20"/>
                  <w:szCs w:val="20"/>
                  <w:u w:val="none"/>
                  <w:lang w:val="en-US" w:eastAsia="zh-CN" w:bidi="ar"/>
                </w:rPr>
                <w:delText>20104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12"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1D9B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13" w:author="Administrator" w:date="2024-08-08T09:08:43Z">
              <w:r>
                <w:rPr>
                  <w:rFonts w:hint="eastAsia" w:ascii="宋体" w:hAnsi="宋体" w:eastAsia="宋体" w:cs="宋体"/>
                  <w:i w:val="0"/>
                  <w:color w:val="000000"/>
                  <w:kern w:val="0"/>
                  <w:sz w:val="20"/>
                  <w:szCs w:val="20"/>
                  <w:u w:val="none"/>
                  <w:lang w:val="en-US" w:eastAsia="zh-CN" w:bidi="ar"/>
                </w:rPr>
                <w:t xml:space="preserve">  发展与改革事务</w:t>
              </w:r>
            </w:ins>
            <w:del w:id="1914"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发展与改革事务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15"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01CF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916" w:author="Administrator" w:date="2024-08-08T09:08:43Z">
              <w:r>
                <w:rPr>
                  <w:rFonts w:hint="eastAsia" w:ascii="宋体" w:hAnsi="宋体" w:eastAsia="宋体" w:cs="宋体"/>
                  <w:i w:val="0"/>
                  <w:color w:val="000000"/>
                  <w:kern w:val="0"/>
                  <w:sz w:val="20"/>
                  <w:szCs w:val="20"/>
                  <w:u w:val="none"/>
                  <w:lang w:val="en-US" w:eastAsia="zh-CN" w:bidi="ar"/>
                </w:rPr>
                <w:t>1,200</w:t>
              </w:r>
            </w:ins>
            <w:del w:id="1917" w:author="Administrator" w:date="2024-08-08T09:08:43Z">
              <w:r>
                <w:rPr>
                  <w:rFonts w:hint="eastAsia" w:ascii="宋体" w:hAnsi="宋体" w:eastAsia="宋体" w:cs="宋体"/>
                  <w:i w:val="0"/>
                  <w:iCs w:val="0"/>
                  <w:color w:val="000000"/>
                  <w:kern w:val="0"/>
                  <w:sz w:val="20"/>
                  <w:szCs w:val="20"/>
                  <w:u w:val="none"/>
                  <w:lang w:val="en-US" w:eastAsia="zh-CN" w:bidi="ar"/>
                </w:rPr>
                <w:delText>1,096</w:delText>
              </w:r>
            </w:del>
          </w:p>
        </w:tc>
      </w:tr>
      <w:tr w14:paraId="1B4B5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18"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18"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19"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8D8A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20" w:author="Administrator" w:date="2024-08-08T09:08:43Z">
              <w:r>
                <w:rPr>
                  <w:rFonts w:hint="eastAsia" w:ascii="宋体" w:hAnsi="宋体" w:eastAsia="宋体" w:cs="宋体"/>
                  <w:i w:val="0"/>
                  <w:color w:val="000000"/>
                  <w:kern w:val="0"/>
                  <w:sz w:val="20"/>
                  <w:szCs w:val="20"/>
                  <w:u w:val="none"/>
                  <w:lang w:val="en-US" w:eastAsia="zh-CN" w:bidi="ar"/>
                </w:rPr>
                <w:t>2010401</w:t>
              </w:r>
            </w:ins>
            <w:del w:id="1921" w:author="Administrator" w:date="2024-08-08T09:08:43Z">
              <w:r>
                <w:rPr>
                  <w:rFonts w:hint="eastAsia" w:ascii="宋体" w:hAnsi="宋体" w:eastAsia="宋体" w:cs="宋体"/>
                  <w:i w:val="0"/>
                  <w:iCs w:val="0"/>
                  <w:color w:val="000000"/>
                  <w:kern w:val="0"/>
                  <w:sz w:val="20"/>
                  <w:szCs w:val="20"/>
                  <w:u w:val="none"/>
                  <w:lang w:val="en-US" w:eastAsia="zh-CN" w:bidi="ar"/>
                </w:rPr>
                <w:delText>2010401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22"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C1B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23" w:author="Administrator" w:date="2024-08-08T09:08:43Z">
              <w:r>
                <w:rPr>
                  <w:rFonts w:hint="eastAsia" w:ascii="宋体" w:hAnsi="宋体" w:eastAsia="宋体" w:cs="宋体"/>
                  <w:i w:val="0"/>
                  <w:color w:val="000000"/>
                  <w:kern w:val="0"/>
                  <w:sz w:val="20"/>
                  <w:szCs w:val="20"/>
                  <w:u w:val="none"/>
                  <w:lang w:val="en-US" w:eastAsia="zh-CN" w:bidi="ar"/>
                </w:rPr>
                <w:t xml:space="preserve">    行政运行</w:t>
              </w:r>
            </w:ins>
            <w:del w:id="1924"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25"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F808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926" w:author="Administrator" w:date="2024-08-08T09:08:43Z">
              <w:r>
                <w:rPr>
                  <w:rFonts w:hint="eastAsia" w:ascii="宋体" w:hAnsi="宋体" w:eastAsia="宋体" w:cs="宋体"/>
                  <w:i w:val="0"/>
                  <w:color w:val="000000"/>
                  <w:kern w:val="0"/>
                  <w:sz w:val="20"/>
                  <w:szCs w:val="20"/>
                  <w:u w:val="none"/>
                  <w:lang w:val="en-US" w:eastAsia="zh-CN" w:bidi="ar"/>
                </w:rPr>
                <w:t>594</w:t>
              </w:r>
            </w:ins>
            <w:del w:id="1927" w:author="Administrator" w:date="2024-08-08T09:08:43Z">
              <w:r>
                <w:rPr>
                  <w:rFonts w:hint="eastAsia" w:ascii="宋体" w:hAnsi="宋体" w:eastAsia="宋体" w:cs="宋体"/>
                  <w:i w:val="0"/>
                  <w:iCs w:val="0"/>
                  <w:color w:val="000000"/>
                  <w:kern w:val="0"/>
                  <w:sz w:val="20"/>
                  <w:szCs w:val="20"/>
                  <w:u w:val="none"/>
                  <w:lang w:val="en-US" w:eastAsia="zh-CN" w:bidi="ar"/>
                </w:rPr>
                <w:delText>423</w:delText>
              </w:r>
            </w:del>
          </w:p>
        </w:tc>
      </w:tr>
      <w:tr w14:paraId="0BDBE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28"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28"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29"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0C5B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30" w:author="Administrator" w:date="2024-08-08T09:08:43Z">
              <w:r>
                <w:rPr>
                  <w:rFonts w:hint="eastAsia" w:ascii="宋体" w:hAnsi="宋体" w:eastAsia="宋体" w:cs="宋体"/>
                  <w:i w:val="0"/>
                  <w:color w:val="000000"/>
                  <w:kern w:val="0"/>
                  <w:sz w:val="20"/>
                  <w:szCs w:val="20"/>
                  <w:u w:val="none"/>
                  <w:lang w:val="en-US" w:eastAsia="zh-CN" w:bidi="ar"/>
                </w:rPr>
                <w:t>2010402</w:t>
              </w:r>
            </w:ins>
            <w:del w:id="1931" w:author="Administrator" w:date="2024-08-08T09:08:43Z">
              <w:r>
                <w:rPr>
                  <w:rFonts w:hint="eastAsia" w:ascii="宋体" w:hAnsi="宋体" w:eastAsia="宋体" w:cs="宋体"/>
                  <w:i w:val="0"/>
                  <w:iCs w:val="0"/>
                  <w:color w:val="000000"/>
                  <w:kern w:val="0"/>
                  <w:sz w:val="20"/>
                  <w:szCs w:val="20"/>
                  <w:u w:val="none"/>
                  <w:lang w:val="en-US" w:eastAsia="zh-CN" w:bidi="ar"/>
                </w:rPr>
                <w:delText>2010402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32"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4B08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33" w:author="Administrator" w:date="2024-08-08T09:08:43Z">
              <w:r>
                <w:rPr>
                  <w:rFonts w:hint="eastAsia" w:ascii="宋体" w:hAnsi="宋体" w:eastAsia="宋体" w:cs="宋体"/>
                  <w:i w:val="0"/>
                  <w:color w:val="000000"/>
                  <w:kern w:val="0"/>
                  <w:sz w:val="20"/>
                  <w:szCs w:val="20"/>
                  <w:u w:val="none"/>
                  <w:lang w:val="en-US" w:eastAsia="zh-CN" w:bidi="ar"/>
                </w:rPr>
                <w:t xml:space="preserve">    一般行政管理事务</w:t>
              </w:r>
            </w:ins>
            <w:del w:id="1934"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35"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949985">
            <w:pPr>
              <w:widowControl/>
              <w:jc w:val="right"/>
              <w:textAlignment w:val="center"/>
              <w:rPr>
                <w:rFonts w:hint="eastAsia" w:ascii="宋体" w:hAnsi="宋体" w:eastAsia="宋体" w:cs="宋体"/>
                <w:i w:val="0"/>
                <w:iCs w:val="0"/>
                <w:color w:val="000000"/>
                <w:sz w:val="20"/>
                <w:szCs w:val="20"/>
                <w:u w:val="none"/>
              </w:rPr>
              <w:pPrChange w:id="1936" w:author="Administrator" w:date="2024-08-08T09:08:43Z">
                <w:pPr>
                  <w:jc w:val="right"/>
                </w:pPr>
              </w:pPrChange>
            </w:pPr>
            <w:ins w:id="1937" w:author="Administrator" w:date="2024-08-08T09:08:43Z">
              <w:r>
                <w:rPr>
                  <w:rFonts w:hint="eastAsia" w:ascii="宋体" w:hAnsi="宋体" w:eastAsia="宋体" w:cs="宋体"/>
                  <w:i w:val="0"/>
                  <w:color w:val="000000"/>
                  <w:kern w:val="0"/>
                  <w:sz w:val="20"/>
                  <w:szCs w:val="20"/>
                  <w:u w:val="none"/>
                  <w:lang w:val="en-US" w:eastAsia="zh-CN" w:bidi="ar"/>
                </w:rPr>
                <w:t>162</w:t>
              </w:r>
            </w:ins>
          </w:p>
        </w:tc>
      </w:tr>
      <w:tr w14:paraId="61378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38" w:author="Administrator" w:date="2024-08-08T09:08: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38" w:author="Administrator" w:date="2024-08-08T09:08: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39" w:author="Administrator" w:date="2024-08-08T09:08: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9476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40" w:author="Administrator" w:date="2024-08-08T09:08:43Z">
              <w:r>
                <w:rPr>
                  <w:rFonts w:hint="eastAsia" w:ascii="宋体" w:hAnsi="宋体" w:eastAsia="宋体" w:cs="宋体"/>
                  <w:i w:val="0"/>
                  <w:color w:val="000000"/>
                  <w:kern w:val="0"/>
                  <w:sz w:val="20"/>
                  <w:szCs w:val="20"/>
                  <w:u w:val="none"/>
                  <w:lang w:val="en-US" w:eastAsia="zh-CN" w:bidi="ar"/>
                </w:rPr>
                <w:t>2010403</w:t>
              </w:r>
            </w:ins>
            <w:del w:id="1941" w:author="Administrator" w:date="2024-08-08T09:08:43Z">
              <w:r>
                <w:rPr>
                  <w:rFonts w:hint="eastAsia" w:ascii="宋体" w:hAnsi="宋体" w:eastAsia="宋体" w:cs="宋体"/>
                  <w:i w:val="0"/>
                  <w:iCs w:val="0"/>
                  <w:color w:val="000000"/>
                  <w:kern w:val="0"/>
                  <w:sz w:val="20"/>
                  <w:szCs w:val="20"/>
                  <w:u w:val="none"/>
                  <w:lang w:val="en-US" w:eastAsia="zh-CN" w:bidi="ar"/>
                </w:rPr>
                <w:delText>2010403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42" w:author="Administrator" w:date="2024-08-08T09:08: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B0F1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43" w:author="Administrator" w:date="2024-08-08T09:08:43Z">
              <w:r>
                <w:rPr>
                  <w:rFonts w:hint="eastAsia" w:ascii="宋体" w:hAnsi="宋体" w:eastAsia="宋体" w:cs="宋体"/>
                  <w:i w:val="0"/>
                  <w:color w:val="000000"/>
                  <w:kern w:val="0"/>
                  <w:sz w:val="20"/>
                  <w:szCs w:val="20"/>
                  <w:u w:val="none"/>
                  <w:lang w:val="en-US" w:eastAsia="zh-CN" w:bidi="ar"/>
                </w:rPr>
                <w:t xml:space="preserve">    机关服务</w:t>
              </w:r>
            </w:ins>
            <w:del w:id="1944" w:author="Administrator" w:date="2024-08-08T09:08:4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45" w:author="Administrator" w:date="2024-08-08T09:08: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7A5D1A">
            <w:pPr>
              <w:jc w:val="right"/>
              <w:rPr>
                <w:rFonts w:hint="eastAsia" w:ascii="宋体" w:hAnsi="宋体" w:eastAsia="宋体" w:cs="宋体"/>
                <w:i w:val="0"/>
                <w:iCs w:val="0"/>
                <w:color w:val="000000"/>
                <w:sz w:val="20"/>
                <w:szCs w:val="20"/>
                <w:u w:val="none"/>
              </w:rPr>
            </w:pPr>
          </w:p>
        </w:tc>
      </w:tr>
      <w:tr w14:paraId="0BF67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46"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946"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47"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DAD7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48" w:author="Administrator" w:date="2024-08-08T09:08:44Z">
              <w:r>
                <w:rPr>
                  <w:rFonts w:hint="eastAsia" w:ascii="宋体" w:hAnsi="宋体" w:eastAsia="宋体" w:cs="宋体"/>
                  <w:i w:val="0"/>
                  <w:color w:val="000000"/>
                  <w:kern w:val="0"/>
                  <w:sz w:val="20"/>
                  <w:szCs w:val="20"/>
                  <w:u w:val="none"/>
                  <w:lang w:val="en-US" w:eastAsia="zh-CN" w:bidi="ar"/>
                </w:rPr>
                <w:t>2010404</w:t>
              </w:r>
            </w:ins>
            <w:del w:id="1949" w:author="Administrator" w:date="2024-08-08T09:08:43Z">
              <w:r>
                <w:rPr>
                  <w:rFonts w:hint="eastAsia" w:ascii="宋体" w:hAnsi="宋体" w:eastAsia="宋体" w:cs="宋体"/>
                  <w:i w:val="0"/>
                  <w:iCs w:val="0"/>
                  <w:color w:val="000000"/>
                  <w:kern w:val="0"/>
                  <w:sz w:val="20"/>
                  <w:szCs w:val="20"/>
                  <w:u w:val="none"/>
                  <w:lang w:val="en-US" w:eastAsia="zh-CN" w:bidi="ar"/>
                </w:rPr>
                <w:delText>2010404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50"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E5AC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51" w:author="Administrator" w:date="2024-08-08T09:08:44Z">
              <w:r>
                <w:rPr>
                  <w:rFonts w:hint="eastAsia" w:ascii="宋体" w:hAnsi="宋体" w:eastAsia="宋体" w:cs="宋体"/>
                  <w:i w:val="0"/>
                  <w:color w:val="000000"/>
                  <w:kern w:val="0"/>
                  <w:sz w:val="20"/>
                  <w:szCs w:val="20"/>
                  <w:u w:val="none"/>
                  <w:lang w:val="en-US" w:eastAsia="zh-CN" w:bidi="ar"/>
                </w:rPr>
                <w:t xml:space="preserve">    战略规划与实施</w:t>
              </w:r>
            </w:ins>
            <w:del w:id="1952"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战略规划与实施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53"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C341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954" w:author="Administrator" w:date="2024-08-08T09:08:44Z">
              <w:r>
                <w:rPr>
                  <w:rFonts w:hint="eastAsia" w:ascii="宋体" w:hAnsi="宋体" w:eastAsia="宋体" w:cs="宋体"/>
                  <w:i w:val="0"/>
                  <w:color w:val="000000"/>
                  <w:kern w:val="0"/>
                  <w:sz w:val="20"/>
                  <w:szCs w:val="20"/>
                  <w:u w:val="none"/>
                  <w:lang w:val="en-US" w:eastAsia="zh-CN" w:bidi="ar"/>
                </w:rPr>
                <w:t>34</w:t>
              </w:r>
            </w:ins>
            <w:del w:id="1955" w:author="Administrator" w:date="2024-08-08T09:08:44Z">
              <w:r>
                <w:rPr>
                  <w:rFonts w:hint="eastAsia" w:ascii="宋体" w:hAnsi="宋体" w:eastAsia="宋体" w:cs="宋体"/>
                  <w:i w:val="0"/>
                  <w:iCs w:val="0"/>
                  <w:color w:val="000000"/>
                  <w:kern w:val="0"/>
                  <w:sz w:val="20"/>
                  <w:szCs w:val="20"/>
                  <w:u w:val="none"/>
                  <w:lang w:val="en-US" w:eastAsia="zh-CN" w:bidi="ar"/>
                </w:rPr>
                <w:delText>25</w:delText>
              </w:r>
            </w:del>
          </w:p>
        </w:tc>
      </w:tr>
      <w:tr w14:paraId="30F9D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56"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56"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57"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8236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58" w:author="Administrator" w:date="2024-08-08T09:08:44Z">
              <w:r>
                <w:rPr>
                  <w:rFonts w:hint="eastAsia" w:ascii="宋体" w:hAnsi="宋体" w:eastAsia="宋体" w:cs="宋体"/>
                  <w:i w:val="0"/>
                  <w:color w:val="000000"/>
                  <w:kern w:val="0"/>
                  <w:sz w:val="20"/>
                  <w:szCs w:val="20"/>
                  <w:u w:val="none"/>
                  <w:lang w:val="en-US" w:eastAsia="zh-CN" w:bidi="ar"/>
                </w:rPr>
                <w:t>2010405</w:t>
              </w:r>
            </w:ins>
            <w:del w:id="1959" w:author="Administrator" w:date="2024-08-08T09:08:44Z">
              <w:r>
                <w:rPr>
                  <w:rFonts w:hint="eastAsia" w:ascii="宋体" w:hAnsi="宋体" w:eastAsia="宋体" w:cs="宋体"/>
                  <w:i w:val="0"/>
                  <w:iCs w:val="0"/>
                  <w:color w:val="000000"/>
                  <w:kern w:val="0"/>
                  <w:sz w:val="20"/>
                  <w:szCs w:val="20"/>
                  <w:u w:val="none"/>
                  <w:lang w:val="en-US" w:eastAsia="zh-CN" w:bidi="ar"/>
                </w:rPr>
                <w:delText>2010405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60"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73F8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61" w:author="Administrator" w:date="2024-08-08T09:08:44Z">
              <w:r>
                <w:rPr>
                  <w:rFonts w:hint="eastAsia" w:ascii="宋体" w:hAnsi="宋体" w:eastAsia="宋体" w:cs="宋体"/>
                  <w:i w:val="0"/>
                  <w:color w:val="000000"/>
                  <w:kern w:val="0"/>
                  <w:sz w:val="20"/>
                  <w:szCs w:val="20"/>
                  <w:u w:val="none"/>
                  <w:lang w:val="en-US" w:eastAsia="zh-CN" w:bidi="ar"/>
                </w:rPr>
                <w:t xml:space="preserve">    日常经济运行调节</w:t>
              </w:r>
            </w:ins>
            <w:del w:id="1962"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日常经济运行调节</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63"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2BF8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964" w:author="Administrator" w:date="2024-08-08T09:08:44Z">
              <w:r>
                <w:rPr>
                  <w:rFonts w:hint="eastAsia" w:ascii="宋体" w:hAnsi="宋体" w:eastAsia="宋体" w:cs="宋体"/>
                  <w:i w:val="0"/>
                  <w:color w:val="000000"/>
                  <w:kern w:val="0"/>
                  <w:sz w:val="20"/>
                  <w:szCs w:val="20"/>
                  <w:u w:val="none"/>
                  <w:lang w:val="en-US" w:eastAsia="zh-CN" w:bidi="ar"/>
                </w:rPr>
                <w:t>38</w:t>
              </w:r>
            </w:ins>
            <w:del w:id="1965" w:author="Administrator" w:date="2024-08-08T09:08:44Z">
              <w:r>
                <w:rPr>
                  <w:rFonts w:hint="eastAsia" w:ascii="宋体" w:hAnsi="宋体" w:eastAsia="宋体" w:cs="宋体"/>
                  <w:i w:val="0"/>
                  <w:iCs w:val="0"/>
                  <w:color w:val="000000"/>
                  <w:kern w:val="0"/>
                  <w:sz w:val="20"/>
                  <w:szCs w:val="20"/>
                  <w:u w:val="none"/>
                  <w:lang w:val="en-US" w:eastAsia="zh-CN" w:bidi="ar"/>
                </w:rPr>
                <w:delText>20</w:delText>
              </w:r>
            </w:del>
          </w:p>
        </w:tc>
      </w:tr>
      <w:tr w14:paraId="2F46B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66"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966"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67"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52A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68" w:author="Administrator" w:date="2024-08-08T09:08:44Z">
              <w:r>
                <w:rPr>
                  <w:rFonts w:hint="eastAsia" w:ascii="宋体" w:hAnsi="宋体" w:eastAsia="宋体" w:cs="宋体"/>
                  <w:i w:val="0"/>
                  <w:color w:val="000000"/>
                  <w:kern w:val="0"/>
                  <w:sz w:val="20"/>
                  <w:szCs w:val="20"/>
                  <w:u w:val="none"/>
                  <w:lang w:val="en-US" w:eastAsia="zh-CN" w:bidi="ar"/>
                </w:rPr>
                <w:t>2010406</w:t>
              </w:r>
            </w:ins>
            <w:del w:id="1969" w:author="Administrator" w:date="2024-08-08T09:08:44Z">
              <w:r>
                <w:rPr>
                  <w:rFonts w:hint="eastAsia" w:ascii="宋体" w:hAnsi="宋体" w:eastAsia="宋体" w:cs="宋体"/>
                  <w:i w:val="0"/>
                  <w:iCs w:val="0"/>
                  <w:color w:val="000000"/>
                  <w:kern w:val="0"/>
                  <w:sz w:val="20"/>
                  <w:szCs w:val="20"/>
                  <w:u w:val="none"/>
                  <w:lang w:val="en-US" w:eastAsia="zh-CN" w:bidi="ar"/>
                </w:rPr>
                <w:delText>2010406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70"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533D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71" w:author="Administrator" w:date="2024-08-08T09:08:44Z">
              <w:r>
                <w:rPr>
                  <w:rFonts w:hint="eastAsia" w:ascii="宋体" w:hAnsi="宋体" w:eastAsia="宋体" w:cs="宋体"/>
                  <w:i w:val="0"/>
                  <w:color w:val="000000"/>
                  <w:kern w:val="0"/>
                  <w:sz w:val="20"/>
                  <w:szCs w:val="20"/>
                  <w:u w:val="none"/>
                  <w:lang w:val="en-US" w:eastAsia="zh-CN" w:bidi="ar"/>
                </w:rPr>
                <w:t xml:space="preserve">    社会事业发展规划</w:t>
              </w:r>
            </w:ins>
            <w:del w:id="1972"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社会事业发展规划</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73"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B948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974" w:author="Administrator" w:date="2024-08-08T09:08:44Z">
              <w:r>
                <w:rPr>
                  <w:rFonts w:hint="eastAsia" w:ascii="宋体" w:hAnsi="宋体" w:eastAsia="宋体" w:cs="宋体"/>
                  <w:i w:val="0"/>
                  <w:color w:val="000000"/>
                  <w:kern w:val="0"/>
                  <w:sz w:val="20"/>
                  <w:szCs w:val="20"/>
                  <w:u w:val="none"/>
                  <w:lang w:val="en-US" w:eastAsia="zh-CN" w:bidi="ar"/>
                </w:rPr>
                <w:t>54</w:t>
              </w:r>
            </w:ins>
            <w:del w:id="1975" w:author="Administrator" w:date="2024-08-08T09:08:44Z">
              <w:r>
                <w:rPr>
                  <w:rFonts w:hint="eastAsia" w:ascii="宋体" w:hAnsi="宋体" w:eastAsia="宋体" w:cs="宋体"/>
                  <w:i w:val="0"/>
                  <w:iCs w:val="0"/>
                  <w:color w:val="000000"/>
                  <w:kern w:val="0"/>
                  <w:sz w:val="20"/>
                  <w:szCs w:val="20"/>
                  <w:u w:val="none"/>
                  <w:lang w:val="en-US" w:eastAsia="zh-CN" w:bidi="ar"/>
                </w:rPr>
                <w:delText>38</w:delText>
              </w:r>
            </w:del>
          </w:p>
        </w:tc>
      </w:tr>
      <w:tr w14:paraId="6D14F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76"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76"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77"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DF63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78" w:author="Administrator" w:date="2024-08-08T09:08:44Z">
              <w:r>
                <w:rPr>
                  <w:rFonts w:hint="eastAsia" w:ascii="宋体" w:hAnsi="宋体" w:eastAsia="宋体" w:cs="宋体"/>
                  <w:i w:val="0"/>
                  <w:color w:val="000000"/>
                  <w:kern w:val="0"/>
                  <w:sz w:val="20"/>
                  <w:szCs w:val="20"/>
                  <w:u w:val="none"/>
                  <w:lang w:val="en-US" w:eastAsia="zh-CN" w:bidi="ar"/>
                </w:rPr>
                <w:t>2010407</w:t>
              </w:r>
            </w:ins>
            <w:del w:id="1979" w:author="Administrator" w:date="2024-08-08T09:08:44Z">
              <w:r>
                <w:rPr>
                  <w:rFonts w:hint="eastAsia" w:ascii="宋体" w:hAnsi="宋体" w:eastAsia="宋体" w:cs="宋体"/>
                  <w:i w:val="0"/>
                  <w:iCs w:val="0"/>
                  <w:color w:val="000000"/>
                  <w:kern w:val="0"/>
                  <w:sz w:val="20"/>
                  <w:szCs w:val="20"/>
                  <w:u w:val="none"/>
                  <w:lang w:val="en-US" w:eastAsia="zh-CN" w:bidi="ar"/>
                </w:rPr>
                <w:delText>2010407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80"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AA01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81" w:author="Administrator" w:date="2024-08-08T09:08:44Z">
              <w:r>
                <w:rPr>
                  <w:rFonts w:hint="eastAsia" w:ascii="宋体" w:hAnsi="宋体" w:eastAsia="宋体" w:cs="宋体"/>
                  <w:i w:val="0"/>
                  <w:color w:val="000000"/>
                  <w:kern w:val="0"/>
                  <w:sz w:val="20"/>
                  <w:szCs w:val="20"/>
                  <w:u w:val="none"/>
                  <w:lang w:val="en-US" w:eastAsia="zh-CN" w:bidi="ar"/>
                </w:rPr>
                <w:t xml:space="preserve">    经济体制改革研究</w:t>
              </w:r>
            </w:ins>
            <w:del w:id="1982"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经济体制改革研究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83"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349C36">
            <w:pPr>
              <w:jc w:val="right"/>
              <w:rPr>
                <w:rFonts w:hint="eastAsia" w:ascii="宋体" w:hAnsi="宋体" w:eastAsia="宋体" w:cs="宋体"/>
                <w:i w:val="0"/>
                <w:iCs w:val="0"/>
                <w:color w:val="000000"/>
                <w:sz w:val="20"/>
                <w:szCs w:val="20"/>
                <w:u w:val="none"/>
              </w:rPr>
            </w:pPr>
          </w:p>
        </w:tc>
      </w:tr>
      <w:tr w14:paraId="4359A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84"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84"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85"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AEFE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86" w:author="Administrator" w:date="2024-08-08T09:08:44Z">
              <w:r>
                <w:rPr>
                  <w:rFonts w:hint="eastAsia" w:ascii="宋体" w:hAnsi="宋体" w:eastAsia="宋体" w:cs="宋体"/>
                  <w:i w:val="0"/>
                  <w:color w:val="000000"/>
                  <w:kern w:val="0"/>
                  <w:sz w:val="20"/>
                  <w:szCs w:val="20"/>
                  <w:u w:val="none"/>
                  <w:lang w:val="en-US" w:eastAsia="zh-CN" w:bidi="ar"/>
                </w:rPr>
                <w:t>2010408</w:t>
              </w:r>
            </w:ins>
            <w:del w:id="1987" w:author="Administrator" w:date="2024-08-08T09:08:44Z">
              <w:r>
                <w:rPr>
                  <w:rFonts w:hint="eastAsia" w:ascii="宋体" w:hAnsi="宋体" w:eastAsia="宋体" w:cs="宋体"/>
                  <w:i w:val="0"/>
                  <w:iCs w:val="0"/>
                  <w:color w:val="000000"/>
                  <w:kern w:val="0"/>
                  <w:sz w:val="20"/>
                  <w:szCs w:val="20"/>
                  <w:u w:val="none"/>
                  <w:lang w:val="en-US" w:eastAsia="zh-CN" w:bidi="ar"/>
                </w:rPr>
                <w:delText>2010408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88"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CA61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89" w:author="Administrator" w:date="2024-08-08T09:08:44Z">
              <w:r>
                <w:rPr>
                  <w:rFonts w:hint="eastAsia" w:ascii="宋体" w:hAnsi="宋体" w:eastAsia="宋体" w:cs="宋体"/>
                  <w:i w:val="0"/>
                  <w:color w:val="000000"/>
                  <w:kern w:val="0"/>
                  <w:sz w:val="20"/>
                  <w:szCs w:val="20"/>
                  <w:u w:val="none"/>
                  <w:lang w:val="en-US" w:eastAsia="zh-CN" w:bidi="ar"/>
                </w:rPr>
                <w:t xml:space="preserve">    物价管理</w:t>
              </w:r>
            </w:ins>
            <w:del w:id="1990"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物价管理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91"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FE8C09">
            <w:pPr>
              <w:jc w:val="right"/>
              <w:rPr>
                <w:rFonts w:hint="eastAsia" w:ascii="宋体" w:hAnsi="宋体" w:eastAsia="宋体" w:cs="宋体"/>
                <w:i w:val="0"/>
                <w:iCs w:val="0"/>
                <w:color w:val="000000"/>
                <w:sz w:val="20"/>
                <w:szCs w:val="20"/>
                <w:u w:val="none"/>
              </w:rPr>
            </w:pPr>
          </w:p>
        </w:tc>
      </w:tr>
      <w:tr w14:paraId="1D165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992"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992"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93"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C474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94" w:author="Administrator" w:date="2024-08-08T09:08:44Z">
              <w:r>
                <w:rPr>
                  <w:rFonts w:hint="eastAsia" w:ascii="宋体" w:hAnsi="宋体" w:eastAsia="宋体" w:cs="宋体"/>
                  <w:i w:val="0"/>
                  <w:color w:val="000000"/>
                  <w:kern w:val="0"/>
                  <w:sz w:val="20"/>
                  <w:szCs w:val="20"/>
                  <w:u w:val="none"/>
                  <w:lang w:val="en-US" w:eastAsia="zh-CN" w:bidi="ar"/>
                </w:rPr>
                <w:t>2010450</w:t>
              </w:r>
            </w:ins>
            <w:del w:id="1995" w:author="Administrator" w:date="2024-08-08T09:08:44Z">
              <w:r>
                <w:rPr>
                  <w:rFonts w:hint="eastAsia" w:ascii="宋体" w:hAnsi="宋体" w:eastAsia="宋体" w:cs="宋体"/>
                  <w:i w:val="0"/>
                  <w:iCs w:val="0"/>
                  <w:color w:val="000000"/>
                  <w:kern w:val="0"/>
                  <w:sz w:val="20"/>
                  <w:szCs w:val="20"/>
                  <w:u w:val="none"/>
                  <w:lang w:val="en-US" w:eastAsia="zh-CN" w:bidi="ar"/>
                </w:rPr>
                <w:delText>2010450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96"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30B9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997" w:author="Administrator" w:date="2024-08-08T09:08:44Z">
              <w:r>
                <w:rPr>
                  <w:rFonts w:hint="eastAsia" w:ascii="宋体" w:hAnsi="宋体" w:eastAsia="宋体" w:cs="宋体"/>
                  <w:i w:val="0"/>
                  <w:color w:val="000000"/>
                  <w:kern w:val="0"/>
                  <w:sz w:val="20"/>
                  <w:szCs w:val="20"/>
                  <w:u w:val="none"/>
                  <w:lang w:val="en-US" w:eastAsia="zh-CN" w:bidi="ar"/>
                </w:rPr>
                <w:t xml:space="preserve">    事业运行</w:t>
              </w:r>
            </w:ins>
            <w:del w:id="1998"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99"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F012D8">
            <w:pPr>
              <w:jc w:val="right"/>
              <w:rPr>
                <w:rFonts w:hint="eastAsia" w:ascii="宋体" w:hAnsi="宋体" w:eastAsia="宋体" w:cs="宋体"/>
                <w:i w:val="0"/>
                <w:iCs w:val="0"/>
                <w:color w:val="000000"/>
                <w:sz w:val="20"/>
                <w:szCs w:val="20"/>
                <w:u w:val="none"/>
              </w:rPr>
            </w:pPr>
          </w:p>
        </w:tc>
      </w:tr>
      <w:tr w14:paraId="05CBE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0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0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0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F96A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02" w:author="Administrator" w:date="2024-08-08T09:08:44Z">
              <w:r>
                <w:rPr>
                  <w:rFonts w:hint="eastAsia" w:ascii="宋体" w:hAnsi="宋体" w:eastAsia="宋体" w:cs="宋体"/>
                  <w:i w:val="0"/>
                  <w:color w:val="000000"/>
                  <w:kern w:val="0"/>
                  <w:sz w:val="20"/>
                  <w:szCs w:val="20"/>
                  <w:u w:val="none"/>
                  <w:lang w:val="en-US" w:eastAsia="zh-CN" w:bidi="ar"/>
                </w:rPr>
                <w:t>2010499</w:t>
              </w:r>
            </w:ins>
            <w:del w:id="2003" w:author="Administrator" w:date="2024-08-08T09:08:44Z">
              <w:r>
                <w:rPr>
                  <w:rFonts w:hint="eastAsia" w:ascii="宋体" w:hAnsi="宋体" w:eastAsia="宋体" w:cs="宋体"/>
                  <w:i w:val="0"/>
                  <w:iCs w:val="0"/>
                  <w:color w:val="000000"/>
                  <w:kern w:val="0"/>
                  <w:sz w:val="20"/>
                  <w:szCs w:val="20"/>
                  <w:u w:val="none"/>
                  <w:lang w:val="en-US" w:eastAsia="zh-CN" w:bidi="ar"/>
                </w:rPr>
                <w:delText>2010499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0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0654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05" w:author="Administrator" w:date="2024-08-08T09:08:44Z">
              <w:r>
                <w:rPr>
                  <w:rFonts w:hint="eastAsia" w:ascii="宋体" w:hAnsi="宋体" w:eastAsia="宋体" w:cs="宋体"/>
                  <w:i w:val="0"/>
                  <w:color w:val="000000"/>
                  <w:kern w:val="0"/>
                  <w:sz w:val="20"/>
                  <w:szCs w:val="20"/>
                  <w:u w:val="none"/>
                  <w:lang w:val="en-US" w:eastAsia="zh-CN" w:bidi="ar"/>
                </w:rPr>
                <w:t xml:space="preserve">    其他发展与改革事务支出</w:t>
              </w:r>
            </w:ins>
            <w:del w:id="200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其他发展与改革事务支出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0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3836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08" w:author="Administrator" w:date="2024-08-08T09:08:44Z">
              <w:r>
                <w:rPr>
                  <w:rFonts w:hint="eastAsia" w:ascii="宋体" w:hAnsi="宋体" w:eastAsia="宋体" w:cs="宋体"/>
                  <w:i w:val="0"/>
                  <w:color w:val="000000"/>
                  <w:kern w:val="0"/>
                  <w:sz w:val="20"/>
                  <w:szCs w:val="20"/>
                  <w:u w:val="none"/>
                  <w:lang w:val="en-US" w:eastAsia="zh-CN" w:bidi="ar"/>
                </w:rPr>
                <w:t>318</w:t>
              </w:r>
            </w:ins>
            <w:del w:id="2009" w:author="Administrator" w:date="2024-08-08T09:08:44Z">
              <w:r>
                <w:rPr>
                  <w:rFonts w:hint="eastAsia" w:ascii="宋体" w:hAnsi="宋体" w:eastAsia="宋体" w:cs="宋体"/>
                  <w:i w:val="0"/>
                  <w:iCs w:val="0"/>
                  <w:color w:val="000000"/>
                  <w:kern w:val="0"/>
                  <w:sz w:val="20"/>
                  <w:szCs w:val="20"/>
                  <w:u w:val="none"/>
                  <w:lang w:val="en-US" w:eastAsia="zh-CN" w:bidi="ar"/>
                </w:rPr>
                <w:delText>590</w:delText>
              </w:r>
            </w:del>
          </w:p>
        </w:tc>
      </w:tr>
      <w:tr w14:paraId="7BB1C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1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1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1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11A0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12" w:author="Administrator" w:date="2024-08-08T09:08:44Z">
              <w:r>
                <w:rPr>
                  <w:rFonts w:hint="eastAsia" w:ascii="宋体" w:hAnsi="宋体" w:eastAsia="宋体" w:cs="宋体"/>
                  <w:i w:val="0"/>
                  <w:color w:val="000000"/>
                  <w:kern w:val="0"/>
                  <w:sz w:val="20"/>
                  <w:szCs w:val="20"/>
                  <w:u w:val="none"/>
                  <w:lang w:val="en-US" w:eastAsia="zh-CN" w:bidi="ar"/>
                </w:rPr>
                <w:t>20105</w:t>
              </w:r>
            </w:ins>
            <w:del w:id="2013" w:author="Administrator" w:date="2024-08-08T09:08:44Z">
              <w:r>
                <w:rPr>
                  <w:rFonts w:hint="eastAsia" w:ascii="宋体" w:hAnsi="宋体" w:eastAsia="宋体" w:cs="宋体"/>
                  <w:i w:val="0"/>
                  <w:iCs w:val="0"/>
                  <w:color w:val="000000"/>
                  <w:kern w:val="0"/>
                  <w:sz w:val="20"/>
                  <w:szCs w:val="20"/>
                  <w:u w:val="none"/>
                  <w:lang w:val="en-US" w:eastAsia="zh-CN" w:bidi="ar"/>
                </w:rPr>
                <w:delText>20105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1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9DBC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15" w:author="Administrator" w:date="2024-08-08T09:08:44Z">
              <w:r>
                <w:rPr>
                  <w:rFonts w:hint="eastAsia" w:ascii="宋体" w:hAnsi="宋体" w:eastAsia="宋体" w:cs="宋体"/>
                  <w:i w:val="0"/>
                  <w:color w:val="000000"/>
                  <w:kern w:val="0"/>
                  <w:sz w:val="20"/>
                  <w:szCs w:val="20"/>
                  <w:u w:val="none"/>
                  <w:lang w:val="en-US" w:eastAsia="zh-CN" w:bidi="ar"/>
                </w:rPr>
                <w:t xml:space="preserve">  统计信息事务</w:t>
              </w:r>
            </w:ins>
            <w:del w:id="201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统计信息事务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1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4823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18" w:author="Administrator" w:date="2024-08-08T09:08:44Z">
              <w:r>
                <w:rPr>
                  <w:rFonts w:hint="eastAsia" w:ascii="宋体" w:hAnsi="宋体" w:eastAsia="宋体" w:cs="宋体"/>
                  <w:i w:val="0"/>
                  <w:color w:val="000000"/>
                  <w:kern w:val="0"/>
                  <w:sz w:val="20"/>
                  <w:szCs w:val="20"/>
                  <w:u w:val="none"/>
                  <w:lang w:val="en-US" w:eastAsia="zh-CN" w:bidi="ar"/>
                </w:rPr>
                <w:t>697</w:t>
              </w:r>
            </w:ins>
            <w:del w:id="2019" w:author="Administrator" w:date="2024-08-08T09:08:44Z">
              <w:r>
                <w:rPr>
                  <w:rFonts w:hint="eastAsia" w:ascii="宋体" w:hAnsi="宋体" w:eastAsia="宋体" w:cs="宋体"/>
                  <w:i w:val="0"/>
                  <w:iCs w:val="0"/>
                  <w:color w:val="000000"/>
                  <w:kern w:val="0"/>
                  <w:sz w:val="20"/>
                  <w:szCs w:val="20"/>
                  <w:u w:val="none"/>
                  <w:lang w:val="en-US" w:eastAsia="zh-CN" w:bidi="ar"/>
                </w:rPr>
                <w:delText>493</w:delText>
              </w:r>
            </w:del>
          </w:p>
        </w:tc>
      </w:tr>
      <w:tr w14:paraId="0FADE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2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02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2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6DB7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22" w:author="Administrator" w:date="2024-08-08T09:08:44Z">
              <w:r>
                <w:rPr>
                  <w:rFonts w:hint="eastAsia" w:ascii="宋体" w:hAnsi="宋体" w:eastAsia="宋体" w:cs="宋体"/>
                  <w:i w:val="0"/>
                  <w:color w:val="000000"/>
                  <w:kern w:val="0"/>
                  <w:sz w:val="20"/>
                  <w:szCs w:val="20"/>
                  <w:u w:val="none"/>
                  <w:lang w:val="en-US" w:eastAsia="zh-CN" w:bidi="ar"/>
                </w:rPr>
                <w:t>2010501</w:t>
              </w:r>
            </w:ins>
            <w:del w:id="2023" w:author="Administrator" w:date="2024-08-08T09:08:44Z">
              <w:r>
                <w:rPr>
                  <w:rFonts w:hint="eastAsia" w:ascii="宋体" w:hAnsi="宋体" w:eastAsia="宋体" w:cs="宋体"/>
                  <w:i w:val="0"/>
                  <w:iCs w:val="0"/>
                  <w:color w:val="000000"/>
                  <w:kern w:val="0"/>
                  <w:sz w:val="20"/>
                  <w:szCs w:val="20"/>
                  <w:u w:val="none"/>
                  <w:lang w:val="en-US" w:eastAsia="zh-CN" w:bidi="ar"/>
                </w:rPr>
                <w:delText>2010501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2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526E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25" w:author="Administrator" w:date="2024-08-08T09:08:44Z">
              <w:r>
                <w:rPr>
                  <w:rFonts w:hint="eastAsia" w:ascii="宋体" w:hAnsi="宋体" w:eastAsia="宋体" w:cs="宋体"/>
                  <w:i w:val="0"/>
                  <w:color w:val="000000"/>
                  <w:kern w:val="0"/>
                  <w:sz w:val="20"/>
                  <w:szCs w:val="20"/>
                  <w:u w:val="none"/>
                  <w:lang w:val="en-US" w:eastAsia="zh-CN" w:bidi="ar"/>
                </w:rPr>
                <w:t xml:space="preserve">    行政运行</w:t>
              </w:r>
            </w:ins>
            <w:del w:id="202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2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AA11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28" w:author="Administrator" w:date="2024-08-08T09:08:44Z">
              <w:r>
                <w:rPr>
                  <w:rFonts w:hint="eastAsia" w:ascii="宋体" w:hAnsi="宋体" w:eastAsia="宋体" w:cs="宋体"/>
                  <w:i w:val="0"/>
                  <w:color w:val="000000"/>
                  <w:kern w:val="0"/>
                  <w:sz w:val="20"/>
                  <w:szCs w:val="20"/>
                  <w:u w:val="none"/>
                  <w:lang w:val="en-US" w:eastAsia="zh-CN" w:bidi="ar"/>
                </w:rPr>
                <w:t>352</w:t>
              </w:r>
            </w:ins>
            <w:del w:id="2029" w:author="Administrator" w:date="2024-08-08T09:08:44Z">
              <w:r>
                <w:rPr>
                  <w:rFonts w:hint="eastAsia" w:ascii="宋体" w:hAnsi="宋体" w:eastAsia="宋体" w:cs="宋体"/>
                  <w:i w:val="0"/>
                  <w:iCs w:val="0"/>
                  <w:color w:val="000000"/>
                  <w:kern w:val="0"/>
                  <w:sz w:val="20"/>
                  <w:szCs w:val="20"/>
                  <w:u w:val="none"/>
                  <w:lang w:val="en-US" w:eastAsia="zh-CN" w:bidi="ar"/>
                </w:rPr>
                <w:delText>232</w:delText>
              </w:r>
            </w:del>
          </w:p>
        </w:tc>
      </w:tr>
      <w:tr w14:paraId="1D2F0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3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03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3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D15E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32" w:author="Administrator" w:date="2024-08-08T09:08:44Z">
              <w:r>
                <w:rPr>
                  <w:rFonts w:hint="eastAsia" w:ascii="宋体" w:hAnsi="宋体" w:eastAsia="宋体" w:cs="宋体"/>
                  <w:i w:val="0"/>
                  <w:color w:val="000000"/>
                  <w:kern w:val="0"/>
                  <w:sz w:val="20"/>
                  <w:szCs w:val="20"/>
                  <w:u w:val="none"/>
                  <w:lang w:val="en-US" w:eastAsia="zh-CN" w:bidi="ar"/>
                </w:rPr>
                <w:t>2010502</w:t>
              </w:r>
            </w:ins>
            <w:del w:id="2033" w:author="Administrator" w:date="2024-08-08T09:08:44Z">
              <w:r>
                <w:rPr>
                  <w:rFonts w:hint="eastAsia" w:ascii="宋体" w:hAnsi="宋体" w:eastAsia="宋体" w:cs="宋体"/>
                  <w:i w:val="0"/>
                  <w:iCs w:val="0"/>
                  <w:color w:val="000000"/>
                  <w:kern w:val="0"/>
                  <w:sz w:val="20"/>
                  <w:szCs w:val="20"/>
                  <w:u w:val="none"/>
                  <w:lang w:val="en-US" w:eastAsia="zh-CN" w:bidi="ar"/>
                </w:rPr>
                <w:delText>2010502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3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9874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35" w:author="Administrator" w:date="2024-08-08T09:08:44Z">
              <w:r>
                <w:rPr>
                  <w:rFonts w:hint="eastAsia" w:ascii="宋体" w:hAnsi="宋体" w:eastAsia="宋体" w:cs="宋体"/>
                  <w:i w:val="0"/>
                  <w:color w:val="000000"/>
                  <w:kern w:val="0"/>
                  <w:sz w:val="20"/>
                  <w:szCs w:val="20"/>
                  <w:u w:val="none"/>
                  <w:lang w:val="en-US" w:eastAsia="zh-CN" w:bidi="ar"/>
                </w:rPr>
                <w:t xml:space="preserve">    一般行政管理事务</w:t>
              </w:r>
            </w:ins>
            <w:del w:id="203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3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B074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38" w:author="Administrator" w:date="2024-08-08T09:08:44Z">
              <w:r>
                <w:rPr>
                  <w:rFonts w:hint="eastAsia" w:ascii="宋体" w:hAnsi="宋体" w:eastAsia="宋体" w:cs="宋体"/>
                  <w:i w:val="0"/>
                  <w:color w:val="000000"/>
                  <w:kern w:val="0"/>
                  <w:sz w:val="20"/>
                  <w:szCs w:val="20"/>
                  <w:u w:val="none"/>
                  <w:lang w:val="en-US" w:eastAsia="zh-CN" w:bidi="ar"/>
                </w:rPr>
                <w:t>64</w:t>
              </w:r>
            </w:ins>
            <w:del w:id="2039" w:author="Administrator" w:date="2024-08-08T09:08:44Z">
              <w:r>
                <w:rPr>
                  <w:rFonts w:hint="eastAsia" w:ascii="宋体" w:hAnsi="宋体" w:eastAsia="宋体" w:cs="宋体"/>
                  <w:i w:val="0"/>
                  <w:iCs w:val="0"/>
                  <w:color w:val="000000"/>
                  <w:kern w:val="0"/>
                  <w:sz w:val="20"/>
                  <w:szCs w:val="20"/>
                  <w:u w:val="none"/>
                  <w:lang w:val="en-US" w:eastAsia="zh-CN" w:bidi="ar"/>
                </w:rPr>
                <w:delText>31</w:delText>
              </w:r>
            </w:del>
          </w:p>
        </w:tc>
      </w:tr>
      <w:tr w14:paraId="2B541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4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4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4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F7D4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42" w:author="Administrator" w:date="2024-08-08T09:08:44Z">
              <w:r>
                <w:rPr>
                  <w:rFonts w:hint="eastAsia" w:ascii="宋体" w:hAnsi="宋体" w:eastAsia="宋体" w:cs="宋体"/>
                  <w:i w:val="0"/>
                  <w:color w:val="000000"/>
                  <w:kern w:val="0"/>
                  <w:sz w:val="20"/>
                  <w:szCs w:val="20"/>
                  <w:u w:val="none"/>
                  <w:lang w:val="en-US" w:eastAsia="zh-CN" w:bidi="ar"/>
                </w:rPr>
                <w:t>2010503</w:t>
              </w:r>
            </w:ins>
            <w:del w:id="2043" w:author="Administrator" w:date="2024-08-08T09:08:44Z">
              <w:r>
                <w:rPr>
                  <w:rFonts w:hint="eastAsia" w:ascii="宋体" w:hAnsi="宋体" w:eastAsia="宋体" w:cs="宋体"/>
                  <w:i w:val="0"/>
                  <w:iCs w:val="0"/>
                  <w:color w:val="000000"/>
                  <w:kern w:val="0"/>
                  <w:sz w:val="20"/>
                  <w:szCs w:val="20"/>
                  <w:u w:val="none"/>
                  <w:lang w:val="en-US" w:eastAsia="zh-CN" w:bidi="ar"/>
                </w:rPr>
                <w:delText>2010503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4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C6AC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45" w:author="Administrator" w:date="2024-08-08T09:08:44Z">
              <w:r>
                <w:rPr>
                  <w:rFonts w:hint="eastAsia" w:ascii="宋体" w:hAnsi="宋体" w:eastAsia="宋体" w:cs="宋体"/>
                  <w:i w:val="0"/>
                  <w:color w:val="000000"/>
                  <w:kern w:val="0"/>
                  <w:sz w:val="20"/>
                  <w:szCs w:val="20"/>
                  <w:u w:val="none"/>
                  <w:lang w:val="en-US" w:eastAsia="zh-CN" w:bidi="ar"/>
                </w:rPr>
                <w:t xml:space="preserve">    机关服务</w:t>
              </w:r>
            </w:ins>
            <w:del w:id="204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4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7A2921">
            <w:pPr>
              <w:jc w:val="right"/>
              <w:rPr>
                <w:rFonts w:hint="eastAsia" w:ascii="宋体" w:hAnsi="宋体" w:eastAsia="宋体" w:cs="宋体"/>
                <w:i w:val="0"/>
                <w:iCs w:val="0"/>
                <w:color w:val="000000"/>
                <w:sz w:val="20"/>
                <w:szCs w:val="20"/>
                <w:u w:val="none"/>
              </w:rPr>
            </w:pPr>
          </w:p>
        </w:tc>
      </w:tr>
      <w:tr w14:paraId="4CA6D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48"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048"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49"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9C05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50" w:author="Administrator" w:date="2024-08-08T09:08:44Z">
              <w:r>
                <w:rPr>
                  <w:rFonts w:hint="eastAsia" w:ascii="宋体" w:hAnsi="宋体" w:eastAsia="宋体" w:cs="宋体"/>
                  <w:i w:val="0"/>
                  <w:color w:val="000000"/>
                  <w:kern w:val="0"/>
                  <w:sz w:val="20"/>
                  <w:szCs w:val="20"/>
                  <w:u w:val="none"/>
                  <w:lang w:val="en-US" w:eastAsia="zh-CN" w:bidi="ar"/>
                </w:rPr>
                <w:t>2010504</w:t>
              </w:r>
            </w:ins>
            <w:del w:id="2051" w:author="Administrator" w:date="2024-08-08T09:08:44Z">
              <w:r>
                <w:rPr>
                  <w:rFonts w:hint="eastAsia" w:ascii="宋体" w:hAnsi="宋体" w:eastAsia="宋体" w:cs="宋体"/>
                  <w:i w:val="0"/>
                  <w:iCs w:val="0"/>
                  <w:color w:val="000000"/>
                  <w:kern w:val="0"/>
                  <w:sz w:val="20"/>
                  <w:szCs w:val="20"/>
                  <w:u w:val="none"/>
                  <w:lang w:val="en-US" w:eastAsia="zh-CN" w:bidi="ar"/>
                </w:rPr>
                <w:delText>2010504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52"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4B3B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53" w:author="Administrator" w:date="2024-08-08T09:08:44Z">
              <w:r>
                <w:rPr>
                  <w:rFonts w:hint="eastAsia" w:ascii="宋体" w:hAnsi="宋体" w:eastAsia="宋体" w:cs="宋体"/>
                  <w:i w:val="0"/>
                  <w:color w:val="000000"/>
                  <w:kern w:val="0"/>
                  <w:sz w:val="20"/>
                  <w:szCs w:val="20"/>
                  <w:u w:val="none"/>
                  <w:lang w:val="en-US" w:eastAsia="zh-CN" w:bidi="ar"/>
                </w:rPr>
                <w:t xml:space="preserve">    信息事务</w:t>
              </w:r>
            </w:ins>
            <w:del w:id="2054"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信息事务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55"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CD8532">
            <w:pPr>
              <w:jc w:val="right"/>
              <w:rPr>
                <w:rFonts w:hint="eastAsia" w:ascii="宋体" w:hAnsi="宋体" w:eastAsia="宋体" w:cs="宋体"/>
                <w:i w:val="0"/>
                <w:iCs w:val="0"/>
                <w:color w:val="000000"/>
                <w:sz w:val="20"/>
                <w:szCs w:val="20"/>
                <w:u w:val="none"/>
              </w:rPr>
            </w:pPr>
          </w:p>
        </w:tc>
      </w:tr>
      <w:tr w14:paraId="6C6AD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56"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56"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57"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95DA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58" w:author="Administrator" w:date="2024-08-08T09:08:44Z">
              <w:r>
                <w:rPr>
                  <w:rFonts w:hint="eastAsia" w:ascii="宋体" w:hAnsi="宋体" w:eastAsia="宋体" w:cs="宋体"/>
                  <w:i w:val="0"/>
                  <w:color w:val="000000"/>
                  <w:kern w:val="0"/>
                  <w:sz w:val="20"/>
                  <w:szCs w:val="20"/>
                  <w:u w:val="none"/>
                  <w:lang w:val="en-US" w:eastAsia="zh-CN" w:bidi="ar"/>
                </w:rPr>
                <w:t>2010505</w:t>
              </w:r>
            </w:ins>
            <w:del w:id="2059" w:author="Administrator" w:date="2024-08-08T09:08:44Z">
              <w:r>
                <w:rPr>
                  <w:rFonts w:hint="eastAsia" w:ascii="宋体" w:hAnsi="宋体" w:eastAsia="宋体" w:cs="宋体"/>
                  <w:i w:val="0"/>
                  <w:iCs w:val="0"/>
                  <w:color w:val="000000"/>
                  <w:kern w:val="0"/>
                  <w:sz w:val="20"/>
                  <w:szCs w:val="20"/>
                  <w:u w:val="none"/>
                  <w:lang w:val="en-US" w:eastAsia="zh-CN" w:bidi="ar"/>
                </w:rPr>
                <w:delText>2010505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60"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8BE4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61" w:author="Administrator" w:date="2024-08-08T09:08:44Z">
              <w:r>
                <w:rPr>
                  <w:rFonts w:hint="eastAsia" w:ascii="宋体" w:hAnsi="宋体" w:eastAsia="宋体" w:cs="宋体"/>
                  <w:i w:val="0"/>
                  <w:color w:val="000000"/>
                  <w:kern w:val="0"/>
                  <w:sz w:val="20"/>
                  <w:szCs w:val="20"/>
                  <w:u w:val="none"/>
                  <w:lang w:val="en-US" w:eastAsia="zh-CN" w:bidi="ar"/>
                </w:rPr>
                <w:t xml:space="preserve">    专项统计业务</w:t>
              </w:r>
            </w:ins>
            <w:del w:id="2062"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专项统计业务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63"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FF41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64" w:author="Administrator" w:date="2024-08-08T09:08:44Z">
              <w:r>
                <w:rPr>
                  <w:rFonts w:hint="eastAsia" w:ascii="宋体" w:hAnsi="宋体" w:eastAsia="宋体" w:cs="宋体"/>
                  <w:i w:val="0"/>
                  <w:color w:val="000000"/>
                  <w:kern w:val="0"/>
                  <w:sz w:val="20"/>
                  <w:szCs w:val="20"/>
                  <w:u w:val="none"/>
                  <w:lang w:val="en-US" w:eastAsia="zh-CN" w:bidi="ar"/>
                </w:rPr>
                <w:t>55</w:t>
              </w:r>
            </w:ins>
            <w:del w:id="2065" w:author="Administrator" w:date="2024-08-08T09:08:44Z">
              <w:r>
                <w:rPr>
                  <w:rFonts w:hint="eastAsia" w:ascii="宋体" w:hAnsi="宋体" w:eastAsia="宋体" w:cs="宋体"/>
                  <w:i w:val="0"/>
                  <w:iCs w:val="0"/>
                  <w:color w:val="000000"/>
                  <w:kern w:val="0"/>
                  <w:sz w:val="20"/>
                  <w:szCs w:val="20"/>
                  <w:u w:val="none"/>
                  <w:lang w:val="en-US" w:eastAsia="zh-CN" w:bidi="ar"/>
                </w:rPr>
                <w:delText>30</w:delText>
              </w:r>
            </w:del>
          </w:p>
        </w:tc>
      </w:tr>
      <w:tr w14:paraId="36B1F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66"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66"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67"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E5DF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68" w:author="Administrator" w:date="2024-08-08T09:08:44Z">
              <w:r>
                <w:rPr>
                  <w:rFonts w:hint="eastAsia" w:ascii="宋体" w:hAnsi="宋体" w:eastAsia="宋体" w:cs="宋体"/>
                  <w:i w:val="0"/>
                  <w:color w:val="000000"/>
                  <w:kern w:val="0"/>
                  <w:sz w:val="20"/>
                  <w:szCs w:val="20"/>
                  <w:u w:val="none"/>
                  <w:lang w:val="en-US" w:eastAsia="zh-CN" w:bidi="ar"/>
                </w:rPr>
                <w:t>2010506</w:t>
              </w:r>
            </w:ins>
            <w:del w:id="2069" w:author="Administrator" w:date="2024-08-08T09:08:44Z">
              <w:r>
                <w:rPr>
                  <w:rFonts w:hint="eastAsia" w:ascii="宋体" w:hAnsi="宋体" w:eastAsia="宋体" w:cs="宋体"/>
                  <w:i w:val="0"/>
                  <w:iCs w:val="0"/>
                  <w:color w:val="000000"/>
                  <w:kern w:val="0"/>
                  <w:sz w:val="20"/>
                  <w:szCs w:val="20"/>
                  <w:u w:val="none"/>
                  <w:lang w:val="en-US" w:eastAsia="zh-CN" w:bidi="ar"/>
                </w:rPr>
                <w:delText>2010506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70"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1A2C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71" w:author="Administrator" w:date="2024-08-08T09:08:44Z">
              <w:r>
                <w:rPr>
                  <w:rFonts w:hint="eastAsia" w:ascii="宋体" w:hAnsi="宋体" w:eastAsia="宋体" w:cs="宋体"/>
                  <w:i w:val="0"/>
                  <w:color w:val="000000"/>
                  <w:kern w:val="0"/>
                  <w:sz w:val="20"/>
                  <w:szCs w:val="20"/>
                  <w:u w:val="none"/>
                  <w:lang w:val="en-US" w:eastAsia="zh-CN" w:bidi="ar"/>
                </w:rPr>
                <w:t xml:space="preserve">    统计管理</w:t>
              </w:r>
            </w:ins>
            <w:del w:id="2072"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统计管理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73"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C7A68">
            <w:pPr>
              <w:jc w:val="right"/>
              <w:rPr>
                <w:rFonts w:hint="eastAsia" w:ascii="宋体" w:hAnsi="宋体" w:eastAsia="宋体" w:cs="宋体"/>
                <w:i w:val="0"/>
                <w:iCs w:val="0"/>
                <w:color w:val="000000"/>
                <w:sz w:val="20"/>
                <w:szCs w:val="20"/>
                <w:u w:val="none"/>
              </w:rPr>
            </w:pPr>
          </w:p>
        </w:tc>
      </w:tr>
      <w:tr w14:paraId="33C75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74"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74"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75"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A678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76" w:author="Administrator" w:date="2024-08-08T09:08:44Z">
              <w:r>
                <w:rPr>
                  <w:rFonts w:hint="eastAsia" w:ascii="宋体" w:hAnsi="宋体" w:eastAsia="宋体" w:cs="宋体"/>
                  <w:i w:val="0"/>
                  <w:color w:val="000000"/>
                  <w:kern w:val="0"/>
                  <w:sz w:val="20"/>
                  <w:szCs w:val="20"/>
                  <w:u w:val="none"/>
                  <w:lang w:val="en-US" w:eastAsia="zh-CN" w:bidi="ar"/>
                </w:rPr>
                <w:t>2010507</w:t>
              </w:r>
            </w:ins>
            <w:del w:id="2077" w:author="Administrator" w:date="2024-08-08T09:08:44Z">
              <w:r>
                <w:rPr>
                  <w:rFonts w:hint="eastAsia" w:ascii="宋体" w:hAnsi="宋体" w:eastAsia="宋体" w:cs="宋体"/>
                  <w:i w:val="0"/>
                  <w:iCs w:val="0"/>
                  <w:color w:val="000000"/>
                  <w:kern w:val="0"/>
                  <w:sz w:val="20"/>
                  <w:szCs w:val="20"/>
                  <w:u w:val="none"/>
                  <w:lang w:val="en-US" w:eastAsia="zh-CN" w:bidi="ar"/>
                </w:rPr>
                <w:delText>2010507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78"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183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79" w:author="Administrator" w:date="2024-08-08T09:08:44Z">
              <w:r>
                <w:rPr>
                  <w:rFonts w:hint="eastAsia" w:ascii="宋体" w:hAnsi="宋体" w:eastAsia="宋体" w:cs="宋体"/>
                  <w:i w:val="0"/>
                  <w:color w:val="000000"/>
                  <w:kern w:val="0"/>
                  <w:sz w:val="20"/>
                  <w:szCs w:val="20"/>
                  <w:u w:val="none"/>
                  <w:lang w:val="en-US" w:eastAsia="zh-CN" w:bidi="ar"/>
                </w:rPr>
                <w:t xml:space="preserve">    专项普查活动</w:t>
              </w:r>
            </w:ins>
            <w:del w:id="2080"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专项普查活动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81"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4A55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82" w:author="Administrator" w:date="2024-08-08T09:08:44Z">
              <w:r>
                <w:rPr>
                  <w:rFonts w:hint="eastAsia" w:ascii="宋体" w:hAnsi="宋体" w:eastAsia="宋体" w:cs="宋体"/>
                  <w:i w:val="0"/>
                  <w:color w:val="000000"/>
                  <w:kern w:val="0"/>
                  <w:sz w:val="20"/>
                  <w:szCs w:val="20"/>
                  <w:u w:val="none"/>
                  <w:lang w:val="en-US" w:eastAsia="zh-CN" w:bidi="ar"/>
                </w:rPr>
                <w:t>126</w:t>
              </w:r>
            </w:ins>
            <w:del w:id="2083" w:author="Administrator" w:date="2024-08-08T09:08:44Z">
              <w:r>
                <w:rPr>
                  <w:rFonts w:hint="eastAsia" w:ascii="宋体" w:hAnsi="宋体" w:eastAsia="宋体" w:cs="宋体"/>
                  <w:i w:val="0"/>
                  <w:iCs w:val="0"/>
                  <w:color w:val="000000"/>
                  <w:kern w:val="0"/>
                  <w:sz w:val="20"/>
                  <w:szCs w:val="20"/>
                  <w:u w:val="none"/>
                  <w:lang w:val="en-US" w:eastAsia="zh-CN" w:bidi="ar"/>
                </w:rPr>
                <w:delText>100</w:delText>
              </w:r>
            </w:del>
          </w:p>
        </w:tc>
      </w:tr>
      <w:tr w14:paraId="697F6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84"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084"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85"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3C7E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86" w:author="Administrator" w:date="2024-08-08T09:08:44Z">
              <w:r>
                <w:rPr>
                  <w:rFonts w:hint="eastAsia" w:ascii="宋体" w:hAnsi="宋体" w:eastAsia="宋体" w:cs="宋体"/>
                  <w:i w:val="0"/>
                  <w:color w:val="000000"/>
                  <w:kern w:val="0"/>
                  <w:sz w:val="20"/>
                  <w:szCs w:val="20"/>
                  <w:u w:val="none"/>
                  <w:lang w:val="en-US" w:eastAsia="zh-CN" w:bidi="ar"/>
                </w:rPr>
                <w:t>2010508</w:t>
              </w:r>
            </w:ins>
            <w:del w:id="2087" w:author="Administrator" w:date="2024-08-08T09:08:44Z">
              <w:r>
                <w:rPr>
                  <w:rFonts w:hint="eastAsia" w:ascii="宋体" w:hAnsi="宋体" w:eastAsia="宋体" w:cs="宋体"/>
                  <w:i w:val="0"/>
                  <w:iCs w:val="0"/>
                  <w:color w:val="000000"/>
                  <w:kern w:val="0"/>
                  <w:sz w:val="20"/>
                  <w:szCs w:val="20"/>
                  <w:u w:val="none"/>
                  <w:lang w:val="en-US" w:eastAsia="zh-CN" w:bidi="ar"/>
                </w:rPr>
                <w:delText>2010508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88"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070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89" w:author="Administrator" w:date="2024-08-08T09:08:44Z">
              <w:r>
                <w:rPr>
                  <w:rFonts w:hint="eastAsia" w:ascii="宋体" w:hAnsi="宋体" w:eastAsia="宋体" w:cs="宋体"/>
                  <w:i w:val="0"/>
                  <w:color w:val="000000"/>
                  <w:kern w:val="0"/>
                  <w:sz w:val="20"/>
                  <w:szCs w:val="20"/>
                  <w:u w:val="none"/>
                  <w:lang w:val="en-US" w:eastAsia="zh-CN" w:bidi="ar"/>
                </w:rPr>
                <w:t xml:space="preserve">    统计抽样调查</w:t>
              </w:r>
            </w:ins>
            <w:del w:id="2090"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统计抽样调查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91"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DF6C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092" w:author="Administrator" w:date="2024-08-08T09:08:44Z">
              <w:r>
                <w:rPr>
                  <w:rFonts w:hint="eastAsia" w:ascii="宋体" w:hAnsi="宋体" w:eastAsia="宋体" w:cs="宋体"/>
                  <w:i w:val="0"/>
                  <w:color w:val="000000"/>
                  <w:kern w:val="0"/>
                  <w:sz w:val="20"/>
                  <w:szCs w:val="20"/>
                  <w:u w:val="none"/>
                  <w:lang w:val="en-US" w:eastAsia="zh-CN" w:bidi="ar"/>
                </w:rPr>
                <w:t>100</w:t>
              </w:r>
            </w:ins>
            <w:del w:id="2093" w:author="Administrator" w:date="2024-08-08T09:08:44Z">
              <w:r>
                <w:rPr>
                  <w:rFonts w:hint="eastAsia" w:ascii="宋体" w:hAnsi="宋体" w:eastAsia="宋体" w:cs="宋体"/>
                  <w:i w:val="0"/>
                  <w:iCs w:val="0"/>
                  <w:color w:val="000000"/>
                  <w:kern w:val="0"/>
                  <w:sz w:val="20"/>
                  <w:szCs w:val="20"/>
                  <w:u w:val="none"/>
                  <w:lang w:val="en-US" w:eastAsia="zh-CN" w:bidi="ar"/>
                </w:rPr>
                <w:delText>100</w:delText>
              </w:r>
            </w:del>
          </w:p>
        </w:tc>
      </w:tr>
      <w:tr w14:paraId="3205F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094"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094"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95"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583E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96" w:author="Administrator" w:date="2024-08-08T09:08:44Z">
              <w:r>
                <w:rPr>
                  <w:rFonts w:hint="eastAsia" w:ascii="宋体" w:hAnsi="宋体" w:eastAsia="宋体" w:cs="宋体"/>
                  <w:i w:val="0"/>
                  <w:color w:val="000000"/>
                  <w:kern w:val="0"/>
                  <w:sz w:val="20"/>
                  <w:szCs w:val="20"/>
                  <w:u w:val="none"/>
                  <w:lang w:val="en-US" w:eastAsia="zh-CN" w:bidi="ar"/>
                </w:rPr>
                <w:t>2010550</w:t>
              </w:r>
            </w:ins>
            <w:del w:id="2097" w:author="Administrator" w:date="2024-08-08T09:08:44Z">
              <w:r>
                <w:rPr>
                  <w:rFonts w:hint="eastAsia" w:ascii="宋体" w:hAnsi="宋体" w:eastAsia="宋体" w:cs="宋体"/>
                  <w:i w:val="0"/>
                  <w:iCs w:val="0"/>
                  <w:color w:val="000000"/>
                  <w:kern w:val="0"/>
                  <w:sz w:val="20"/>
                  <w:szCs w:val="20"/>
                  <w:u w:val="none"/>
                  <w:lang w:val="en-US" w:eastAsia="zh-CN" w:bidi="ar"/>
                </w:rPr>
                <w:delText>2010550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098"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52FF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099" w:author="Administrator" w:date="2024-08-08T09:08:44Z">
              <w:r>
                <w:rPr>
                  <w:rFonts w:hint="eastAsia" w:ascii="宋体" w:hAnsi="宋体" w:eastAsia="宋体" w:cs="宋体"/>
                  <w:i w:val="0"/>
                  <w:color w:val="000000"/>
                  <w:kern w:val="0"/>
                  <w:sz w:val="20"/>
                  <w:szCs w:val="20"/>
                  <w:u w:val="none"/>
                  <w:lang w:val="en-US" w:eastAsia="zh-CN" w:bidi="ar"/>
                </w:rPr>
                <w:t xml:space="preserve">    事业运行</w:t>
              </w:r>
            </w:ins>
            <w:del w:id="2100"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01"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3A28BF">
            <w:pPr>
              <w:jc w:val="right"/>
              <w:rPr>
                <w:rFonts w:hint="eastAsia" w:ascii="宋体" w:hAnsi="宋体" w:eastAsia="宋体" w:cs="宋体"/>
                <w:i w:val="0"/>
                <w:iCs w:val="0"/>
                <w:color w:val="000000"/>
                <w:sz w:val="20"/>
                <w:szCs w:val="20"/>
                <w:u w:val="none"/>
              </w:rPr>
            </w:pPr>
          </w:p>
        </w:tc>
      </w:tr>
      <w:tr w14:paraId="2C615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02"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02"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03"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E214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04" w:author="Administrator" w:date="2024-08-08T09:08:44Z">
              <w:r>
                <w:rPr>
                  <w:rFonts w:hint="eastAsia" w:ascii="宋体" w:hAnsi="宋体" w:eastAsia="宋体" w:cs="宋体"/>
                  <w:i w:val="0"/>
                  <w:color w:val="000000"/>
                  <w:kern w:val="0"/>
                  <w:sz w:val="20"/>
                  <w:szCs w:val="20"/>
                  <w:u w:val="none"/>
                  <w:lang w:val="en-US" w:eastAsia="zh-CN" w:bidi="ar"/>
                </w:rPr>
                <w:t>2010599</w:t>
              </w:r>
            </w:ins>
            <w:del w:id="2105" w:author="Administrator" w:date="2024-08-08T09:08:44Z">
              <w:r>
                <w:rPr>
                  <w:rFonts w:hint="eastAsia" w:ascii="宋体" w:hAnsi="宋体" w:eastAsia="宋体" w:cs="宋体"/>
                  <w:i w:val="0"/>
                  <w:iCs w:val="0"/>
                  <w:color w:val="000000"/>
                  <w:kern w:val="0"/>
                  <w:sz w:val="20"/>
                  <w:szCs w:val="20"/>
                  <w:u w:val="none"/>
                  <w:lang w:val="en-US" w:eastAsia="zh-CN" w:bidi="ar"/>
                </w:rPr>
                <w:delText>2010599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06"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102A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07" w:author="Administrator" w:date="2024-08-08T09:08:44Z">
              <w:r>
                <w:rPr>
                  <w:rFonts w:hint="eastAsia" w:ascii="宋体" w:hAnsi="宋体" w:eastAsia="宋体" w:cs="宋体"/>
                  <w:i w:val="0"/>
                  <w:color w:val="000000"/>
                  <w:kern w:val="0"/>
                  <w:sz w:val="20"/>
                  <w:szCs w:val="20"/>
                  <w:u w:val="none"/>
                  <w:lang w:val="en-US" w:eastAsia="zh-CN" w:bidi="ar"/>
                </w:rPr>
                <w:t xml:space="preserve">    其他统计信息事务支出</w:t>
              </w:r>
            </w:ins>
            <w:del w:id="2108"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其他统计信息事务支出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09"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415624">
            <w:pPr>
              <w:jc w:val="right"/>
              <w:rPr>
                <w:rFonts w:hint="eastAsia" w:ascii="宋体" w:hAnsi="宋体" w:eastAsia="宋体" w:cs="宋体"/>
                <w:i w:val="0"/>
                <w:iCs w:val="0"/>
                <w:color w:val="000000"/>
                <w:sz w:val="20"/>
                <w:szCs w:val="20"/>
                <w:u w:val="none"/>
              </w:rPr>
            </w:pPr>
          </w:p>
        </w:tc>
      </w:tr>
      <w:tr w14:paraId="6B12D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1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1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1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E655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12" w:author="Administrator" w:date="2024-08-08T09:08:44Z">
              <w:r>
                <w:rPr>
                  <w:rFonts w:hint="eastAsia" w:ascii="宋体" w:hAnsi="宋体" w:eastAsia="宋体" w:cs="宋体"/>
                  <w:i w:val="0"/>
                  <w:color w:val="000000"/>
                  <w:kern w:val="0"/>
                  <w:sz w:val="20"/>
                  <w:szCs w:val="20"/>
                  <w:u w:val="none"/>
                  <w:lang w:val="en-US" w:eastAsia="zh-CN" w:bidi="ar"/>
                </w:rPr>
                <w:t>20106</w:t>
              </w:r>
            </w:ins>
            <w:del w:id="2113" w:author="Administrator" w:date="2024-08-08T09:08:44Z">
              <w:r>
                <w:rPr>
                  <w:rFonts w:hint="eastAsia" w:ascii="宋体" w:hAnsi="宋体" w:eastAsia="宋体" w:cs="宋体"/>
                  <w:i w:val="0"/>
                  <w:iCs w:val="0"/>
                  <w:color w:val="000000"/>
                  <w:kern w:val="0"/>
                  <w:sz w:val="20"/>
                  <w:szCs w:val="20"/>
                  <w:u w:val="none"/>
                  <w:lang w:val="en-US" w:eastAsia="zh-CN" w:bidi="ar"/>
                </w:rPr>
                <w:delText>20106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1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2906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15" w:author="Administrator" w:date="2024-08-08T09:08:44Z">
              <w:r>
                <w:rPr>
                  <w:rFonts w:hint="eastAsia" w:ascii="宋体" w:hAnsi="宋体" w:eastAsia="宋体" w:cs="宋体"/>
                  <w:i w:val="0"/>
                  <w:color w:val="000000"/>
                  <w:kern w:val="0"/>
                  <w:sz w:val="20"/>
                  <w:szCs w:val="20"/>
                  <w:u w:val="none"/>
                  <w:lang w:val="en-US" w:eastAsia="zh-CN" w:bidi="ar"/>
                </w:rPr>
                <w:t xml:space="preserve">  财政事务</w:t>
              </w:r>
            </w:ins>
            <w:del w:id="211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财政事务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1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32147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18" w:author="Administrator" w:date="2024-08-08T09:08:44Z">
              <w:r>
                <w:rPr>
                  <w:rFonts w:hint="eastAsia" w:ascii="宋体" w:hAnsi="宋体" w:eastAsia="宋体" w:cs="宋体"/>
                  <w:i w:val="0"/>
                  <w:color w:val="000000"/>
                  <w:kern w:val="0"/>
                  <w:sz w:val="20"/>
                  <w:szCs w:val="20"/>
                  <w:u w:val="none"/>
                  <w:lang w:val="en-US" w:eastAsia="zh-CN" w:bidi="ar"/>
                </w:rPr>
                <w:t>1,654</w:t>
              </w:r>
            </w:ins>
            <w:del w:id="2119" w:author="Administrator" w:date="2024-08-08T09:08:44Z">
              <w:r>
                <w:rPr>
                  <w:rFonts w:hint="eastAsia" w:ascii="宋体" w:hAnsi="宋体" w:eastAsia="宋体" w:cs="宋体"/>
                  <w:i w:val="0"/>
                  <w:iCs w:val="0"/>
                  <w:color w:val="000000"/>
                  <w:kern w:val="0"/>
                  <w:sz w:val="20"/>
                  <w:szCs w:val="20"/>
                  <w:u w:val="none"/>
                  <w:lang w:val="en-US" w:eastAsia="zh-CN" w:bidi="ar"/>
                </w:rPr>
                <w:delText>1,449</w:delText>
              </w:r>
            </w:del>
          </w:p>
        </w:tc>
      </w:tr>
      <w:tr w14:paraId="43E3D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2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2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2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FF25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22" w:author="Administrator" w:date="2024-08-08T09:08:44Z">
              <w:r>
                <w:rPr>
                  <w:rFonts w:hint="eastAsia" w:ascii="宋体" w:hAnsi="宋体" w:eastAsia="宋体" w:cs="宋体"/>
                  <w:i w:val="0"/>
                  <w:color w:val="000000"/>
                  <w:kern w:val="0"/>
                  <w:sz w:val="20"/>
                  <w:szCs w:val="20"/>
                  <w:u w:val="none"/>
                  <w:lang w:val="en-US" w:eastAsia="zh-CN" w:bidi="ar"/>
                </w:rPr>
                <w:t>2010601</w:t>
              </w:r>
            </w:ins>
            <w:del w:id="2123" w:author="Administrator" w:date="2024-08-08T09:08:44Z">
              <w:r>
                <w:rPr>
                  <w:rFonts w:hint="eastAsia" w:ascii="宋体" w:hAnsi="宋体" w:eastAsia="宋体" w:cs="宋体"/>
                  <w:i w:val="0"/>
                  <w:iCs w:val="0"/>
                  <w:color w:val="000000"/>
                  <w:kern w:val="0"/>
                  <w:sz w:val="20"/>
                  <w:szCs w:val="20"/>
                  <w:u w:val="none"/>
                  <w:lang w:val="en-US" w:eastAsia="zh-CN" w:bidi="ar"/>
                </w:rPr>
                <w:delText>2010601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2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17EC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25" w:author="Administrator" w:date="2024-08-08T09:08:44Z">
              <w:r>
                <w:rPr>
                  <w:rFonts w:hint="eastAsia" w:ascii="宋体" w:hAnsi="宋体" w:eastAsia="宋体" w:cs="宋体"/>
                  <w:i w:val="0"/>
                  <w:color w:val="000000"/>
                  <w:kern w:val="0"/>
                  <w:sz w:val="20"/>
                  <w:szCs w:val="20"/>
                  <w:u w:val="none"/>
                  <w:lang w:val="en-US" w:eastAsia="zh-CN" w:bidi="ar"/>
                </w:rPr>
                <w:t xml:space="preserve">    行政运行</w:t>
              </w:r>
            </w:ins>
            <w:del w:id="212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2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4B64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28" w:author="Administrator" w:date="2024-08-08T09:08:44Z">
              <w:r>
                <w:rPr>
                  <w:rFonts w:hint="eastAsia" w:ascii="宋体" w:hAnsi="宋体" w:eastAsia="宋体" w:cs="宋体"/>
                  <w:i w:val="0"/>
                  <w:color w:val="000000"/>
                  <w:kern w:val="0"/>
                  <w:sz w:val="20"/>
                  <w:szCs w:val="20"/>
                  <w:u w:val="none"/>
                  <w:lang w:val="en-US" w:eastAsia="zh-CN" w:bidi="ar"/>
                </w:rPr>
                <w:t>1,201</w:t>
              </w:r>
            </w:ins>
            <w:del w:id="2129" w:author="Administrator" w:date="2024-08-08T09:08:44Z">
              <w:r>
                <w:rPr>
                  <w:rFonts w:hint="eastAsia" w:ascii="宋体" w:hAnsi="宋体" w:eastAsia="宋体" w:cs="宋体"/>
                  <w:i w:val="0"/>
                  <w:iCs w:val="0"/>
                  <w:color w:val="000000"/>
                  <w:kern w:val="0"/>
                  <w:sz w:val="20"/>
                  <w:szCs w:val="20"/>
                  <w:u w:val="none"/>
                  <w:lang w:val="en-US" w:eastAsia="zh-CN" w:bidi="ar"/>
                </w:rPr>
                <w:delText>998</w:delText>
              </w:r>
            </w:del>
          </w:p>
        </w:tc>
      </w:tr>
      <w:tr w14:paraId="4F99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30" w:author="Administrator" w:date="2024-08-08T09:08: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30" w:author="Administrator" w:date="2024-08-08T09:08: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31" w:author="Administrator" w:date="2024-08-08T09:08: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A00B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32" w:author="Administrator" w:date="2024-08-08T09:08:44Z">
              <w:r>
                <w:rPr>
                  <w:rFonts w:hint="eastAsia" w:ascii="宋体" w:hAnsi="宋体" w:eastAsia="宋体" w:cs="宋体"/>
                  <w:i w:val="0"/>
                  <w:color w:val="000000"/>
                  <w:kern w:val="0"/>
                  <w:sz w:val="20"/>
                  <w:szCs w:val="20"/>
                  <w:u w:val="none"/>
                  <w:lang w:val="en-US" w:eastAsia="zh-CN" w:bidi="ar"/>
                </w:rPr>
                <w:t>2010602</w:t>
              </w:r>
            </w:ins>
            <w:del w:id="2133" w:author="Administrator" w:date="2024-08-08T09:08:44Z">
              <w:r>
                <w:rPr>
                  <w:rFonts w:hint="eastAsia" w:ascii="宋体" w:hAnsi="宋体" w:eastAsia="宋体" w:cs="宋体"/>
                  <w:i w:val="0"/>
                  <w:iCs w:val="0"/>
                  <w:color w:val="000000"/>
                  <w:kern w:val="0"/>
                  <w:sz w:val="20"/>
                  <w:szCs w:val="20"/>
                  <w:u w:val="none"/>
                  <w:lang w:val="en-US" w:eastAsia="zh-CN" w:bidi="ar"/>
                </w:rPr>
                <w:delText>2010602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34" w:author="Administrator" w:date="2024-08-08T09:08: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AB97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35" w:author="Administrator" w:date="2024-08-08T09:08:44Z">
              <w:r>
                <w:rPr>
                  <w:rFonts w:hint="eastAsia" w:ascii="宋体" w:hAnsi="宋体" w:eastAsia="宋体" w:cs="宋体"/>
                  <w:i w:val="0"/>
                  <w:color w:val="000000"/>
                  <w:kern w:val="0"/>
                  <w:sz w:val="20"/>
                  <w:szCs w:val="20"/>
                  <w:u w:val="none"/>
                  <w:lang w:val="en-US" w:eastAsia="zh-CN" w:bidi="ar"/>
                </w:rPr>
                <w:t xml:space="preserve">    一般行政管理事务</w:t>
              </w:r>
            </w:ins>
            <w:del w:id="213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37" w:author="Administrator" w:date="2024-08-08T09:08: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09CD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38" w:author="Administrator" w:date="2024-08-08T09:08:44Z">
              <w:r>
                <w:rPr>
                  <w:rFonts w:hint="eastAsia" w:ascii="宋体" w:hAnsi="宋体" w:eastAsia="宋体" w:cs="宋体"/>
                  <w:i w:val="0"/>
                  <w:color w:val="000000"/>
                  <w:kern w:val="0"/>
                  <w:sz w:val="20"/>
                  <w:szCs w:val="20"/>
                  <w:u w:val="none"/>
                  <w:lang w:val="en-US" w:eastAsia="zh-CN" w:bidi="ar"/>
                </w:rPr>
                <w:t>102</w:t>
              </w:r>
            </w:ins>
            <w:del w:id="2139" w:author="Administrator" w:date="2024-08-08T09:08:44Z">
              <w:r>
                <w:rPr>
                  <w:rFonts w:hint="eastAsia" w:ascii="宋体" w:hAnsi="宋体" w:eastAsia="宋体" w:cs="宋体"/>
                  <w:i w:val="0"/>
                  <w:iCs w:val="0"/>
                  <w:color w:val="000000"/>
                  <w:kern w:val="0"/>
                  <w:sz w:val="20"/>
                  <w:szCs w:val="20"/>
                  <w:u w:val="none"/>
                  <w:lang w:val="en-US" w:eastAsia="zh-CN" w:bidi="ar"/>
                </w:rPr>
                <w:delText>76</w:delText>
              </w:r>
            </w:del>
          </w:p>
        </w:tc>
      </w:tr>
      <w:tr w14:paraId="66191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40"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40"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41"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9323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42" w:author="Administrator" w:date="2024-08-08T09:08:44Z">
              <w:r>
                <w:rPr>
                  <w:rFonts w:hint="eastAsia" w:ascii="宋体" w:hAnsi="宋体" w:eastAsia="宋体" w:cs="宋体"/>
                  <w:i w:val="0"/>
                  <w:color w:val="000000"/>
                  <w:kern w:val="0"/>
                  <w:sz w:val="20"/>
                  <w:szCs w:val="20"/>
                  <w:u w:val="none"/>
                  <w:lang w:val="en-US" w:eastAsia="zh-CN" w:bidi="ar"/>
                </w:rPr>
                <w:t>2010603</w:t>
              </w:r>
            </w:ins>
            <w:del w:id="2143" w:author="Administrator" w:date="2024-08-08T09:08:44Z">
              <w:r>
                <w:rPr>
                  <w:rFonts w:hint="eastAsia" w:ascii="宋体" w:hAnsi="宋体" w:eastAsia="宋体" w:cs="宋体"/>
                  <w:i w:val="0"/>
                  <w:iCs w:val="0"/>
                  <w:color w:val="000000"/>
                  <w:kern w:val="0"/>
                  <w:sz w:val="20"/>
                  <w:szCs w:val="20"/>
                  <w:u w:val="none"/>
                  <w:lang w:val="en-US" w:eastAsia="zh-CN" w:bidi="ar"/>
                </w:rPr>
                <w:delText>2010603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44"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82B2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45" w:author="Administrator" w:date="2024-08-08T09:08:45Z">
              <w:r>
                <w:rPr>
                  <w:rFonts w:hint="eastAsia" w:ascii="宋体" w:hAnsi="宋体" w:eastAsia="宋体" w:cs="宋体"/>
                  <w:i w:val="0"/>
                  <w:color w:val="000000"/>
                  <w:kern w:val="0"/>
                  <w:sz w:val="20"/>
                  <w:szCs w:val="20"/>
                  <w:u w:val="none"/>
                  <w:lang w:val="en-US" w:eastAsia="zh-CN" w:bidi="ar"/>
                </w:rPr>
                <w:t xml:space="preserve">    机关服务</w:t>
              </w:r>
            </w:ins>
            <w:del w:id="2146" w:author="Administrator" w:date="2024-08-08T09:08:44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47"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F4E93D">
            <w:pPr>
              <w:jc w:val="right"/>
              <w:rPr>
                <w:rFonts w:hint="eastAsia" w:ascii="宋体" w:hAnsi="宋体" w:eastAsia="宋体" w:cs="宋体"/>
                <w:i w:val="0"/>
                <w:iCs w:val="0"/>
                <w:color w:val="000000"/>
                <w:sz w:val="20"/>
                <w:szCs w:val="20"/>
                <w:u w:val="none"/>
              </w:rPr>
            </w:pPr>
          </w:p>
        </w:tc>
      </w:tr>
      <w:tr w14:paraId="10AB4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48"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48"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49"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9B47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50" w:author="Administrator" w:date="2024-08-08T09:08:45Z">
              <w:r>
                <w:rPr>
                  <w:rFonts w:hint="eastAsia" w:ascii="宋体" w:hAnsi="宋体" w:eastAsia="宋体" w:cs="宋体"/>
                  <w:i w:val="0"/>
                  <w:color w:val="000000"/>
                  <w:kern w:val="0"/>
                  <w:sz w:val="20"/>
                  <w:szCs w:val="20"/>
                  <w:u w:val="none"/>
                  <w:lang w:val="en-US" w:eastAsia="zh-CN" w:bidi="ar"/>
                </w:rPr>
                <w:t>2010604</w:t>
              </w:r>
            </w:ins>
            <w:del w:id="2151" w:author="Administrator" w:date="2024-08-08T09:08:45Z">
              <w:r>
                <w:rPr>
                  <w:rFonts w:hint="eastAsia" w:ascii="宋体" w:hAnsi="宋体" w:eastAsia="宋体" w:cs="宋体"/>
                  <w:i w:val="0"/>
                  <w:iCs w:val="0"/>
                  <w:color w:val="000000"/>
                  <w:kern w:val="0"/>
                  <w:sz w:val="20"/>
                  <w:szCs w:val="20"/>
                  <w:u w:val="none"/>
                  <w:lang w:val="en-US" w:eastAsia="zh-CN" w:bidi="ar"/>
                </w:rPr>
                <w:delText>2010604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52"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B512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53" w:author="Administrator" w:date="2024-08-08T09:08:45Z">
              <w:r>
                <w:rPr>
                  <w:rFonts w:hint="eastAsia" w:ascii="宋体" w:hAnsi="宋体" w:eastAsia="宋体" w:cs="宋体"/>
                  <w:i w:val="0"/>
                  <w:color w:val="000000"/>
                  <w:kern w:val="0"/>
                  <w:sz w:val="20"/>
                  <w:szCs w:val="20"/>
                  <w:u w:val="none"/>
                  <w:lang w:val="en-US" w:eastAsia="zh-CN" w:bidi="ar"/>
                </w:rPr>
                <w:t xml:space="preserve">    预算改革业务</w:t>
              </w:r>
            </w:ins>
            <w:del w:id="2154"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预算改革业务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55"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7219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56" w:author="Administrator" w:date="2024-08-08T09:08:45Z">
              <w:r>
                <w:rPr>
                  <w:rFonts w:hint="eastAsia" w:ascii="宋体" w:hAnsi="宋体" w:eastAsia="宋体" w:cs="宋体"/>
                  <w:i w:val="0"/>
                  <w:color w:val="000000"/>
                  <w:kern w:val="0"/>
                  <w:sz w:val="20"/>
                  <w:szCs w:val="20"/>
                  <w:u w:val="none"/>
                  <w:lang w:val="en-US" w:eastAsia="zh-CN" w:bidi="ar"/>
                </w:rPr>
                <w:t>65</w:t>
              </w:r>
            </w:ins>
            <w:del w:id="2157" w:author="Administrator" w:date="2024-08-08T09:08:45Z">
              <w:r>
                <w:rPr>
                  <w:rFonts w:hint="eastAsia" w:ascii="宋体" w:hAnsi="宋体" w:eastAsia="宋体" w:cs="宋体"/>
                  <w:i w:val="0"/>
                  <w:iCs w:val="0"/>
                  <w:color w:val="000000"/>
                  <w:kern w:val="0"/>
                  <w:sz w:val="20"/>
                  <w:szCs w:val="20"/>
                  <w:u w:val="none"/>
                  <w:lang w:val="en-US" w:eastAsia="zh-CN" w:bidi="ar"/>
                </w:rPr>
                <w:delText>75</w:delText>
              </w:r>
            </w:del>
          </w:p>
        </w:tc>
      </w:tr>
      <w:tr w14:paraId="73253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58"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158"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59"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2232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60" w:author="Administrator" w:date="2024-08-08T09:08:45Z">
              <w:r>
                <w:rPr>
                  <w:rFonts w:hint="eastAsia" w:ascii="宋体" w:hAnsi="宋体" w:eastAsia="宋体" w:cs="宋体"/>
                  <w:i w:val="0"/>
                  <w:color w:val="000000"/>
                  <w:kern w:val="0"/>
                  <w:sz w:val="20"/>
                  <w:szCs w:val="20"/>
                  <w:u w:val="none"/>
                  <w:lang w:val="en-US" w:eastAsia="zh-CN" w:bidi="ar"/>
                </w:rPr>
                <w:t>2010605</w:t>
              </w:r>
            </w:ins>
            <w:del w:id="2161" w:author="Administrator" w:date="2024-08-08T09:08:45Z">
              <w:r>
                <w:rPr>
                  <w:rFonts w:hint="eastAsia" w:ascii="宋体" w:hAnsi="宋体" w:eastAsia="宋体" w:cs="宋体"/>
                  <w:i w:val="0"/>
                  <w:iCs w:val="0"/>
                  <w:color w:val="000000"/>
                  <w:kern w:val="0"/>
                  <w:sz w:val="20"/>
                  <w:szCs w:val="20"/>
                  <w:u w:val="none"/>
                  <w:lang w:val="en-US" w:eastAsia="zh-CN" w:bidi="ar"/>
                </w:rPr>
                <w:delText>2010605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62"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1409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63" w:author="Administrator" w:date="2024-08-08T09:08:45Z">
              <w:r>
                <w:rPr>
                  <w:rFonts w:hint="eastAsia" w:ascii="宋体" w:hAnsi="宋体" w:eastAsia="宋体" w:cs="宋体"/>
                  <w:i w:val="0"/>
                  <w:color w:val="000000"/>
                  <w:kern w:val="0"/>
                  <w:sz w:val="20"/>
                  <w:szCs w:val="20"/>
                  <w:u w:val="none"/>
                  <w:lang w:val="en-US" w:eastAsia="zh-CN" w:bidi="ar"/>
                </w:rPr>
                <w:t xml:space="preserve">    财政国库业务</w:t>
              </w:r>
            </w:ins>
            <w:del w:id="2164"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财政国库业务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65"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44E7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66" w:author="Administrator" w:date="2024-08-08T09:08:45Z">
              <w:r>
                <w:rPr>
                  <w:rFonts w:hint="eastAsia" w:ascii="宋体" w:hAnsi="宋体" w:eastAsia="宋体" w:cs="宋体"/>
                  <w:i w:val="0"/>
                  <w:color w:val="000000"/>
                  <w:kern w:val="0"/>
                  <w:sz w:val="20"/>
                  <w:szCs w:val="20"/>
                  <w:u w:val="none"/>
                  <w:lang w:val="en-US" w:eastAsia="zh-CN" w:bidi="ar"/>
                </w:rPr>
                <w:t>50</w:t>
              </w:r>
            </w:ins>
            <w:del w:id="2167" w:author="Administrator" w:date="2024-08-08T09:08:45Z">
              <w:r>
                <w:rPr>
                  <w:rFonts w:hint="eastAsia" w:ascii="宋体" w:hAnsi="宋体" w:eastAsia="宋体" w:cs="宋体"/>
                  <w:i w:val="0"/>
                  <w:iCs w:val="0"/>
                  <w:color w:val="000000"/>
                  <w:kern w:val="0"/>
                  <w:sz w:val="20"/>
                  <w:szCs w:val="20"/>
                  <w:u w:val="none"/>
                  <w:lang w:val="en-US" w:eastAsia="zh-CN" w:bidi="ar"/>
                </w:rPr>
                <w:delText>60</w:delText>
              </w:r>
            </w:del>
          </w:p>
        </w:tc>
      </w:tr>
      <w:tr w14:paraId="40324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68"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68"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69"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0F31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70" w:author="Administrator" w:date="2024-08-08T09:08:45Z">
              <w:r>
                <w:rPr>
                  <w:rFonts w:hint="eastAsia" w:ascii="宋体" w:hAnsi="宋体" w:eastAsia="宋体" w:cs="宋体"/>
                  <w:i w:val="0"/>
                  <w:color w:val="000000"/>
                  <w:kern w:val="0"/>
                  <w:sz w:val="20"/>
                  <w:szCs w:val="20"/>
                  <w:u w:val="none"/>
                  <w:lang w:val="en-US" w:eastAsia="zh-CN" w:bidi="ar"/>
                </w:rPr>
                <w:t>2010606</w:t>
              </w:r>
            </w:ins>
            <w:del w:id="2171" w:author="Administrator" w:date="2024-08-08T09:08:45Z">
              <w:r>
                <w:rPr>
                  <w:rFonts w:hint="eastAsia" w:ascii="宋体" w:hAnsi="宋体" w:eastAsia="宋体" w:cs="宋体"/>
                  <w:i w:val="0"/>
                  <w:iCs w:val="0"/>
                  <w:color w:val="000000"/>
                  <w:kern w:val="0"/>
                  <w:sz w:val="20"/>
                  <w:szCs w:val="20"/>
                  <w:u w:val="none"/>
                  <w:lang w:val="en-US" w:eastAsia="zh-CN" w:bidi="ar"/>
                </w:rPr>
                <w:delText>2010606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72"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21A3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73" w:author="Administrator" w:date="2024-08-08T09:08:45Z">
              <w:r>
                <w:rPr>
                  <w:rFonts w:hint="eastAsia" w:ascii="宋体" w:hAnsi="宋体" w:eastAsia="宋体" w:cs="宋体"/>
                  <w:i w:val="0"/>
                  <w:color w:val="000000"/>
                  <w:kern w:val="0"/>
                  <w:sz w:val="20"/>
                  <w:szCs w:val="20"/>
                  <w:u w:val="none"/>
                  <w:lang w:val="en-US" w:eastAsia="zh-CN" w:bidi="ar"/>
                </w:rPr>
                <w:t xml:space="preserve">    财政监察</w:t>
              </w:r>
            </w:ins>
            <w:del w:id="2174"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财政监察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75"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48C0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76" w:author="Administrator" w:date="2024-08-08T09:08:45Z">
              <w:r>
                <w:rPr>
                  <w:rFonts w:hint="eastAsia" w:ascii="宋体" w:hAnsi="宋体" w:eastAsia="宋体" w:cs="宋体"/>
                  <w:i w:val="0"/>
                  <w:color w:val="000000"/>
                  <w:kern w:val="0"/>
                  <w:sz w:val="20"/>
                  <w:szCs w:val="20"/>
                  <w:u w:val="none"/>
                  <w:lang w:val="en-US" w:eastAsia="zh-CN" w:bidi="ar"/>
                </w:rPr>
                <w:t>36</w:t>
              </w:r>
            </w:ins>
            <w:del w:id="2177" w:author="Administrator" w:date="2024-08-08T09:08:45Z">
              <w:r>
                <w:rPr>
                  <w:rFonts w:hint="eastAsia" w:ascii="宋体" w:hAnsi="宋体" w:eastAsia="宋体" w:cs="宋体"/>
                  <w:i w:val="0"/>
                  <w:iCs w:val="0"/>
                  <w:color w:val="000000"/>
                  <w:kern w:val="0"/>
                  <w:sz w:val="20"/>
                  <w:szCs w:val="20"/>
                  <w:u w:val="none"/>
                  <w:lang w:val="en-US" w:eastAsia="zh-CN" w:bidi="ar"/>
                </w:rPr>
                <w:delText>40</w:delText>
              </w:r>
            </w:del>
          </w:p>
        </w:tc>
      </w:tr>
      <w:tr w14:paraId="72615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78"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78"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79"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3F9D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80" w:author="Administrator" w:date="2024-08-08T09:08:45Z">
              <w:r>
                <w:rPr>
                  <w:rFonts w:hint="eastAsia" w:ascii="宋体" w:hAnsi="宋体" w:eastAsia="宋体" w:cs="宋体"/>
                  <w:i w:val="0"/>
                  <w:color w:val="000000"/>
                  <w:kern w:val="0"/>
                  <w:sz w:val="20"/>
                  <w:szCs w:val="20"/>
                  <w:u w:val="none"/>
                  <w:lang w:val="en-US" w:eastAsia="zh-CN" w:bidi="ar"/>
                </w:rPr>
                <w:t>2010607</w:t>
              </w:r>
            </w:ins>
            <w:del w:id="2181" w:author="Administrator" w:date="2024-08-08T09:08:45Z">
              <w:r>
                <w:rPr>
                  <w:rFonts w:hint="eastAsia" w:ascii="宋体" w:hAnsi="宋体" w:eastAsia="宋体" w:cs="宋体"/>
                  <w:i w:val="0"/>
                  <w:iCs w:val="0"/>
                  <w:color w:val="000000"/>
                  <w:kern w:val="0"/>
                  <w:sz w:val="20"/>
                  <w:szCs w:val="20"/>
                  <w:u w:val="none"/>
                  <w:lang w:val="en-US" w:eastAsia="zh-CN" w:bidi="ar"/>
                </w:rPr>
                <w:delText>2010607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82"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A9A1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83" w:author="Administrator" w:date="2024-08-08T09:08:45Z">
              <w:r>
                <w:rPr>
                  <w:rFonts w:hint="eastAsia" w:ascii="宋体" w:hAnsi="宋体" w:eastAsia="宋体" w:cs="宋体"/>
                  <w:i w:val="0"/>
                  <w:color w:val="000000"/>
                  <w:kern w:val="0"/>
                  <w:sz w:val="20"/>
                  <w:szCs w:val="20"/>
                  <w:u w:val="none"/>
                  <w:lang w:val="en-US" w:eastAsia="zh-CN" w:bidi="ar"/>
                </w:rPr>
                <w:t xml:space="preserve">    信息化建设</w:t>
              </w:r>
            </w:ins>
            <w:del w:id="2184"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85"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D758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186" w:author="Administrator" w:date="2024-08-08T09:08:45Z">
              <w:r>
                <w:rPr>
                  <w:rFonts w:hint="eastAsia" w:ascii="宋体" w:hAnsi="宋体" w:eastAsia="宋体" w:cs="宋体"/>
                  <w:i w:val="0"/>
                  <w:color w:val="000000"/>
                  <w:kern w:val="0"/>
                  <w:sz w:val="20"/>
                  <w:szCs w:val="20"/>
                  <w:u w:val="none"/>
                  <w:lang w:val="en-US" w:eastAsia="zh-CN" w:bidi="ar"/>
                </w:rPr>
                <w:t>122</w:t>
              </w:r>
            </w:ins>
            <w:del w:id="2187" w:author="Administrator" w:date="2024-08-08T09:08:45Z">
              <w:r>
                <w:rPr>
                  <w:rFonts w:hint="eastAsia" w:ascii="宋体" w:hAnsi="宋体" w:eastAsia="宋体" w:cs="宋体"/>
                  <w:i w:val="0"/>
                  <w:iCs w:val="0"/>
                  <w:color w:val="000000"/>
                  <w:kern w:val="0"/>
                  <w:sz w:val="20"/>
                  <w:szCs w:val="20"/>
                  <w:u w:val="none"/>
                  <w:lang w:val="en-US" w:eastAsia="zh-CN" w:bidi="ar"/>
                </w:rPr>
                <w:delText>150</w:delText>
              </w:r>
            </w:del>
          </w:p>
        </w:tc>
      </w:tr>
      <w:tr w14:paraId="7069B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88"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188"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89"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D11F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90" w:author="Administrator" w:date="2024-08-08T09:08:45Z">
              <w:r>
                <w:rPr>
                  <w:rFonts w:hint="eastAsia" w:ascii="宋体" w:hAnsi="宋体" w:eastAsia="宋体" w:cs="宋体"/>
                  <w:i w:val="0"/>
                  <w:color w:val="000000"/>
                  <w:kern w:val="0"/>
                  <w:sz w:val="20"/>
                  <w:szCs w:val="20"/>
                  <w:u w:val="none"/>
                  <w:lang w:val="en-US" w:eastAsia="zh-CN" w:bidi="ar"/>
                </w:rPr>
                <w:t>2010608</w:t>
              </w:r>
            </w:ins>
            <w:del w:id="2191" w:author="Administrator" w:date="2024-08-08T09:08:45Z">
              <w:r>
                <w:rPr>
                  <w:rFonts w:hint="eastAsia" w:ascii="宋体" w:hAnsi="宋体" w:eastAsia="宋体" w:cs="宋体"/>
                  <w:i w:val="0"/>
                  <w:iCs w:val="0"/>
                  <w:color w:val="000000"/>
                  <w:kern w:val="0"/>
                  <w:sz w:val="20"/>
                  <w:szCs w:val="20"/>
                  <w:u w:val="none"/>
                  <w:lang w:val="en-US" w:eastAsia="zh-CN" w:bidi="ar"/>
                </w:rPr>
                <w:delText>2010608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92"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C00B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93" w:author="Administrator" w:date="2024-08-08T09:08:45Z">
              <w:r>
                <w:rPr>
                  <w:rFonts w:hint="eastAsia" w:ascii="宋体" w:hAnsi="宋体" w:eastAsia="宋体" w:cs="宋体"/>
                  <w:i w:val="0"/>
                  <w:color w:val="000000"/>
                  <w:kern w:val="0"/>
                  <w:sz w:val="20"/>
                  <w:szCs w:val="20"/>
                  <w:u w:val="none"/>
                  <w:lang w:val="en-US" w:eastAsia="zh-CN" w:bidi="ar"/>
                </w:rPr>
                <w:t xml:space="preserve">    财政委托业务支出</w:t>
              </w:r>
            </w:ins>
            <w:del w:id="2194"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财政委托业务支出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95"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F689DE">
            <w:pPr>
              <w:jc w:val="right"/>
              <w:rPr>
                <w:rFonts w:hint="eastAsia" w:ascii="宋体" w:hAnsi="宋体" w:eastAsia="宋体" w:cs="宋体"/>
                <w:i w:val="0"/>
                <w:iCs w:val="0"/>
                <w:color w:val="000000"/>
                <w:sz w:val="20"/>
                <w:szCs w:val="20"/>
                <w:u w:val="none"/>
              </w:rPr>
            </w:pPr>
          </w:p>
        </w:tc>
      </w:tr>
      <w:tr w14:paraId="17FE3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96"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196"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197"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83AF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198" w:author="Administrator" w:date="2024-08-08T09:08:45Z">
              <w:r>
                <w:rPr>
                  <w:rFonts w:hint="eastAsia" w:ascii="宋体" w:hAnsi="宋体" w:eastAsia="宋体" w:cs="宋体"/>
                  <w:i w:val="0"/>
                  <w:color w:val="000000"/>
                  <w:kern w:val="0"/>
                  <w:sz w:val="20"/>
                  <w:szCs w:val="20"/>
                  <w:u w:val="none"/>
                  <w:lang w:val="en-US" w:eastAsia="zh-CN" w:bidi="ar"/>
                </w:rPr>
                <w:t>2010650</w:t>
              </w:r>
            </w:ins>
            <w:del w:id="2199" w:author="Administrator" w:date="2024-08-08T09:08:45Z">
              <w:r>
                <w:rPr>
                  <w:rFonts w:hint="eastAsia" w:ascii="宋体" w:hAnsi="宋体" w:eastAsia="宋体" w:cs="宋体"/>
                  <w:i w:val="0"/>
                  <w:iCs w:val="0"/>
                  <w:color w:val="000000"/>
                  <w:kern w:val="0"/>
                  <w:sz w:val="20"/>
                  <w:szCs w:val="20"/>
                  <w:u w:val="none"/>
                  <w:lang w:val="en-US" w:eastAsia="zh-CN" w:bidi="ar"/>
                </w:rPr>
                <w:delText>2010650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00"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E7D3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01" w:author="Administrator" w:date="2024-08-08T09:08:45Z">
              <w:r>
                <w:rPr>
                  <w:rFonts w:hint="eastAsia" w:ascii="宋体" w:hAnsi="宋体" w:eastAsia="宋体" w:cs="宋体"/>
                  <w:i w:val="0"/>
                  <w:color w:val="000000"/>
                  <w:kern w:val="0"/>
                  <w:sz w:val="20"/>
                  <w:szCs w:val="20"/>
                  <w:u w:val="none"/>
                  <w:lang w:val="en-US" w:eastAsia="zh-CN" w:bidi="ar"/>
                </w:rPr>
                <w:t xml:space="preserve">    事业运行</w:t>
              </w:r>
            </w:ins>
            <w:del w:id="2202"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03"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9221E4">
            <w:pPr>
              <w:jc w:val="right"/>
              <w:rPr>
                <w:rFonts w:hint="eastAsia" w:ascii="宋体" w:hAnsi="宋体" w:eastAsia="宋体" w:cs="宋体"/>
                <w:i w:val="0"/>
                <w:iCs w:val="0"/>
                <w:color w:val="000000"/>
                <w:sz w:val="20"/>
                <w:szCs w:val="20"/>
                <w:u w:val="none"/>
              </w:rPr>
            </w:pPr>
          </w:p>
        </w:tc>
      </w:tr>
      <w:tr w14:paraId="78B1A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0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20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0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B29F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06" w:author="Administrator" w:date="2024-08-08T09:08:45Z">
              <w:r>
                <w:rPr>
                  <w:rFonts w:hint="eastAsia" w:ascii="宋体" w:hAnsi="宋体" w:eastAsia="宋体" w:cs="宋体"/>
                  <w:i w:val="0"/>
                  <w:color w:val="000000"/>
                  <w:kern w:val="0"/>
                  <w:sz w:val="20"/>
                  <w:szCs w:val="20"/>
                  <w:u w:val="none"/>
                  <w:lang w:val="en-US" w:eastAsia="zh-CN" w:bidi="ar"/>
                </w:rPr>
                <w:t>2010699</w:t>
              </w:r>
            </w:ins>
            <w:del w:id="2207" w:author="Administrator" w:date="2024-08-08T09:08:45Z">
              <w:r>
                <w:rPr>
                  <w:rFonts w:hint="eastAsia" w:ascii="宋体" w:hAnsi="宋体" w:eastAsia="宋体" w:cs="宋体"/>
                  <w:i w:val="0"/>
                  <w:iCs w:val="0"/>
                  <w:color w:val="000000"/>
                  <w:kern w:val="0"/>
                  <w:sz w:val="20"/>
                  <w:szCs w:val="20"/>
                  <w:u w:val="none"/>
                  <w:lang w:val="en-US" w:eastAsia="zh-CN" w:bidi="ar"/>
                </w:rPr>
                <w:delText>2010699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0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1085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09" w:author="Administrator" w:date="2024-08-08T09:08:45Z">
              <w:r>
                <w:rPr>
                  <w:rFonts w:hint="eastAsia" w:ascii="宋体" w:hAnsi="宋体" w:eastAsia="宋体" w:cs="宋体"/>
                  <w:i w:val="0"/>
                  <w:color w:val="000000"/>
                  <w:kern w:val="0"/>
                  <w:sz w:val="20"/>
                  <w:szCs w:val="20"/>
                  <w:u w:val="none"/>
                  <w:lang w:val="en-US" w:eastAsia="zh-CN" w:bidi="ar"/>
                </w:rPr>
                <w:t xml:space="preserve">    其他财政事务支出</w:t>
              </w:r>
            </w:ins>
            <w:del w:id="221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其他财政事务支出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1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779D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212" w:author="Administrator" w:date="2024-08-08T09:08:45Z">
              <w:r>
                <w:rPr>
                  <w:rFonts w:hint="eastAsia" w:ascii="宋体" w:hAnsi="宋体" w:eastAsia="宋体" w:cs="宋体"/>
                  <w:i w:val="0"/>
                  <w:color w:val="000000"/>
                  <w:kern w:val="0"/>
                  <w:sz w:val="20"/>
                  <w:szCs w:val="20"/>
                  <w:u w:val="none"/>
                  <w:lang w:val="en-US" w:eastAsia="zh-CN" w:bidi="ar"/>
                </w:rPr>
                <w:t>78</w:t>
              </w:r>
            </w:ins>
            <w:del w:id="2213" w:author="Administrator" w:date="2024-08-08T09:08:45Z">
              <w:r>
                <w:rPr>
                  <w:rFonts w:hint="eastAsia" w:ascii="宋体" w:hAnsi="宋体" w:eastAsia="宋体" w:cs="宋体"/>
                  <w:i w:val="0"/>
                  <w:iCs w:val="0"/>
                  <w:color w:val="000000"/>
                  <w:kern w:val="0"/>
                  <w:sz w:val="20"/>
                  <w:szCs w:val="20"/>
                  <w:u w:val="none"/>
                  <w:lang w:val="en-US" w:eastAsia="zh-CN" w:bidi="ar"/>
                </w:rPr>
                <w:delText>50</w:delText>
              </w:r>
            </w:del>
          </w:p>
        </w:tc>
      </w:tr>
      <w:tr w14:paraId="34849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1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21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1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D7FE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16" w:author="Administrator" w:date="2024-08-08T09:08:45Z">
              <w:r>
                <w:rPr>
                  <w:rFonts w:hint="eastAsia" w:ascii="宋体" w:hAnsi="宋体" w:eastAsia="宋体" w:cs="宋体"/>
                  <w:i w:val="0"/>
                  <w:color w:val="000000"/>
                  <w:kern w:val="0"/>
                  <w:sz w:val="20"/>
                  <w:szCs w:val="20"/>
                  <w:u w:val="none"/>
                  <w:lang w:val="en-US" w:eastAsia="zh-CN" w:bidi="ar"/>
                </w:rPr>
                <w:t>20107</w:t>
              </w:r>
            </w:ins>
            <w:del w:id="2217" w:author="Administrator" w:date="2024-08-08T09:08:45Z">
              <w:r>
                <w:rPr>
                  <w:rFonts w:hint="eastAsia" w:ascii="宋体" w:hAnsi="宋体" w:eastAsia="宋体" w:cs="宋体"/>
                  <w:i w:val="0"/>
                  <w:iCs w:val="0"/>
                  <w:color w:val="000000"/>
                  <w:kern w:val="0"/>
                  <w:sz w:val="20"/>
                  <w:szCs w:val="20"/>
                  <w:u w:val="none"/>
                  <w:lang w:val="en-US" w:eastAsia="zh-CN" w:bidi="ar"/>
                </w:rPr>
                <w:delText>20107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1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34B5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19" w:author="Administrator" w:date="2024-08-08T09:08:45Z">
              <w:r>
                <w:rPr>
                  <w:rFonts w:hint="eastAsia" w:ascii="宋体" w:hAnsi="宋体" w:eastAsia="宋体" w:cs="宋体"/>
                  <w:i w:val="0"/>
                  <w:color w:val="000000"/>
                  <w:kern w:val="0"/>
                  <w:sz w:val="20"/>
                  <w:szCs w:val="20"/>
                  <w:u w:val="none"/>
                  <w:lang w:val="en-US" w:eastAsia="zh-CN" w:bidi="ar"/>
                </w:rPr>
                <w:t xml:space="preserve">  税收事务</w:t>
              </w:r>
            </w:ins>
            <w:del w:id="222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税收事务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2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27A3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222" w:author="Administrator" w:date="2024-08-08T09:08:45Z">
              <w:r>
                <w:rPr>
                  <w:rFonts w:hint="eastAsia" w:ascii="宋体" w:hAnsi="宋体" w:eastAsia="宋体" w:cs="宋体"/>
                  <w:i w:val="0"/>
                  <w:color w:val="000000"/>
                  <w:kern w:val="0"/>
                  <w:sz w:val="20"/>
                  <w:szCs w:val="20"/>
                  <w:u w:val="none"/>
                  <w:lang w:val="en-US" w:eastAsia="zh-CN" w:bidi="ar"/>
                </w:rPr>
                <w:t>600</w:t>
              </w:r>
            </w:ins>
            <w:del w:id="2223" w:author="Administrator" w:date="2024-08-08T09:08:45Z">
              <w:r>
                <w:rPr>
                  <w:rFonts w:hint="eastAsia" w:ascii="宋体" w:hAnsi="宋体" w:eastAsia="宋体" w:cs="宋体"/>
                  <w:i w:val="0"/>
                  <w:iCs w:val="0"/>
                  <w:color w:val="000000"/>
                  <w:kern w:val="0"/>
                  <w:sz w:val="20"/>
                  <w:szCs w:val="20"/>
                  <w:u w:val="none"/>
                  <w:lang w:val="en-US" w:eastAsia="zh-CN" w:bidi="ar"/>
                </w:rPr>
                <w:delText>720</w:delText>
              </w:r>
            </w:del>
          </w:p>
        </w:tc>
      </w:tr>
      <w:tr w14:paraId="3524A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2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22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2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7A2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26" w:author="Administrator" w:date="2024-08-08T09:08:45Z">
              <w:r>
                <w:rPr>
                  <w:rFonts w:hint="eastAsia" w:ascii="宋体" w:hAnsi="宋体" w:eastAsia="宋体" w:cs="宋体"/>
                  <w:i w:val="0"/>
                  <w:color w:val="000000"/>
                  <w:kern w:val="0"/>
                  <w:sz w:val="20"/>
                  <w:szCs w:val="20"/>
                  <w:u w:val="none"/>
                  <w:lang w:val="en-US" w:eastAsia="zh-CN" w:bidi="ar"/>
                </w:rPr>
                <w:t>2010701</w:t>
              </w:r>
            </w:ins>
            <w:del w:id="2227" w:author="Administrator" w:date="2024-08-08T09:08:45Z">
              <w:r>
                <w:rPr>
                  <w:rFonts w:hint="eastAsia" w:ascii="宋体" w:hAnsi="宋体" w:eastAsia="宋体" w:cs="宋体"/>
                  <w:i w:val="0"/>
                  <w:iCs w:val="0"/>
                  <w:color w:val="000000"/>
                  <w:kern w:val="0"/>
                  <w:sz w:val="20"/>
                  <w:szCs w:val="20"/>
                  <w:u w:val="none"/>
                  <w:lang w:val="en-US" w:eastAsia="zh-CN" w:bidi="ar"/>
                </w:rPr>
                <w:delText>2010701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2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1537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29" w:author="Administrator" w:date="2024-08-08T09:08:45Z">
              <w:r>
                <w:rPr>
                  <w:rFonts w:hint="eastAsia" w:ascii="宋体" w:hAnsi="宋体" w:eastAsia="宋体" w:cs="宋体"/>
                  <w:i w:val="0"/>
                  <w:color w:val="000000"/>
                  <w:kern w:val="0"/>
                  <w:sz w:val="20"/>
                  <w:szCs w:val="20"/>
                  <w:u w:val="none"/>
                  <w:lang w:val="en-US" w:eastAsia="zh-CN" w:bidi="ar"/>
                </w:rPr>
                <w:t xml:space="preserve">    行政运行</w:t>
              </w:r>
            </w:ins>
            <w:del w:id="223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3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C29C8C">
            <w:pPr>
              <w:jc w:val="right"/>
              <w:rPr>
                <w:rFonts w:hint="eastAsia" w:ascii="宋体" w:hAnsi="宋体" w:eastAsia="宋体" w:cs="宋体"/>
                <w:i w:val="0"/>
                <w:iCs w:val="0"/>
                <w:color w:val="000000"/>
                <w:sz w:val="20"/>
                <w:szCs w:val="20"/>
                <w:u w:val="none"/>
              </w:rPr>
            </w:pPr>
          </w:p>
        </w:tc>
      </w:tr>
      <w:tr w14:paraId="62590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32"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232"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33"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8047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34" w:author="Administrator" w:date="2024-08-08T09:08:45Z">
              <w:r>
                <w:rPr>
                  <w:rFonts w:hint="eastAsia" w:ascii="宋体" w:hAnsi="宋体" w:eastAsia="宋体" w:cs="宋体"/>
                  <w:i w:val="0"/>
                  <w:color w:val="000000"/>
                  <w:kern w:val="0"/>
                  <w:sz w:val="20"/>
                  <w:szCs w:val="20"/>
                  <w:u w:val="none"/>
                  <w:lang w:val="en-US" w:eastAsia="zh-CN" w:bidi="ar"/>
                </w:rPr>
                <w:t>2010702</w:t>
              </w:r>
            </w:ins>
            <w:del w:id="2235" w:author="Administrator" w:date="2024-08-08T09:08:45Z">
              <w:r>
                <w:rPr>
                  <w:rFonts w:hint="eastAsia" w:ascii="宋体" w:hAnsi="宋体" w:eastAsia="宋体" w:cs="宋体"/>
                  <w:i w:val="0"/>
                  <w:iCs w:val="0"/>
                  <w:color w:val="000000"/>
                  <w:kern w:val="0"/>
                  <w:sz w:val="20"/>
                  <w:szCs w:val="20"/>
                  <w:u w:val="none"/>
                  <w:lang w:val="en-US" w:eastAsia="zh-CN" w:bidi="ar"/>
                </w:rPr>
                <w:delText>2010702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36"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E0CD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37" w:author="Administrator" w:date="2024-08-08T09:08:45Z">
              <w:r>
                <w:rPr>
                  <w:rFonts w:hint="eastAsia" w:ascii="宋体" w:hAnsi="宋体" w:eastAsia="宋体" w:cs="宋体"/>
                  <w:i w:val="0"/>
                  <w:color w:val="000000"/>
                  <w:kern w:val="0"/>
                  <w:sz w:val="20"/>
                  <w:szCs w:val="20"/>
                  <w:u w:val="none"/>
                  <w:lang w:val="en-US" w:eastAsia="zh-CN" w:bidi="ar"/>
                </w:rPr>
                <w:t xml:space="preserve">    一般行政管理事务</w:t>
              </w:r>
            </w:ins>
            <w:del w:id="2238"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39"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7F271D">
            <w:pPr>
              <w:jc w:val="right"/>
              <w:rPr>
                <w:rFonts w:hint="eastAsia" w:ascii="宋体" w:hAnsi="宋体" w:eastAsia="宋体" w:cs="宋体"/>
                <w:i w:val="0"/>
                <w:iCs w:val="0"/>
                <w:color w:val="000000"/>
                <w:sz w:val="20"/>
                <w:szCs w:val="20"/>
                <w:u w:val="none"/>
              </w:rPr>
            </w:pPr>
          </w:p>
        </w:tc>
      </w:tr>
      <w:tr w14:paraId="6EE73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40"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240"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41"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CB46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42" w:author="Administrator" w:date="2024-08-08T09:08:45Z">
              <w:r>
                <w:rPr>
                  <w:rFonts w:hint="eastAsia" w:ascii="宋体" w:hAnsi="宋体" w:eastAsia="宋体" w:cs="宋体"/>
                  <w:i w:val="0"/>
                  <w:color w:val="000000"/>
                  <w:kern w:val="0"/>
                  <w:sz w:val="20"/>
                  <w:szCs w:val="20"/>
                  <w:u w:val="none"/>
                  <w:lang w:val="en-US" w:eastAsia="zh-CN" w:bidi="ar"/>
                </w:rPr>
                <w:t>2010703</w:t>
              </w:r>
            </w:ins>
            <w:del w:id="2243" w:author="Administrator" w:date="2024-08-08T09:08:45Z">
              <w:r>
                <w:rPr>
                  <w:rFonts w:hint="eastAsia" w:ascii="宋体" w:hAnsi="宋体" w:eastAsia="宋体" w:cs="宋体"/>
                  <w:i w:val="0"/>
                  <w:iCs w:val="0"/>
                  <w:color w:val="000000"/>
                  <w:kern w:val="0"/>
                  <w:sz w:val="20"/>
                  <w:szCs w:val="20"/>
                  <w:u w:val="none"/>
                  <w:lang w:val="en-US" w:eastAsia="zh-CN" w:bidi="ar"/>
                </w:rPr>
                <w:delText>2010703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44"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9511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45" w:author="Administrator" w:date="2024-08-08T09:08:45Z">
              <w:r>
                <w:rPr>
                  <w:rFonts w:hint="eastAsia" w:ascii="宋体" w:hAnsi="宋体" w:eastAsia="宋体" w:cs="宋体"/>
                  <w:i w:val="0"/>
                  <w:color w:val="000000"/>
                  <w:kern w:val="0"/>
                  <w:sz w:val="20"/>
                  <w:szCs w:val="20"/>
                  <w:u w:val="none"/>
                  <w:lang w:val="en-US" w:eastAsia="zh-CN" w:bidi="ar"/>
                </w:rPr>
                <w:t xml:space="preserve">    机关服务</w:t>
              </w:r>
            </w:ins>
            <w:del w:id="2246"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47"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657EBD">
            <w:pPr>
              <w:jc w:val="right"/>
              <w:rPr>
                <w:rFonts w:hint="eastAsia" w:ascii="宋体" w:hAnsi="宋体" w:eastAsia="宋体" w:cs="宋体"/>
                <w:i w:val="0"/>
                <w:iCs w:val="0"/>
                <w:color w:val="000000"/>
                <w:sz w:val="20"/>
                <w:szCs w:val="20"/>
                <w:u w:val="none"/>
              </w:rPr>
            </w:pPr>
          </w:p>
        </w:tc>
      </w:tr>
      <w:tr w14:paraId="0668E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48"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248"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49"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085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50" w:author="Administrator" w:date="2024-08-08T09:08:45Z">
              <w:r>
                <w:rPr>
                  <w:rFonts w:hint="eastAsia" w:ascii="宋体" w:hAnsi="宋体" w:eastAsia="宋体" w:cs="宋体"/>
                  <w:i w:val="0"/>
                  <w:color w:val="000000"/>
                  <w:kern w:val="0"/>
                  <w:sz w:val="20"/>
                  <w:szCs w:val="20"/>
                  <w:u w:val="none"/>
                  <w:lang w:val="en-US" w:eastAsia="zh-CN" w:bidi="ar"/>
                </w:rPr>
                <w:t>2010709</w:t>
              </w:r>
            </w:ins>
            <w:del w:id="2251" w:author="Administrator" w:date="2024-08-08T09:08:45Z">
              <w:r>
                <w:rPr>
                  <w:rFonts w:hint="eastAsia" w:ascii="宋体" w:hAnsi="宋体" w:eastAsia="宋体" w:cs="宋体"/>
                  <w:i w:val="0"/>
                  <w:iCs w:val="0"/>
                  <w:color w:val="000000"/>
                  <w:kern w:val="0"/>
                  <w:sz w:val="20"/>
                  <w:szCs w:val="20"/>
                  <w:u w:val="none"/>
                  <w:lang w:val="en-US" w:eastAsia="zh-CN" w:bidi="ar"/>
                </w:rPr>
                <w:delText>2010709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52"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C085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53" w:author="Administrator" w:date="2024-08-08T09:08:45Z">
              <w:r>
                <w:rPr>
                  <w:rFonts w:hint="eastAsia" w:ascii="宋体" w:hAnsi="宋体" w:eastAsia="宋体" w:cs="宋体"/>
                  <w:i w:val="0"/>
                  <w:color w:val="000000"/>
                  <w:kern w:val="0"/>
                  <w:sz w:val="20"/>
                  <w:szCs w:val="20"/>
                  <w:u w:val="none"/>
                  <w:lang w:val="en-US" w:eastAsia="zh-CN" w:bidi="ar"/>
                </w:rPr>
                <w:t xml:space="preserve">    信息化建设</w:t>
              </w:r>
            </w:ins>
            <w:del w:id="2254"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55"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860ADD">
            <w:pPr>
              <w:jc w:val="right"/>
              <w:rPr>
                <w:rFonts w:hint="eastAsia" w:ascii="宋体" w:hAnsi="宋体" w:eastAsia="宋体" w:cs="宋体"/>
                <w:i w:val="0"/>
                <w:iCs w:val="0"/>
                <w:color w:val="000000"/>
                <w:sz w:val="20"/>
                <w:szCs w:val="20"/>
                <w:u w:val="none"/>
              </w:rPr>
            </w:pPr>
          </w:p>
        </w:tc>
      </w:tr>
      <w:tr w14:paraId="42559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56"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2256" w:author="Administrator" w:date="2024-08-08T09:08:45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57"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9104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58" w:author="Administrator" w:date="2024-08-08T09:08:45Z">
              <w:r>
                <w:rPr>
                  <w:rFonts w:hint="eastAsia" w:ascii="宋体" w:hAnsi="宋体" w:eastAsia="宋体" w:cs="宋体"/>
                  <w:i w:val="0"/>
                  <w:color w:val="000000"/>
                  <w:kern w:val="0"/>
                  <w:sz w:val="20"/>
                  <w:szCs w:val="20"/>
                  <w:u w:val="none"/>
                  <w:lang w:val="en-US" w:eastAsia="zh-CN" w:bidi="ar"/>
                </w:rPr>
                <w:t>2010710</w:t>
              </w:r>
            </w:ins>
            <w:del w:id="2259" w:author="Administrator" w:date="2024-08-08T09:08:45Z">
              <w:r>
                <w:rPr>
                  <w:rFonts w:hint="eastAsia" w:ascii="宋体" w:hAnsi="宋体" w:eastAsia="宋体" w:cs="宋体"/>
                  <w:i w:val="0"/>
                  <w:iCs w:val="0"/>
                  <w:color w:val="000000"/>
                  <w:kern w:val="0"/>
                  <w:sz w:val="20"/>
                  <w:szCs w:val="20"/>
                  <w:u w:val="none"/>
                  <w:lang w:val="en-US" w:eastAsia="zh-CN" w:bidi="ar"/>
                </w:rPr>
                <w:delText>2010710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60"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2CED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61" w:author="Administrator" w:date="2024-08-08T09:08:45Z">
              <w:r>
                <w:rPr>
                  <w:rFonts w:hint="eastAsia" w:ascii="宋体" w:hAnsi="宋体" w:eastAsia="宋体" w:cs="宋体"/>
                  <w:i w:val="0"/>
                  <w:color w:val="000000"/>
                  <w:kern w:val="0"/>
                  <w:sz w:val="20"/>
                  <w:szCs w:val="20"/>
                  <w:u w:val="none"/>
                  <w:lang w:val="en-US" w:eastAsia="zh-CN" w:bidi="ar"/>
                </w:rPr>
                <w:t xml:space="preserve">    税收业务</w:t>
              </w:r>
            </w:ins>
            <w:del w:id="2262"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税收业务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63"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551A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264" w:author="Administrator" w:date="2024-08-08T09:08:45Z">
              <w:r>
                <w:rPr>
                  <w:rFonts w:hint="eastAsia" w:ascii="宋体" w:hAnsi="宋体" w:eastAsia="宋体" w:cs="宋体"/>
                  <w:i w:val="0"/>
                  <w:color w:val="000000"/>
                  <w:kern w:val="0"/>
                  <w:sz w:val="20"/>
                  <w:szCs w:val="20"/>
                  <w:u w:val="none"/>
                  <w:lang w:val="en-US" w:eastAsia="zh-CN" w:bidi="ar"/>
                </w:rPr>
                <w:t>500</w:t>
              </w:r>
            </w:ins>
            <w:del w:id="2265" w:author="Administrator" w:date="2024-08-08T09:08:45Z">
              <w:r>
                <w:rPr>
                  <w:rFonts w:hint="eastAsia" w:ascii="宋体" w:hAnsi="宋体" w:eastAsia="宋体" w:cs="宋体"/>
                  <w:i w:val="0"/>
                  <w:iCs w:val="0"/>
                  <w:color w:val="000000"/>
                  <w:kern w:val="0"/>
                  <w:sz w:val="20"/>
                  <w:szCs w:val="20"/>
                  <w:u w:val="none"/>
                  <w:lang w:val="en-US" w:eastAsia="zh-CN" w:bidi="ar"/>
                </w:rPr>
                <w:delText>500</w:delText>
              </w:r>
            </w:del>
          </w:p>
        </w:tc>
      </w:tr>
      <w:tr w14:paraId="51D46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66"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266"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67"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28AA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68" w:author="Administrator" w:date="2024-08-08T09:08:45Z">
              <w:r>
                <w:rPr>
                  <w:rFonts w:hint="eastAsia" w:ascii="宋体" w:hAnsi="宋体" w:eastAsia="宋体" w:cs="宋体"/>
                  <w:i w:val="0"/>
                  <w:color w:val="000000"/>
                  <w:kern w:val="0"/>
                  <w:sz w:val="20"/>
                  <w:szCs w:val="20"/>
                  <w:u w:val="none"/>
                  <w:lang w:val="en-US" w:eastAsia="zh-CN" w:bidi="ar"/>
                </w:rPr>
                <w:t>2010750</w:t>
              </w:r>
            </w:ins>
            <w:del w:id="2269" w:author="Administrator" w:date="2024-08-08T09:08:45Z">
              <w:r>
                <w:rPr>
                  <w:rFonts w:hint="eastAsia" w:ascii="宋体" w:hAnsi="宋体" w:eastAsia="宋体" w:cs="宋体"/>
                  <w:i w:val="0"/>
                  <w:iCs w:val="0"/>
                  <w:color w:val="000000"/>
                  <w:kern w:val="0"/>
                  <w:sz w:val="20"/>
                  <w:szCs w:val="20"/>
                  <w:u w:val="none"/>
                  <w:lang w:val="en-US" w:eastAsia="zh-CN" w:bidi="ar"/>
                </w:rPr>
                <w:delText>2010750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70"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98F2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71" w:author="Administrator" w:date="2024-08-08T09:08:45Z">
              <w:r>
                <w:rPr>
                  <w:rFonts w:hint="eastAsia" w:ascii="宋体" w:hAnsi="宋体" w:eastAsia="宋体" w:cs="宋体"/>
                  <w:i w:val="0"/>
                  <w:color w:val="000000"/>
                  <w:kern w:val="0"/>
                  <w:sz w:val="20"/>
                  <w:szCs w:val="20"/>
                  <w:u w:val="none"/>
                  <w:lang w:val="en-US" w:eastAsia="zh-CN" w:bidi="ar"/>
                </w:rPr>
                <w:t xml:space="preserve">    事业运行</w:t>
              </w:r>
            </w:ins>
            <w:del w:id="2272"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73"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1145FE">
            <w:pPr>
              <w:jc w:val="right"/>
              <w:rPr>
                <w:rFonts w:hint="eastAsia" w:ascii="宋体" w:hAnsi="宋体" w:eastAsia="宋体" w:cs="宋体"/>
                <w:i w:val="0"/>
                <w:iCs w:val="0"/>
                <w:color w:val="000000"/>
                <w:sz w:val="20"/>
                <w:szCs w:val="20"/>
                <w:u w:val="none"/>
              </w:rPr>
            </w:pPr>
          </w:p>
        </w:tc>
      </w:tr>
      <w:tr w14:paraId="2044B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7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27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7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EE4D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76" w:author="Administrator" w:date="2024-08-08T09:08:45Z">
              <w:r>
                <w:rPr>
                  <w:rFonts w:hint="eastAsia" w:ascii="宋体" w:hAnsi="宋体" w:eastAsia="宋体" w:cs="宋体"/>
                  <w:i w:val="0"/>
                  <w:color w:val="000000"/>
                  <w:kern w:val="0"/>
                  <w:sz w:val="20"/>
                  <w:szCs w:val="20"/>
                  <w:u w:val="none"/>
                  <w:lang w:val="en-US" w:eastAsia="zh-CN" w:bidi="ar"/>
                </w:rPr>
                <w:t>2010799</w:t>
              </w:r>
            </w:ins>
            <w:del w:id="2277" w:author="Administrator" w:date="2024-08-08T09:08:45Z">
              <w:r>
                <w:rPr>
                  <w:rFonts w:hint="eastAsia" w:ascii="宋体" w:hAnsi="宋体" w:eastAsia="宋体" w:cs="宋体"/>
                  <w:i w:val="0"/>
                  <w:iCs w:val="0"/>
                  <w:color w:val="000000"/>
                  <w:kern w:val="0"/>
                  <w:sz w:val="20"/>
                  <w:szCs w:val="20"/>
                  <w:u w:val="none"/>
                  <w:lang w:val="en-US" w:eastAsia="zh-CN" w:bidi="ar"/>
                </w:rPr>
                <w:delText>2010799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7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350A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79" w:author="Administrator" w:date="2024-08-08T09:08:45Z">
              <w:r>
                <w:rPr>
                  <w:rFonts w:hint="eastAsia" w:ascii="宋体" w:hAnsi="宋体" w:eastAsia="宋体" w:cs="宋体"/>
                  <w:i w:val="0"/>
                  <w:color w:val="000000"/>
                  <w:kern w:val="0"/>
                  <w:sz w:val="20"/>
                  <w:szCs w:val="20"/>
                  <w:u w:val="none"/>
                  <w:lang w:val="en-US" w:eastAsia="zh-CN" w:bidi="ar"/>
                </w:rPr>
                <w:t xml:space="preserve">    其他税收事务支出</w:t>
              </w:r>
            </w:ins>
            <w:del w:id="228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其他税收事务支出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8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4582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282" w:author="Administrator" w:date="2024-08-08T09:08:45Z">
              <w:r>
                <w:rPr>
                  <w:rFonts w:hint="eastAsia" w:ascii="宋体" w:hAnsi="宋体" w:eastAsia="宋体" w:cs="宋体"/>
                  <w:i w:val="0"/>
                  <w:color w:val="000000"/>
                  <w:kern w:val="0"/>
                  <w:sz w:val="20"/>
                  <w:szCs w:val="20"/>
                  <w:u w:val="none"/>
                  <w:lang w:val="en-US" w:eastAsia="zh-CN" w:bidi="ar"/>
                </w:rPr>
                <w:t>100</w:t>
              </w:r>
            </w:ins>
            <w:del w:id="2283" w:author="Administrator" w:date="2024-08-08T09:08:45Z">
              <w:r>
                <w:rPr>
                  <w:rFonts w:hint="eastAsia" w:ascii="宋体" w:hAnsi="宋体" w:eastAsia="宋体" w:cs="宋体"/>
                  <w:i w:val="0"/>
                  <w:iCs w:val="0"/>
                  <w:color w:val="000000"/>
                  <w:kern w:val="0"/>
                  <w:sz w:val="20"/>
                  <w:szCs w:val="20"/>
                  <w:u w:val="none"/>
                  <w:lang w:val="en-US" w:eastAsia="zh-CN" w:bidi="ar"/>
                </w:rPr>
                <w:delText>220</w:delText>
              </w:r>
            </w:del>
          </w:p>
        </w:tc>
      </w:tr>
      <w:tr w14:paraId="10BB1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8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28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8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E226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86" w:author="Administrator" w:date="2024-08-08T09:08:45Z">
              <w:r>
                <w:rPr>
                  <w:rFonts w:hint="eastAsia" w:ascii="宋体" w:hAnsi="宋体" w:eastAsia="宋体" w:cs="宋体"/>
                  <w:i w:val="0"/>
                  <w:color w:val="000000"/>
                  <w:kern w:val="0"/>
                  <w:sz w:val="20"/>
                  <w:szCs w:val="20"/>
                  <w:u w:val="none"/>
                  <w:lang w:val="en-US" w:eastAsia="zh-CN" w:bidi="ar"/>
                </w:rPr>
                <w:t>20108</w:t>
              </w:r>
            </w:ins>
            <w:del w:id="2287" w:author="Administrator" w:date="2024-08-08T09:08:45Z">
              <w:r>
                <w:rPr>
                  <w:rFonts w:hint="eastAsia" w:ascii="宋体" w:hAnsi="宋体" w:eastAsia="宋体" w:cs="宋体"/>
                  <w:i w:val="0"/>
                  <w:iCs w:val="0"/>
                  <w:color w:val="000000"/>
                  <w:kern w:val="0"/>
                  <w:sz w:val="20"/>
                  <w:szCs w:val="20"/>
                  <w:u w:val="none"/>
                  <w:lang w:val="en-US" w:eastAsia="zh-CN" w:bidi="ar"/>
                </w:rPr>
                <w:delText>20108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8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29E6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89" w:author="Administrator" w:date="2024-08-08T09:08:45Z">
              <w:r>
                <w:rPr>
                  <w:rFonts w:hint="eastAsia" w:ascii="宋体" w:hAnsi="宋体" w:eastAsia="宋体" w:cs="宋体"/>
                  <w:i w:val="0"/>
                  <w:color w:val="000000"/>
                  <w:kern w:val="0"/>
                  <w:sz w:val="20"/>
                  <w:szCs w:val="20"/>
                  <w:u w:val="none"/>
                  <w:lang w:val="en-US" w:eastAsia="zh-CN" w:bidi="ar"/>
                </w:rPr>
                <w:t xml:space="preserve">  审计事务</w:t>
              </w:r>
            </w:ins>
            <w:del w:id="229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审计事务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9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6FE6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292" w:author="Administrator" w:date="2024-08-08T09:08:45Z">
              <w:r>
                <w:rPr>
                  <w:rFonts w:hint="eastAsia" w:ascii="宋体" w:hAnsi="宋体" w:eastAsia="宋体" w:cs="宋体"/>
                  <w:i w:val="0"/>
                  <w:color w:val="000000"/>
                  <w:kern w:val="0"/>
                  <w:sz w:val="20"/>
                  <w:szCs w:val="20"/>
                  <w:u w:val="none"/>
                  <w:lang w:val="en-US" w:eastAsia="zh-CN" w:bidi="ar"/>
                </w:rPr>
                <w:t>597</w:t>
              </w:r>
            </w:ins>
            <w:del w:id="2293" w:author="Administrator" w:date="2024-08-08T09:08:45Z">
              <w:r>
                <w:rPr>
                  <w:rFonts w:hint="eastAsia" w:ascii="宋体" w:hAnsi="宋体" w:eastAsia="宋体" w:cs="宋体"/>
                  <w:i w:val="0"/>
                  <w:iCs w:val="0"/>
                  <w:color w:val="000000"/>
                  <w:kern w:val="0"/>
                  <w:sz w:val="20"/>
                  <w:szCs w:val="20"/>
                  <w:u w:val="none"/>
                  <w:lang w:val="en-US" w:eastAsia="zh-CN" w:bidi="ar"/>
                </w:rPr>
                <w:delText>413</w:delText>
              </w:r>
            </w:del>
          </w:p>
        </w:tc>
      </w:tr>
      <w:tr w14:paraId="7BEA1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29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29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9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3596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96" w:author="Administrator" w:date="2024-08-08T09:08:45Z">
              <w:r>
                <w:rPr>
                  <w:rFonts w:hint="eastAsia" w:ascii="宋体" w:hAnsi="宋体" w:eastAsia="宋体" w:cs="宋体"/>
                  <w:i w:val="0"/>
                  <w:color w:val="000000"/>
                  <w:kern w:val="0"/>
                  <w:sz w:val="20"/>
                  <w:szCs w:val="20"/>
                  <w:u w:val="none"/>
                  <w:lang w:val="en-US" w:eastAsia="zh-CN" w:bidi="ar"/>
                </w:rPr>
                <w:t>2010801</w:t>
              </w:r>
            </w:ins>
            <w:del w:id="2297" w:author="Administrator" w:date="2024-08-08T09:08:45Z">
              <w:r>
                <w:rPr>
                  <w:rFonts w:hint="eastAsia" w:ascii="宋体" w:hAnsi="宋体" w:eastAsia="宋体" w:cs="宋体"/>
                  <w:i w:val="0"/>
                  <w:iCs w:val="0"/>
                  <w:color w:val="000000"/>
                  <w:kern w:val="0"/>
                  <w:sz w:val="20"/>
                  <w:szCs w:val="20"/>
                  <w:u w:val="none"/>
                  <w:lang w:val="en-US" w:eastAsia="zh-CN" w:bidi="ar"/>
                </w:rPr>
                <w:delText>2010801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29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C70E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299" w:author="Administrator" w:date="2024-08-08T09:08:45Z">
              <w:r>
                <w:rPr>
                  <w:rFonts w:hint="eastAsia" w:ascii="宋体" w:hAnsi="宋体" w:eastAsia="宋体" w:cs="宋体"/>
                  <w:i w:val="0"/>
                  <w:color w:val="000000"/>
                  <w:kern w:val="0"/>
                  <w:sz w:val="20"/>
                  <w:szCs w:val="20"/>
                  <w:u w:val="none"/>
                  <w:lang w:val="en-US" w:eastAsia="zh-CN" w:bidi="ar"/>
                </w:rPr>
                <w:t xml:space="preserve">    行政运行</w:t>
              </w:r>
            </w:ins>
            <w:del w:id="230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0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56B8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302" w:author="Administrator" w:date="2024-08-08T09:08:45Z">
              <w:r>
                <w:rPr>
                  <w:rFonts w:hint="eastAsia" w:ascii="宋体" w:hAnsi="宋体" w:eastAsia="宋体" w:cs="宋体"/>
                  <w:i w:val="0"/>
                  <w:color w:val="000000"/>
                  <w:kern w:val="0"/>
                  <w:sz w:val="20"/>
                  <w:szCs w:val="20"/>
                  <w:u w:val="none"/>
                  <w:lang w:val="en-US" w:eastAsia="zh-CN" w:bidi="ar"/>
                </w:rPr>
                <w:t>448</w:t>
              </w:r>
            </w:ins>
            <w:del w:id="2303" w:author="Administrator" w:date="2024-08-08T09:08:45Z">
              <w:r>
                <w:rPr>
                  <w:rFonts w:hint="eastAsia" w:ascii="宋体" w:hAnsi="宋体" w:eastAsia="宋体" w:cs="宋体"/>
                  <w:i w:val="0"/>
                  <w:iCs w:val="0"/>
                  <w:color w:val="000000"/>
                  <w:kern w:val="0"/>
                  <w:sz w:val="20"/>
                  <w:szCs w:val="20"/>
                  <w:u w:val="none"/>
                  <w:lang w:val="en-US" w:eastAsia="zh-CN" w:bidi="ar"/>
                </w:rPr>
                <w:delText>343</w:delText>
              </w:r>
            </w:del>
          </w:p>
        </w:tc>
      </w:tr>
      <w:tr w14:paraId="147F8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0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0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0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589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06" w:author="Administrator" w:date="2024-08-08T09:08:45Z">
              <w:r>
                <w:rPr>
                  <w:rFonts w:hint="eastAsia" w:ascii="宋体" w:hAnsi="宋体" w:eastAsia="宋体" w:cs="宋体"/>
                  <w:i w:val="0"/>
                  <w:color w:val="000000"/>
                  <w:kern w:val="0"/>
                  <w:sz w:val="20"/>
                  <w:szCs w:val="20"/>
                  <w:u w:val="none"/>
                  <w:lang w:val="en-US" w:eastAsia="zh-CN" w:bidi="ar"/>
                </w:rPr>
                <w:t>2010802</w:t>
              </w:r>
            </w:ins>
            <w:del w:id="2307" w:author="Administrator" w:date="2024-08-08T09:08:45Z">
              <w:r>
                <w:rPr>
                  <w:rFonts w:hint="eastAsia" w:ascii="宋体" w:hAnsi="宋体" w:eastAsia="宋体" w:cs="宋体"/>
                  <w:i w:val="0"/>
                  <w:iCs w:val="0"/>
                  <w:color w:val="000000"/>
                  <w:kern w:val="0"/>
                  <w:sz w:val="20"/>
                  <w:szCs w:val="20"/>
                  <w:u w:val="none"/>
                  <w:lang w:val="en-US" w:eastAsia="zh-CN" w:bidi="ar"/>
                </w:rPr>
                <w:delText>2010802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0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B384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09" w:author="Administrator" w:date="2024-08-08T09:08:45Z">
              <w:r>
                <w:rPr>
                  <w:rFonts w:hint="eastAsia" w:ascii="宋体" w:hAnsi="宋体" w:eastAsia="宋体" w:cs="宋体"/>
                  <w:i w:val="0"/>
                  <w:color w:val="000000"/>
                  <w:kern w:val="0"/>
                  <w:sz w:val="20"/>
                  <w:szCs w:val="20"/>
                  <w:u w:val="none"/>
                  <w:lang w:val="en-US" w:eastAsia="zh-CN" w:bidi="ar"/>
                </w:rPr>
                <w:t xml:space="preserve">    一般行政管理事务</w:t>
              </w:r>
            </w:ins>
            <w:del w:id="231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1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F301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312" w:author="Administrator" w:date="2024-08-08T09:08:45Z">
              <w:r>
                <w:rPr>
                  <w:rFonts w:hint="eastAsia" w:ascii="宋体" w:hAnsi="宋体" w:eastAsia="宋体" w:cs="宋体"/>
                  <w:i w:val="0"/>
                  <w:color w:val="000000"/>
                  <w:kern w:val="0"/>
                  <w:sz w:val="20"/>
                  <w:szCs w:val="20"/>
                  <w:u w:val="none"/>
                  <w:lang w:val="en-US" w:eastAsia="zh-CN" w:bidi="ar"/>
                </w:rPr>
                <w:t>46</w:t>
              </w:r>
            </w:ins>
            <w:del w:id="2313" w:author="Administrator" w:date="2024-08-08T09:08:45Z">
              <w:r>
                <w:rPr>
                  <w:rFonts w:hint="eastAsia" w:ascii="宋体" w:hAnsi="宋体" w:eastAsia="宋体" w:cs="宋体"/>
                  <w:i w:val="0"/>
                  <w:iCs w:val="0"/>
                  <w:color w:val="000000"/>
                  <w:kern w:val="0"/>
                  <w:sz w:val="20"/>
                  <w:szCs w:val="20"/>
                  <w:u w:val="none"/>
                  <w:lang w:val="en-US" w:eastAsia="zh-CN" w:bidi="ar"/>
                </w:rPr>
                <w:delText>20</w:delText>
              </w:r>
            </w:del>
          </w:p>
        </w:tc>
      </w:tr>
      <w:tr w14:paraId="71D03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14" w:author="Administrator" w:date="2024-08-08T09:08: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314" w:author="Administrator" w:date="2024-08-08T09:08: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15" w:author="Administrator" w:date="2024-08-08T09:08: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CF1A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16" w:author="Administrator" w:date="2024-08-08T09:08:45Z">
              <w:r>
                <w:rPr>
                  <w:rFonts w:hint="eastAsia" w:ascii="宋体" w:hAnsi="宋体" w:eastAsia="宋体" w:cs="宋体"/>
                  <w:i w:val="0"/>
                  <w:color w:val="000000"/>
                  <w:kern w:val="0"/>
                  <w:sz w:val="20"/>
                  <w:szCs w:val="20"/>
                  <w:u w:val="none"/>
                  <w:lang w:val="en-US" w:eastAsia="zh-CN" w:bidi="ar"/>
                </w:rPr>
                <w:t>2010803</w:t>
              </w:r>
            </w:ins>
            <w:del w:id="2317" w:author="Administrator" w:date="2024-08-08T09:08:45Z">
              <w:r>
                <w:rPr>
                  <w:rFonts w:hint="eastAsia" w:ascii="宋体" w:hAnsi="宋体" w:eastAsia="宋体" w:cs="宋体"/>
                  <w:i w:val="0"/>
                  <w:iCs w:val="0"/>
                  <w:color w:val="000000"/>
                  <w:kern w:val="0"/>
                  <w:sz w:val="20"/>
                  <w:szCs w:val="20"/>
                  <w:u w:val="none"/>
                  <w:lang w:val="en-US" w:eastAsia="zh-CN" w:bidi="ar"/>
                </w:rPr>
                <w:delText>2010803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18" w:author="Administrator" w:date="2024-08-08T09:08: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0655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19" w:author="Administrator" w:date="2024-08-08T09:08:45Z">
              <w:r>
                <w:rPr>
                  <w:rFonts w:hint="eastAsia" w:ascii="宋体" w:hAnsi="宋体" w:eastAsia="宋体" w:cs="宋体"/>
                  <w:i w:val="0"/>
                  <w:color w:val="000000"/>
                  <w:kern w:val="0"/>
                  <w:sz w:val="20"/>
                  <w:szCs w:val="20"/>
                  <w:u w:val="none"/>
                  <w:lang w:val="en-US" w:eastAsia="zh-CN" w:bidi="ar"/>
                </w:rPr>
                <w:t xml:space="preserve">    机关服务</w:t>
              </w:r>
            </w:ins>
            <w:del w:id="2320"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21" w:author="Administrator" w:date="2024-08-08T09:08: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D5D79">
            <w:pPr>
              <w:jc w:val="right"/>
              <w:rPr>
                <w:rFonts w:hint="eastAsia" w:ascii="宋体" w:hAnsi="宋体" w:eastAsia="宋体" w:cs="宋体"/>
                <w:i w:val="0"/>
                <w:iCs w:val="0"/>
                <w:color w:val="000000"/>
                <w:sz w:val="20"/>
                <w:szCs w:val="20"/>
                <w:u w:val="none"/>
              </w:rPr>
            </w:pPr>
          </w:p>
        </w:tc>
      </w:tr>
      <w:tr w14:paraId="11065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2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2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2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F5E9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24" w:author="Administrator" w:date="2024-08-08T09:08:45Z">
              <w:r>
                <w:rPr>
                  <w:rFonts w:hint="eastAsia" w:ascii="宋体" w:hAnsi="宋体" w:eastAsia="宋体" w:cs="宋体"/>
                  <w:i w:val="0"/>
                  <w:color w:val="000000"/>
                  <w:kern w:val="0"/>
                  <w:sz w:val="20"/>
                  <w:szCs w:val="20"/>
                  <w:u w:val="none"/>
                  <w:lang w:val="en-US" w:eastAsia="zh-CN" w:bidi="ar"/>
                </w:rPr>
                <w:t>2010804</w:t>
              </w:r>
            </w:ins>
            <w:del w:id="2325" w:author="Administrator" w:date="2024-08-08T09:08:45Z">
              <w:r>
                <w:rPr>
                  <w:rFonts w:hint="eastAsia" w:ascii="宋体" w:hAnsi="宋体" w:eastAsia="宋体" w:cs="宋体"/>
                  <w:i w:val="0"/>
                  <w:iCs w:val="0"/>
                  <w:color w:val="000000"/>
                  <w:kern w:val="0"/>
                  <w:sz w:val="20"/>
                  <w:szCs w:val="20"/>
                  <w:u w:val="none"/>
                  <w:lang w:val="en-US" w:eastAsia="zh-CN" w:bidi="ar"/>
                </w:rPr>
                <w:delText>2010804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2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ACA8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27" w:author="Administrator" w:date="2024-08-08T09:08:45Z">
              <w:r>
                <w:rPr>
                  <w:rFonts w:hint="eastAsia" w:ascii="宋体" w:hAnsi="宋体" w:eastAsia="宋体" w:cs="宋体"/>
                  <w:i w:val="0"/>
                  <w:color w:val="000000"/>
                  <w:kern w:val="0"/>
                  <w:sz w:val="20"/>
                  <w:szCs w:val="20"/>
                  <w:u w:val="none"/>
                  <w:lang w:val="en-US" w:eastAsia="zh-CN" w:bidi="ar"/>
                </w:rPr>
                <w:t xml:space="preserve">    审计业务</w:t>
              </w:r>
            </w:ins>
            <w:del w:id="2328" w:author="Administrator" w:date="2024-08-08T09:08:45Z">
              <w:r>
                <w:rPr>
                  <w:rFonts w:hint="eastAsia" w:ascii="宋体" w:hAnsi="宋体" w:eastAsia="宋体" w:cs="宋体"/>
                  <w:i w:val="0"/>
                  <w:iCs w:val="0"/>
                  <w:color w:val="000000"/>
                  <w:kern w:val="0"/>
                  <w:sz w:val="20"/>
                  <w:szCs w:val="20"/>
                  <w:u w:val="none"/>
                  <w:lang w:val="en-US" w:eastAsia="zh-CN" w:bidi="ar"/>
                </w:rPr>
                <w:delText xml:space="preserve">    审计业务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2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F2A450">
            <w:pPr>
              <w:widowControl/>
              <w:jc w:val="right"/>
              <w:textAlignment w:val="center"/>
              <w:rPr>
                <w:rFonts w:hint="eastAsia" w:ascii="宋体" w:hAnsi="宋体" w:eastAsia="宋体" w:cs="宋体"/>
                <w:i w:val="0"/>
                <w:iCs w:val="0"/>
                <w:color w:val="000000"/>
                <w:sz w:val="20"/>
                <w:szCs w:val="20"/>
                <w:u w:val="none"/>
              </w:rPr>
              <w:pPrChange w:id="2330" w:author="Administrator" w:date="2024-08-08T09:08:46Z">
                <w:pPr>
                  <w:jc w:val="right"/>
                </w:pPr>
              </w:pPrChange>
            </w:pPr>
            <w:ins w:id="2331" w:author="Administrator" w:date="2024-08-08T09:08:45Z">
              <w:r>
                <w:rPr>
                  <w:rFonts w:hint="eastAsia" w:ascii="宋体" w:hAnsi="宋体" w:eastAsia="宋体" w:cs="宋体"/>
                  <w:i w:val="0"/>
                  <w:color w:val="000000"/>
                  <w:kern w:val="0"/>
                  <w:sz w:val="20"/>
                  <w:szCs w:val="20"/>
                  <w:u w:val="none"/>
                  <w:lang w:val="en-US" w:eastAsia="zh-CN" w:bidi="ar"/>
                </w:rPr>
                <w:t>15</w:t>
              </w:r>
            </w:ins>
          </w:p>
        </w:tc>
      </w:tr>
      <w:tr w14:paraId="3DCA2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3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3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3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887B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34" w:author="Administrator" w:date="2024-08-08T09:08:46Z">
              <w:r>
                <w:rPr>
                  <w:rFonts w:hint="eastAsia" w:ascii="宋体" w:hAnsi="宋体" w:eastAsia="宋体" w:cs="宋体"/>
                  <w:i w:val="0"/>
                  <w:color w:val="000000"/>
                  <w:kern w:val="0"/>
                  <w:sz w:val="20"/>
                  <w:szCs w:val="20"/>
                  <w:u w:val="none"/>
                  <w:lang w:val="en-US" w:eastAsia="zh-CN" w:bidi="ar"/>
                </w:rPr>
                <w:t>2010805</w:t>
              </w:r>
            </w:ins>
            <w:del w:id="2335" w:author="Administrator" w:date="2024-08-08T09:08:46Z">
              <w:r>
                <w:rPr>
                  <w:rFonts w:hint="eastAsia" w:ascii="宋体" w:hAnsi="宋体" w:eastAsia="宋体" w:cs="宋体"/>
                  <w:i w:val="0"/>
                  <w:iCs w:val="0"/>
                  <w:color w:val="000000"/>
                  <w:kern w:val="0"/>
                  <w:sz w:val="20"/>
                  <w:szCs w:val="20"/>
                  <w:u w:val="none"/>
                  <w:lang w:val="en-US" w:eastAsia="zh-CN" w:bidi="ar"/>
                </w:rPr>
                <w:delText>2010805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3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3D57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37" w:author="Administrator" w:date="2024-08-08T09:08:46Z">
              <w:r>
                <w:rPr>
                  <w:rFonts w:hint="eastAsia" w:ascii="宋体" w:hAnsi="宋体" w:eastAsia="宋体" w:cs="宋体"/>
                  <w:i w:val="0"/>
                  <w:color w:val="000000"/>
                  <w:kern w:val="0"/>
                  <w:sz w:val="20"/>
                  <w:szCs w:val="20"/>
                  <w:u w:val="none"/>
                  <w:lang w:val="en-US" w:eastAsia="zh-CN" w:bidi="ar"/>
                </w:rPr>
                <w:t xml:space="preserve">    审计管理</w:t>
              </w:r>
            </w:ins>
            <w:del w:id="233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审计管理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3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2D772E">
            <w:pPr>
              <w:widowControl/>
              <w:jc w:val="right"/>
              <w:textAlignment w:val="center"/>
              <w:rPr>
                <w:rFonts w:hint="eastAsia" w:ascii="宋体" w:hAnsi="宋体" w:eastAsia="宋体" w:cs="宋体"/>
                <w:i w:val="0"/>
                <w:iCs w:val="0"/>
                <w:color w:val="000000"/>
                <w:sz w:val="20"/>
                <w:szCs w:val="20"/>
                <w:u w:val="none"/>
              </w:rPr>
              <w:pPrChange w:id="2340" w:author="Administrator" w:date="2024-08-08T09:08:46Z">
                <w:pPr>
                  <w:jc w:val="right"/>
                </w:pPr>
              </w:pPrChange>
            </w:pPr>
            <w:ins w:id="2341" w:author="Administrator" w:date="2024-08-08T09:08:46Z">
              <w:r>
                <w:rPr>
                  <w:rFonts w:hint="eastAsia" w:ascii="宋体" w:hAnsi="宋体" w:eastAsia="宋体" w:cs="宋体"/>
                  <w:i w:val="0"/>
                  <w:color w:val="000000"/>
                  <w:kern w:val="0"/>
                  <w:sz w:val="20"/>
                  <w:szCs w:val="20"/>
                  <w:u w:val="none"/>
                  <w:lang w:val="en-US" w:eastAsia="zh-CN" w:bidi="ar"/>
                </w:rPr>
                <w:t>20</w:t>
              </w:r>
            </w:ins>
          </w:p>
        </w:tc>
      </w:tr>
      <w:tr w14:paraId="45D75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4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34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4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FF9D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44" w:author="Administrator" w:date="2024-08-08T09:08:46Z">
              <w:r>
                <w:rPr>
                  <w:rFonts w:hint="eastAsia" w:ascii="宋体" w:hAnsi="宋体" w:eastAsia="宋体" w:cs="宋体"/>
                  <w:i w:val="0"/>
                  <w:color w:val="000000"/>
                  <w:kern w:val="0"/>
                  <w:sz w:val="20"/>
                  <w:szCs w:val="20"/>
                  <w:u w:val="none"/>
                  <w:lang w:val="en-US" w:eastAsia="zh-CN" w:bidi="ar"/>
                </w:rPr>
                <w:t>2010806</w:t>
              </w:r>
            </w:ins>
            <w:del w:id="2345" w:author="Administrator" w:date="2024-08-08T09:08:46Z">
              <w:r>
                <w:rPr>
                  <w:rFonts w:hint="eastAsia" w:ascii="宋体" w:hAnsi="宋体" w:eastAsia="宋体" w:cs="宋体"/>
                  <w:i w:val="0"/>
                  <w:iCs w:val="0"/>
                  <w:color w:val="000000"/>
                  <w:kern w:val="0"/>
                  <w:sz w:val="20"/>
                  <w:szCs w:val="20"/>
                  <w:u w:val="none"/>
                  <w:lang w:val="en-US" w:eastAsia="zh-CN" w:bidi="ar"/>
                </w:rPr>
                <w:delText>2010806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4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99A6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47" w:author="Administrator" w:date="2024-08-08T09:08:46Z">
              <w:r>
                <w:rPr>
                  <w:rFonts w:hint="eastAsia" w:ascii="宋体" w:hAnsi="宋体" w:eastAsia="宋体" w:cs="宋体"/>
                  <w:i w:val="0"/>
                  <w:color w:val="000000"/>
                  <w:kern w:val="0"/>
                  <w:sz w:val="20"/>
                  <w:szCs w:val="20"/>
                  <w:u w:val="none"/>
                  <w:lang w:val="en-US" w:eastAsia="zh-CN" w:bidi="ar"/>
                </w:rPr>
                <w:t xml:space="preserve">    信息化建设</w:t>
              </w:r>
            </w:ins>
            <w:del w:id="234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4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F4816E">
            <w:pPr>
              <w:jc w:val="right"/>
              <w:rPr>
                <w:rFonts w:hint="eastAsia" w:ascii="宋体" w:hAnsi="宋体" w:eastAsia="宋体" w:cs="宋体"/>
                <w:i w:val="0"/>
                <w:iCs w:val="0"/>
                <w:color w:val="000000"/>
                <w:sz w:val="20"/>
                <w:szCs w:val="20"/>
                <w:u w:val="none"/>
              </w:rPr>
            </w:pPr>
          </w:p>
        </w:tc>
      </w:tr>
      <w:tr w14:paraId="6828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50"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50"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51"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6E67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52" w:author="Administrator" w:date="2024-08-08T09:08:46Z">
              <w:r>
                <w:rPr>
                  <w:rFonts w:hint="eastAsia" w:ascii="宋体" w:hAnsi="宋体" w:eastAsia="宋体" w:cs="宋体"/>
                  <w:i w:val="0"/>
                  <w:color w:val="000000"/>
                  <w:kern w:val="0"/>
                  <w:sz w:val="20"/>
                  <w:szCs w:val="20"/>
                  <w:u w:val="none"/>
                  <w:lang w:val="en-US" w:eastAsia="zh-CN" w:bidi="ar"/>
                </w:rPr>
                <w:t>2010850</w:t>
              </w:r>
            </w:ins>
            <w:del w:id="2353" w:author="Administrator" w:date="2024-08-08T09:08:46Z">
              <w:r>
                <w:rPr>
                  <w:rFonts w:hint="eastAsia" w:ascii="宋体" w:hAnsi="宋体" w:eastAsia="宋体" w:cs="宋体"/>
                  <w:i w:val="0"/>
                  <w:iCs w:val="0"/>
                  <w:color w:val="000000"/>
                  <w:kern w:val="0"/>
                  <w:sz w:val="20"/>
                  <w:szCs w:val="20"/>
                  <w:u w:val="none"/>
                  <w:lang w:val="en-US" w:eastAsia="zh-CN" w:bidi="ar"/>
                </w:rPr>
                <w:delText>2010850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54"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4204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55" w:author="Administrator" w:date="2024-08-08T09:08:46Z">
              <w:r>
                <w:rPr>
                  <w:rFonts w:hint="eastAsia" w:ascii="宋体" w:hAnsi="宋体" w:eastAsia="宋体" w:cs="宋体"/>
                  <w:i w:val="0"/>
                  <w:color w:val="000000"/>
                  <w:kern w:val="0"/>
                  <w:sz w:val="20"/>
                  <w:szCs w:val="20"/>
                  <w:u w:val="none"/>
                  <w:lang w:val="en-US" w:eastAsia="zh-CN" w:bidi="ar"/>
                </w:rPr>
                <w:t xml:space="preserve">    事业运行</w:t>
              </w:r>
            </w:ins>
            <w:del w:id="2356"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57"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D92464">
            <w:pPr>
              <w:jc w:val="right"/>
              <w:rPr>
                <w:rFonts w:hint="eastAsia" w:ascii="宋体" w:hAnsi="宋体" w:eastAsia="宋体" w:cs="宋体"/>
                <w:i w:val="0"/>
                <w:iCs w:val="0"/>
                <w:color w:val="000000"/>
                <w:sz w:val="20"/>
                <w:szCs w:val="20"/>
                <w:u w:val="none"/>
              </w:rPr>
            </w:pPr>
          </w:p>
        </w:tc>
      </w:tr>
      <w:tr w14:paraId="51AB3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58"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58"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59"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F79F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60" w:author="Administrator" w:date="2024-08-08T09:08:46Z">
              <w:r>
                <w:rPr>
                  <w:rFonts w:hint="eastAsia" w:ascii="宋体" w:hAnsi="宋体" w:eastAsia="宋体" w:cs="宋体"/>
                  <w:i w:val="0"/>
                  <w:color w:val="000000"/>
                  <w:kern w:val="0"/>
                  <w:sz w:val="20"/>
                  <w:szCs w:val="20"/>
                  <w:u w:val="none"/>
                  <w:lang w:val="en-US" w:eastAsia="zh-CN" w:bidi="ar"/>
                </w:rPr>
                <w:t>2010899</w:t>
              </w:r>
            </w:ins>
            <w:del w:id="2361" w:author="Administrator" w:date="2024-08-08T09:08:46Z">
              <w:r>
                <w:rPr>
                  <w:rFonts w:hint="eastAsia" w:ascii="宋体" w:hAnsi="宋体" w:eastAsia="宋体" w:cs="宋体"/>
                  <w:i w:val="0"/>
                  <w:iCs w:val="0"/>
                  <w:color w:val="000000"/>
                  <w:kern w:val="0"/>
                  <w:sz w:val="20"/>
                  <w:szCs w:val="20"/>
                  <w:u w:val="none"/>
                  <w:lang w:val="en-US" w:eastAsia="zh-CN" w:bidi="ar"/>
                </w:rPr>
                <w:delText>2010899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62"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6526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63" w:author="Administrator" w:date="2024-08-08T09:08:46Z">
              <w:r>
                <w:rPr>
                  <w:rFonts w:hint="eastAsia" w:ascii="宋体" w:hAnsi="宋体" w:eastAsia="宋体" w:cs="宋体"/>
                  <w:i w:val="0"/>
                  <w:color w:val="000000"/>
                  <w:kern w:val="0"/>
                  <w:sz w:val="20"/>
                  <w:szCs w:val="20"/>
                  <w:u w:val="none"/>
                  <w:lang w:val="en-US" w:eastAsia="zh-CN" w:bidi="ar"/>
                </w:rPr>
                <w:t xml:space="preserve">    其他审计事务支出</w:t>
              </w:r>
            </w:ins>
            <w:del w:id="2364"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其他审计事务支出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65"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4697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366" w:author="Administrator" w:date="2024-08-08T09:08:46Z">
              <w:r>
                <w:rPr>
                  <w:rFonts w:hint="eastAsia" w:ascii="宋体" w:hAnsi="宋体" w:eastAsia="宋体" w:cs="宋体"/>
                  <w:i w:val="0"/>
                  <w:color w:val="000000"/>
                  <w:kern w:val="0"/>
                  <w:sz w:val="20"/>
                  <w:szCs w:val="20"/>
                  <w:u w:val="none"/>
                  <w:lang w:val="en-US" w:eastAsia="zh-CN" w:bidi="ar"/>
                </w:rPr>
                <w:t>68</w:t>
              </w:r>
            </w:ins>
            <w:del w:id="2367" w:author="Administrator" w:date="2024-08-08T09:08:46Z">
              <w:r>
                <w:rPr>
                  <w:rFonts w:hint="eastAsia" w:ascii="宋体" w:hAnsi="宋体" w:eastAsia="宋体" w:cs="宋体"/>
                  <w:i w:val="0"/>
                  <w:iCs w:val="0"/>
                  <w:color w:val="000000"/>
                  <w:kern w:val="0"/>
                  <w:sz w:val="20"/>
                  <w:szCs w:val="20"/>
                  <w:u w:val="none"/>
                  <w:lang w:val="en-US" w:eastAsia="zh-CN" w:bidi="ar"/>
                </w:rPr>
                <w:delText>50</w:delText>
              </w:r>
            </w:del>
          </w:p>
        </w:tc>
      </w:tr>
      <w:tr w14:paraId="5730A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68"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68"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69"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E0F3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70" w:author="Administrator" w:date="2024-08-08T09:08:46Z">
              <w:r>
                <w:rPr>
                  <w:rFonts w:hint="eastAsia" w:ascii="宋体" w:hAnsi="宋体" w:eastAsia="宋体" w:cs="宋体"/>
                  <w:i w:val="0"/>
                  <w:color w:val="000000"/>
                  <w:kern w:val="0"/>
                  <w:sz w:val="20"/>
                  <w:szCs w:val="20"/>
                  <w:u w:val="none"/>
                  <w:lang w:val="en-US" w:eastAsia="zh-CN" w:bidi="ar"/>
                </w:rPr>
                <w:t>20109</w:t>
              </w:r>
            </w:ins>
            <w:del w:id="2371" w:author="Administrator" w:date="2024-08-08T09:08:46Z">
              <w:r>
                <w:rPr>
                  <w:rFonts w:hint="eastAsia" w:ascii="宋体" w:hAnsi="宋体" w:eastAsia="宋体" w:cs="宋体"/>
                  <w:i w:val="0"/>
                  <w:iCs w:val="0"/>
                  <w:color w:val="000000"/>
                  <w:kern w:val="0"/>
                  <w:sz w:val="20"/>
                  <w:szCs w:val="20"/>
                  <w:u w:val="none"/>
                  <w:lang w:val="en-US" w:eastAsia="zh-CN" w:bidi="ar"/>
                </w:rPr>
                <w:delText>20109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72"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23A2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73" w:author="Administrator" w:date="2024-08-08T09:08:46Z">
              <w:r>
                <w:rPr>
                  <w:rFonts w:hint="eastAsia" w:ascii="宋体" w:hAnsi="宋体" w:eastAsia="宋体" w:cs="宋体"/>
                  <w:i w:val="0"/>
                  <w:color w:val="000000"/>
                  <w:kern w:val="0"/>
                  <w:sz w:val="20"/>
                  <w:szCs w:val="20"/>
                  <w:u w:val="none"/>
                  <w:lang w:val="en-US" w:eastAsia="zh-CN" w:bidi="ar"/>
                </w:rPr>
                <w:t xml:space="preserve">  海关事务</w:t>
              </w:r>
            </w:ins>
            <w:del w:id="2374"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海关事务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75"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9CC6CF">
            <w:pPr>
              <w:jc w:val="right"/>
              <w:rPr>
                <w:rFonts w:hint="eastAsia" w:ascii="宋体" w:hAnsi="宋体" w:eastAsia="宋体" w:cs="宋体"/>
                <w:i w:val="0"/>
                <w:iCs w:val="0"/>
                <w:color w:val="000000"/>
                <w:sz w:val="20"/>
                <w:szCs w:val="20"/>
                <w:u w:val="none"/>
              </w:rPr>
            </w:pPr>
          </w:p>
        </w:tc>
      </w:tr>
      <w:tr w14:paraId="4F66C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76"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76"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77"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6EC9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78" w:author="Administrator" w:date="2024-08-08T09:08:46Z">
              <w:r>
                <w:rPr>
                  <w:rFonts w:hint="eastAsia" w:ascii="宋体" w:hAnsi="宋体" w:eastAsia="宋体" w:cs="宋体"/>
                  <w:i w:val="0"/>
                  <w:color w:val="000000"/>
                  <w:kern w:val="0"/>
                  <w:sz w:val="20"/>
                  <w:szCs w:val="20"/>
                  <w:u w:val="none"/>
                  <w:lang w:val="en-US" w:eastAsia="zh-CN" w:bidi="ar"/>
                </w:rPr>
                <w:t>2010901</w:t>
              </w:r>
            </w:ins>
            <w:del w:id="2379" w:author="Administrator" w:date="2024-08-08T09:08:46Z">
              <w:r>
                <w:rPr>
                  <w:rFonts w:hint="eastAsia" w:ascii="宋体" w:hAnsi="宋体" w:eastAsia="宋体" w:cs="宋体"/>
                  <w:i w:val="0"/>
                  <w:iCs w:val="0"/>
                  <w:color w:val="000000"/>
                  <w:kern w:val="0"/>
                  <w:sz w:val="20"/>
                  <w:szCs w:val="20"/>
                  <w:u w:val="none"/>
                  <w:lang w:val="en-US" w:eastAsia="zh-CN" w:bidi="ar"/>
                </w:rPr>
                <w:delText>2010901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80"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695D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81" w:author="Administrator" w:date="2024-08-08T09:08:46Z">
              <w:r>
                <w:rPr>
                  <w:rFonts w:hint="eastAsia" w:ascii="宋体" w:hAnsi="宋体" w:eastAsia="宋体" w:cs="宋体"/>
                  <w:i w:val="0"/>
                  <w:color w:val="000000"/>
                  <w:kern w:val="0"/>
                  <w:sz w:val="20"/>
                  <w:szCs w:val="20"/>
                  <w:u w:val="none"/>
                  <w:lang w:val="en-US" w:eastAsia="zh-CN" w:bidi="ar"/>
                </w:rPr>
                <w:t xml:space="preserve">    行政运行</w:t>
              </w:r>
            </w:ins>
            <w:del w:id="2382"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83"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605AED">
            <w:pPr>
              <w:jc w:val="right"/>
              <w:rPr>
                <w:rFonts w:hint="eastAsia" w:ascii="宋体" w:hAnsi="宋体" w:eastAsia="宋体" w:cs="宋体"/>
                <w:i w:val="0"/>
                <w:iCs w:val="0"/>
                <w:color w:val="000000"/>
                <w:sz w:val="20"/>
                <w:szCs w:val="20"/>
                <w:u w:val="none"/>
              </w:rPr>
            </w:pPr>
          </w:p>
        </w:tc>
      </w:tr>
      <w:tr w14:paraId="58579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84"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84"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85"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432C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86" w:author="Administrator" w:date="2024-08-08T09:08:46Z">
              <w:r>
                <w:rPr>
                  <w:rFonts w:hint="eastAsia" w:ascii="宋体" w:hAnsi="宋体" w:eastAsia="宋体" w:cs="宋体"/>
                  <w:i w:val="0"/>
                  <w:color w:val="000000"/>
                  <w:kern w:val="0"/>
                  <w:sz w:val="20"/>
                  <w:szCs w:val="20"/>
                  <w:u w:val="none"/>
                  <w:lang w:val="en-US" w:eastAsia="zh-CN" w:bidi="ar"/>
                </w:rPr>
                <w:t>2010902</w:t>
              </w:r>
            </w:ins>
            <w:del w:id="2387" w:author="Administrator" w:date="2024-08-08T09:08:46Z">
              <w:r>
                <w:rPr>
                  <w:rFonts w:hint="eastAsia" w:ascii="宋体" w:hAnsi="宋体" w:eastAsia="宋体" w:cs="宋体"/>
                  <w:i w:val="0"/>
                  <w:iCs w:val="0"/>
                  <w:color w:val="000000"/>
                  <w:kern w:val="0"/>
                  <w:sz w:val="20"/>
                  <w:szCs w:val="20"/>
                  <w:u w:val="none"/>
                  <w:lang w:val="en-US" w:eastAsia="zh-CN" w:bidi="ar"/>
                </w:rPr>
                <w:delText>2010902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88"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1C06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89" w:author="Administrator" w:date="2024-08-08T09:08:46Z">
              <w:r>
                <w:rPr>
                  <w:rFonts w:hint="eastAsia" w:ascii="宋体" w:hAnsi="宋体" w:eastAsia="宋体" w:cs="宋体"/>
                  <w:i w:val="0"/>
                  <w:color w:val="000000"/>
                  <w:kern w:val="0"/>
                  <w:sz w:val="20"/>
                  <w:szCs w:val="20"/>
                  <w:u w:val="none"/>
                  <w:lang w:val="en-US" w:eastAsia="zh-CN" w:bidi="ar"/>
                </w:rPr>
                <w:t xml:space="preserve">    一般行政管理事务</w:t>
              </w:r>
            </w:ins>
            <w:del w:id="2390"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91"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801324">
            <w:pPr>
              <w:jc w:val="right"/>
              <w:rPr>
                <w:rFonts w:hint="eastAsia" w:ascii="宋体" w:hAnsi="宋体" w:eastAsia="宋体" w:cs="宋体"/>
                <w:i w:val="0"/>
                <w:iCs w:val="0"/>
                <w:color w:val="000000"/>
                <w:sz w:val="20"/>
                <w:szCs w:val="20"/>
                <w:u w:val="none"/>
              </w:rPr>
            </w:pPr>
          </w:p>
        </w:tc>
      </w:tr>
      <w:tr w14:paraId="72C03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39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39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9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FFA2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94" w:author="Administrator" w:date="2024-08-08T09:08:46Z">
              <w:r>
                <w:rPr>
                  <w:rFonts w:hint="eastAsia" w:ascii="宋体" w:hAnsi="宋体" w:eastAsia="宋体" w:cs="宋体"/>
                  <w:i w:val="0"/>
                  <w:color w:val="000000"/>
                  <w:kern w:val="0"/>
                  <w:sz w:val="20"/>
                  <w:szCs w:val="20"/>
                  <w:u w:val="none"/>
                  <w:lang w:val="en-US" w:eastAsia="zh-CN" w:bidi="ar"/>
                </w:rPr>
                <w:t>2010903</w:t>
              </w:r>
            </w:ins>
            <w:del w:id="2395" w:author="Administrator" w:date="2024-08-08T09:08:46Z">
              <w:r>
                <w:rPr>
                  <w:rFonts w:hint="eastAsia" w:ascii="宋体" w:hAnsi="宋体" w:eastAsia="宋体" w:cs="宋体"/>
                  <w:i w:val="0"/>
                  <w:iCs w:val="0"/>
                  <w:color w:val="000000"/>
                  <w:kern w:val="0"/>
                  <w:sz w:val="20"/>
                  <w:szCs w:val="20"/>
                  <w:u w:val="none"/>
                  <w:lang w:val="en-US" w:eastAsia="zh-CN" w:bidi="ar"/>
                </w:rPr>
                <w:delText>2010903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9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C68E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397" w:author="Administrator" w:date="2024-08-08T09:08:46Z">
              <w:r>
                <w:rPr>
                  <w:rFonts w:hint="eastAsia" w:ascii="宋体" w:hAnsi="宋体" w:eastAsia="宋体" w:cs="宋体"/>
                  <w:i w:val="0"/>
                  <w:color w:val="000000"/>
                  <w:kern w:val="0"/>
                  <w:sz w:val="20"/>
                  <w:szCs w:val="20"/>
                  <w:u w:val="none"/>
                  <w:lang w:val="en-US" w:eastAsia="zh-CN" w:bidi="ar"/>
                </w:rPr>
                <w:t xml:space="preserve">    机关服务</w:t>
              </w:r>
            </w:ins>
            <w:del w:id="239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9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A07AD5">
            <w:pPr>
              <w:jc w:val="right"/>
              <w:rPr>
                <w:rFonts w:hint="eastAsia" w:ascii="宋体" w:hAnsi="宋体" w:eastAsia="宋体" w:cs="宋体"/>
                <w:i w:val="0"/>
                <w:iCs w:val="0"/>
                <w:color w:val="000000"/>
                <w:sz w:val="20"/>
                <w:szCs w:val="20"/>
                <w:u w:val="none"/>
              </w:rPr>
            </w:pPr>
          </w:p>
        </w:tc>
      </w:tr>
      <w:tr w14:paraId="04196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00"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00"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01"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5115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02" w:author="Administrator" w:date="2024-08-08T09:08:46Z">
              <w:r>
                <w:rPr>
                  <w:rFonts w:hint="eastAsia" w:ascii="宋体" w:hAnsi="宋体" w:eastAsia="宋体" w:cs="宋体"/>
                  <w:i w:val="0"/>
                  <w:color w:val="000000"/>
                  <w:kern w:val="0"/>
                  <w:sz w:val="20"/>
                  <w:szCs w:val="20"/>
                  <w:u w:val="none"/>
                  <w:lang w:val="en-US" w:eastAsia="zh-CN" w:bidi="ar"/>
                </w:rPr>
                <w:t>2010905</w:t>
              </w:r>
            </w:ins>
            <w:del w:id="2403" w:author="Administrator" w:date="2024-08-08T09:08:46Z">
              <w:r>
                <w:rPr>
                  <w:rFonts w:hint="eastAsia" w:ascii="宋体" w:hAnsi="宋体" w:eastAsia="宋体" w:cs="宋体"/>
                  <w:i w:val="0"/>
                  <w:iCs w:val="0"/>
                  <w:color w:val="000000"/>
                  <w:kern w:val="0"/>
                  <w:sz w:val="20"/>
                  <w:szCs w:val="20"/>
                  <w:u w:val="none"/>
                  <w:lang w:val="en-US" w:eastAsia="zh-CN" w:bidi="ar"/>
                </w:rPr>
                <w:delText>2010905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04"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F172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05" w:author="Administrator" w:date="2024-08-08T09:08:46Z">
              <w:r>
                <w:rPr>
                  <w:rFonts w:hint="eastAsia" w:ascii="宋体" w:hAnsi="宋体" w:eastAsia="宋体" w:cs="宋体"/>
                  <w:i w:val="0"/>
                  <w:color w:val="000000"/>
                  <w:kern w:val="0"/>
                  <w:sz w:val="20"/>
                  <w:szCs w:val="20"/>
                  <w:u w:val="none"/>
                  <w:lang w:val="en-US" w:eastAsia="zh-CN" w:bidi="ar"/>
                </w:rPr>
                <w:t xml:space="preserve">    缉私办案</w:t>
              </w:r>
            </w:ins>
            <w:del w:id="2406"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缉私办案</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07"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426848">
            <w:pPr>
              <w:jc w:val="right"/>
              <w:rPr>
                <w:rFonts w:hint="eastAsia" w:ascii="宋体" w:hAnsi="宋体" w:eastAsia="宋体" w:cs="宋体"/>
                <w:i w:val="0"/>
                <w:iCs w:val="0"/>
                <w:color w:val="000000"/>
                <w:sz w:val="20"/>
                <w:szCs w:val="20"/>
                <w:u w:val="none"/>
              </w:rPr>
            </w:pPr>
          </w:p>
        </w:tc>
      </w:tr>
      <w:tr w14:paraId="1AE68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08"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08"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09"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2A3D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10" w:author="Administrator" w:date="2024-08-08T09:08:46Z">
              <w:r>
                <w:rPr>
                  <w:rFonts w:hint="eastAsia" w:ascii="宋体" w:hAnsi="宋体" w:eastAsia="宋体" w:cs="宋体"/>
                  <w:i w:val="0"/>
                  <w:color w:val="000000"/>
                  <w:kern w:val="0"/>
                  <w:sz w:val="20"/>
                  <w:szCs w:val="20"/>
                  <w:u w:val="none"/>
                  <w:lang w:val="en-US" w:eastAsia="zh-CN" w:bidi="ar"/>
                </w:rPr>
                <w:t>2010907</w:t>
              </w:r>
            </w:ins>
            <w:del w:id="2411" w:author="Administrator" w:date="2024-08-08T09:08:46Z">
              <w:r>
                <w:rPr>
                  <w:rFonts w:hint="eastAsia" w:ascii="宋体" w:hAnsi="宋体" w:eastAsia="宋体" w:cs="宋体"/>
                  <w:i w:val="0"/>
                  <w:iCs w:val="0"/>
                  <w:color w:val="000000"/>
                  <w:kern w:val="0"/>
                  <w:sz w:val="20"/>
                  <w:szCs w:val="20"/>
                  <w:u w:val="none"/>
                  <w:lang w:val="en-US" w:eastAsia="zh-CN" w:bidi="ar"/>
                </w:rPr>
                <w:delText>2010907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12"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2703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13" w:author="Administrator" w:date="2024-08-08T09:08:46Z">
              <w:r>
                <w:rPr>
                  <w:rFonts w:hint="eastAsia" w:ascii="宋体" w:hAnsi="宋体" w:eastAsia="宋体" w:cs="宋体"/>
                  <w:i w:val="0"/>
                  <w:color w:val="000000"/>
                  <w:kern w:val="0"/>
                  <w:sz w:val="20"/>
                  <w:szCs w:val="20"/>
                  <w:u w:val="none"/>
                  <w:lang w:val="en-US" w:eastAsia="zh-CN" w:bidi="ar"/>
                </w:rPr>
                <w:t xml:space="preserve">    口岸管理</w:t>
              </w:r>
            </w:ins>
            <w:del w:id="2414"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口岸管理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15"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180FC1">
            <w:pPr>
              <w:jc w:val="right"/>
              <w:rPr>
                <w:rFonts w:hint="eastAsia" w:ascii="宋体" w:hAnsi="宋体" w:eastAsia="宋体" w:cs="宋体"/>
                <w:i w:val="0"/>
                <w:iCs w:val="0"/>
                <w:color w:val="000000"/>
                <w:sz w:val="20"/>
                <w:szCs w:val="20"/>
                <w:u w:val="none"/>
              </w:rPr>
            </w:pPr>
          </w:p>
        </w:tc>
      </w:tr>
      <w:tr w14:paraId="12117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16"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16"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17"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C064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18" w:author="Administrator" w:date="2024-08-08T09:08:46Z">
              <w:r>
                <w:rPr>
                  <w:rFonts w:hint="eastAsia" w:ascii="宋体" w:hAnsi="宋体" w:eastAsia="宋体" w:cs="宋体"/>
                  <w:i w:val="0"/>
                  <w:color w:val="000000"/>
                  <w:kern w:val="0"/>
                  <w:sz w:val="20"/>
                  <w:szCs w:val="20"/>
                  <w:u w:val="none"/>
                  <w:lang w:val="en-US" w:eastAsia="zh-CN" w:bidi="ar"/>
                </w:rPr>
                <w:t>2010908</w:t>
              </w:r>
            </w:ins>
            <w:del w:id="2419" w:author="Administrator" w:date="2024-08-08T09:08:46Z">
              <w:r>
                <w:rPr>
                  <w:rFonts w:hint="eastAsia" w:ascii="宋体" w:hAnsi="宋体" w:eastAsia="宋体" w:cs="宋体"/>
                  <w:i w:val="0"/>
                  <w:iCs w:val="0"/>
                  <w:color w:val="000000"/>
                  <w:kern w:val="0"/>
                  <w:sz w:val="20"/>
                  <w:szCs w:val="20"/>
                  <w:u w:val="none"/>
                  <w:lang w:val="en-US" w:eastAsia="zh-CN" w:bidi="ar"/>
                </w:rPr>
                <w:delText>2010908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20"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EB7A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21" w:author="Administrator" w:date="2024-08-08T09:08:46Z">
              <w:r>
                <w:rPr>
                  <w:rFonts w:hint="eastAsia" w:ascii="宋体" w:hAnsi="宋体" w:eastAsia="宋体" w:cs="宋体"/>
                  <w:i w:val="0"/>
                  <w:color w:val="000000"/>
                  <w:kern w:val="0"/>
                  <w:sz w:val="20"/>
                  <w:szCs w:val="20"/>
                  <w:u w:val="none"/>
                  <w:lang w:val="en-US" w:eastAsia="zh-CN" w:bidi="ar"/>
                </w:rPr>
                <w:t xml:space="preserve">    信息化建设</w:t>
              </w:r>
            </w:ins>
            <w:del w:id="2422"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23"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BE5049">
            <w:pPr>
              <w:jc w:val="right"/>
              <w:rPr>
                <w:rFonts w:hint="eastAsia" w:ascii="宋体" w:hAnsi="宋体" w:eastAsia="宋体" w:cs="宋体"/>
                <w:i w:val="0"/>
                <w:iCs w:val="0"/>
                <w:color w:val="000000"/>
                <w:sz w:val="20"/>
                <w:szCs w:val="20"/>
                <w:u w:val="none"/>
              </w:rPr>
            </w:pPr>
          </w:p>
        </w:tc>
      </w:tr>
      <w:tr w14:paraId="52DE1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24"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424"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25"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83AC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26" w:author="Administrator" w:date="2024-08-08T09:08:46Z">
              <w:r>
                <w:rPr>
                  <w:rFonts w:hint="eastAsia" w:ascii="宋体" w:hAnsi="宋体" w:eastAsia="宋体" w:cs="宋体"/>
                  <w:i w:val="0"/>
                  <w:color w:val="000000"/>
                  <w:kern w:val="0"/>
                  <w:sz w:val="20"/>
                  <w:szCs w:val="20"/>
                  <w:u w:val="none"/>
                  <w:lang w:val="en-US" w:eastAsia="zh-CN" w:bidi="ar"/>
                </w:rPr>
                <w:t>2010909</w:t>
              </w:r>
            </w:ins>
            <w:del w:id="2427" w:author="Administrator" w:date="2024-08-08T09:08:46Z">
              <w:r>
                <w:rPr>
                  <w:rFonts w:hint="eastAsia" w:ascii="宋体" w:hAnsi="宋体" w:eastAsia="宋体" w:cs="宋体"/>
                  <w:i w:val="0"/>
                  <w:iCs w:val="0"/>
                  <w:color w:val="000000"/>
                  <w:kern w:val="0"/>
                  <w:sz w:val="20"/>
                  <w:szCs w:val="20"/>
                  <w:u w:val="none"/>
                  <w:lang w:val="en-US" w:eastAsia="zh-CN" w:bidi="ar"/>
                </w:rPr>
                <w:delText>2010909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28"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C7E4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29" w:author="Administrator" w:date="2024-08-08T09:08:46Z">
              <w:r>
                <w:rPr>
                  <w:rFonts w:hint="eastAsia" w:ascii="宋体" w:hAnsi="宋体" w:eastAsia="宋体" w:cs="宋体"/>
                  <w:i w:val="0"/>
                  <w:color w:val="000000"/>
                  <w:kern w:val="0"/>
                  <w:sz w:val="20"/>
                  <w:szCs w:val="20"/>
                  <w:u w:val="none"/>
                  <w:lang w:val="en-US" w:eastAsia="zh-CN" w:bidi="ar"/>
                </w:rPr>
                <w:t xml:space="preserve">    海关关务</w:t>
              </w:r>
            </w:ins>
            <w:del w:id="2430"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海关关务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31"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D4808F">
            <w:pPr>
              <w:jc w:val="right"/>
              <w:rPr>
                <w:rFonts w:hint="eastAsia" w:ascii="宋体" w:hAnsi="宋体" w:eastAsia="宋体" w:cs="宋体"/>
                <w:i w:val="0"/>
                <w:iCs w:val="0"/>
                <w:color w:val="000000"/>
                <w:sz w:val="20"/>
                <w:szCs w:val="20"/>
                <w:u w:val="none"/>
              </w:rPr>
            </w:pPr>
          </w:p>
        </w:tc>
      </w:tr>
      <w:tr w14:paraId="5C69C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3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3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3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695F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34" w:author="Administrator" w:date="2024-08-08T09:08:46Z">
              <w:r>
                <w:rPr>
                  <w:rFonts w:hint="eastAsia" w:ascii="宋体" w:hAnsi="宋体" w:eastAsia="宋体" w:cs="宋体"/>
                  <w:i w:val="0"/>
                  <w:color w:val="000000"/>
                  <w:kern w:val="0"/>
                  <w:sz w:val="20"/>
                  <w:szCs w:val="20"/>
                  <w:u w:val="none"/>
                  <w:lang w:val="en-US" w:eastAsia="zh-CN" w:bidi="ar"/>
                </w:rPr>
                <w:t>2010910</w:t>
              </w:r>
            </w:ins>
            <w:del w:id="2435" w:author="Administrator" w:date="2024-08-08T09:08:46Z">
              <w:r>
                <w:rPr>
                  <w:rFonts w:hint="eastAsia" w:ascii="宋体" w:hAnsi="宋体" w:eastAsia="宋体" w:cs="宋体"/>
                  <w:i w:val="0"/>
                  <w:iCs w:val="0"/>
                  <w:color w:val="000000"/>
                  <w:kern w:val="0"/>
                  <w:sz w:val="20"/>
                  <w:szCs w:val="20"/>
                  <w:u w:val="none"/>
                  <w:lang w:val="en-US" w:eastAsia="zh-CN" w:bidi="ar"/>
                </w:rPr>
                <w:delText>2010910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3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240F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37" w:author="Administrator" w:date="2024-08-08T09:08:46Z">
              <w:r>
                <w:rPr>
                  <w:rFonts w:hint="eastAsia" w:ascii="宋体" w:hAnsi="宋体" w:eastAsia="宋体" w:cs="宋体"/>
                  <w:i w:val="0"/>
                  <w:color w:val="000000"/>
                  <w:kern w:val="0"/>
                  <w:sz w:val="20"/>
                  <w:szCs w:val="20"/>
                  <w:u w:val="none"/>
                  <w:lang w:val="en-US" w:eastAsia="zh-CN" w:bidi="ar"/>
                </w:rPr>
                <w:t xml:space="preserve">    关税征管</w:t>
              </w:r>
            </w:ins>
            <w:del w:id="243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关税征管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3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0110B7">
            <w:pPr>
              <w:jc w:val="right"/>
              <w:rPr>
                <w:rFonts w:hint="eastAsia" w:ascii="宋体" w:hAnsi="宋体" w:eastAsia="宋体" w:cs="宋体"/>
                <w:i w:val="0"/>
                <w:iCs w:val="0"/>
                <w:color w:val="000000"/>
                <w:sz w:val="20"/>
                <w:szCs w:val="20"/>
                <w:u w:val="none"/>
              </w:rPr>
            </w:pPr>
          </w:p>
        </w:tc>
      </w:tr>
      <w:tr w14:paraId="21629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40"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40"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41"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D794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42" w:author="Administrator" w:date="2024-08-08T09:08:46Z">
              <w:r>
                <w:rPr>
                  <w:rFonts w:hint="eastAsia" w:ascii="宋体" w:hAnsi="宋体" w:eastAsia="宋体" w:cs="宋体"/>
                  <w:i w:val="0"/>
                  <w:color w:val="000000"/>
                  <w:kern w:val="0"/>
                  <w:sz w:val="20"/>
                  <w:szCs w:val="20"/>
                  <w:u w:val="none"/>
                  <w:lang w:val="en-US" w:eastAsia="zh-CN" w:bidi="ar"/>
                </w:rPr>
                <w:t>2010911</w:t>
              </w:r>
            </w:ins>
            <w:del w:id="2443" w:author="Administrator" w:date="2024-08-08T09:08:46Z">
              <w:r>
                <w:rPr>
                  <w:rFonts w:hint="eastAsia" w:ascii="宋体" w:hAnsi="宋体" w:eastAsia="宋体" w:cs="宋体"/>
                  <w:i w:val="0"/>
                  <w:iCs w:val="0"/>
                  <w:color w:val="000000"/>
                  <w:kern w:val="0"/>
                  <w:sz w:val="20"/>
                  <w:szCs w:val="20"/>
                  <w:u w:val="none"/>
                  <w:lang w:val="en-US" w:eastAsia="zh-CN" w:bidi="ar"/>
                </w:rPr>
                <w:delText>2010911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44"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2249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45" w:author="Administrator" w:date="2024-08-08T09:08:46Z">
              <w:r>
                <w:rPr>
                  <w:rFonts w:hint="eastAsia" w:ascii="宋体" w:hAnsi="宋体" w:eastAsia="宋体" w:cs="宋体"/>
                  <w:i w:val="0"/>
                  <w:color w:val="000000"/>
                  <w:kern w:val="0"/>
                  <w:sz w:val="20"/>
                  <w:szCs w:val="20"/>
                  <w:u w:val="none"/>
                  <w:lang w:val="en-US" w:eastAsia="zh-CN" w:bidi="ar"/>
                </w:rPr>
                <w:t xml:space="preserve">    海关监管</w:t>
              </w:r>
            </w:ins>
            <w:del w:id="2446"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海关监管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47"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C6CC85">
            <w:pPr>
              <w:jc w:val="right"/>
              <w:rPr>
                <w:rFonts w:hint="eastAsia" w:ascii="宋体" w:hAnsi="宋体" w:eastAsia="宋体" w:cs="宋体"/>
                <w:i w:val="0"/>
                <w:iCs w:val="0"/>
                <w:color w:val="000000"/>
                <w:sz w:val="20"/>
                <w:szCs w:val="20"/>
                <w:u w:val="none"/>
              </w:rPr>
            </w:pPr>
          </w:p>
        </w:tc>
      </w:tr>
      <w:tr w14:paraId="721DE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48"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48"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49"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41CE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50" w:author="Administrator" w:date="2024-08-08T09:08:46Z">
              <w:r>
                <w:rPr>
                  <w:rFonts w:hint="eastAsia" w:ascii="宋体" w:hAnsi="宋体" w:eastAsia="宋体" w:cs="宋体"/>
                  <w:i w:val="0"/>
                  <w:color w:val="000000"/>
                  <w:kern w:val="0"/>
                  <w:sz w:val="20"/>
                  <w:szCs w:val="20"/>
                  <w:u w:val="none"/>
                  <w:lang w:val="en-US" w:eastAsia="zh-CN" w:bidi="ar"/>
                </w:rPr>
                <w:t>2010912</w:t>
              </w:r>
            </w:ins>
            <w:del w:id="2451" w:author="Administrator" w:date="2024-08-08T09:08:46Z">
              <w:r>
                <w:rPr>
                  <w:rFonts w:hint="eastAsia" w:ascii="宋体" w:hAnsi="宋体" w:eastAsia="宋体" w:cs="宋体"/>
                  <w:i w:val="0"/>
                  <w:iCs w:val="0"/>
                  <w:color w:val="000000"/>
                  <w:kern w:val="0"/>
                  <w:sz w:val="20"/>
                  <w:szCs w:val="20"/>
                  <w:u w:val="none"/>
                  <w:lang w:val="en-US" w:eastAsia="zh-CN" w:bidi="ar"/>
                </w:rPr>
                <w:delText>2010912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52"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2F04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53" w:author="Administrator" w:date="2024-08-08T09:08:46Z">
              <w:r>
                <w:rPr>
                  <w:rFonts w:hint="eastAsia" w:ascii="宋体" w:hAnsi="宋体" w:eastAsia="宋体" w:cs="宋体"/>
                  <w:i w:val="0"/>
                  <w:color w:val="000000"/>
                  <w:kern w:val="0"/>
                  <w:sz w:val="20"/>
                  <w:szCs w:val="20"/>
                  <w:u w:val="none"/>
                  <w:lang w:val="en-US" w:eastAsia="zh-CN" w:bidi="ar"/>
                </w:rPr>
                <w:t xml:space="preserve">    检验检疫</w:t>
              </w:r>
            </w:ins>
            <w:del w:id="2454"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检验检疫</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55"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C6A39A">
            <w:pPr>
              <w:jc w:val="right"/>
              <w:rPr>
                <w:rFonts w:hint="eastAsia" w:ascii="宋体" w:hAnsi="宋体" w:eastAsia="宋体" w:cs="宋体"/>
                <w:i w:val="0"/>
                <w:iCs w:val="0"/>
                <w:color w:val="000000"/>
                <w:sz w:val="20"/>
                <w:szCs w:val="20"/>
                <w:u w:val="none"/>
              </w:rPr>
            </w:pPr>
          </w:p>
        </w:tc>
      </w:tr>
      <w:tr w14:paraId="1475E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56"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56"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57"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01D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58" w:author="Administrator" w:date="2024-08-08T09:08:46Z">
              <w:r>
                <w:rPr>
                  <w:rFonts w:hint="eastAsia" w:ascii="宋体" w:hAnsi="宋体" w:eastAsia="宋体" w:cs="宋体"/>
                  <w:i w:val="0"/>
                  <w:color w:val="000000"/>
                  <w:kern w:val="0"/>
                  <w:sz w:val="20"/>
                  <w:szCs w:val="20"/>
                  <w:u w:val="none"/>
                  <w:lang w:val="en-US" w:eastAsia="zh-CN" w:bidi="ar"/>
                </w:rPr>
                <w:t>2010950</w:t>
              </w:r>
            </w:ins>
            <w:del w:id="2459" w:author="Administrator" w:date="2024-08-08T09:08:46Z">
              <w:r>
                <w:rPr>
                  <w:rFonts w:hint="eastAsia" w:ascii="宋体" w:hAnsi="宋体" w:eastAsia="宋体" w:cs="宋体"/>
                  <w:i w:val="0"/>
                  <w:iCs w:val="0"/>
                  <w:color w:val="000000"/>
                  <w:kern w:val="0"/>
                  <w:sz w:val="20"/>
                  <w:szCs w:val="20"/>
                  <w:u w:val="none"/>
                  <w:lang w:val="en-US" w:eastAsia="zh-CN" w:bidi="ar"/>
                </w:rPr>
                <w:delText>2010950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60"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C4B7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61" w:author="Administrator" w:date="2024-08-08T09:08:46Z">
              <w:r>
                <w:rPr>
                  <w:rFonts w:hint="eastAsia" w:ascii="宋体" w:hAnsi="宋体" w:eastAsia="宋体" w:cs="宋体"/>
                  <w:i w:val="0"/>
                  <w:color w:val="000000"/>
                  <w:kern w:val="0"/>
                  <w:sz w:val="20"/>
                  <w:szCs w:val="20"/>
                  <w:u w:val="none"/>
                  <w:lang w:val="en-US" w:eastAsia="zh-CN" w:bidi="ar"/>
                </w:rPr>
                <w:t xml:space="preserve">    事业运行</w:t>
              </w:r>
            </w:ins>
            <w:del w:id="2462"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63"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3A3FB7">
            <w:pPr>
              <w:jc w:val="right"/>
              <w:rPr>
                <w:rFonts w:hint="eastAsia" w:ascii="宋体" w:hAnsi="宋体" w:eastAsia="宋体" w:cs="宋体"/>
                <w:i w:val="0"/>
                <w:iCs w:val="0"/>
                <w:color w:val="000000"/>
                <w:sz w:val="20"/>
                <w:szCs w:val="20"/>
                <w:u w:val="none"/>
              </w:rPr>
            </w:pPr>
          </w:p>
        </w:tc>
      </w:tr>
      <w:tr w14:paraId="0684D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64"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64"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65"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06FB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66" w:author="Administrator" w:date="2024-08-08T09:08:46Z">
              <w:r>
                <w:rPr>
                  <w:rFonts w:hint="eastAsia" w:ascii="宋体" w:hAnsi="宋体" w:eastAsia="宋体" w:cs="宋体"/>
                  <w:i w:val="0"/>
                  <w:color w:val="000000"/>
                  <w:kern w:val="0"/>
                  <w:sz w:val="20"/>
                  <w:szCs w:val="20"/>
                  <w:u w:val="none"/>
                  <w:lang w:val="en-US" w:eastAsia="zh-CN" w:bidi="ar"/>
                </w:rPr>
                <w:t>2010999</w:t>
              </w:r>
            </w:ins>
            <w:del w:id="2467" w:author="Administrator" w:date="2024-08-08T09:08:46Z">
              <w:r>
                <w:rPr>
                  <w:rFonts w:hint="eastAsia" w:ascii="宋体" w:hAnsi="宋体" w:eastAsia="宋体" w:cs="宋体"/>
                  <w:i w:val="0"/>
                  <w:iCs w:val="0"/>
                  <w:color w:val="000000"/>
                  <w:kern w:val="0"/>
                  <w:sz w:val="20"/>
                  <w:szCs w:val="20"/>
                  <w:u w:val="none"/>
                  <w:lang w:val="en-US" w:eastAsia="zh-CN" w:bidi="ar"/>
                </w:rPr>
                <w:delText>2010999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68"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500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69" w:author="Administrator" w:date="2024-08-08T09:08:46Z">
              <w:r>
                <w:rPr>
                  <w:rFonts w:hint="eastAsia" w:ascii="宋体" w:hAnsi="宋体" w:eastAsia="宋体" w:cs="宋体"/>
                  <w:i w:val="0"/>
                  <w:color w:val="000000"/>
                  <w:kern w:val="0"/>
                  <w:sz w:val="20"/>
                  <w:szCs w:val="20"/>
                  <w:u w:val="none"/>
                  <w:lang w:val="en-US" w:eastAsia="zh-CN" w:bidi="ar"/>
                </w:rPr>
                <w:t xml:space="preserve">    其他海关事务支出</w:t>
              </w:r>
            </w:ins>
            <w:del w:id="2470"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其他海关事务支出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71"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BA888C">
            <w:pPr>
              <w:jc w:val="right"/>
              <w:rPr>
                <w:rFonts w:hint="eastAsia" w:ascii="宋体" w:hAnsi="宋体" w:eastAsia="宋体" w:cs="宋体"/>
                <w:i w:val="0"/>
                <w:iCs w:val="0"/>
                <w:color w:val="000000"/>
                <w:sz w:val="20"/>
                <w:szCs w:val="20"/>
                <w:u w:val="none"/>
              </w:rPr>
            </w:pPr>
          </w:p>
        </w:tc>
      </w:tr>
      <w:tr w14:paraId="650A2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7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7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7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3FBF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74" w:author="Administrator" w:date="2024-08-08T09:08:46Z">
              <w:r>
                <w:rPr>
                  <w:rFonts w:hint="eastAsia" w:ascii="宋体" w:hAnsi="宋体" w:eastAsia="宋体" w:cs="宋体"/>
                  <w:i w:val="0"/>
                  <w:color w:val="000000"/>
                  <w:kern w:val="0"/>
                  <w:sz w:val="20"/>
                  <w:szCs w:val="20"/>
                  <w:u w:val="none"/>
                  <w:lang w:val="en-US" w:eastAsia="zh-CN" w:bidi="ar"/>
                </w:rPr>
                <w:t>20111</w:t>
              </w:r>
            </w:ins>
            <w:del w:id="2475" w:author="Administrator" w:date="2024-08-08T09:08:46Z">
              <w:r>
                <w:rPr>
                  <w:rFonts w:hint="eastAsia" w:ascii="宋体" w:hAnsi="宋体" w:eastAsia="宋体" w:cs="宋体"/>
                  <w:i w:val="0"/>
                  <w:iCs w:val="0"/>
                  <w:color w:val="000000"/>
                  <w:kern w:val="0"/>
                  <w:sz w:val="20"/>
                  <w:szCs w:val="20"/>
                  <w:u w:val="none"/>
                  <w:lang w:val="en-US" w:eastAsia="zh-CN" w:bidi="ar"/>
                </w:rPr>
                <w:delText>20111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7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E6A0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77" w:author="Administrator" w:date="2024-08-08T09:08:46Z">
              <w:r>
                <w:rPr>
                  <w:rFonts w:hint="eastAsia" w:ascii="宋体" w:hAnsi="宋体" w:eastAsia="宋体" w:cs="宋体"/>
                  <w:i w:val="0"/>
                  <w:color w:val="000000"/>
                  <w:kern w:val="0"/>
                  <w:sz w:val="20"/>
                  <w:szCs w:val="20"/>
                  <w:u w:val="none"/>
                  <w:lang w:val="en-US" w:eastAsia="zh-CN" w:bidi="ar"/>
                </w:rPr>
                <w:t xml:space="preserve">  纪检监察事务</w:t>
              </w:r>
            </w:ins>
            <w:del w:id="247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纪检监察事务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7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0C8C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480" w:author="Administrator" w:date="2024-08-08T09:08:46Z">
              <w:r>
                <w:rPr>
                  <w:rFonts w:hint="eastAsia" w:ascii="宋体" w:hAnsi="宋体" w:eastAsia="宋体" w:cs="宋体"/>
                  <w:i w:val="0"/>
                  <w:color w:val="000000"/>
                  <w:kern w:val="0"/>
                  <w:sz w:val="20"/>
                  <w:szCs w:val="20"/>
                  <w:u w:val="none"/>
                  <w:lang w:val="en-US" w:eastAsia="zh-CN" w:bidi="ar"/>
                </w:rPr>
                <w:t>1,666</w:t>
              </w:r>
            </w:ins>
            <w:del w:id="2481" w:author="Administrator" w:date="2024-08-08T09:08:46Z">
              <w:r>
                <w:rPr>
                  <w:rFonts w:hint="eastAsia" w:ascii="宋体" w:hAnsi="宋体" w:eastAsia="宋体" w:cs="宋体"/>
                  <w:i w:val="0"/>
                  <w:iCs w:val="0"/>
                  <w:color w:val="000000"/>
                  <w:kern w:val="0"/>
                  <w:sz w:val="20"/>
                  <w:szCs w:val="20"/>
                  <w:u w:val="none"/>
                  <w:lang w:val="en-US" w:eastAsia="zh-CN" w:bidi="ar"/>
                </w:rPr>
                <w:delText>1,219</w:delText>
              </w:r>
            </w:del>
          </w:p>
        </w:tc>
      </w:tr>
      <w:tr w14:paraId="20E39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8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8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8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B6A2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84" w:author="Administrator" w:date="2024-08-08T09:08:46Z">
              <w:r>
                <w:rPr>
                  <w:rFonts w:hint="eastAsia" w:ascii="宋体" w:hAnsi="宋体" w:eastAsia="宋体" w:cs="宋体"/>
                  <w:i w:val="0"/>
                  <w:color w:val="000000"/>
                  <w:kern w:val="0"/>
                  <w:sz w:val="20"/>
                  <w:szCs w:val="20"/>
                  <w:u w:val="none"/>
                  <w:lang w:val="en-US" w:eastAsia="zh-CN" w:bidi="ar"/>
                </w:rPr>
                <w:t>2011101</w:t>
              </w:r>
            </w:ins>
            <w:del w:id="2485" w:author="Administrator" w:date="2024-08-08T09:08:46Z">
              <w:r>
                <w:rPr>
                  <w:rFonts w:hint="eastAsia" w:ascii="宋体" w:hAnsi="宋体" w:eastAsia="宋体" w:cs="宋体"/>
                  <w:i w:val="0"/>
                  <w:iCs w:val="0"/>
                  <w:color w:val="000000"/>
                  <w:kern w:val="0"/>
                  <w:sz w:val="20"/>
                  <w:szCs w:val="20"/>
                  <w:u w:val="none"/>
                  <w:lang w:val="en-US" w:eastAsia="zh-CN" w:bidi="ar"/>
                </w:rPr>
                <w:delText>2011101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8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EC7C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87" w:author="Administrator" w:date="2024-08-08T09:08:46Z">
              <w:r>
                <w:rPr>
                  <w:rFonts w:hint="eastAsia" w:ascii="宋体" w:hAnsi="宋体" w:eastAsia="宋体" w:cs="宋体"/>
                  <w:i w:val="0"/>
                  <w:color w:val="000000"/>
                  <w:kern w:val="0"/>
                  <w:sz w:val="20"/>
                  <w:szCs w:val="20"/>
                  <w:u w:val="none"/>
                  <w:lang w:val="en-US" w:eastAsia="zh-CN" w:bidi="ar"/>
                </w:rPr>
                <w:t xml:space="preserve">    行政运行</w:t>
              </w:r>
            </w:ins>
            <w:del w:id="248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8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577F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490" w:author="Administrator" w:date="2024-08-08T09:08:46Z">
              <w:r>
                <w:rPr>
                  <w:rFonts w:hint="eastAsia" w:ascii="宋体" w:hAnsi="宋体" w:eastAsia="宋体" w:cs="宋体"/>
                  <w:i w:val="0"/>
                  <w:color w:val="000000"/>
                  <w:kern w:val="0"/>
                  <w:sz w:val="20"/>
                  <w:szCs w:val="20"/>
                  <w:u w:val="none"/>
                  <w:lang w:val="en-US" w:eastAsia="zh-CN" w:bidi="ar"/>
                </w:rPr>
                <w:t>1,385</w:t>
              </w:r>
            </w:ins>
            <w:del w:id="2491" w:author="Administrator" w:date="2024-08-08T09:08:46Z">
              <w:r>
                <w:rPr>
                  <w:rFonts w:hint="eastAsia" w:ascii="宋体" w:hAnsi="宋体" w:eastAsia="宋体" w:cs="宋体"/>
                  <w:i w:val="0"/>
                  <w:iCs w:val="0"/>
                  <w:color w:val="000000"/>
                  <w:kern w:val="0"/>
                  <w:sz w:val="20"/>
                  <w:szCs w:val="20"/>
                  <w:u w:val="none"/>
                  <w:lang w:val="en-US" w:eastAsia="zh-CN" w:bidi="ar"/>
                </w:rPr>
                <w:delText>1,159</w:delText>
              </w:r>
            </w:del>
          </w:p>
        </w:tc>
      </w:tr>
      <w:tr w14:paraId="07A45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49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49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9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9137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94" w:author="Administrator" w:date="2024-08-08T09:08:46Z">
              <w:r>
                <w:rPr>
                  <w:rFonts w:hint="eastAsia" w:ascii="宋体" w:hAnsi="宋体" w:eastAsia="宋体" w:cs="宋体"/>
                  <w:i w:val="0"/>
                  <w:color w:val="000000"/>
                  <w:kern w:val="0"/>
                  <w:sz w:val="20"/>
                  <w:szCs w:val="20"/>
                  <w:u w:val="none"/>
                  <w:lang w:val="en-US" w:eastAsia="zh-CN" w:bidi="ar"/>
                </w:rPr>
                <w:t>2011102</w:t>
              </w:r>
            </w:ins>
            <w:del w:id="2495" w:author="Administrator" w:date="2024-08-08T09:08:46Z">
              <w:r>
                <w:rPr>
                  <w:rFonts w:hint="eastAsia" w:ascii="宋体" w:hAnsi="宋体" w:eastAsia="宋体" w:cs="宋体"/>
                  <w:i w:val="0"/>
                  <w:iCs w:val="0"/>
                  <w:color w:val="000000"/>
                  <w:kern w:val="0"/>
                  <w:sz w:val="20"/>
                  <w:szCs w:val="20"/>
                  <w:u w:val="none"/>
                  <w:lang w:val="en-US" w:eastAsia="zh-CN" w:bidi="ar"/>
                </w:rPr>
                <w:delText>2011102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9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8788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497" w:author="Administrator" w:date="2024-08-08T09:08:46Z">
              <w:r>
                <w:rPr>
                  <w:rFonts w:hint="eastAsia" w:ascii="宋体" w:hAnsi="宋体" w:eastAsia="宋体" w:cs="宋体"/>
                  <w:i w:val="0"/>
                  <w:color w:val="000000"/>
                  <w:kern w:val="0"/>
                  <w:sz w:val="20"/>
                  <w:szCs w:val="20"/>
                  <w:u w:val="none"/>
                  <w:lang w:val="en-US" w:eastAsia="zh-CN" w:bidi="ar"/>
                </w:rPr>
                <w:t xml:space="preserve">    一般行政管理事务</w:t>
              </w:r>
            </w:ins>
            <w:del w:id="249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9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B8C712">
            <w:pPr>
              <w:widowControl/>
              <w:jc w:val="right"/>
              <w:textAlignment w:val="center"/>
              <w:rPr>
                <w:rFonts w:hint="eastAsia" w:ascii="宋体" w:hAnsi="宋体" w:eastAsia="宋体" w:cs="宋体"/>
                <w:i w:val="0"/>
                <w:iCs w:val="0"/>
                <w:color w:val="000000"/>
                <w:sz w:val="20"/>
                <w:szCs w:val="20"/>
                <w:u w:val="none"/>
              </w:rPr>
              <w:pPrChange w:id="2500" w:author="Administrator" w:date="2024-08-08T09:08:46Z">
                <w:pPr>
                  <w:jc w:val="right"/>
                </w:pPr>
              </w:pPrChange>
            </w:pPr>
            <w:ins w:id="2501" w:author="Administrator" w:date="2024-08-08T09:08:46Z">
              <w:r>
                <w:rPr>
                  <w:rFonts w:hint="eastAsia" w:ascii="宋体" w:hAnsi="宋体" w:eastAsia="宋体" w:cs="宋体"/>
                  <w:i w:val="0"/>
                  <w:color w:val="000000"/>
                  <w:kern w:val="0"/>
                  <w:sz w:val="20"/>
                  <w:szCs w:val="20"/>
                  <w:u w:val="none"/>
                  <w:lang w:val="en-US" w:eastAsia="zh-CN" w:bidi="ar"/>
                </w:rPr>
                <w:t>86</w:t>
              </w:r>
            </w:ins>
          </w:p>
        </w:tc>
      </w:tr>
      <w:tr w14:paraId="5D547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02"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02"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03"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FB2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04" w:author="Administrator" w:date="2024-08-08T09:08:46Z">
              <w:r>
                <w:rPr>
                  <w:rFonts w:hint="eastAsia" w:ascii="宋体" w:hAnsi="宋体" w:eastAsia="宋体" w:cs="宋体"/>
                  <w:i w:val="0"/>
                  <w:color w:val="000000"/>
                  <w:kern w:val="0"/>
                  <w:sz w:val="20"/>
                  <w:szCs w:val="20"/>
                  <w:u w:val="none"/>
                  <w:lang w:val="en-US" w:eastAsia="zh-CN" w:bidi="ar"/>
                </w:rPr>
                <w:t>2011103</w:t>
              </w:r>
            </w:ins>
            <w:del w:id="2505" w:author="Administrator" w:date="2024-08-08T09:08:46Z">
              <w:r>
                <w:rPr>
                  <w:rFonts w:hint="eastAsia" w:ascii="宋体" w:hAnsi="宋体" w:eastAsia="宋体" w:cs="宋体"/>
                  <w:i w:val="0"/>
                  <w:iCs w:val="0"/>
                  <w:color w:val="000000"/>
                  <w:kern w:val="0"/>
                  <w:sz w:val="20"/>
                  <w:szCs w:val="20"/>
                  <w:u w:val="none"/>
                  <w:lang w:val="en-US" w:eastAsia="zh-CN" w:bidi="ar"/>
                </w:rPr>
                <w:delText>2011103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06"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7078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07" w:author="Administrator" w:date="2024-08-08T09:08:46Z">
              <w:r>
                <w:rPr>
                  <w:rFonts w:hint="eastAsia" w:ascii="宋体" w:hAnsi="宋体" w:eastAsia="宋体" w:cs="宋体"/>
                  <w:i w:val="0"/>
                  <w:color w:val="000000"/>
                  <w:kern w:val="0"/>
                  <w:sz w:val="20"/>
                  <w:szCs w:val="20"/>
                  <w:u w:val="none"/>
                  <w:lang w:val="en-US" w:eastAsia="zh-CN" w:bidi="ar"/>
                </w:rPr>
                <w:t xml:space="preserve">    机关服务</w:t>
              </w:r>
            </w:ins>
            <w:del w:id="2508"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09"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AD0F23">
            <w:pPr>
              <w:jc w:val="right"/>
              <w:rPr>
                <w:rFonts w:hint="eastAsia" w:ascii="宋体" w:hAnsi="宋体" w:eastAsia="宋体" w:cs="宋体"/>
                <w:i w:val="0"/>
                <w:iCs w:val="0"/>
                <w:color w:val="000000"/>
                <w:sz w:val="20"/>
                <w:szCs w:val="20"/>
                <w:u w:val="none"/>
              </w:rPr>
            </w:pPr>
          </w:p>
        </w:tc>
      </w:tr>
      <w:tr w14:paraId="6F50C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10"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10"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11"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83C2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12" w:author="Administrator" w:date="2024-08-08T09:08:46Z">
              <w:r>
                <w:rPr>
                  <w:rFonts w:hint="eastAsia" w:ascii="宋体" w:hAnsi="宋体" w:eastAsia="宋体" w:cs="宋体"/>
                  <w:i w:val="0"/>
                  <w:color w:val="000000"/>
                  <w:kern w:val="0"/>
                  <w:sz w:val="20"/>
                  <w:szCs w:val="20"/>
                  <w:u w:val="none"/>
                  <w:lang w:val="en-US" w:eastAsia="zh-CN" w:bidi="ar"/>
                </w:rPr>
                <w:t>2011104</w:t>
              </w:r>
            </w:ins>
            <w:del w:id="2513" w:author="Administrator" w:date="2024-08-08T09:08:46Z">
              <w:r>
                <w:rPr>
                  <w:rFonts w:hint="eastAsia" w:ascii="宋体" w:hAnsi="宋体" w:eastAsia="宋体" w:cs="宋体"/>
                  <w:i w:val="0"/>
                  <w:iCs w:val="0"/>
                  <w:color w:val="000000"/>
                  <w:kern w:val="0"/>
                  <w:sz w:val="20"/>
                  <w:szCs w:val="20"/>
                  <w:u w:val="none"/>
                  <w:lang w:val="en-US" w:eastAsia="zh-CN" w:bidi="ar"/>
                </w:rPr>
                <w:delText>2011104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14"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25E6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15" w:author="Administrator" w:date="2024-08-08T09:08:46Z">
              <w:r>
                <w:rPr>
                  <w:rFonts w:hint="eastAsia" w:ascii="宋体" w:hAnsi="宋体" w:eastAsia="宋体" w:cs="宋体"/>
                  <w:i w:val="0"/>
                  <w:color w:val="000000"/>
                  <w:kern w:val="0"/>
                  <w:sz w:val="20"/>
                  <w:szCs w:val="20"/>
                  <w:u w:val="none"/>
                  <w:lang w:val="en-US" w:eastAsia="zh-CN" w:bidi="ar"/>
                </w:rPr>
                <w:t xml:space="preserve">    大案要案查处</w:t>
              </w:r>
            </w:ins>
            <w:del w:id="2516"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大案要案查处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17"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A5B4F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518" w:author="Administrator" w:date="2024-08-08T09:08:46Z">
              <w:r>
                <w:rPr>
                  <w:rFonts w:hint="eastAsia" w:ascii="宋体" w:hAnsi="宋体" w:eastAsia="宋体" w:cs="宋体"/>
                  <w:i w:val="0"/>
                  <w:color w:val="000000"/>
                  <w:kern w:val="0"/>
                  <w:sz w:val="20"/>
                  <w:szCs w:val="20"/>
                  <w:u w:val="none"/>
                  <w:lang w:val="en-US" w:eastAsia="zh-CN" w:bidi="ar"/>
                </w:rPr>
                <w:t>160</w:t>
              </w:r>
            </w:ins>
            <w:del w:id="2519" w:author="Administrator" w:date="2024-08-08T09:08:46Z">
              <w:r>
                <w:rPr>
                  <w:rFonts w:hint="eastAsia" w:ascii="宋体" w:hAnsi="宋体" w:eastAsia="宋体" w:cs="宋体"/>
                  <w:i w:val="0"/>
                  <w:iCs w:val="0"/>
                  <w:color w:val="000000"/>
                  <w:kern w:val="0"/>
                  <w:sz w:val="20"/>
                  <w:szCs w:val="20"/>
                  <w:u w:val="none"/>
                  <w:lang w:val="en-US" w:eastAsia="zh-CN" w:bidi="ar"/>
                </w:rPr>
                <w:delText>50</w:delText>
              </w:r>
            </w:del>
          </w:p>
        </w:tc>
      </w:tr>
      <w:tr w14:paraId="1B53F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20" w:author="Administrator" w:date="2024-08-08T09:08: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20" w:author="Administrator" w:date="2024-08-08T09:08: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21" w:author="Administrator" w:date="2024-08-08T09:08: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6A8B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22" w:author="Administrator" w:date="2024-08-08T09:08:46Z">
              <w:r>
                <w:rPr>
                  <w:rFonts w:hint="eastAsia" w:ascii="宋体" w:hAnsi="宋体" w:eastAsia="宋体" w:cs="宋体"/>
                  <w:i w:val="0"/>
                  <w:color w:val="000000"/>
                  <w:kern w:val="0"/>
                  <w:sz w:val="20"/>
                  <w:szCs w:val="20"/>
                  <w:u w:val="none"/>
                  <w:lang w:val="en-US" w:eastAsia="zh-CN" w:bidi="ar"/>
                </w:rPr>
                <w:t>2011105</w:t>
              </w:r>
            </w:ins>
            <w:del w:id="2523" w:author="Administrator" w:date="2024-08-08T09:08:46Z">
              <w:r>
                <w:rPr>
                  <w:rFonts w:hint="eastAsia" w:ascii="宋体" w:hAnsi="宋体" w:eastAsia="宋体" w:cs="宋体"/>
                  <w:i w:val="0"/>
                  <w:iCs w:val="0"/>
                  <w:color w:val="000000"/>
                  <w:kern w:val="0"/>
                  <w:sz w:val="20"/>
                  <w:szCs w:val="20"/>
                  <w:u w:val="none"/>
                  <w:lang w:val="en-US" w:eastAsia="zh-CN" w:bidi="ar"/>
                </w:rPr>
                <w:delText>2011105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24" w:author="Administrator" w:date="2024-08-08T09:08: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78E0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25" w:author="Administrator" w:date="2024-08-08T09:08:46Z">
              <w:r>
                <w:rPr>
                  <w:rFonts w:hint="eastAsia" w:ascii="宋体" w:hAnsi="宋体" w:eastAsia="宋体" w:cs="宋体"/>
                  <w:i w:val="0"/>
                  <w:color w:val="000000"/>
                  <w:kern w:val="0"/>
                  <w:sz w:val="20"/>
                  <w:szCs w:val="20"/>
                  <w:u w:val="none"/>
                  <w:lang w:val="en-US" w:eastAsia="zh-CN" w:bidi="ar"/>
                </w:rPr>
                <w:t xml:space="preserve">    派驻派出机构</w:t>
              </w:r>
            </w:ins>
            <w:del w:id="2526" w:author="Administrator" w:date="2024-08-08T09:08:46Z">
              <w:r>
                <w:rPr>
                  <w:rFonts w:hint="eastAsia" w:ascii="宋体" w:hAnsi="宋体" w:eastAsia="宋体" w:cs="宋体"/>
                  <w:i w:val="0"/>
                  <w:iCs w:val="0"/>
                  <w:color w:val="000000"/>
                  <w:kern w:val="0"/>
                  <w:sz w:val="20"/>
                  <w:szCs w:val="20"/>
                  <w:u w:val="none"/>
                  <w:lang w:val="en-US" w:eastAsia="zh-CN" w:bidi="ar"/>
                </w:rPr>
                <w:delText xml:space="preserve">    派驻派出机构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27" w:author="Administrator" w:date="2024-08-08T09:08: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705F75">
            <w:pPr>
              <w:widowControl/>
              <w:jc w:val="right"/>
              <w:textAlignment w:val="center"/>
              <w:rPr>
                <w:rFonts w:hint="eastAsia" w:ascii="宋体" w:hAnsi="宋体" w:eastAsia="宋体" w:cs="宋体"/>
                <w:i w:val="0"/>
                <w:iCs w:val="0"/>
                <w:color w:val="000000"/>
                <w:sz w:val="20"/>
                <w:szCs w:val="20"/>
                <w:u w:val="none"/>
              </w:rPr>
              <w:pPrChange w:id="2528" w:author="Administrator" w:date="2024-08-08T09:08:46Z">
                <w:pPr>
                  <w:jc w:val="right"/>
                </w:pPr>
              </w:pPrChange>
            </w:pPr>
            <w:ins w:id="2529" w:author="Administrator" w:date="2024-08-08T09:08:46Z">
              <w:r>
                <w:rPr>
                  <w:rFonts w:hint="eastAsia" w:ascii="宋体" w:hAnsi="宋体" w:eastAsia="宋体" w:cs="宋体"/>
                  <w:i w:val="0"/>
                  <w:color w:val="000000"/>
                  <w:kern w:val="0"/>
                  <w:sz w:val="20"/>
                  <w:szCs w:val="20"/>
                  <w:u w:val="none"/>
                  <w:lang w:val="en-US" w:eastAsia="zh-CN" w:bidi="ar"/>
                </w:rPr>
                <w:t>12</w:t>
              </w:r>
            </w:ins>
          </w:p>
        </w:tc>
      </w:tr>
      <w:tr w14:paraId="58D42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30"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30"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31"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A323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32" w:author="Administrator" w:date="2024-08-08T09:08:47Z">
              <w:r>
                <w:rPr>
                  <w:rFonts w:hint="eastAsia" w:ascii="宋体" w:hAnsi="宋体" w:eastAsia="宋体" w:cs="宋体"/>
                  <w:i w:val="0"/>
                  <w:color w:val="000000"/>
                  <w:kern w:val="0"/>
                  <w:sz w:val="20"/>
                  <w:szCs w:val="20"/>
                  <w:u w:val="none"/>
                  <w:lang w:val="en-US" w:eastAsia="zh-CN" w:bidi="ar"/>
                </w:rPr>
                <w:t>2011106</w:t>
              </w:r>
            </w:ins>
            <w:del w:id="2533" w:author="Administrator" w:date="2024-08-08T09:08:46Z">
              <w:r>
                <w:rPr>
                  <w:rFonts w:hint="eastAsia" w:ascii="宋体" w:hAnsi="宋体" w:eastAsia="宋体" w:cs="宋体"/>
                  <w:i w:val="0"/>
                  <w:iCs w:val="0"/>
                  <w:color w:val="000000"/>
                  <w:kern w:val="0"/>
                  <w:sz w:val="20"/>
                  <w:szCs w:val="20"/>
                  <w:u w:val="none"/>
                  <w:lang w:val="en-US" w:eastAsia="zh-CN" w:bidi="ar"/>
                </w:rPr>
                <w:delText>2011106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34"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7584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35" w:author="Administrator" w:date="2024-08-08T09:08:47Z">
              <w:r>
                <w:rPr>
                  <w:rFonts w:hint="eastAsia" w:ascii="宋体" w:hAnsi="宋体" w:eastAsia="宋体" w:cs="宋体"/>
                  <w:i w:val="0"/>
                  <w:color w:val="000000"/>
                  <w:kern w:val="0"/>
                  <w:sz w:val="20"/>
                  <w:szCs w:val="20"/>
                  <w:u w:val="none"/>
                  <w:lang w:val="en-US" w:eastAsia="zh-CN" w:bidi="ar"/>
                </w:rPr>
                <w:t xml:space="preserve">    巡视工作</w:t>
              </w:r>
            </w:ins>
            <w:del w:id="2536"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巡视工作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37"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C9AD64">
            <w:pPr>
              <w:widowControl/>
              <w:jc w:val="right"/>
              <w:textAlignment w:val="center"/>
              <w:rPr>
                <w:rFonts w:hint="eastAsia" w:ascii="宋体" w:hAnsi="宋体" w:eastAsia="宋体" w:cs="宋体"/>
                <w:i w:val="0"/>
                <w:iCs w:val="0"/>
                <w:color w:val="000000"/>
                <w:sz w:val="20"/>
                <w:szCs w:val="20"/>
                <w:u w:val="none"/>
              </w:rPr>
              <w:pPrChange w:id="2538" w:author="Administrator" w:date="2024-08-08T09:08:47Z">
                <w:pPr>
                  <w:jc w:val="right"/>
                </w:pPr>
              </w:pPrChange>
            </w:pPr>
            <w:ins w:id="2539" w:author="Administrator" w:date="2024-08-08T09:08:47Z">
              <w:r>
                <w:rPr>
                  <w:rFonts w:hint="eastAsia" w:ascii="宋体" w:hAnsi="宋体" w:eastAsia="宋体" w:cs="宋体"/>
                  <w:i w:val="0"/>
                  <w:color w:val="000000"/>
                  <w:kern w:val="0"/>
                  <w:sz w:val="20"/>
                  <w:szCs w:val="20"/>
                  <w:u w:val="none"/>
                  <w:lang w:val="en-US" w:eastAsia="zh-CN" w:bidi="ar"/>
                </w:rPr>
                <w:t>23</w:t>
              </w:r>
            </w:ins>
          </w:p>
        </w:tc>
      </w:tr>
      <w:tr w14:paraId="1136A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40"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540"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41"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B6D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42" w:author="Administrator" w:date="2024-08-08T09:08:47Z">
              <w:r>
                <w:rPr>
                  <w:rFonts w:hint="eastAsia" w:ascii="宋体" w:hAnsi="宋体" w:eastAsia="宋体" w:cs="宋体"/>
                  <w:i w:val="0"/>
                  <w:color w:val="000000"/>
                  <w:kern w:val="0"/>
                  <w:sz w:val="20"/>
                  <w:szCs w:val="20"/>
                  <w:u w:val="none"/>
                  <w:lang w:val="en-US" w:eastAsia="zh-CN" w:bidi="ar"/>
                </w:rPr>
                <w:t>2011150</w:t>
              </w:r>
            </w:ins>
            <w:del w:id="2543" w:author="Administrator" w:date="2024-08-08T09:08:47Z">
              <w:r>
                <w:rPr>
                  <w:rFonts w:hint="eastAsia" w:ascii="宋体" w:hAnsi="宋体" w:eastAsia="宋体" w:cs="宋体"/>
                  <w:i w:val="0"/>
                  <w:iCs w:val="0"/>
                  <w:color w:val="000000"/>
                  <w:kern w:val="0"/>
                  <w:sz w:val="20"/>
                  <w:szCs w:val="20"/>
                  <w:u w:val="none"/>
                  <w:lang w:val="en-US" w:eastAsia="zh-CN" w:bidi="ar"/>
                </w:rPr>
                <w:delText>2011150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44"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D6DD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45" w:author="Administrator" w:date="2024-08-08T09:08:47Z">
              <w:r>
                <w:rPr>
                  <w:rFonts w:hint="eastAsia" w:ascii="宋体" w:hAnsi="宋体" w:eastAsia="宋体" w:cs="宋体"/>
                  <w:i w:val="0"/>
                  <w:color w:val="000000"/>
                  <w:kern w:val="0"/>
                  <w:sz w:val="20"/>
                  <w:szCs w:val="20"/>
                  <w:u w:val="none"/>
                  <w:lang w:val="en-US" w:eastAsia="zh-CN" w:bidi="ar"/>
                </w:rPr>
                <w:t xml:space="preserve">    事业运行</w:t>
              </w:r>
            </w:ins>
            <w:del w:id="2546"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47"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C0F9C7">
            <w:pPr>
              <w:jc w:val="right"/>
              <w:rPr>
                <w:rFonts w:hint="eastAsia" w:ascii="宋体" w:hAnsi="宋体" w:eastAsia="宋体" w:cs="宋体"/>
                <w:i w:val="0"/>
                <w:iCs w:val="0"/>
                <w:color w:val="000000"/>
                <w:sz w:val="20"/>
                <w:szCs w:val="20"/>
                <w:u w:val="none"/>
              </w:rPr>
            </w:pPr>
          </w:p>
        </w:tc>
      </w:tr>
      <w:tr w14:paraId="64FE9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48"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48"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49"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3452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50" w:author="Administrator" w:date="2024-08-08T09:08:47Z">
              <w:r>
                <w:rPr>
                  <w:rFonts w:hint="eastAsia" w:ascii="宋体" w:hAnsi="宋体" w:eastAsia="宋体" w:cs="宋体"/>
                  <w:i w:val="0"/>
                  <w:color w:val="000000"/>
                  <w:kern w:val="0"/>
                  <w:sz w:val="20"/>
                  <w:szCs w:val="20"/>
                  <w:u w:val="none"/>
                  <w:lang w:val="en-US" w:eastAsia="zh-CN" w:bidi="ar"/>
                </w:rPr>
                <w:t>2011199</w:t>
              </w:r>
            </w:ins>
            <w:del w:id="2551" w:author="Administrator" w:date="2024-08-08T09:08:47Z">
              <w:r>
                <w:rPr>
                  <w:rFonts w:hint="eastAsia" w:ascii="宋体" w:hAnsi="宋体" w:eastAsia="宋体" w:cs="宋体"/>
                  <w:i w:val="0"/>
                  <w:iCs w:val="0"/>
                  <w:color w:val="000000"/>
                  <w:kern w:val="0"/>
                  <w:sz w:val="20"/>
                  <w:szCs w:val="20"/>
                  <w:u w:val="none"/>
                  <w:lang w:val="en-US" w:eastAsia="zh-CN" w:bidi="ar"/>
                </w:rPr>
                <w:delText>2011199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52"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2525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53" w:author="Administrator" w:date="2024-08-08T09:08:47Z">
              <w:r>
                <w:rPr>
                  <w:rFonts w:hint="eastAsia" w:ascii="宋体" w:hAnsi="宋体" w:eastAsia="宋体" w:cs="宋体"/>
                  <w:i w:val="0"/>
                  <w:color w:val="000000"/>
                  <w:kern w:val="0"/>
                  <w:sz w:val="20"/>
                  <w:szCs w:val="20"/>
                  <w:u w:val="none"/>
                  <w:lang w:val="en-US" w:eastAsia="zh-CN" w:bidi="ar"/>
                </w:rPr>
                <w:t xml:space="preserve">    其他纪检监察事务支出</w:t>
              </w:r>
            </w:ins>
            <w:del w:id="2554"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其他纪检监察事务支出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55"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80DFA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2556" w:author="Administrator" w:date="2024-08-08T09:08:47Z">
                <w:pPr>
                  <w:keepNext w:val="0"/>
                  <w:keepLines w:val="0"/>
                  <w:widowControl/>
                  <w:suppressLineNumbers w:val="0"/>
                  <w:jc w:val="right"/>
                  <w:textAlignment w:val="center"/>
                </w:pPr>
              </w:pPrChange>
            </w:pPr>
            <w:del w:id="2557" w:author="Administrator" w:date="2024-08-08T09:08:47Z">
              <w:r>
                <w:rPr>
                  <w:rFonts w:hint="eastAsia" w:ascii="宋体" w:hAnsi="宋体" w:eastAsia="宋体" w:cs="宋体"/>
                  <w:i w:val="0"/>
                  <w:iCs w:val="0"/>
                  <w:color w:val="000000"/>
                  <w:kern w:val="0"/>
                  <w:sz w:val="20"/>
                  <w:szCs w:val="20"/>
                  <w:u w:val="none"/>
                  <w:lang w:val="en-US" w:eastAsia="zh-CN" w:bidi="ar"/>
                </w:rPr>
                <w:delText>10</w:delText>
              </w:r>
            </w:del>
          </w:p>
        </w:tc>
      </w:tr>
      <w:tr w14:paraId="54CBA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58"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58"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59"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0A14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60" w:author="Administrator" w:date="2024-08-08T09:08:47Z">
              <w:r>
                <w:rPr>
                  <w:rFonts w:hint="eastAsia" w:ascii="宋体" w:hAnsi="宋体" w:eastAsia="宋体" w:cs="宋体"/>
                  <w:i w:val="0"/>
                  <w:color w:val="000000"/>
                  <w:kern w:val="0"/>
                  <w:sz w:val="20"/>
                  <w:szCs w:val="20"/>
                  <w:u w:val="none"/>
                  <w:lang w:val="en-US" w:eastAsia="zh-CN" w:bidi="ar"/>
                </w:rPr>
                <w:t>20113</w:t>
              </w:r>
            </w:ins>
            <w:del w:id="2561" w:author="Administrator" w:date="2024-08-08T09:08:47Z">
              <w:r>
                <w:rPr>
                  <w:rFonts w:hint="eastAsia" w:ascii="宋体" w:hAnsi="宋体" w:eastAsia="宋体" w:cs="宋体"/>
                  <w:i w:val="0"/>
                  <w:iCs w:val="0"/>
                  <w:color w:val="000000"/>
                  <w:kern w:val="0"/>
                  <w:sz w:val="20"/>
                  <w:szCs w:val="20"/>
                  <w:u w:val="none"/>
                  <w:lang w:val="en-US" w:eastAsia="zh-CN" w:bidi="ar"/>
                </w:rPr>
                <w:delText>20113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62"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D53F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63" w:author="Administrator" w:date="2024-08-08T09:08:47Z">
              <w:r>
                <w:rPr>
                  <w:rFonts w:hint="eastAsia" w:ascii="宋体" w:hAnsi="宋体" w:eastAsia="宋体" w:cs="宋体"/>
                  <w:i w:val="0"/>
                  <w:color w:val="000000"/>
                  <w:kern w:val="0"/>
                  <w:sz w:val="20"/>
                  <w:szCs w:val="20"/>
                  <w:u w:val="none"/>
                  <w:lang w:val="en-US" w:eastAsia="zh-CN" w:bidi="ar"/>
                </w:rPr>
                <w:t xml:space="preserve">  商贸事务</w:t>
              </w:r>
            </w:ins>
            <w:del w:id="2564"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商贸事务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65"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0BAA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566" w:author="Administrator" w:date="2024-08-08T09:08:47Z">
              <w:r>
                <w:rPr>
                  <w:rFonts w:hint="eastAsia" w:ascii="宋体" w:hAnsi="宋体" w:eastAsia="宋体" w:cs="宋体"/>
                  <w:i w:val="0"/>
                  <w:color w:val="000000"/>
                  <w:kern w:val="0"/>
                  <w:sz w:val="20"/>
                  <w:szCs w:val="20"/>
                  <w:u w:val="none"/>
                  <w:lang w:val="en-US" w:eastAsia="zh-CN" w:bidi="ar"/>
                </w:rPr>
                <w:t>674</w:t>
              </w:r>
            </w:ins>
            <w:del w:id="2567" w:author="Administrator" w:date="2024-08-08T09:08:47Z">
              <w:r>
                <w:rPr>
                  <w:rFonts w:hint="eastAsia" w:ascii="宋体" w:hAnsi="宋体" w:eastAsia="宋体" w:cs="宋体"/>
                  <w:i w:val="0"/>
                  <w:iCs w:val="0"/>
                  <w:color w:val="000000"/>
                  <w:kern w:val="0"/>
                  <w:sz w:val="20"/>
                  <w:szCs w:val="20"/>
                  <w:u w:val="none"/>
                  <w:lang w:val="en-US" w:eastAsia="zh-CN" w:bidi="ar"/>
                </w:rPr>
                <w:delText>553</w:delText>
              </w:r>
            </w:del>
          </w:p>
        </w:tc>
      </w:tr>
      <w:tr w14:paraId="79F83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68"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68"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69"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5306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70" w:author="Administrator" w:date="2024-08-08T09:08:47Z">
              <w:r>
                <w:rPr>
                  <w:rFonts w:hint="eastAsia" w:ascii="宋体" w:hAnsi="宋体" w:eastAsia="宋体" w:cs="宋体"/>
                  <w:i w:val="0"/>
                  <w:color w:val="000000"/>
                  <w:kern w:val="0"/>
                  <w:sz w:val="20"/>
                  <w:szCs w:val="20"/>
                  <w:u w:val="none"/>
                  <w:lang w:val="en-US" w:eastAsia="zh-CN" w:bidi="ar"/>
                </w:rPr>
                <w:t>2011301</w:t>
              </w:r>
            </w:ins>
            <w:del w:id="2571" w:author="Administrator" w:date="2024-08-08T09:08:47Z">
              <w:r>
                <w:rPr>
                  <w:rFonts w:hint="eastAsia" w:ascii="宋体" w:hAnsi="宋体" w:eastAsia="宋体" w:cs="宋体"/>
                  <w:i w:val="0"/>
                  <w:iCs w:val="0"/>
                  <w:color w:val="000000"/>
                  <w:kern w:val="0"/>
                  <w:sz w:val="20"/>
                  <w:szCs w:val="20"/>
                  <w:u w:val="none"/>
                  <w:lang w:val="en-US" w:eastAsia="zh-CN" w:bidi="ar"/>
                </w:rPr>
                <w:delText>2011301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72"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E475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73" w:author="Administrator" w:date="2024-08-08T09:08:47Z">
              <w:r>
                <w:rPr>
                  <w:rFonts w:hint="eastAsia" w:ascii="宋体" w:hAnsi="宋体" w:eastAsia="宋体" w:cs="宋体"/>
                  <w:i w:val="0"/>
                  <w:color w:val="000000"/>
                  <w:kern w:val="0"/>
                  <w:sz w:val="20"/>
                  <w:szCs w:val="20"/>
                  <w:u w:val="none"/>
                  <w:lang w:val="en-US" w:eastAsia="zh-CN" w:bidi="ar"/>
                </w:rPr>
                <w:t xml:space="preserve">    行政运行</w:t>
              </w:r>
            </w:ins>
            <w:del w:id="2574"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75"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55CD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576" w:author="Administrator" w:date="2024-08-08T09:08:47Z">
              <w:r>
                <w:rPr>
                  <w:rFonts w:hint="eastAsia" w:ascii="宋体" w:hAnsi="宋体" w:eastAsia="宋体" w:cs="宋体"/>
                  <w:i w:val="0"/>
                  <w:color w:val="000000"/>
                  <w:kern w:val="0"/>
                  <w:sz w:val="20"/>
                  <w:szCs w:val="20"/>
                  <w:u w:val="none"/>
                  <w:lang w:val="en-US" w:eastAsia="zh-CN" w:bidi="ar"/>
                </w:rPr>
                <w:t>379</w:t>
              </w:r>
            </w:ins>
            <w:del w:id="2577" w:author="Administrator" w:date="2024-08-08T09:08:47Z">
              <w:r>
                <w:rPr>
                  <w:rFonts w:hint="eastAsia" w:ascii="宋体" w:hAnsi="宋体" w:eastAsia="宋体" w:cs="宋体"/>
                  <w:i w:val="0"/>
                  <w:iCs w:val="0"/>
                  <w:color w:val="000000"/>
                  <w:kern w:val="0"/>
                  <w:sz w:val="20"/>
                  <w:szCs w:val="20"/>
                  <w:u w:val="none"/>
                  <w:lang w:val="en-US" w:eastAsia="zh-CN" w:bidi="ar"/>
                </w:rPr>
                <w:delText>278</w:delText>
              </w:r>
            </w:del>
          </w:p>
        </w:tc>
      </w:tr>
      <w:tr w14:paraId="024F7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78"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78"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79"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B361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80" w:author="Administrator" w:date="2024-08-08T09:08:47Z">
              <w:r>
                <w:rPr>
                  <w:rFonts w:hint="eastAsia" w:ascii="宋体" w:hAnsi="宋体" w:eastAsia="宋体" w:cs="宋体"/>
                  <w:i w:val="0"/>
                  <w:color w:val="000000"/>
                  <w:kern w:val="0"/>
                  <w:sz w:val="20"/>
                  <w:szCs w:val="20"/>
                  <w:u w:val="none"/>
                  <w:lang w:val="en-US" w:eastAsia="zh-CN" w:bidi="ar"/>
                </w:rPr>
                <w:t>2011302</w:t>
              </w:r>
            </w:ins>
            <w:del w:id="2581" w:author="Administrator" w:date="2024-08-08T09:08:47Z">
              <w:r>
                <w:rPr>
                  <w:rFonts w:hint="eastAsia" w:ascii="宋体" w:hAnsi="宋体" w:eastAsia="宋体" w:cs="宋体"/>
                  <w:i w:val="0"/>
                  <w:iCs w:val="0"/>
                  <w:color w:val="000000"/>
                  <w:kern w:val="0"/>
                  <w:sz w:val="20"/>
                  <w:szCs w:val="20"/>
                  <w:u w:val="none"/>
                  <w:lang w:val="en-US" w:eastAsia="zh-CN" w:bidi="ar"/>
                </w:rPr>
                <w:delText>2011302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82"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EBE2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83" w:author="Administrator" w:date="2024-08-08T09:08:47Z">
              <w:r>
                <w:rPr>
                  <w:rFonts w:hint="eastAsia" w:ascii="宋体" w:hAnsi="宋体" w:eastAsia="宋体" w:cs="宋体"/>
                  <w:i w:val="0"/>
                  <w:color w:val="000000"/>
                  <w:kern w:val="0"/>
                  <w:sz w:val="20"/>
                  <w:szCs w:val="20"/>
                  <w:u w:val="none"/>
                  <w:lang w:val="en-US" w:eastAsia="zh-CN" w:bidi="ar"/>
                </w:rPr>
                <w:t xml:space="preserve">    一般行政管理事务</w:t>
              </w:r>
            </w:ins>
            <w:del w:id="2584"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85"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A4FEB9">
            <w:pPr>
              <w:jc w:val="right"/>
              <w:rPr>
                <w:rFonts w:hint="eastAsia" w:ascii="宋体" w:hAnsi="宋体" w:eastAsia="宋体" w:cs="宋体"/>
                <w:i w:val="0"/>
                <w:iCs w:val="0"/>
                <w:color w:val="000000"/>
                <w:sz w:val="20"/>
                <w:szCs w:val="20"/>
                <w:u w:val="none"/>
              </w:rPr>
            </w:pPr>
          </w:p>
        </w:tc>
      </w:tr>
      <w:tr w14:paraId="1C792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86"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86"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87"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C1BE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88" w:author="Administrator" w:date="2024-08-08T09:08:47Z">
              <w:r>
                <w:rPr>
                  <w:rFonts w:hint="eastAsia" w:ascii="宋体" w:hAnsi="宋体" w:eastAsia="宋体" w:cs="宋体"/>
                  <w:i w:val="0"/>
                  <w:color w:val="000000"/>
                  <w:kern w:val="0"/>
                  <w:sz w:val="20"/>
                  <w:szCs w:val="20"/>
                  <w:u w:val="none"/>
                  <w:lang w:val="en-US" w:eastAsia="zh-CN" w:bidi="ar"/>
                </w:rPr>
                <w:t>2011303</w:t>
              </w:r>
            </w:ins>
            <w:del w:id="2589" w:author="Administrator" w:date="2024-08-08T09:08:47Z">
              <w:r>
                <w:rPr>
                  <w:rFonts w:hint="eastAsia" w:ascii="宋体" w:hAnsi="宋体" w:eastAsia="宋体" w:cs="宋体"/>
                  <w:i w:val="0"/>
                  <w:iCs w:val="0"/>
                  <w:color w:val="000000"/>
                  <w:kern w:val="0"/>
                  <w:sz w:val="20"/>
                  <w:szCs w:val="20"/>
                  <w:u w:val="none"/>
                  <w:lang w:val="en-US" w:eastAsia="zh-CN" w:bidi="ar"/>
                </w:rPr>
                <w:delText>2011303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90"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15FC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91" w:author="Administrator" w:date="2024-08-08T09:08:47Z">
              <w:r>
                <w:rPr>
                  <w:rFonts w:hint="eastAsia" w:ascii="宋体" w:hAnsi="宋体" w:eastAsia="宋体" w:cs="宋体"/>
                  <w:i w:val="0"/>
                  <w:color w:val="000000"/>
                  <w:kern w:val="0"/>
                  <w:sz w:val="20"/>
                  <w:szCs w:val="20"/>
                  <w:u w:val="none"/>
                  <w:lang w:val="en-US" w:eastAsia="zh-CN" w:bidi="ar"/>
                </w:rPr>
                <w:t xml:space="preserve">    机关服务</w:t>
              </w:r>
            </w:ins>
            <w:del w:id="2592"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93"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498C61">
            <w:pPr>
              <w:jc w:val="right"/>
              <w:rPr>
                <w:rFonts w:hint="eastAsia" w:ascii="宋体" w:hAnsi="宋体" w:eastAsia="宋体" w:cs="宋体"/>
                <w:i w:val="0"/>
                <w:iCs w:val="0"/>
                <w:color w:val="000000"/>
                <w:sz w:val="20"/>
                <w:szCs w:val="20"/>
                <w:u w:val="none"/>
              </w:rPr>
            </w:pPr>
          </w:p>
        </w:tc>
      </w:tr>
      <w:tr w14:paraId="63630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94"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594"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95"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C83A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96" w:author="Administrator" w:date="2024-08-08T09:08:47Z">
              <w:r>
                <w:rPr>
                  <w:rFonts w:hint="eastAsia" w:ascii="宋体" w:hAnsi="宋体" w:eastAsia="宋体" w:cs="宋体"/>
                  <w:i w:val="0"/>
                  <w:color w:val="000000"/>
                  <w:kern w:val="0"/>
                  <w:sz w:val="20"/>
                  <w:szCs w:val="20"/>
                  <w:u w:val="none"/>
                  <w:lang w:val="en-US" w:eastAsia="zh-CN" w:bidi="ar"/>
                </w:rPr>
                <w:t>2011304</w:t>
              </w:r>
            </w:ins>
            <w:del w:id="2597" w:author="Administrator" w:date="2024-08-08T09:08:47Z">
              <w:r>
                <w:rPr>
                  <w:rFonts w:hint="eastAsia" w:ascii="宋体" w:hAnsi="宋体" w:eastAsia="宋体" w:cs="宋体"/>
                  <w:i w:val="0"/>
                  <w:iCs w:val="0"/>
                  <w:color w:val="000000"/>
                  <w:kern w:val="0"/>
                  <w:sz w:val="20"/>
                  <w:szCs w:val="20"/>
                  <w:u w:val="none"/>
                  <w:lang w:val="en-US" w:eastAsia="zh-CN" w:bidi="ar"/>
                </w:rPr>
                <w:delText>2011304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598"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05F5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599" w:author="Administrator" w:date="2024-08-08T09:08:47Z">
              <w:r>
                <w:rPr>
                  <w:rFonts w:hint="eastAsia" w:ascii="宋体" w:hAnsi="宋体" w:eastAsia="宋体" w:cs="宋体"/>
                  <w:i w:val="0"/>
                  <w:color w:val="000000"/>
                  <w:kern w:val="0"/>
                  <w:sz w:val="20"/>
                  <w:szCs w:val="20"/>
                  <w:u w:val="none"/>
                  <w:lang w:val="en-US" w:eastAsia="zh-CN" w:bidi="ar"/>
                </w:rPr>
                <w:t xml:space="preserve">    对外贸易管理</w:t>
              </w:r>
            </w:ins>
            <w:del w:id="2600"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对外贸易管理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01"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63A863">
            <w:pPr>
              <w:jc w:val="right"/>
              <w:rPr>
                <w:rFonts w:hint="eastAsia" w:ascii="宋体" w:hAnsi="宋体" w:eastAsia="宋体" w:cs="宋体"/>
                <w:i w:val="0"/>
                <w:iCs w:val="0"/>
                <w:color w:val="000000"/>
                <w:sz w:val="20"/>
                <w:szCs w:val="20"/>
                <w:u w:val="none"/>
              </w:rPr>
            </w:pPr>
          </w:p>
        </w:tc>
      </w:tr>
      <w:tr w14:paraId="334CE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02"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602"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03"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992F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04" w:author="Administrator" w:date="2024-08-08T09:08:47Z">
              <w:r>
                <w:rPr>
                  <w:rFonts w:hint="eastAsia" w:ascii="宋体" w:hAnsi="宋体" w:eastAsia="宋体" w:cs="宋体"/>
                  <w:i w:val="0"/>
                  <w:color w:val="000000"/>
                  <w:kern w:val="0"/>
                  <w:sz w:val="20"/>
                  <w:szCs w:val="20"/>
                  <w:u w:val="none"/>
                  <w:lang w:val="en-US" w:eastAsia="zh-CN" w:bidi="ar"/>
                </w:rPr>
                <w:t>2011305</w:t>
              </w:r>
            </w:ins>
            <w:del w:id="2605" w:author="Administrator" w:date="2024-08-08T09:08:47Z">
              <w:r>
                <w:rPr>
                  <w:rFonts w:hint="eastAsia" w:ascii="宋体" w:hAnsi="宋体" w:eastAsia="宋体" w:cs="宋体"/>
                  <w:i w:val="0"/>
                  <w:iCs w:val="0"/>
                  <w:color w:val="000000"/>
                  <w:kern w:val="0"/>
                  <w:sz w:val="20"/>
                  <w:szCs w:val="20"/>
                  <w:u w:val="none"/>
                  <w:lang w:val="en-US" w:eastAsia="zh-CN" w:bidi="ar"/>
                </w:rPr>
                <w:delText>2011305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06"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5F80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07" w:author="Administrator" w:date="2024-08-08T09:08:47Z">
              <w:r>
                <w:rPr>
                  <w:rFonts w:hint="eastAsia" w:ascii="宋体" w:hAnsi="宋体" w:eastAsia="宋体" w:cs="宋体"/>
                  <w:i w:val="0"/>
                  <w:color w:val="000000"/>
                  <w:kern w:val="0"/>
                  <w:sz w:val="20"/>
                  <w:szCs w:val="20"/>
                  <w:u w:val="none"/>
                  <w:lang w:val="en-US" w:eastAsia="zh-CN" w:bidi="ar"/>
                </w:rPr>
                <w:t xml:space="preserve">    国际经济合作</w:t>
              </w:r>
            </w:ins>
            <w:del w:id="2608"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国际经济合作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09"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C4F785">
            <w:pPr>
              <w:jc w:val="right"/>
              <w:rPr>
                <w:rFonts w:hint="eastAsia" w:ascii="宋体" w:hAnsi="宋体" w:eastAsia="宋体" w:cs="宋体"/>
                <w:i w:val="0"/>
                <w:iCs w:val="0"/>
                <w:color w:val="000000"/>
                <w:sz w:val="20"/>
                <w:szCs w:val="20"/>
                <w:u w:val="none"/>
              </w:rPr>
            </w:pPr>
          </w:p>
        </w:tc>
      </w:tr>
      <w:tr w14:paraId="2F37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10"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10"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11"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97CD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12" w:author="Administrator" w:date="2024-08-08T09:08:47Z">
              <w:r>
                <w:rPr>
                  <w:rFonts w:hint="eastAsia" w:ascii="宋体" w:hAnsi="宋体" w:eastAsia="宋体" w:cs="宋体"/>
                  <w:i w:val="0"/>
                  <w:color w:val="000000"/>
                  <w:kern w:val="0"/>
                  <w:sz w:val="20"/>
                  <w:szCs w:val="20"/>
                  <w:u w:val="none"/>
                  <w:lang w:val="en-US" w:eastAsia="zh-CN" w:bidi="ar"/>
                </w:rPr>
                <w:t>2011306</w:t>
              </w:r>
            </w:ins>
            <w:del w:id="2613" w:author="Administrator" w:date="2024-08-08T09:08:47Z">
              <w:r>
                <w:rPr>
                  <w:rFonts w:hint="eastAsia" w:ascii="宋体" w:hAnsi="宋体" w:eastAsia="宋体" w:cs="宋体"/>
                  <w:i w:val="0"/>
                  <w:iCs w:val="0"/>
                  <w:color w:val="000000"/>
                  <w:kern w:val="0"/>
                  <w:sz w:val="20"/>
                  <w:szCs w:val="20"/>
                  <w:u w:val="none"/>
                  <w:lang w:val="en-US" w:eastAsia="zh-CN" w:bidi="ar"/>
                </w:rPr>
                <w:delText>2011306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14"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C147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15" w:author="Administrator" w:date="2024-08-08T09:08:47Z">
              <w:r>
                <w:rPr>
                  <w:rFonts w:hint="eastAsia" w:ascii="宋体" w:hAnsi="宋体" w:eastAsia="宋体" w:cs="宋体"/>
                  <w:i w:val="0"/>
                  <w:color w:val="000000"/>
                  <w:kern w:val="0"/>
                  <w:sz w:val="20"/>
                  <w:szCs w:val="20"/>
                  <w:u w:val="none"/>
                  <w:lang w:val="en-US" w:eastAsia="zh-CN" w:bidi="ar"/>
                </w:rPr>
                <w:t xml:space="preserve">    外资管理</w:t>
              </w:r>
            </w:ins>
            <w:del w:id="2616"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外资管理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17"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230C0D">
            <w:pPr>
              <w:jc w:val="right"/>
              <w:rPr>
                <w:rFonts w:hint="eastAsia" w:ascii="宋体" w:hAnsi="宋体" w:eastAsia="宋体" w:cs="宋体"/>
                <w:i w:val="0"/>
                <w:iCs w:val="0"/>
                <w:color w:val="000000"/>
                <w:sz w:val="20"/>
                <w:szCs w:val="20"/>
                <w:u w:val="none"/>
              </w:rPr>
            </w:pPr>
          </w:p>
        </w:tc>
      </w:tr>
      <w:tr w14:paraId="3FB84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18"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18"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19"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1AA0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20" w:author="Administrator" w:date="2024-08-08T09:08:47Z">
              <w:r>
                <w:rPr>
                  <w:rFonts w:hint="eastAsia" w:ascii="宋体" w:hAnsi="宋体" w:eastAsia="宋体" w:cs="宋体"/>
                  <w:i w:val="0"/>
                  <w:color w:val="000000"/>
                  <w:kern w:val="0"/>
                  <w:sz w:val="20"/>
                  <w:szCs w:val="20"/>
                  <w:u w:val="none"/>
                  <w:lang w:val="en-US" w:eastAsia="zh-CN" w:bidi="ar"/>
                </w:rPr>
                <w:t>2011307</w:t>
              </w:r>
            </w:ins>
            <w:del w:id="2621" w:author="Administrator" w:date="2024-08-08T09:08:47Z">
              <w:r>
                <w:rPr>
                  <w:rFonts w:hint="eastAsia" w:ascii="宋体" w:hAnsi="宋体" w:eastAsia="宋体" w:cs="宋体"/>
                  <w:i w:val="0"/>
                  <w:iCs w:val="0"/>
                  <w:color w:val="000000"/>
                  <w:kern w:val="0"/>
                  <w:sz w:val="20"/>
                  <w:szCs w:val="20"/>
                  <w:u w:val="none"/>
                  <w:lang w:val="en-US" w:eastAsia="zh-CN" w:bidi="ar"/>
                </w:rPr>
                <w:delText>2011307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22"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BAD5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23" w:author="Administrator" w:date="2024-08-08T09:08:47Z">
              <w:r>
                <w:rPr>
                  <w:rFonts w:hint="eastAsia" w:ascii="宋体" w:hAnsi="宋体" w:eastAsia="宋体" w:cs="宋体"/>
                  <w:i w:val="0"/>
                  <w:color w:val="000000"/>
                  <w:kern w:val="0"/>
                  <w:sz w:val="20"/>
                  <w:szCs w:val="20"/>
                  <w:u w:val="none"/>
                  <w:lang w:val="en-US" w:eastAsia="zh-CN" w:bidi="ar"/>
                </w:rPr>
                <w:t xml:space="preserve">    国内贸易管理</w:t>
              </w:r>
            </w:ins>
            <w:del w:id="2624"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国内贸易管理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25"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5E60F0">
            <w:pPr>
              <w:jc w:val="right"/>
              <w:rPr>
                <w:rFonts w:hint="eastAsia" w:ascii="宋体" w:hAnsi="宋体" w:eastAsia="宋体" w:cs="宋体"/>
                <w:i w:val="0"/>
                <w:iCs w:val="0"/>
                <w:color w:val="000000"/>
                <w:sz w:val="20"/>
                <w:szCs w:val="20"/>
                <w:u w:val="none"/>
              </w:rPr>
            </w:pPr>
          </w:p>
        </w:tc>
      </w:tr>
      <w:tr w14:paraId="589CD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26"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26"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27"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D951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28" w:author="Administrator" w:date="2024-08-08T09:08:47Z">
              <w:r>
                <w:rPr>
                  <w:rFonts w:hint="eastAsia" w:ascii="宋体" w:hAnsi="宋体" w:eastAsia="宋体" w:cs="宋体"/>
                  <w:i w:val="0"/>
                  <w:color w:val="000000"/>
                  <w:kern w:val="0"/>
                  <w:sz w:val="20"/>
                  <w:szCs w:val="20"/>
                  <w:u w:val="none"/>
                  <w:lang w:val="en-US" w:eastAsia="zh-CN" w:bidi="ar"/>
                </w:rPr>
                <w:t>2011308</w:t>
              </w:r>
            </w:ins>
            <w:del w:id="2629" w:author="Administrator" w:date="2024-08-08T09:08:47Z">
              <w:r>
                <w:rPr>
                  <w:rFonts w:hint="eastAsia" w:ascii="宋体" w:hAnsi="宋体" w:eastAsia="宋体" w:cs="宋体"/>
                  <w:i w:val="0"/>
                  <w:iCs w:val="0"/>
                  <w:color w:val="000000"/>
                  <w:kern w:val="0"/>
                  <w:sz w:val="20"/>
                  <w:szCs w:val="20"/>
                  <w:u w:val="none"/>
                  <w:lang w:val="en-US" w:eastAsia="zh-CN" w:bidi="ar"/>
                </w:rPr>
                <w:delText>2011308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30"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3500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31" w:author="Administrator" w:date="2024-08-08T09:08:47Z">
              <w:r>
                <w:rPr>
                  <w:rFonts w:hint="eastAsia" w:ascii="宋体" w:hAnsi="宋体" w:eastAsia="宋体" w:cs="宋体"/>
                  <w:i w:val="0"/>
                  <w:color w:val="000000"/>
                  <w:kern w:val="0"/>
                  <w:sz w:val="20"/>
                  <w:szCs w:val="20"/>
                  <w:u w:val="none"/>
                  <w:lang w:val="en-US" w:eastAsia="zh-CN" w:bidi="ar"/>
                </w:rPr>
                <w:t xml:space="preserve">    招商引资</w:t>
              </w:r>
            </w:ins>
            <w:del w:id="2632"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招商引资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33"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665A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634" w:author="Administrator" w:date="2024-08-08T09:08:47Z">
              <w:r>
                <w:rPr>
                  <w:rFonts w:hint="eastAsia" w:ascii="宋体" w:hAnsi="宋体" w:eastAsia="宋体" w:cs="宋体"/>
                  <w:i w:val="0"/>
                  <w:color w:val="000000"/>
                  <w:kern w:val="0"/>
                  <w:sz w:val="20"/>
                  <w:szCs w:val="20"/>
                  <w:u w:val="none"/>
                  <w:lang w:val="en-US" w:eastAsia="zh-CN" w:bidi="ar"/>
                </w:rPr>
                <w:t>220</w:t>
              </w:r>
            </w:ins>
            <w:del w:id="2635" w:author="Administrator" w:date="2024-08-08T09:08:47Z">
              <w:r>
                <w:rPr>
                  <w:rFonts w:hint="eastAsia" w:ascii="宋体" w:hAnsi="宋体" w:eastAsia="宋体" w:cs="宋体"/>
                  <w:i w:val="0"/>
                  <w:iCs w:val="0"/>
                  <w:color w:val="000000"/>
                  <w:kern w:val="0"/>
                  <w:sz w:val="20"/>
                  <w:szCs w:val="20"/>
                  <w:u w:val="none"/>
                  <w:lang w:val="en-US" w:eastAsia="zh-CN" w:bidi="ar"/>
                </w:rPr>
                <w:delText>200</w:delText>
              </w:r>
            </w:del>
          </w:p>
        </w:tc>
      </w:tr>
      <w:tr w14:paraId="05B17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36"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36"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37"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F6D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38" w:author="Administrator" w:date="2024-08-08T09:08:47Z">
              <w:r>
                <w:rPr>
                  <w:rFonts w:hint="eastAsia" w:ascii="宋体" w:hAnsi="宋体" w:eastAsia="宋体" w:cs="宋体"/>
                  <w:i w:val="0"/>
                  <w:color w:val="000000"/>
                  <w:kern w:val="0"/>
                  <w:sz w:val="20"/>
                  <w:szCs w:val="20"/>
                  <w:u w:val="none"/>
                  <w:lang w:val="en-US" w:eastAsia="zh-CN" w:bidi="ar"/>
                </w:rPr>
                <w:t>2011350</w:t>
              </w:r>
            </w:ins>
            <w:del w:id="2639" w:author="Administrator" w:date="2024-08-08T09:08:47Z">
              <w:r>
                <w:rPr>
                  <w:rFonts w:hint="eastAsia" w:ascii="宋体" w:hAnsi="宋体" w:eastAsia="宋体" w:cs="宋体"/>
                  <w:i w:val="0"/>
                  <w:iCs w:val="0"/>
                  <w:color w:val="000000"/>
                  <w:kern w:val="0"/>
                  <w:sz w:val="20"/>
                  <w:szCs w:val="20"/>
                  <w:u w:val="none"/>
                  <w:lang w:val="en-US" w:eastAsia="zh-CN" w:bidi="ar"/>
                </w:rPr>
                <w:delText>2011350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40"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2A9C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41" w:author="Administrator" w:date="2024-08-08T09:08:47Z">
              <w:r>
                <w:rPr>
                  <w:rFonts w:hint="eastAsia" w:ascii="宋体" w:hAnsi="宋体" w:eastAsia="宋体" w:cs="宋体"/>
                  <w:i w:val="0"/>
                  <w:color w:val="000000"/>
                  <w:kern w:val="0"/>
                  <w:sz w:val="20"/>
                  <w:szCs w:val="20"/>
                  <w:u w:val="none"/>
                  <w:lang w:val="en-US" w:eastAsia="zh-CN" w:bidi="ar"/>
                </w:rPr>
                <w:t xml:space="preserve">    事业运行</w:t>
              </w:r>
            </w:ins>
            <w:del w:id="2642"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43"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44070F">
            <w:pPr>
              <w:jc w:val="right"/>
              <w:rPr>
                <w:rFonts w:hint="eastAsia" w:ascii="宋体" w:hAnsi="宋体" w:eastAsia="宋体" w:cs="宋体"/>
                <w:i w:val="0"/>
                <w:iCs w:val="0"/>
                <w:color w:val="000000"/>
                <w:sz w:val="20"/>
                <w:szCs w:val="20"/>
                <w:u w:val="none"/>
              </w:rPr>
            </w:pPr>
          </w:p>
        </w:tc>
      </w:tr>
      <w:tr w14:paraId="378BB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44"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44"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45"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21EC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46" w:author="Administrator" w:date="2024-08-08T09:08:47Z">
              <w:r>
                <w:rPr>
                  <w:rFonts w:hint="eastAsia" w:ascii="宋体" w:hAnsi="宋体" w:eastAsia="宋体" w:cs="宋体"/>
                  <w:i w:val="0"/>
                  <w:color w:val="000000"/>
                  <w:kern w:val="0"/>
                  <w:sz w:val="20"/>
                  <w:szCs w:val="20"/>
                  <w:u w:val="none"/>
                  <w:lang w:val="en-US" w:eastAsia="zh-CN" w:bidi="ar"/>
                </w:rPr>
                <w:t>2011399</w:t>
              </w:r>
            </w:ins>
            <w:del w:id="2647" w:author="Administrator" w:date="2024-08-08T09:08:47Z">
              <w:r>
                <w:rPr>
                  <w:rFonts w:hint="eastAsia" w:ascii="宋体" w:hAnsi="宋体" w:eastAsia="宋体" w:cs="宋体"/>
                  <w:i w:val="0"/>
                  <w:iCs w:val="0"/>
                  <w:color w:val="000000"/>
                  <w:kern w:val="0"/>
                  <w:sz w:val="20"/>
                  <w:szCs w:val="20"/>
                  <w:u w:val="none"/>
                  <w:lang w:val="en-US" w:eastAsia="zh-CN" w:bidi="ar"/>
                </w:rPr>
                <w:delText>2011399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48"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B34D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49" w:author="Administrator" w:date="2024-08-08T09:08:47Z">
              <w:r>
                <w:rPr>
                  <w:rFonts w:hint="eastAsia" w:ascii="宋体" w:hAnsi="宋体" w:eastAsia="宋体" w:cs="宋体"/>
                  <w:i w:val="0"/>
                  <w:color w:val="000000"/>
                  <w:kern w:val="0"/>
                  <w:sz w:val="20"/>
                  <w:szCs w:val="20"/>
                  <w:u w:val="none"/>
                  <w:lang w:val="en-US" w:eastAsia="zh-CN" w:bidi="ar"/>
                </w:rPr>
                <w:t xml:space="preserve">    其他商贸事务支出</w:t>
              </w:r>
            </w:ins>
            <w:del w:id="2650"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其他商贸事务支出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51"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040B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652" w:author="Administrator" w:date="2024-08-08T09:08:47Z">
              <w:r>
                <w:rPr>
                  <w:rFonts w:hint="eastAsia" w:ascii="宋体" w:hAnsi="宋体" w:eastAsia="宋体" w:cs="宋体"/>
                  <w:i w:val="0"/>
                  <w:color w:val="000000"/>
                  <w:kern w:val="0"/>
                  <w:sz w:val="20"/>
                  <w:szCs w:val="20"/>
                  <w:u w:val="none"/>
                  <w:lang w:val="en-US" w:eastAsia="zh-CN" w:bidi="ar"/>
                </w:rPr>
                <w:t>75</w:t>
              </w:r>
            </w:ins>
            <w:del w:id="2653" w:author="Administrator" w:date="2024-08-08T09:08:47Z">
              <w:r>
                <w:rPr>
                  <w:rFonts w:hint="eastAsia" w:ascii="宋体" w:hAnsi="宋体" w:eastAsia="宋体" w:cs="宋体"/>
                  <w:i w:val="0"/>
                  <w:iCs w:val="0"/>
                  <w:color w:val="000000"/>
                  <w:kern w:val="0"/>
                  <w:sz w:val="20"/>
                  <w:szCs w:val="20"/>
                  <w:u w:val="none"/>
                  <w:lang w:val="en-US" w:eastAsia="zh-CN" w:bidi="ar"/>
                </w:rPr>
                <w:delText>75</w:delText>
              </w:r>
            </w:del>
          </w:p>
        </w:tc>
      </w:tr>
      <w:tr w14:paraId="38FE0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54"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54"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55"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C8A6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56" w:author="Administrator" w:date="2024-08-08T09:08:47Z">
              <w:r>
                <w:rPr>
                  <w:rFonts w:hint="eastAsia" w:ascii="宋体" w:hAnsi="宋体" w:eastAsia="宋体" w:cs="宋体"/>
                  <w:i w:val="0"/>
                  <w:color w:val="000000"/>
                  <w:kern w:val="0"/>
                  <w:sz w:val="20"/>
                  <w:szCs w:val="20"/>
                  <w:u w:val="none"/>
                  <w:lang w:val="en-US" w:eastAsia="zh-CN" w:bidi="ar"/>
                </w:rPr>
                <w:t>20114</w:t>
              </w:r>
            </w:ins>
            <w:del w:id="2657" w:author="Administrator" w:date="2024-08-08T09:08:47Z">
              <w:r>
                <w:rPr>
                  <w:rFonts w:hint="eastAsia" w:ascii="宋体" w:hAnsi="宋体" w:eastAsia="宋体" w:cs="宋体"/>
                  <w:i w:val="0"/>
                  <w:iCs w:val="0"/>
                  <w:color w:val="000000"/>
                  <w:kern w:val="0"/>
                  <w:sz w:val="20"/>
                  <w:szCs w:val="20"/>
                  <w:u w:val="none"/>
                  <w:lang w:val="en-US" w:eastAsia="zh-CN" w:bidi="ar"/>
                </w:rPr>
                <w:delText>20114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58"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C5A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59" w:author="Administrator" w:date="2024-08-08T09:08:47Z">
              <w:r>
                <w:rPr>
                  <w:rFonts w:hint="eastAsia" w:ascii="宋体" w:hAnsi="宋体" w:eastAsia="宋体" w:cs="宋体"/>
                  <w:i w:val="0"/>
                  <w:color w:val="000000"/>
                  <w:kern w:val="0"/>
                  <w:sz w:val="20"/>
                  <w:szCs w:val="20"/>
                  <w:u w:val="none"/>
                  <w:lang w:val="en-US" w:eastAsia="zh-CN" w:bidi="ar"/>
                </w:rPr>
                <w:t xml:space="preserve">  知识产权事务</w:t>
              </w:r>
            </w:ins>
            <w:del w:id="2660"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知识产权事务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61"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E793C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2662" w:author="Administrator" w:date="2024-08-08T09:08:47Z">
                <w:pPr>
                  <w:keepNext w:val="0"/>
                  <w:keepLines w:val="0"/>
                  <w:widowControl/>
                  <w:suppressLineNumbers w:val="0"/>
                  <w:jc w:val="right"/>
                  <w:textAlignment w:val="center"/>
                </w:pPr>
              </w:pPrChange>
            </w:pPr>
            <w:del w:id="2663" w:author="Administrator" w:date="2024-08-08T09:08:47Z">
              <w:r>
                <w:rPr>
                  <w:rFonts w:hint="eastAsia" w:ascii="宋体" w:hAnsi="宋体" w:eastAsia="宋体" w:cs="宋体"/>
                  <w:i w:val="0"/>
                  <w:iCs w:val="0"/>
                  <w:color w:val="000000"/>
                  <w:kern w:val="0"/>
                  <w:sz w:val="20"/>
                  <w:szCs w:val="20"/>
                  <w:u w:val="none"/>
                  <w:lang w:val="en-US" w:eastAsia="zh-CN" w:bidi="ar"/>
                </w:rPr>
                <w:delText>10</w:delText>
              </w:r>
            </w:del>
          </w:p>
        </w:tc>
      </w:tr>
      <w:tr w14:paraId="5B64E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64"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64"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65"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CAEB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66" w:author="Administrator" w:date="2024-08-08T09:08:47Z">
              <w:r>
                <w:rPr>
                  <w:rFonts w:hint="eastAsia" w:ascii="宋体" w:hAnsi="宋体" w:eastAsia="宋体" w:cs="宋体"/>
                  <w:i w:val="0"/>
                  <w:color w:val="000000"/>
                  <w:kern w:val="0"/>
                  <w:sz w:val="20"/>
                  <w:szCs w:val="20"/>
                  <w:u w:val="none"/>
                  <w:lang w:val="en-US" w:eastAsia="zh-CN" w:bidi="ar"/>
                </w:rPr>
                <w:t>2011401</w:t>
              </w:r>
            </w:ins>
            <w:del w:id="2667" w:author="Administrator" w:date="2024-08-08T09:08:47Z">
              <w:r>
                <w:rPr>
                  <w:rFonts w:hint="eastAsia" w:ascii="宋体" w:hAnsi="宋体" w:eastAsia="宋体" w:cs="宋体"/>
                  <w:i w:val="0"/>
                  <w:iCs w:val="0"/>
                  <w:color w:val="000000"/>
                  <w:kern w:val="0"/>
                  <w:sz w:val="20"/>
                  <w:szCs w:val="20"/>
                  <w:u w:val="none"/>
                  <w:lang w:val="en-US" w:eastAsia="zh-CN" w:bidi="ar"/>
                </w:rPr>
                <w:delText>2011401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68"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84EF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69" w:author="Administrator" w:date="2024-08-08T09:08:47Z">
              <w:r>
                <w:rPr>
                  <w:rFonts w:hint="eastAsia" w:ascii="宋体" w:hAnsi="宋体" w:eastAsia="宋体" w:cs="宋体"/>
                  <w:i w:val="0"/>
                  <w:color w:val="000000"/>
                  <w:kern w:val="0"/>
                  <w:sz w:val="20"/>
                  <w:szCs w:val="20"/>
                  <w:u w:val="none"/>
                  <w:lang w:val="en-US" w:eastAsia="zh-CN" w:bidi="ar"/>
                </w:rPr>
                <w:t xml:space="preserve">    行政运行</w:t>
              </w:r>
            </w:ins>
            <w:del w:id="2670"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71"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92B0A6">
            <w:pPr>
              <w:jc w:val="right"/>
              <w:rPr>
                <w:rFonts w:hint="eastAsia" w:ascii="宋体" w:hAnsi="宋体" w:eastAsia="宋体" w:cs="宋体"/>
                <w:i w:val="0"/>
                <w:iCs w:val="0"/>
                <w:color w:val="000000"/>
                <w:sz w:val="20"/>
                <w:szCs w:val="20"/>
                <w:u w:val="none"/>
              </w:rPr>
            </w:pPr>
          </w:p>
        </w:tc>
      </w:tr>
      <w:tr w14:paraId="7F9D4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72"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672"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73"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9C87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74" w:author="Administrator" w:date="2024-08-08T09:08:47Z">
              <w:r>
                <w:rPr>
                  <w:rFonts w:hint="eastAsia" w:ascii="宋体" w:hAnsi="宋体" w:eastAsia="宋体" w:cs="宋体"/>
                  <w:i w:val="0"/>
                  <w:color w:val="000000"/>
                  <w:kern w:val="0"/>
                  <w:sz w:val="20"/>
                  <w:szCs w:val="20"/>
                  <w:u w:val="none"/>
                  <w:lang w:val="en-US" w:eastAsia="zh-CN" w:bidi="ar"/>
                </w:rPr>
                <w:t>2011402</w:t>
              </w:r>
            </w:ins>
            <w:del w:id="2675" w:author="Administrator" w:date="2024-08-08T09:08:47Z">
              <w:r>
                <w:rPr>
                  <w:rFonts w:hint="eastAsia" w:ascii="宋体" w:hAnsi="宋体" w:eastAsia="宋体" w:cs="宋体"/>
                  <w:i w:val="0"/>
                  <w:iCs w:val="0"/>
                  <w:color w:val="000000"/>
                  <w:kern w:val="0"/>
                  <w:sz w:val="20"/>
                  <w:szCs w:val="20"/>
                  <w:u w:val="none"/>
                  <w:lang w:val="en-US" w:eastAsia="zh-CN" w:bidi="ar"/>
                </w:rPr>
                <w:delText>2011402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76"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0D2D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77" w:author="Administrator" w:date="2024-08-08T09:08:47Z">
              <w:r>
                <w:rPr>
                  <w:rFonts w:hint="eastAsia" w:ascii="宋体" w:hAnsi="宋体" w:eastAsia="宋体" w:cs="宋体"/>
                  <w:i w:val="0"/>
                  <w:color w:val="000000"/>
                  <w:kern w:val="0"/>
                  <w:sz w:val="20"/>
                  <w:szCs w:val="20"/>
                  <w:u w:val="none"/>
                  <w:lang w:val="en-US" w:eastAsia="zh-CN" w:bidi="ar"/>
                </w:rPr>
                <w:t xml:space="preserve">    一般行政管理事务</w:t>
              </w:r>
            </w:ins>
            <w:del w:id="2678"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79"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4D3967">
            <w:pPr>
              <w:jc w:val="right"/>
              <w:rPr>
                <w:rFonts w:hint="eastAsia" w:ascii="宋体" w:hAnsi="宋体" w:eastAsia="宋体" w:cs="宋体"/>
                <w:i w:val="0"/>
                <w:iCs w:val="0"/>
                <w:color w:val="000000"/>
                <w:sz w:val="20"/>
                <w:szCs w:val="20"/>
                <w:u w:val="none"/>
              </w:rPr>
            </w:pPr>
          </w:p>
        </w:tc>
      </w:tr>
      <w:tr w14:paraId="01997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80"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80"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81"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2D7C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82" w:author="Administrator" w:date="2024-08-08T09:08:47Z">
              <w:r>
                <w:rPr>
                  <w:rFonts w:hint="eastAsia" w:ascii="宋体" w:hAnsi="宋体" w:eastAsia="宋体" w:cs="宋体"/>
                  <w:i w:val="0"/>
                  <w:color w:val="000000"/>
                  <w:kern w:val="0"/>
                  <w:sz w:val="20"/>
                  <w:szCs w:val="20"/>
                  <w:u w:val="none"/>
                  <w:lang w:val="en-US" w:eastAsia="zh-CN" w:bidi="ar"/>
                </w:rPr>
                <w:t>2011403</w:t>
              </w:r>
            </w:ins>
            <w:del w:id="2683" w:author="Administrator" w:date="2024-08-08T09:08:47Z">
              <w:r>
                <w:rPr>
                  <w:rFonts w:hint="eastAsia" w:ascii="宋体" w:hAnsi="宋体" w:eastAsia="宋体" w:cs="宋体"/>
                  <w:i w:val="0"/>
                  <w:iCs w:val="0"/>
                  <w:color w:val="000000"/>
                  <w:kern w:val="0"/>
                  <w:sz w:val="20"/>
                  <w:szCs w:val="20"/>
                  <w:u w:val="none"/>
                  <w:lang w:val="en-US" w:eastAsia="zh-CN" w:bidi="ar"/>
                </w:rPr>
                <w:delText>2011403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84"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9866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85" w:author="Administrator" w:date="2024-08-08T09:08:47Z">
              <w:r>
                <w:rPr>
                  <w:rFonts w:hint="eastAsia" w:ascii="宋体" w:hAnsi="宋体" w:eastAsia="宋体" w:cs="宋体"/>
                  <w:i w:val="0"/>
                  <w:color w:val="000000"/>
                  <w:kern w:val="0"/>
                  <w:sz w:val="20"/>
                  <w:szCs w:val="20"/>
                  <w:u w:val="none"/>
                  <w:lang w:val="en-US" w:eastAsia="zh-CN" w:bidi="ar"/>
                </w:rPr>
                <w:t xml:space="preserve">    机关服务</w:t>
              </w:r>
            </w:ins>
            <w:del w:id="2686"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87"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041291">
            <w:pPr>
              <w:jc w:val="right"/>
              <w:rPr>
                <w:rFonts w:hint="eastAsia" w:ascii="宋体" w:hAnsi="宋体" w:eastAsia="宋体" w:cs="宋体"/>
                <w:i w:val="0"/>
                <w:iCs w:val="0"/>
                <w:color w:val="000000"/>
                <w:sz w:val="20"/>
                <w:szCs w:val="20"/>
                <w:u w:val="none"/>
              </w:rPr>
            </w:pPr>
          </w:p>
        </w:tc>
      </w:tr>
      <w:tr w14:paraId="6F909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88"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688"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89"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DAEC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90" w:author="Administrator" w:date="2024-08-08T09:08:47Z">
              <w:r>
                <w:rPr>
                  <w:rFonts w:hint="eastAsia" w:ascii="宋体" w:hAnsi="宋体" w:eastAsia="宋体" w:cs="宋体"/>
                  <w:i w:val="0"/>
                  <w:color w:val="000000"/>
                  <w:kern w:val="0"/>
                  <w:sz w:val="20"/>
                  <w:szCs w:val="20"/>
                  <w:u w:val="none"/>
                  <w:lang w:val="en-US" w:eastAsia="zh-CN" w:bidi="ar"/>
                </w:rPr>
                <w:t>2011404</w:t>
              </w:r>
            </w:ins>
            <w:del w:id="2691" w:author="Administrator" w:date="2024-08-08T09:08:47Z">
              <w:r>
                <w:rPr>
                  <w:rFonts w:hint="eastAsia" w:ascii="宋体" w:hAnsi="宋体" w:eastAsia="宋体" w:cs="宋体"/>
                  <w:i w:val="0"/>
                  <w:iCs w:val="0"/>
                  <w:color w:val="000000"/>
                  <w:kern w:val="0"/>
                  <w:sz w:val="20"/>
                  <w:szCs w:val="20"/>
                  <w:u w:val="none"/>
                  <w:lang w:val="en-US" w:eastAsia="zh-CN" w:bidi="ar"/>
                </w:rPr>
                <w:delText>2011404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92"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4FE0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93" w:author="Administrator" w:date="2024-08-08T09:08:47Z">
              <w:r>
                <w:rPr>
                  <w:rFonts w:hint="eastAsia" w:ascii="宋体" w:hAnsi="宋体" w:eastAsia="宋体" w:cs="宋体"/>
                  <w:i w:val="0"/>
                  <w:color w:val="000000"/>
                  <w:kern w:val="0"/>
                  <w:sz w:val="20"/>
                  <w:szCs w:val="20"/>
                  <w:u w:val="none"/>
                  <w:lang w:val="en-US" w:eastAsia="zh-CN" w:bidi="ar"/>
                </w:rPr>
                <w:t xml:space="preserve">    专利审批</w:t>
              </w:r>
            </w:ins>
            <w:del w:id="2694"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专利审批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95"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4C768D">
            <w:pPr>
              <w:jc w:val="right"/>
              <w:rPr>
                <w:rFonts w:hint="eastAsia" w:ascii="宋体" w:hAnsi="宋体" w:eastAsia="宋体" w:cs="宋体"/>
                <w:i w:val="0"/>
                <w:iCs w:val="0"/>
                <w:color w:val="000000"/>
                <w:sz w:val="20"/>
                <w:szCs w:val="20"/>
                <w:u w:val="none"/>
              </w:rPr>
            </w:pPr>
          </w:p>
        </w:tc>
      </w:tr>
      <w:tr w14:paraId="764CB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696"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696"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697"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ACA5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698" w:author="Administrator" w:date="2024-08-08T09:08:47Z">
              <w:r>
                <w:rPr>
                  <w:rFonts w:hint="eastAsia" w:ascii="宋体" w:hAnsi="宋体" w:eastAsia="宋体" w:cs="宋体"/>
                  <w:i w:val="0"/>
                  <w:color w:val="000000"/>
                  <w:kern w:val="0"/>
                  <w:sz w:val="20"/>
                  <w:szCs w:val="20"/>
                  <w:u w:val="none"/>
                  <w:lang w:val="en-US" w:eastAsia="zh-CN" w:bidi="ar"/>
                </w:rPr>
                <w:t>2011405</w:t>
              </w:r>
            </w:ins>
            <w:del w:id="2699" w:author="Administrator" w:date="2024-08-08T09:08:47Z">
              <w:r>
                <w:rPr>
                  <w:rFonts w:hint="eastAsia" w:ascii="宋体" w:hAnsi="宋体" w:eastAsia="宋体" w:cs="宋体"/>
                  <w:i w:val="0"/>
                  <w:iCs w:val="0"/>
                  <w:color w:val="000000"/>
                  <w:kern w:val="0"/>
                  <w:sz w:val="20"/>
                  <w:szCs w:val="20"/>
                  <w:u w:val="none"/>
                  <w:lang w:val="en-US" w:eastAsia="zh-CN" w:bidi="ar"/>
                </w:rPr>
                <w:delText>2011405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00"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43C8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01" w:author="Administrator" w:date="2024-08-08T09:08:47Z">
              <w:r>
                <w:rPr>
                  <w:rFonts w:hint="eastAsia" w:ascii="宋体" w:hAnsi="宋体" w:eastAsia="宋体" w:cs="宋体"/>
                  <w:i w:val="0"/>
                  <w:color w:val="000000"/>
                  <w:kern w:val="0"/>
                  <w:sz w:val="20"/>
                  <w:szCs w:val="20"/>
                  <w:u w:val="none"/>
                  <w:lang w:val="en-US" w:eastAsia="zh-CN" w:bidi="ar"/>
                </w:rPr>
                <w:t xml:space="preserve">    知识产权战略和规划</w:t>
              </w:r>
            </w:ins>
            <w:del w:id="2702"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知识产权战略和规划</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03"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936CA9">
            <w:pPr>
              <w:jc w:val="right"/>
              <w:rPr>
                <w:rFonts w:hint="eastAsia" w:ascii="宋体" w:hAnsi="宋体" w:eastAsia="宋体" w:cs="宋体"/>
                <w:i w:val="0"/>
                <w:iCs w:val="0"/>
                <w:color w:val="000000"/>
                <w:sz w:val="20"/>
                <w:szCs w:val="20"/>
                <w:u w:val="none"/>
              </w:rPr>
            </w:pPr>
          </w:p>
        </w:tc>
      </w:tr>
      <w:tr w14:paraId="431F9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04"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04"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05"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D87C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06" w:author="Administrator" w:date="2024-08-08T09:08:47Z">
              <w:r>
                <w:rPr>
                  <w:rFonts w:hint="eastAsia" w:ascii="宋体" w:hAnsi="宋体" w:eastAsia="宋体" w:cs="宋体"/>
                  <w:i w:val="0"/>
                  <w:color w:val="000000"/>
                  <w:kern w:val="0"/>
                  <w:sz w:val="20"/>
                  <w:szCs w:val="20"/>
                  <w:u w:val="none"/>
                  <w:lang w:val="en-US" w:eastAsia="zh-CN" w:bidi="ar"/>
                </w:rPr>
                <w:t>2011408</w:t>
              </w:r>
            </w:ins>
            <w:del w:id="2707" w:author="Administrator" w:date="2024-08-08T09:08:47Z">
              <w:r>
                <w:rPr>
                  <w:rFonts w:hint="eastAsia" w:ascii="宋体" w:hAnsi="宋体" w:eastAsia="宋体" w:cs="宋体"/>
                  <w:i w:val="0"/>
                  <w:iCs w:val="0"/>
                  <w:color w:val="000000"/>
                  <w:kern w:val="0"/>
                  <w:sz w:val="20"/>
                  <w:szCs w:val="20"/>
                  <w:u w:val="none"/>
                  <w:lang w:val="en-US" w:eastAsia="zh-CN" w:bidi="ar"/>
                </w:rPr>
                <w:delText>2011408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08"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1F9B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09" w:author="Administrator" w:date="2024-08-08T09:08:47Z">
              <w:r>
                <w:rPr>
                  <w:rFonts w:hint="eastAsia" w:ascii="宋体" w:hAnsi="宋体" w:eastAsia="宋体" w:cs="宋体"/>
                  <w:i w:val="0"/>
                  <w:color w:val="000000"/>
                  <w:kern w:val="0"/>
                  <w:sz w:val="20"/>
                  <w:szCs w:val="20"/>
                  <w:u w:val="none"/>
                  <w:lang w:val="en-US" w:eastAsia="zh-CN" w:bidi="ar"/>
                </w:rPr>
                <w:t xml:space="preserve">    国际合作与交流</w:t>
              </w:r>
            </w:ins>
            <w:del w:id="2710"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国际合作与交流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11"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42AE4D">
            <w:pPr>
              <w:jc w:val="right"/>
              <w:rPr>
                <w:rFonts w:hint="eastAsia" w:ascii="宋体" w:hAnsi="宋体" w:eastAsia="宋体" w:cs="宋体"/>
                <w:i w:val="0"/>
                <w:iCs w:val="0"/>
                <w:color w:val="000000"/>
                <w:sz w:val="20"/>
                <w:szCs w:val="20"/>
                <w:u w:val="none"/>
              </w:rPr>
            </w:pPr>
          </w:p>
        </w:tc>
      </w:tr>
      <w:tr w14:paraId="42952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12"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12"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13"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47E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14" w:author="Administrator" w:date="2024-08-08T09:08:47Z">
              <w:r>
                <w:rPr>
                  <w:rFonts w:hint="eastAsia" w:ascii="宋体" w:hAnsi="宋体" w:eastAsia="宋体" w:cs="宋体"/>
                  <w:i w:val="0"/>
                  <w:color w:val="000000"/>
                  <w:kern w:val="0"/>
                  <w:sz w:val="20"/>
                  <w:szCs w:val="20"/>
                  <w:u w:val="none"/>
                  <w:lang w:val="en-US" w:eastAsia="zh-CN" w:bidi="ar"/>
                </w:rPr>
                <w:t>2011409</w:t>
              </w:r>
            </w:ins>
            <w:del w:id="2715" w:author="Administrator" w:date="2024-08-08T09:08:47Z">
              <w:r>
                <w:rPr>
                  <w:rFonts w:hint="eastAsia" w:ascii="宋体" w:hAnsi="宋体" w:eastAsia="宋体" w:cs="宋体"/>
                  <w:i w:val="0"/>
                  <w:iCs w:val="0"/>
                  <w:color w:val="000000"/>
                  <w:kern w:val="0"/>
                  <w:sz w:val="20"/>
                  <w:szCs w:val="20"/>
                  <w:u w:val="none"/>
                  <w:lang w:val="en-US" w:eastAsia="zh-CN" w:bidi="ar"/>
                </w:rPr>
                <w:delText>2011409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16"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6804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17" w:author="Administrator" w:date="2024-08-08T09:08:47Z">
              <w:r>
                <w:rPr>
                  <w:rFonts w:hint="eastAsia" w:ascii="宋体" w:hAnsi="宋体" w:eastAsia="宋体" w:cs="宋体"/>
                  <w:i w:val="0"/>
                  <w:color w:val="000000"/>
                  <w:kern w:val="0"/>
                  <w:sz w:val="20"/>
                  <w:szCs w:val="20"/>
                  <w:u w:val="none"/>
                  <w:lang w:val="en-US" w:eastAsia="zh-CN" w:bidi="ar"/>
                </w:rPr>
                <w:t xml:space="preserve">    知识产权宏观管理</w:t>
              </w:r>
            </w:ins>
            <w:del w:id="2718"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知识产权宏观管理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19"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A40D56">
            <w:pPr>
              <w:jc w:val="right"/>
              <w:rPr>
                <w:rFonts w:hint="eastAsia" w:ascii="宋体" w:hAnsi="宋体" w:eastAsia="宋体" w:cs="宋体"/>
                <w:i w:val="0"/>
                <w:iCs w:val="0"/>
                <w:color w:val="000000"/>
                <w:sz w:val="20"/>
                <w:szCs w:val="20"/>
                <w:u w:val="none"/>
              </w:rPr>
            </w:pPr>
          </w:p>
        </w:tc>
      </w:tr>
      <w:tr w14:paraId="7AD5E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20" w:author="Administrator" w:date="2024-08-08T09:08: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20" w:author="Administrator" w:date="2024-08-08T09:08: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21" w:author="Administrator" w:date="2024-08-08T09:08: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BCF5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22" w:author="Administrator" w:date="2024-08-08T09:08:47Z">
              <w:r>
                <w:rPr>
                  <w:rFonts w:hint="eastAsia" w:ascii="宋体" w:hAnsi="宋体" w:eastAsia="宋体" w:cs="宋体"/>
                  <w:i w:val="0"/>
                  <w:color w:val="000000"/>
                  <w:kern w:val="0"/>
                  <w:sz w:val="20"/>
                  <w:szCs w:val="20"/>
                  <w:u w:val="none"/>
                  <w:lang w:val="en-US" w:eastAsia="zh-CN" w:bidi="ar"/>
                </w:rPr>
                <w:t>2011410</w:t>
              </w:r>
            </w:ins>
            <w:del w:id="2723" w:author="Administrator" w:date="2024-08-08T09:08:47Z">
              <w:r>
                <w:rPr>
                  <w:rFonts w:hint="eastAsia" w:ascii="宋体" w:hAnsi="宋体" w:eastAsia="宋体" w:cs="宋体"/>
                  <w:i w:val="0"/>
                  <w:iCs w:val="0"/>
                  <w:color w:val="000000"/>
                  <w:kern w:val="0"/>
                  <w:sz w:val="20"/>
                  <w:szCs w:val="20"/>
                  <w:u w:val="none"/>
                  <w:lang w:val="en-US" w:eastAsia="zh-CN" w:bidi="ar"/>
                </w:rPr>
                <w:delText>2011410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24" w:author="Administrator" w:date="2024-08-08T09:08: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4160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25" w:author="Administrator" w:date="2024-08-08T09:08:47Z">
              <w:r>
                <w:rPr>
                  <w:rFonts w:hint="eastAsia" w:ascii="宋体" w:hAnsi="宋体" w:eastAsia="宋体" w:cs="宋体"/>
                  <w:i w:val="0"/>
                  <w:color w:val="000000"/>
                  <w:kern w:val="0"/>
                  <w:sz w:val="20"/>
                  <w:szCs w:val="20"/>
                  <w:u w:val="none"/>
                  <w:lang w:val="en-US" w:eastAsia="zh-CN" w:bidi="ar"/>
                </w:rPr>
                <w:t xml:space="preserve">    商标管理</w:t>
              </w:r>
            </w:ins>
            <w:del w:id="2726" w:author="Administrator" w:date="2024-08-08T09:08:47Z">
              <w:r>
                <w:rPr>
                  <w:rFonts w:hint="eastAsia" w:ascii="宋体" w:hAnsi="宋体" w:eastAsia="宋体" w:cs="宋体"/>
                  <w:i w:val="0"/>
                  <w:iCs w:val="0"/>
                  <w:color w:val="000000"/>
                  <w:kern w:val="0"/>
                  <w:sz w:val="20"/>
                  <w:szCs w:val="20"/>
                  <w:u w:val="none"/>
                  <w:lang w:val="en-US" w:eastAsia="zh-CN" w:bidi="ar"/>
                </w:rPr>
                <w:delText xml:space="preserve">    商标管理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27" w:author="Administrator" w:date="2024-08-08T09:08: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89DA19">
            <w:pPr>
              <w:jc w:val="right"/>
              <w:rPr>
                <w:rFonts w:hint="eastAsia" w:ascii="宋体" w:hAnsi="宋体" w:eastAsia="宋体" w:cs="宋体"/>
                <w:i w:val="0"/>
                <w:iCs w:val="0"/>
                <w:color w:val="000000"/>
                <w:sz w:val="20"/>
                <w:szCs w:val="20"/>
                <w:u w:val="none"/>
              </w:rPr>
            </w:pPr>
          </w:p>
        </w:tc>
      </w:tr>
      <w:tr w14:paraId="0F487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28"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28"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29"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2037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30" w:author="Administrator" w:date="2024-08-08T09:08:47Z">
              <w:r>
                <w:rPr>
                  <w:rFonts w:hint="eastAsia" w:ascii="宋体" w:hAnsi="宋体" w:eastAsia="宋体" w:cs="宋体"/>
                  <w:i w:val="0"/>
                  <w:color w:val="000000"/>
                  <w:kern w:val="0"/>
                  <w:sz w:val="20"/>
                  <w:szCs w:val="20"/>
                  <w:u w:val="none"/>
                  <w:lang w:val="en-US" w:eastAsia="zh-CN" w:bidi="ar"/>
                </w:rPr>
                <w:t>2011411</w:t>
              </w:r>
            </w:ins>
            <w:del w:id="2731" w:author="Administrator" w:date="2024-08-08T09:08:47Z">
              <w:r>
                <w:rPr>
                  <w:rFonts w:hint="eastAsia" w:ascii="宋体" w:hAnsi="宋体" w:eastAsia="宋体" w:cs="宋体"/>
                  <w:i w:val="0"/>
                  <w:iCs w:val="0"/>
                  <w:color w:val="000000"/>
                  <w:kern w:val="0"/>
                  <w:sz w:val="20"/>
                  <w:szCs w:val="20"/>
                  <w:u w:val="none"/>
                  <w:lang w:val="en-US" w:eastAsia="zh-CN" w:bidi="ar"/>
                </w:rPr>
                <w:delText>2011411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32"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5C9B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33" w:author="Administrator" w:date="2024-08-08T09:08:48Z">
              <w:r>
                <w:rPr>
                  <w:rFonts w:hint="eastAsia" w:ascii="宋体" w:hAnsi="宋体" w:eastAsia="宋体" w:cs="宋体"/>
                  <w:i w:val="0"/>
                  <w:color w:val="000000"/>
                  <w:kern w:val="0"/>
                  <w:sz w:val="20"/>
                  <w:szCs w:val="20"/>
                  <w:u w:val="none"/>
                  <w:lang w:val="en-US" w:eastAsia="zh-CN" w:bidi="ar"/>
                </w:rPr>
                <w:t xml:space="preserve">    原产地地理标志管理</w:t>
              </w:r>
            </w:ins>
            <w:del w:id="2734"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原产地地理标志管理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35"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8A80A9">
            <w:pPr>
              <w:jc w:val="right"/>
              <w:rPr>
                <w:rFonts w:hint="eastAsia" w:ascii="宋体" w:hAnsi="宋体" w:eastAsia="宋体" w:cs="宋体"/>
                <w:i w:val="0"/>
                <w:iCs w:val="0"/>
                <w:color w:val="000000"/>
                <w:sz w:val="20"/>
                <w:szCs w:val="20"/>
                <w:u w:val="none"/>
              </w:rPr>
            </w:pPr>
          </w:p>
        </w:tc>
      </w:tr>
      <w:tr w14:paraId="370DF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36"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36"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37"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47B6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38" w:author="Administrator" w:date="2024-08-08T09:08:48Z">
              <w:r>
                <w:rPr>
                  <w:rFonts w:hint="eastAsia" w:ascii="宋体" w:hAnsi="宋体" w:eastAsia="宋体" w:cs="宋体"/>
                  <w:i w:val="0"/>
                  <w:color w:val="000000"/>
                  <w:kern w:val="0"/>
                  <w:sz w:val="20"/>
                  <w:szCs w:val="20"/>
                  <w:u w:val="none"/>
                  <w:lang w:val="en-US" w:eastAsia="zh-CN" w:bidi="ar"/>
                </w:rPr>
                <w:t>2011450</w:t>
              </w:r>
            </w:ins>
            <w:del w:id="2739" w:author="Administrator" w:date="2024-08-08T09:08:48Z">
              <w:r>
                <w:rPr>
                  <w:rFonts w:hint="eastAsia" w:ascii="宋体" w:hAnsi="宋体" w:eastAsia="宋体" w:cs="宋体"/>
                  <w:i w:val="0"/>
                  <w:iCs w:val="0"/>
                  <w:color w:val="000000"/>
                  <w:kern w:val="0"/>
                  <w:sz w:val="20"/>
                  <w:szCs w:val="20"/>
                  <w:u w:val="none"/>
                  <w:lang w:val="en-US" w:eastAsia="zh-CN" w:bidi="ar"/>
                </w:rPr>
                <w:delText>2011450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40"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74D1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41" w:author="Administrator" w:date="2024-08-08T09:08:48Z">
              <w:r>
                <w:rPr>
                  <w:rFonts w:hint="eastAsia" w:ascii="宋体" w:hAnsi="宋体" w:eastAsia="宋体" w:cs="宋体"/>
                  <w:i w:val="0"/>
                  <w:color w:val="000000"/>
                  <w:kern w:val="0"/>
                  <w:sz w:val="20"/>
                  <w:szCs w:val="20"/>
                  <w:u w:val="none"/>
                  <w:lang w:val="en-US" w:eastAsia="zh-CN" w:bidi="ar"/>
                </w:rPr>
                <w:t xml:space="preserve">    事业运行</w:t>
              </w:r>
            </w:ins>
            <w:del w:id="2742"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43"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414AE4">
            <w:pPr>
              <w:jc w:val="right"/>
              <w:rPr>
                <w:rFonts w:hint="eastAsia" w:ascii="宋体" w:hAnsi="宋体" w:eastAsia="宋体" w:cs="宋体"/>
                <w:i w:val="0"/>
                <w:iCs w:val="0"/>
                <w:color w:val="000000"/>
                <w:sz w:val="20"/>
                <w:szCs w:val="20"/>
                <w:u w:val="none"/>
              </w:rPr>
            </w:pPr>
          </w:p>
        </w:tc>
      </w:tr>
      <w:tr w14:paraId="52A79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44"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44"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45"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29DB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46" w:author="Administrator" w:date="2024-08-08T09:08:48Z">
              <w:r>
                <w:rPr>
                  <w:rFonts w:hint="eastAsia" w:ascii="宋体" w:hAnsi="宋体" w:eastAsia="宋体" w:cs="宋体"/>
                  <w:i w:val="0"/>
                  <w:color w:val="000000"/>
                  <w:kern w:val="0"/>
                  <w:sz w:val="20"/>
                  <w:szCs w:val="20"/>
                  <w:u w:val="none"/>
                  <w:lang w:val="en-US" w:eastAsia="zh-CN" w:bidi="ar"/>
                </w:rPr>
                <w:t>2011499</w:t>
              </w:r>
            </w:ins>
            <w:del w:id="2747" w:author="Administrator" w:date="2024-08-08T09:08:48Z">
              <w:r>
                <w:rPr>
                  <w:rFonts w:hint="eastAsia" w:ascii="宋体" w:hAnsi="宋体" w:eastAsia="宋体" w:cs="宋体"/>
                  <w:i w:val="0"/>
                  <w:iCs w:val="0"/>
                  <w:color w:val="000000"/>
                  <w:kern w:val="0"/>
                  <w:sz w:val="20"/>
                  <w:szCs w:val="20"/>
                  <w:u w:val="none"/>
                  <w:lang w:val="en-US" w:eastAsia="zh-CN" w:bidi="ar"/>
                </w:rPr>
                <w:delText>2011499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48"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D9EB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49" w:author="Administrator" w:date="2024-08-08T09:08:48Z">
              <w:r>
                <w:rPr>
                  <w:rFonts w:hint="eastAsia" w:ascii="宋体" w:hAnsi="宋体" w:eastAsia="宋体" w:cs="宋体"/>
                  <w:i w:val="0"/>
                  <w:color w:val="000000"/>
                  <w:kern w:val="0"/>
                  <w:sz w:val="20"/>
                  <w:szCs w:val="20"/>
                  <w:u w:val="none"/>
                  <w:lang w:val="en-US" w:eastAsia="zh-CN" w:bidi="ar"/>
                </w:rPr>
                <w:t xml:space="preserve">    其他知识产权事务支出</w:t>
              </w:r>
            </w:ins>
            <w:del w:id="2750"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其他知识产权事务支出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51"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23FCE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2752" w:author="Administrator" w:date="2024-08-08T09:08:48Z">
                <w:pPr>
                  <w:keepNext w:val="0"/>
                  <w:keepLines w:val="0"/>
                  <w:widowControl/>
                  <w:suppressLineNumbers w:val="0"/>
                  <w:jc w:val="right"/>
                  <w:textAlignment w:val="center"/>
                </w:pPr>
              </w:pPrChange>
            </w:pPr>
            <w:del w:id="2753" w:author="Administrator" w:date="2024-08-08T09:08:48Z">
              <w:r>
                <w:rPr>
                  <w:rFonts w:hint="eastAsia" w:ascii="宋体" w:hAnsi="宋体" w:eastAsia="宋体" w:cs="宋体"/>
                  <w:i w:val="0"/>
                  <w:iCs w:val="0"/>
                  <w:color w:val="000000"/>
                  <w:kern w:val="0"/>
                  <w:sz w:val="20"/>
                  <w:szCs w:val="20"/>
                  <w:u w:val="none"/>
                  <w:lang w:val="en-US" w:eastAsia="zh-CN" w:bidi="ar"/>
                </w:rPr>
                <w:delText>10</w:delText>
              </w:r>
            </w:del>
          </w:p>
        </w:tc>
      </w:tr>
      <w:tr w14:paraId="34B57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54"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54"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55"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1687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56" w:author="Administrator" w:date="2024-08-08T09:08:48Z">
              <w:r>
                <w:rPr>
                  <w:rFonts w:hint="eastAsia" w:ascii="宋体" w:hAnsi="宋体" w:eastAsia="宋体" w:cs="宋体"/>
                  <w:i w:val="0"/>
                  <w:color w:val="000000"/>
                  <w:kern w:val="0"/>
                  <w:sz w:val="20"/>
                  <w:szCs w:val="20"/>
                  <w:u w:val="none"/>
                  <w:lang w:val="en-US" w:eastAsia="zh-CN" w:bidi="ar"/>
                </w:rPr>
                <w:t>20123</w:t>
              </w:r>
            </w:ins>
            <w:del w:id="2757" w:author="Administrator" w:date="2024-08-08T09:08:48Z">
              <w:r>
                <w:rPr>
                  <w:rFonts w:hint="eastAsia" w:ascii="宋体" w:hAnsi="宋体" w:eastAsia="宋体" w:cs="宋体"/>
                  <w:i w:val="0"/>
                  <w:iCs w:val="0"/>
                  <w:color w:val="000000"/>
                  <w:kern w:val="0"/>
                  <w:sz w:val="20"/>
                  <w:szCs w:val="20"/>
                  <w:u w:val="none"/>
                  <w:lang w:val="en-US" w:eastAsia="zh-CN" w:bidi="ar"/>
                </w:rPr>
                <w:delText>20123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58"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79F7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59" w:author="Administrator" w:date="2024-08-08T09:08:48Z">
              <w:r>
                <w:rPr>
                  <w:rFonts w:hint="eastAsia" w:ascii="宋体" w:hAnsi="宋体" w:eastAsia="宋体" w:cs="宋体"/>
                  <w:i w:val="0"/>
                  <w:color w:val="000000"/>
                  <w:kern w:val="0"/>
                  <w:sz w:val="20"/>
                  <w:szCs w:val="20"/>
                  <w:u w:val="none"/>
                  <w:lang w:val="en-US" w:eastAsia="zh-CN" w:bidi="ar"/>
                </w:rPr>
                <w:t xml:space="preserve">  民族事务</w:t>
              </w:r>
            </w:ins>
            <w:del w:id="2760"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民族事务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61"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D400CA">
            <w:pPr>
              <w:jc w:val="right"/>
              <w:rPr>
                <w:rFonts w:hint="eastAsia" w:ascii="宋体" w:hAnsi="宋体" w:eastAsia="宋体" w:cs="宋体"/>
                <w:i w:val="0"/>
                <w:iCs w:val="0"/>
                <w:color w:val="000000"/>
                <w:sz w:val="20"/>
                <w:szCs w:val="20"/>
                <w:u w:val="none"/>
              </w:rPr>
            </w:pPr>
          </w:p>
        </w:tc>
      </w:tr>
      <w:tr w14:paraId="4FE9D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62"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62"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63"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F7FC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64" w:author="Administrator" w:date="2024-08-08T09:08:48Z">
              <w:r>
                <w:rPr>
                  <w:rFonts w:hint="eastAsia" w:ascii="宋体" w:hAnsi="宋体" w:eastAsia="宋体" w:cs="宋体"/>
                  <w:i w:val="0"/>
                  <w:color w:val="000000"/>
                  <w:kern w:val="0"/>
                  <w:sz w:val="20"/>
                  <w:szCs w:val="20"/>
                  <w:u w:val="none"/>
                  <w:lang w:val="en-US" w:eastAsia="zh-CN" w:bidi="ar"/>
                </w:rPr>
                <w:t>2012301</w:t>
              </w:r>
            </w:ins>
            <w:del w:id="2765" w:author="Administrator" w:date="2024-08-08T09:08:48Z">
              <w:r>
                <w:rPr>
                  <w:rFonts w:hint="eastAsia" w:ascii="宋体" w:hAnsi="宋体" w:eastAsia="宋体" w:cs="宋体"/>
                  <w:i w:val="0"/>
                  <w:iCs w:val="0"/>
                  <w:color w:val="000000"/>
                  <w:kern w:val="0"/>
                  <w:sz w:val="20"/>
                  <w:szCs w:val="20"/>
                  <w:u w:val="none"/>
                  <w:lang w:val="en-US" w:eastAsia="zh-CN" w:bidi="ar"/>
                </w:rPr>
                <w:delText>2012301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66"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02C2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67" w:author="Administrator" w:date="2024-08-08T09:08:48Z">
              <w:r>
                <w:rPr>
                  <w:rFonts w:hint="eastAsia" w:ascii="宋体" w:hAnsi="宋体" w:eastAsia="宋体" w:cs="宋体"/>
                  <w:i w:val="0"/>
                  <w:color w:val="000000"/>
                  <w:kern w:val="0"/>
                  <w:sz w:val="20"/>
                  <w:szCs w:val="20"/>
                  <w:u w:val="none"/>
                  <w:lang w:val="en-US" w:eastAsia="zh-CN" w:bidi="ar"/>
                </w:rPr>
                <w:t xml:space="preserve">    行政运行</w:t>
              </w:r>
            </w:ins>
            <w:del w:id="2768"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69"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D1E74C">
            <w:pPr>
              <w:jc w:val="right"/>
              <w:rPr>
                <w:rFonts w:hint="eastAsia" w:ascii="宋体" w:hAnsi="宋体" w:eastAsia="宋体" w:cs="宋体"/>
                <w:i w:val="0"/>
                <w:iCs w:val="0"/>
                <w:color w:val="000000"/>
                <w:sz w:val="20"/>
                <w:szCs w:val="20"/>
                <w:u w:val="none"/>
              </w:rPr>
            </w:pPr>
          </w:p>
        </w:tc>
      </w:tr>
      <w:tr w14:paraId="577E8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70"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70"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71"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A05E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72" w:author="Administrator" w:date="2024-08-08T09:08:48Z">
              <w:r>
                <w:rPr>
                  <w:rFonts w:hint="eastAsia" w:ascii="宋体" w:hAnsi="宋体" w:eastAsia="宋体" w:cs="宋体"/>
                  <w:i w:val="0"/>
                  <w:color w:val="000000"/>
                  <w:kern w:val="0"/>
                  <w:sz w:val="20"/>
                  <w:szCs w:val="20"/>
                  <w:u w:val="none"/>
                  <w:lang w:val="en-US" w:eastAsia="zh-CN" w:bidi="ar"/>
                </w:rPr>
                <w:t>2012302</w:t>
              </w:r>
            </w:ins>
            <w:del w:id="2773" w:author="Administrator" w:date="2024-08-08T09:08:48Z">
              <w:r>
                <w:rPr>
                  <w:rFonts w:hint="eastAsia" w:ascii="宋体" w:hAnsi="宋体" w:eastAsia="宋体" w:cs="宋体"/>
                  <w:i w:val="0"/>
                  <w:iCs w:val="0"/>
                  <w:color w:val="000000"/>
                  <w:kern w:val="0"/>
                  <w:sz w:val="20"/>
                  <w:szCs w:val="20"/>
                  <w:u w:val="none"/>
                  <w:lang w:val="en-US" w:eastAsia="zh-CN" w:bidi="ar"/>
                </w:rPr>
                <w:delText>2012302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74"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B0B5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75" w:author="Administrator" w:date="2024-08-08T09:08:48Z">
              <w:r>
                <w:rPr>
                  <w:rFonts w:hint="eastAsia" w:ascii="宋体" w:hAnsi="宋体" w:eastAsia="宋体" w:cs="宋体"/>
                  <w:i w:val="0"/>
                  <w:color w:val="000000"/>
                  <w:kern w:val="0"/>
                  <w:sz w:val="20"/>
                  <w:szCs w:val="20"/>
                  <w:u w:val="none"/>
                  <w:lang w:val="en-US" w:eastAsia="zh-CN" w:bidi="ar"/>
                </w:rPr>
                <w:t xml:space="preserve">    一般行政管理事务</w:t>
              </w:r>
            </w:ins>
            <w:del w:id="2776"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77"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8D2C04">
            <w:pPr>
              <w:jc w:val="right"/>
              <w:rPr>
                <w:rFonts w:hint="eastAsia" w:ascii="宋体" w:hAnsi="宋体" w:eastAsia="宋体" w:cs="宋体"/>
                <w:i w:val="0"/>
                <w:iCs w:val="0"/>
                <w:color w:val="000000"/>
                <w:sz w:val="20"/>
                <w:szCs w:val="20"/>
                <w:u w:val="none"/>
              </w:rPr>
            </w:pPr>
          </w:p>
        </w:tc>
      </w:tr>
      <w:tr w14:paraId="1D4F6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78"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78"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79"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1E8E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80" w:author="Administrator" w:date="2024-08-08T09:08:48Z">
              <w:r>
                <w:rPr>
                  <w:rFonts w:hint="eastAsia" w:ascii="宋体" w:hAnsi="宋体" w:eastAsia="宋体" w:cs="宋体"/>
                  <w:i w:val="0"/>
                  <w:color w:val="000000"/>
                  <w:kern w:val="0"/>
                  <w:sz w:val="20"/>
                  <w:szCs w:val="20"/>
                  <w:u w:val="none"/>
                  <w:lang w:val="en-US" w:eastAsia="zh-CN" w:bidi="ar"/>
                </w:rPr>
                <w:t>2012303</w:t>
              </w:r>
            </w:ins>
            <w:del w:id="2781" w:author="Administrator" w:date="2024-08-08T09:08:48Z">
              <w:r>
                <w:rPr>
                  <w:rFonts w:hint="eastAsia" w:ascii="宋体" w:hAnsi="宋体" w:eastAsia="宋体" w:cs="宋体"/>
                  <w:i w:val="0"/>
                  <w:iCs w:val="0"/>
                  <w:color w:val="000000"/>
                  <w:kern w:val="0"/>
                  <w:sz w:val="20"/>
                  <w:szCs w:val="20"/>
                  <w:u w:val="none"/>
                  <w:lang w:val="en-US" w:eastAsia="zh-CN" w:bidi="ar"/>
                </w:rPr>
                <w:delText>2012303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82"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DD30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83" w:author="Administrator" w:date="2024-08-08T09:08:48Z">
              <w:r>
                <w:rPr>
                  <w:rFonts w:hint="eastAsia" w:ascii="宋体" w:hAnsi="宋体" w:eastAsia="宋体" w:cs="宋体"/>
                  <w:i w:val="0"/>
                  <w:color w:val="000000"/>
                  <w:kern w:val="0"/>
                  <w:sz w:val="20"/>
                  <w:szCs w:val="20"/>
                  <w:u w:val="none"/>
                  <w:lang w:val="en-US" w:eastAsia="zh-CN" w:bidi="ar"/>
                </w:rPr>
                <w:t xml:space="preserve">    机关服务</w:t>
              </w:r>
            </w:ins>
            <w:del w:id="2784"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85"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88CDFF">
            <w:pPr>
              <w:jc w:val="right"/>
              <w:rPr>
                <w:rFonts w:hint="eastAsia" w:ascii="宋体" w:hAnsi="宋体" w:eastAsia="宋体" w:cs="宋体"/>
                <w:i w:val="0"/>
                <w:iCs w:val="0"/>
                <w:color w:val="000000"/>
                <w:sz w:val="20"/>
                <w:szCs w:val="20"/>
                <w:u w:val="none"/>
              </w:rPr>
            </w:pPr>
          </w:p>
        </w:tc>
      </w:tr>
      <w:tr w14:paraId="68797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86"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786"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87"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349C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88" w:author="Administrator" w:date="2024-08-08T09:08:48Z">
              <w:r>
                <w:rPr>
                  <w:rFonts w:hint="eastAsia" w:ascii="宋体" w:hAnsi="宋体" w:eastAsia="宋体" w:cs="宋体"/>
                  <w:i w:val="0"/>
                  <w:color w:val="000000"/>
                  <w:kern w:val="0"/>
                  <w:sz w:val="20"/>
                  <w:szCs w:val="20"/>
                  <w:u w:val="none"/>
                  <w:lang w:val="en-US" w:eastAsia="zh-CN" w:bidi="ar"/>
                </w:rPr>
                <w:t>2012304</w:t>
              </w:r>
            </w:ins>
            <w:del w:id="2789" w:author="Administrator" w:date="2024-08-08T09:08:48Z">
              <w:r>
                <w:rPr>
                  <w:rFonts w:hint="eastAsia" w:ascii="宋体" w:hAnsi="宋体" w:eastAsia="宋体" w:cs="宋体"/>
                  <w:i w:val="0"/>
                  <w:iCs w:val="0"/>
                  <w:color w:val="000000"/>
                  <w:kern w:val="0"/>
                  <w:sz w:val="20"/>
                  <w:szCs w:val="20"/>
                  <w:u w:val="none"/>
                  <w:lang w:val="en-US" w:eastAsia="zh-CN" w:bidi="ar"/>
                </w:rPr>
                <w:delText>2012304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90"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9EF3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91" w:author="Administrator" w:date="2024-08-08T09:08:48Z">
              <w:r>
                <w:rPr>
                  <w:rFonts w:hint="eastAsia" w:ascii="宋体" w:hAnsi="宋体" w:eastAsia="宋体" w:cs="宋体"/>
                  <w:i w:val="0"/>
                  <w:color w:val="000000"/>
                  <w:kern w:val="0"/>
                  <w:sz w:val="20"/>
                  <w:szCs w:val="20"/>
                  <w:u w:val="none"/>
                  <w:lang w:val="en-US" w:eastAsia="zh-CN" w:bidi="ar"/>
                </w:rPr>
                <w:t xml:space="preserve">    民族工作专项</w:t>
              </w:r>
            </w:ins>
            <w:del w:id="2792"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民族工作专项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93"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9277E7">
            <w:pPr>
              <w:jc w:val="right"/>
              <w:rPr>
                <w:rFonts w:hint="eastAsia" w:ascii="宋体" w:hAnsi="宋体" w:eastAsia="宋体" w:cs="宋体"/>
                <w:i w:val="0"/>
                <w:iCs w:val="0"/>
                <w:color w:val="000000"/>
                <w:sz w:val="20"/>
                <w:szCs w:val="20"/>
                <w:u w:val="none"/>
              </w:rPr>
            </w:pPr>
          </w:p>
        </w:tc>
      </w:tr>
      <w:tr w14:paraId="4BA9E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794"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794"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95"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2AA2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96" w:author="Administrator" w:date="2024-08-08T09:08:48Z">
              <w:r>
                <w:rPr>
                  <w:rFonts w:hint="eastAsia" w:ascii="宋体" w:hAnsi="宋体" w:eastAsia="宋体" w:cs="宋体"/>
                  <w:i w:val="0"/>
                  <w:color w:val="000000"/>
                  <w:kern w:val="0"/>
                  <w:sz w:val="20"/>
                  <w:szCs w:val="20"/>
                  <w:u w:val="none"/>
                  <w:lang w:val="en-US" w:eastAsia="zh-CN" w:bidi="ar"/>
                </w:rPr>
                <w:t>2012350</w:t>
              </w:r>
            </w:ins>
            <w:del w:id="2797" w:author="Administrator" w:date="2024-08-08T09:08:48Z">
              <w:r>
                <w:rPr>
                  <w:rFonts w:hint="eastAsia" w:ascii="宋体" w:hAnsi="宋体" w:eastAsia="宋体" w:cs="宋体"/>
                  <w:i w:val="0"/>
                  <w:iCs w:val="0"/>
                  <w:color w:val="000000"/>
                  <w:kern w:val="0"/>
                  <w:sz w:val="20"/>
                  <w:szCs w:val="20"/>
                  <w:u w:val="none"/>
                  <w:lang w:val="en-US" w:eastAsia="zh-CN" w:bidi="ar"/>
                </w:rPr>
                <w:delText>2012350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798"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98C7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799" w:author="Administrator" w:date="2024-08-08T09:08:48Z">
              <w:r>
                <w:rPr>
                  <w:rFonts w:hint="eastAsia" w:ascii="宋体" w:hAnsi="宋体" w:eastAsia="宋体" w:cs="宋体"/>
                  <w:i w:val="0"/>
                  <w:color w:val="000000"/>
                  <w:kern w:val="0"/>
                  <w:sz w:val="20"/>
                  <w:szCs w:val="20"/>
                  <w:u w:val="none"/>
                  <w:lang w:val="en-US" w:eastAsia="zh-CN" w:bidi="ar"/>
                </w:rPr>
                <w:t xml:space="preserve">    事业运行</w:t>
              </w:r>
            </w:ins>
            <w:del w:id="2800"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01"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725817">
            <w:pPr>
              <w:jc w:val="right"/>
              <w:rPr>
                <w:rFonts w:hint="eastAsia" w:ascii="宋体" w:hAnsi="宋体" w:eastAsia="宋体" w:cs="宋体"/>
                <w:i w:val="0"/>
                <w:iCs w:val="0"/>
                <w:color w:val="000000"/>
                <w:sz w:val="20"/>
                <w:szCs w:val="20"/>
                <w:u w:val="none"/>
              </w:rPr>
            </w:pPr>
          </w:p>
        </w:tc>
      </w:tr>
      <w:tr w14:paraId="07DA4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02"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02"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03"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B5F7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04" w:author="Administrator" w:date="2024-08-08T09:08:48Z">
              <w:r>
                <w:rPr>
                  <w:rFonts w:hint="eastAsia" w:ascii="宋体" w:hAnsi="宋体" w:eastAsia="宋体" w:cs="宋体"/>
                  <w:i w:val="0"/>
                  <w:color w:val="000000"/>
                  <w:kern w:val="0"/>
                  <w:sz w:val="20"/>
                  <w:szCs w:val="20"/>
                  <w:u w:val="none"/>
                  <w:lang w:val="en-US" w:eastAsia="zh-CN" w:bidi="ar"/>
                </w:rPr>
                <w:t>2012399</w:t>
              </w:r>
            </w:ins>
            <w:del w:id="2805" w:author="Administrator" w:date="2024-08-08T09:08:48Z">
              <w:r>
                <w:rPr>
                  <w:rFonts w:hint="eastAsia" w:ascii="宋体" w:hAnsi="宋体" w:eastAsia="宋体" w:cs="宋体"/>
                  <w:i w:val="0"/>
                  <w:iCs w:val="0"/>
                  <w:color w:val="000000"/>
                  <w:kern w:val="0"/>
                  <w:sz w:val="20"/>
                  <w:szCs w:val="20"/>
                  <w:u w:val="none"/>
                  <w:lang w:val="en-US" w:eastAsia="zh-CN" w:bidi="ar"/>
                </w:rPr>
                <w:delText>2012399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06"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40A9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07" w:author="Administrator" w:date="2024-08-08T09:08:48Z">
              <w:r>
                <w:rPr>
                  <w:rFonts w:hint="eastAsia" w:ascii="宋体" w:hAnsi="宋体" w:eastAsia="宋体" w:cs="宋体"/>
                  <w:i w:val="0"/>
                  <w:color w:val="000000"/>
                  <w:kern w:val="0"/>
                  <w:sz w:val="20"/>
                  <w:szCs w:val="20"/>
                  <w:u w:val="none"/>
                  <w:lang w:val="en-US" w:eastAsia="zh-CN" w:bidi="ar"/>
                </w:rPr>
                <w:t xml:space="preserve">    其他民族事务支出</w:t>
              </w:r>
            </w:ins>
            <w:del w:id="2808"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其他民族事务支出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09"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5A85F0">
            <w:pPr>
              <w:jc w:val="right"/>
              <w:rPr>
                <w:rFonts w:hint="eastAsia" w:ascii="宋体" w:hAnsi="宋体" w:eastAsia="宋体" w:cs="宋体"/>
                <w:i w:val="0"/>
                <w:iCs w:val="0"/>
                <w:color w:val="000000"/>
                <w:sz w:val="20"/>
                <w:szCs w:val="20"/>
                <w:u w:val="none"/>
              </w:rPr>
            </w:pPr>
          </w:p>
        </w:tc>
      </w:tr>
      <w:tr w14:paraId="6E2C8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10"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10"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11"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8730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12" w:author="Administrator" w:date="2024-08-08T09:08:48Z">
              <w:r>
                <w:rPr>
                  <w:rFonts w:hint="eastAsia" w:ascii="宋体" w:hAnsi="宋体" w:eastAsia="宋体" w:cs="宋体"/>
                  <w:i w:val="0"/>
                  <w:color w:val="000000"/>
                  <w:kern w:val="0"/>
                  <w:sz w:val="20"/>
                  <w:szCs w:val="20"/>
                  <w:u w:val="none"/>
                  <w:lang w:val="en-US" w:eastAsia="zh-CN" w:bidi="ar"/>
                </w:rPr>
                <w:t>20125</w:t>
              </w:r>
            </w:ins>
            <w:del w:id="2813" w:author="Administrator" w:date="2024-08-08T09:08:48Z">
              <w:r>
                <w:rPr>
                  <w:rFonts w:hint="eastAsia" w:ascii="宋体" w:hAnsi="宋体" w:eastAsia="宋体" w:cs="宋体"/>
                  <w:i w:val="0"/>
                  <w:iCs w:val="0"/>
                  <w:color w:val="000000"/>
                  <w:kern w:val="0"/>
                  <w:sz w:val="20"/>
                  <w:szCs w:val="20"/>
                  <w:u w:val="none"/>
                  <w:lang w:val="en-US" w:eastAsia="zh-CN" w:bidi="ar"/>
                </w:rPr>
                <w:delText>20125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14"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7DE0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15" w:author="Administrator" w:date="2024-08-08T09:08:48Z">
              <w:r>
                <w:rPr>
                  <w:rFonts w:hint="eastAsia" w:ascii="宋体" w:hAnsi="宋体" w:eastAsia="宋体" w:cs="宋体"/>
                  <w:i w:val="0"/>
                  <w:color w:val="000000"/>
                  <w:kern w:val="0"/>
                  <w:sz w:val="20"/>
                  <w:szCs w:val="20"/>
                  <w:u w:val="none"/>
                  <w:lang w:val="en-US" w:eastAsia="zh-CN" w:bidi="ar"/>
                </w:rPr>
                <w:t xml:space="preserve">  港澳台事务</w:t>
              </w:r>
            </w:ins>
            <w:del w:id="2816"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港澳台事务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17"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3546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818" w:author="Administrator" w:date="2024-08-08T09:08:48Z">
              <w:r>
                <w:rPr>
                  <w:rFonts w:hint="eastAsia" w:ascii="宋体" w:hAnsi="宋体" w:eastAsia="宋体" w:cs="宋体"/>
                  <w:i w:val="0"/>
                  <w:color w:val="000000"/>
                  <w:kern w:val="0"/>
                  <w:sz w:val="20"/>
                  <w:szCs w:val="20"/>
                  <w:u w:val="none"/>
                  <w:lang w:val="en-US" w:eastAsia="zh-CN" w:bidi="ar"/>
                </w:rPr>
                <w:t>39</w:t>
              </w:r>
            </w:ins>
            <w:del w:id="2819" w:author="Administrator" w:date="2024-08-08T09:08:48Z">
              <w:r>
                <w:rPr>
                  <w:rFonts w:hint="eastAsia" w:ascii="宋体" w:hAnsi="宋体" w:eastAsia="宋体" w:cs="宋体"/>
                  <w:i w:val="0"/>
                  <w:iCs w:val="0"/>
                  <w:color w:val="000000"/>
                  <w:kern w:val="0"/>
                  <w:sz w:val="20"/>
                  <w:szCs w:val="20"/>
                  <w:u w:val="none"/>
                  <w:lang w:val="en-US" w:eastAsia="zh-CN" w:bidi="ar"/>
                </w:rPr>
                <w:delText>50</w:delText>
              </w:r>
            </w:del>
          </w:p>
        </w:tc>
      </w:tr>
      <w:tr w14:paraId="37A3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20"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20"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21"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3B06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22" w:author="Administrator" w:date="2024-08-08T09:08:48Z">
              <w:r>
                <w:rPr>
                  <w:rFonts w:hint="eastAsia" w:ascii="宋体" w:hAnsi="宋体" w:eastAsia="宋体" w:cs="宋体"/>
                  <w:i w:val="0"/>
                  <w:color w:val="000000"/>
                  <w:kern w:val="0"/>
                  <w:sz w:val="20"/>
                  <w:szCs w:val="20"/>
                  <w:u w:val="none"/>
                  <w:lang w:val="en-US" w:eastAsia="zh-CN" w:bidi="ar"/>
                </w:rPr>
                <w:t>2012501</w:t>
              </w:r>
            </w:ins>
            <w:del w:id="2823" w:author="Administrator" w:date="2024-08-08T09:08:48Z">
              <w:r>
                <w:rPr>
                  <w:rFonts w:hint="eastAsia" w:ascii="宋体" w:hAnsi="宋体" w:eastAsia="宋体" w:cs="宋体"/>
                  <w:i w:val="0"/>
                  <w:iCs w:val="0"/>
                  <w:color w:val="000000"/>
                  <w:kern w:val="0"/>
                  <w:sz w:val="20"/>
                  <w:szCs w:val="20"/>
                  <w:u w:val="none"/>
                  <w:lang w:val="en-US" w:eastAsia="zh-CN" w:bidi="ar"/>
                </w:rPr>
                <w:delText>2012501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24"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D3CB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25" w:author="Administrator" w:date="2024-08-08T09:08:48Z">
              <w:r>
                <w:rPr>
                  <w:rFonts w:hint="eastAsia" w:ascii="宋体" w:hAnsi="宋体" w:eastAsia="宋体" w:cs="宋体"/>
                  <w:i w:val="0"/>
                  <w:color w:val="000000"/>
                  <w:kern w:val="0"/>
                  <w:sz w:val="20"/>
                  <w:szCs w:val="20"/>
                  <w:u w:val="none"/>
                  <w:lang w:val="en-US" w:eastAsia="zh-CN" w:bidi="ar"/>
                </w:rPr>
                <w:t xml:space="preserve">    行政运行</w:t>
              </w:r>
            </w:ins>
            <w:del w:id="2826"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27"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F90D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828" w:author="Administrator" w:date="2024-08-08T09:08:48Z">
              <w:r>
                <w:rPr>
                  <w:rFonts w:hint="eastAsia" w:ascii="宋体" w:hAnsi="宋体" w:eastAsia="宋体" w:cs="宋体"/>
                  <w:i w:val="0"/>
                  <w:color w:val="000000"/>
                  <w:kern w:val="0"/>
                  <w:sz w:val="20"/>
                  <w:szCs w:val="20"/>
                  <w:u w:val="none"/>
                  <w:lang w:val="en-US" w:eastAsia="zh-CN" w:bidi="ar"/>
                </w:rPr>
                <w:t>39</w:t>
              </w:r>
            </w:ins>
            <w:del w:id="2829" w:author="Administrator" w:date="2024-08-08T09:08:48Z">
              <w:r>
                <w:rPr>
                  <w:rFonts w:hint="eastAsia" w:ascii="宋体" w:hAnsi="宋体" w:eastAsia="宋体" w:cs="宋体"/>
                  <w:i w:val="0"/>
                  <w:iCs w:val="0"/>
                  <w:color w:val="000000"/>
                  <w:kern w:val="0"/>
                  <w:sz w:val="20"/>
                  <w:szCs w:val="20"/>
                  <w:u w:val="none"/>
                  <w:lang w:val="en-US" w:eastAsia="zh-CN" w:bidi="ar"/>
                </w:rPr>
                <w:delText>50</w:delText>
              </w:r>
            </w:del>
          </w:p>
        </w:tc>
      </w:tr>
      <w:tr w14:paraId="11052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30"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30"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31"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D7F3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32" w:author="Administrator" w:date="2024-08-08T09:08:48Z">
              <w:r>
                <w:rPr>
                  <w:rFonts w:hint="eastAsia" w:ascii="宋体" w:hAnsi="宋体" w:eastAsia="宋体" w:cs="宋体"/>
                  <w:i w:val="0"/>
                  <w:color w:val="000000"/>
                  <w:kern w:val="0"/>
                  <w:sz w:val="20"/>
                  <w:szCs w:val="20"/>
                  <w:u w:val="none"/>
                  <w:lang w:val="en-US" w:eastAsia="zh-CN" w:bidi="ar"/>
                </w:rPr>
                <w:t>2012502</w:t>
              </w:r>
            </w:ins>
            <w:del w:id="2833" w:author="Administrator" w:date="2024-08-08T09:08:48Z">
              <w:r>
                <w:rPr>
                  <w:rFonts w:hint="eastAsia" w:ascii="宋体" w:hAnsi="宋体" w:eastAsia="宋体" w:cs="宋体"/>
                  <w:i w:val="0"/>
                  <w:iCs w:val="0"/>
                  <w:color w:val="000000"/>
                  <w:kern w:val="0"/>
                  <w:sz w:val="20"/>
                  <w:szCs w:val="20"/>
                  <w:u w:val="none"/>
                  <w:lang w:val="en-US" w:eastAsia="zh-CN" w:bidi="ar"/>
                </w:rPr>
                <w:delText>2012502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34"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E31E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35" w:author="Administrator" w:date="2024-08-08T09:08:48Z">
              <w:r>
                <w:rPr>
                  <w:rFonts w:hint="eastAsia" w:ascii="宋体" w:hAnsi="宋体" w:eastAsia="宋体" w:cs="宋体"/>
                  <w:i w:val="0"/>
                  <w:color w:val="000000"/>
                  <w:kern w:val="0"/>
                  <w:sz w:val="20"/>
                  <w:szCs w:val="20"/>
                  <w:u w:val="none"/>
                  <w:lang w:val="en-US" w:eastAsia="zh-CN" w:bidi="ar"/>
                </w:rPr>
                <w:t xml:space="preserve">    一般行政管理事务</w:t>
              </w:r>
            </w:ins>
            <w:del w:id="2836"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37"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87484B">
            <w:pPr>
              <w:jc w:val="right"/>
              <w:rPr>
                <w:rFonts w:hint="eastAsia" w:ascii="宋体" w:hAnsi="宋体" w:eastAsia="宋体" w:cs="宋体"/>
                <w:i w:val="0"/>
                <w:iCs w:val="0"/>
                <w:color w:val="000000"/>
                <w:sz w:val="20"/>
                <w:szCs w:val="20"/>
                <w:u w:val="none"/>
              </w:rPr>
            </w:pPr>
          </w:p>
        </w:tc>
      </w:tr>
      <w:tr w14:paraId="02C4D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38"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838"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39"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6D85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40" w:author="Administrator" w:date="2024-08-08T09:08:48Z">
              <w:r>
                <w:rPr>
                  <w:rFonts w:hint="eastAsia" w:ascii="宋体" w:hAnsi="宋体" w:eastAsia="宋体" w:cs="宋体"/>
                  <w:i w:val="0"/>
                  <w:color w:val="000000"/>
                  <w:kern w:val="0"/>
                  <w:sz w:val="20"/>
                  <w:szCs w:val="20"/>
                  <w:u w:val="none"/>
                  <w:lang w:val="en-US" w:eastAsia="zh-CN" w:bidi="ar"/>
                </w:rPr>
                <w:t>2012503</w:t>
              </w:r>
            </w:ins>
            <w:del w:id="2841" w:author="Administrator" w:date="2024-08-08T09:08:48Z">
              <w:r>
                <w:rPr>
                  <w:rFonts w:hint="eastAsia" w:ascii="宋体" w:hAnsi="宋体" w:eastAsia="宋体" w:cs="宋体"/>
                  <w:i w:val="0"/>
                  <w:iCs w:val="0"/>
                  <w:color w:val="000000"/>
                  <w:kern w:val="0"/>
                  <w:sz w:val="20"/>
                  <w:szCs w:val="20"/>
                  <w:u w:val="none"/>
                  <w:lang w:val="en-US" w:eastAsia="zh-CN" w:bidi="ar"/>
                </w:rPr>
                <w:delText>2012503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42"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5E61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43" w:author="Administrator" w:date="2024-08-08T09:08:48Z">
              <w:r>
                <w:rPr>
                  <w:rFonts w:hint="eastAsia" w:ascii="宋体" w:hAnsi="宋体" w:eastAsia="宋体" w:cs="宋体"/>
                  <w:i w:val="0"/>
                  <w:color w:val="000000"/>
                  <w:kern w:val="0"/>
                  <w:sz w:val="20"/>
                  <w:szCs w:val="20"/>
                  <w:u w:val="none"/>
                  <w:lang w:val="en-US" w:eastAsia="zh-CN" w:bidi="ar"/>
                </w:rPr>
                <w:t xml:space="preserve">    机关服务</w:t>
              </w:r>
            </w:ins>
            <w:del w:id="2844"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45"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00F65B">
            <w:pPr>
              <w:jc w:val="right"/>
              <w:rPr>
                <w:rFonts w:hint="eastAsia" w:ascii="宋体" w:hAnsi="宋体" w:eastAsia="宋体" w:cs="宋体"/>
                <w:i w:val="0"/>
                <w:iCs w:val="0"/>
                <w:color w:val="000000"/>
                <w:sz w:val="20"/>
                <w:szCs w:val="20"/>
                <w:u w:val="none"/>
              </w:rPr>
            </w:pPr>
          </w:p>
        </w:tc>
      </w:tr>
      <w:tr w14:paraId="7CE9E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46"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46"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47"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6DD5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48" w:author="Administrator" w:date="2024-08-08T09:08:48Z">
              <w:r>
                <w:rPr>
                  <w:rFonts w:hint="eastAsia" w:ascii="宋体" w:hAnsi="宋体" w:eastAsia="宋体" w:cs="宋体"/>
                  <w:i w:val="0"/>
                  <w:color w:val="000000"/>
                  <w:kern w:val="0"/>
                  <w:sz w:val="20"/>
                  <w:szCs w:val="20"/>
                  <w:u w:val="none"/>
                  <w:lang w:val="en-US" w:eastAsia="zh-CN" w:bidi="ar"/>
                </w:rPr>
                <w:t>2012504</w:t>
              </w:r>
            </w:ins>
            <w:del w:id="2849" w:author="Administrator" w:date="2024-08-08T09:08:48Z">
              <w:r>
                <w:rPr>
                  <w:rFonts w:hint="eastAsia" w:ascii="宋体" w:hAnsi="宋体" w:eastAsia="宋体" w:cs="宋体"/>
                  <w:i w:val="0"/>
                  <w:iCs w:val="0"/>
                  <w:color w:val="000000"/>
                  <w:kern w:val="0"/>
                  <w:sz w:val="20"/>
                  <w:szCs w:val="20"/>
                  <w:u w:val="none"/>
                  <w:lang w:val="en-US" w:eastAsia="zh-CN" w:bidi="ar"/>
                </w:rPr>
                <w:delText>2012504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50"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50D5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51" w:author="Administrator" w:date="2024-08-08T09:08:48Z">
              <w:r>
                <w:rPr>
                  <w:rFonts w:hint="eastAsia" w:ascii="宋体" w:hAnsi="宋体" w:eastAsia="宋体" w:cs="宋体"/>
                  <w:i w:val="0"/>
                  <w:color w:val="000000"/>
                  <w:kern w:val="0"/>
                  <w:sz w:val="20"/>
                  <w:szCs w:val="20"/>
                  <w:u w:val="none"/>
                  <w:lang w:val="en-US" w:eastAsia="zh-CN" w:bidi="ar"/>
                </w:rPr>
                <w:t xml:space="preserve">    港澳事务</w:t>
              </w:r>
            </w:ins>
            <w:del w:id="2852"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港澳事务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53"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759671">
            <w:pPr>
              <w:jc w:val="right"/>
              <w:rPr>
                <w:rFonts w:hint="eastAsia" w:ascii="宋体" w:hAnsi="宋体" w:eastAsia="宋体" w:cs="宋体"/>
                <w:i w:val="0"/>
                <w:iCs w:val="0"/>
                <w:color w:val="000000"/>
                <w:sz w:val="20"/>
                <w:szCs w:val="20"/>
                <w:u w:val="none"/>
              </w:rPr>
            </w:pPr>
          </w:p>
        </w:tc>
      </w:tr>
      <w:tr w14:paraId="452BE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54"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54"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55"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FBE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56" w:author="Administrator" w:date="2024-08-08T09:08:48Z">
              <w:r>
                <w:rPr>
                  <w:rFonts w:hint="eastAsia" w:ascii="宋体" w:hAnsi="宋体" w:eastAsia="宋体" w:cs="宋体"/>
                  <w:i w:val="0"/>
                  <w:color w:val="000000"/>
                  <w:kern w:val="0"/>
                  <w:sz w:val="20"/>
                  <w:szCs w:val="20"/>
                  <w:u w:val="none"/>
                  <w:lang w:val="en-US" w:eastAsia="zh-CN" w:bidi="ar"/>
                </w:rPr>
                <w:t>2012505</w:t>
              </w:r>
            </w:ins>
            <w:del w:id="2857" w:author="Administrator" w:date="2024-08-08T09:08:48Z">
              <w:r>
                <w:rPr>
                  <w:rFonts w:hint="eastAsia" w:ascii="宋体" w:hAnsi="宋体" w:eastAsia="宋体" w:cs="宋体"/>
                  <w:i w:val="0"/>
                  <w:iCs w:val="0"/>
                  <w:color w:val="000000"/>
                  <w:kern w:val="0"/>
                  <w:sz w:val="20"/>
                  <w:szCs w:val="20"/>
                  <w:u w:val="none"/>
                  <w:lang w:val="en-US" w:eastAsia="zh-CN" w:bidi="ar"/>
                </w:rPr>
                <w:delText>2012505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58"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8181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59" w:author="Administrator" w:date="2024-08-08T09:08:48Z">
              <w:r>
                <w:rPr>
                  <w:rFonts w:hint="eastAsia" w:ascii="宋体" w:hAnsi="宋体" w:eastAsia="宋体" w:cs="宋体"/>
                  <w:i w:val="0"/>
                  <w:color w:val="000000"/>
                  <w:kern w:val="0"/>
                  <w:sz w:val="20"/>
                  <w:szCs w:val="20"/>
                  <w:u w:val="none"/>
                  <w:lang w:val="en-US" w:eastAsia="zh-CN" w:bidi="ar"/>
                </w:rPr>
                <w:t xml:space="preserve">    台湾事务</w:t>
              </w:r>
            </w:ins>
            <w:del w:id="2860"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台湾事务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61"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D902E4">
            <w:pPr>
              <w:jc w:val="right"/>
              <w:rPr>
                <w:rFonts w:hint="eastAsia" w:ascii="宋体" w:hAnsi="宋体" w:eastAsia="宋体" w:cs="宋体"/>
                <w:i w:val="0"/>
                <w:iCs w:val="0"/>
                <w:color w:val="000000"/>
                <w:sz w:val="20"/>
                <w:szCs w:val="20"/>
                <w:u w:val="none"/>
              </w:rPr>
            </w:pPr>
          </w:p>
        </w:tc>
      </w:tr>
      <w:tr w14:paraId="203E5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62"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62"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63"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23D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64" w:author="Administrator" w:date="2024-08-08T09:08:48Z">
              <w:r>
                <w:rPr>
                  <w:rFonts w:hint="eastAsia" w:ascii="宋体" w:hAnsi="宋体" w:eastAsia="宋体" w:cs="宋体"/>
                  <w:i w:val="0"/>
                  <w:color w:val="000000"/>
                  <w:kern w:val="0"/>
                  <w:sz w:val="20"/>
                  <w:szCs w:val="20"/>
                  <w:u w:val="none"/>
                  <w:lang w:val="en-US" w:eastAsia="zh-CN" w:bidi="ar"/>
                </w:rPr>
                <w:t>2012550</w:t>
              </w:r>
            </w:ins>
            <w:del w:id="2865" w:author="Administrator" w:date="2024-08-08T09:08:48Z">
              <w:r>
                <w:rPr>
                  <w:rFonts w:hint="eastAsia" w:ascii="宋体" w:hAnsi="宋体" w:eastAsia="宋体" w:cs="宋体"/>
                  <w:i w:val="0"/>
                  <w:iCs w:val="0"/>
                  <w:color w:val="000000"/>
                  <w:kern w:val="0"/>
                  <w:sz w:val="20"/>
                  <w:szCs w:val="20"/>
                  <w:u w:val="none"/>
                  <w:lang w:val="en-US" w:eastAsia="zh-CN" w:bidi="ar"/>
                </w:rPr>
                <w:delText>2012550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66"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E049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67" w:author="Administrator" w:date="2024-08-08T09:08:48Z">
              <w:r>
                <w:rPr>
                  <w:rFonts w:hint="eastAsia" w:ascii="宋体" w:hAnsi="宋体" w:eastAsia="宋体" w:cs="宋体"/>
                  <w:i w:val="0"/>
                  <w:color w:val="000000"/>
                  <w:kern w:val="0"/>
                  <w:sz w:val="20"/>
                  <w:szCs w:val="20"/>
                  <w:u w:val="none"/>
                  <w:lang w:val="en-US" w:eastAsia="zh-CN" w:bidi="ar"/>
                </w:rPr>
                <w:t xml:space="preserve">    事业运行</w:t>
              </w:r>
            </w:ins>
            <w:del w:id="2868"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69"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915FAC">
            <w:pPr>
              <w:jc w:val="right"/>
              <w:rPr>
                <w:rFonts w:hint="eastAsia" w:ascii="宋体" w:hAnsi="宋体" w:eastAsia="宋体" w:cs="宋体"/>
                <w:i w:val="0"/>
                <w:iCs w:val="0"/>
                <w:color w:val="000000"/>
                <w:sz w:val="20"/>
                <w:szCs w:val="20"/>
                <w:u w:val="none"/>
              </w:rPr>
            </w:pPr>
          </w:p>
        </w:tc>
      </w:tr>
      <w:tr w14:paraId="04BE4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70"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70"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71"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886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72" w:author="Administrator" w:date="2024-08-08T09:08:48Z">
              <w:r>
                <w:rPr>
                  <w:rFonts w:hint="eastAsia" w:ascii="宋体" w:hAnsi="宋体" w:eastAsia="宋体" w:cs="宋体"/>
                  <w:i w:val="0"/>
                  <w:color w:val="000000"/>
                  <w:kern w:val="0"/>
                  <w:sz w:val="20"/>
                  <w:szCs w:val="20"/>
                  <w:u w:val="none"/>
                  <w:lang w:val="en-US" w:eastAsia="zh-CN" w:bidi="ar"/>
                </w:rPr>
                <w:t>2012599</w:t>
              </w:r>
            </w:ins>
            <w:del w:id="2873" w:author="Administrator" w:date="2024-08-08T09:08:48Z">
              <w:r>
                <w:rPr>
                  <w:rFonts w:hint="eastAsia" w:ascii="宋体" w:hAnsi="宋体" w:eastAsia="宋体" w:cs="宋体"/>
                  <w:i w:val="0"/>
                  <w:iCs w:val="0"/>
                  <w:color w:val="000000"/>
                  <w:kern w:val="0"/>
                  <w:sz w:val="20"/>
                  <w:szCs w:val="20"/>
                  <w:u w:val="none"/>
                  <w:lang w:val="en-US" w:eastAsia="zh-CN" w:bidi="ar"/>
                </w:rPr>
                <w:delText>2012599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74"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CB77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75" w:author="Administrator" w:date="2024-08-08T09:08:48Z">
              <w:r>
                <w:rPr>
                  <w:rFonts w:hint="eastAsia" w:ascii="宋体" w:hAnsi="宋体" w:eastAsia="宋体" w:cs="宋体"/>
                  <w:i w:val="0"/>
                  <w:color w:val="000000"/>
                  <w:kern w:val="0"/>
                  <w:sz w:val="20"/>
                  <w:szCs w:val="20"/>
                  <w:u w:val="none"/>
                  <w:lang w:val="en-US" w:eastAsia="zh-CN" w:bidi="ar"/>
                </w:rPr>
                <w:t xml:space="preserve">    其他港澳台事务支出</w:t>
              </w:r>
            </w:ins>
            <w:del w:id="2876"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其他港澳台事务支出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77"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C2296F">
            <w:pPr>
              <w:jc w:val="right"/>
              <w:rPr>
                <w:rFonts w:hint="eastAsia" w:ascii="宋体" w:hAnsi="宋体" w:eastAsia="宋体" w:cs="宋体"/>
                <w:i w:val="0"/>
                <w:iCs w:val="0"/>
                <w:color w:val="000000"/>
                <w:sz w:val="20"/>
                <w:szCs w:val="20"/>
                <w:u w:val="none"/>
              </w:rPr>
            </w:pPr>
          </w:p>
        </w:tc>
      </w:tr>
      <w:tr w14:paraId="1ED88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78"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78"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79"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241E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80" w:author="Administrator" w:date="2024-08-08T09:08:48Z">
              <w:r>
                <w:rPr>
                  <w:rFonts w:hint="eastAsia" w:ascii="宋体" w:hAnsi="宋体" w:eastAsia="宋体" w:cs="宋体"/>
                  <w:i w:val="0"/>
                  <w:color w:val="000000"/>
                  <w:kern w:val="0"/>
                  <w:sz w:val="20"/>
                  <w:szCs w:val="20"/>
                  <w:u w:val="none"/>
                  <w:lang w:val="en-US" w:eastAsia="zh-CN" w:bidi="ar"/>
                </w:rPr>
                <w:t>20126</w:t>
              </w:r>
            </w:ins>
            <w:del w:id="2881" w:author="Administrator" w:date="2024-08-08T09:08:48Z">
              <w:r>
                <w:rPr>
                  <w:rFonts w:hint="eastAsia" w:ascii="宋体" w:hAnsi="宋体" w:eastAsia="宋体" w:cs="宋体"/>
                  <w:i w:val="0"/>
                  <w:iCs w:val="0"/>
                  <w:color w:val="000000"/>
                  <w:kern w:val="0"/>
                  <w:sz w:val="20"/>
                  <w:szCs w:val="20"/>
                  <w:u w:val="none"/>
                  <w:lang w:val="en-US" w:eastAsia="zh-CN" w:bidi="ar"/>
                </w:rPr>
                <w:delText>20126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82"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666E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83" w:author="Administrator" w:date="2024-08-08T09:08:48Z">
              <w:r>
                <w:rPr>
                  <w:rFonts w:hint="eastAsia" w:ascii="宋体" w:hAnsi="宋体" w:eastAsia="宋体" w:cs="宋体"/>
                  <w:i w:val="0"/>
                  <w:color w:val="000000"/>
                  <w:kern w:val="0"/>
                  <w:sz w:val="20"/>
                  <w:szCs w:val="20"/>
                  <w:u w:val="none"/>
                  <w:lang w:val="en-US" w:eastAsia="zh-CN" w:bidi="ar"/>
                </w:rPr>
                <w:t xml:space="preserve">  档案事务</w:t>
              </w:r>
            </w:ins>
            <w:del w:id="2884"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档案事务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85"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0CE5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886" w:author="Administrator" w:date="2024-08-08T09:08:48Z">
              <w:r>
                <w:rPr>
                  <w:rFonts w:hint="eastAsia" w:ascii="宋体" w:hAnsi="宋体" w:eastAsia="宋体" w:cs="宋体"/>
                  <w:i w:val="0"/>
                  <w:color w:val="000000"/>
                  <w:kern w:val="0"/>
                  <w:sz w:val="20"/>
                  <w:szCs w:val="20"/>
                  <w:u w:val="none"/>
                  <w:lang w:val="en-US" w:eastAsia="zh-CN" w:bidi="ar"/>
                </w:rPr>
                <w:t>78</w:t>
              </w:r>
            </w:ins>
            <w:del w:id="2887" w:author="Administrator" w:date="2024-08-08T09:08:48Z">
              <w:r>
                <w:rPr>
                  <w:rFonts w:hint="eastAsia" w:ascii="宋体" w:hAnsi="宋体" w:eastAsia="宋体" w:cs="宋体"/>
                  <w:i w:val="0"/>
                  <w:iCs w:val="0"/>
                  <w:color w:val="000000"/>
                  <w:kern w:val="0"/>
                  <w:sz w:val="20"/>
                  <w:szCs w:val="20"/>
                  <w:u w:val="none"/>
                  <w:lang w:val="en-US" w:eastAsia="zh-CN" w:bidi="ar"/>
                </w:rPr>
                <w:delText>60</w:delText>
              </w:r>
            </w:del>
          </w:p>
        </w:tc>
      </w:tr>
      <w:tr w14:paraId="46A90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88"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88"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89"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EB76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90" w:author="Administrator" w:date="2024-08-08T09:08:48Z">
              <w:r>
                <w:rPr>
                  <w:rFonts w:hint="eastAsia" w:ascii="宋体" w:hAnsi="宋体" w:eastAsia="宋体" w:cs="宋体"/>
                  <w:i w:val="0"/>
                  <w:color w:val="000000"/>
                  <w:kern w:val="0"/>
                  <w:sz w:val="20"/>
                  <w:szCs w:val="20"/>
                  <w:u w:val="none"/>
                  <w:lang w:val="en-US" w:eastAsia="zh-CN" w:bidi="ar"/>
                </w:rPr>
                <w:t>2012601</w:t>
              </w:r>
            </w:ins>
            <w:del w:id="2891" w:author="Administrator" w:date="2024-08-08T09:08:48Z">
              <w:r>
                <w:rPr>
                  <w:rFonts w:hint="eastAsia" w:ascii="宋体" w:hAnsi="宋体" w:eastAsia="宋体" w:cs="宋体"/>
                  <w:i w:val="0"/>
                  <w:iCs w:val="0"/>
                  <w:color w:val="000000"/>
                  <w:kern w:val="0"/>
                  <w:sz w:val="20"/>
                  <w:szCs w:val="20"/>
                  <w:u w:val="none"/>
                  <w:lang w:val="en-US" w:eastAsia="zh-CN" w:bidi="ar"/>
                </w:rPr>
                <w:delText>2012601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92"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9E92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93" w:author="Administrator" w:date="2024-08-08T09:08:48Z">
              <w:r>
                <w:rPr>
                  <w:rFonts w:hint="eastAsia" w:ascii="宋体" w:hAnsi="宋体" w:eastAsia="宋体" w:cs="宋体"/>
                  <w:i w:val="0"/>
                  <w:color w:val="000000"/>
                  <w:kern w:val="0"/>
                  <w:sz w:val="20"/>
                  <w:szCs w:val="20"/>
                  <w:u w:val="none"/>
                  <w:lang w:val="en-US" w:eastAsia="zh-CN" w:bidi="ar"/>
                </w:rPr>
                <w:t xml:space="preserve">    行政运行</w:t>
              </w:r>
            </w:ins>
            <w:del w:id="2894"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95"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9B6D3F">
            <w:pPr>
              <w:jc w:val="right"/>
              <w:rPr>
                <w:rFonts w:hint="eastAsia" w:ascii="宋体" w:hAnsi="宋体" w:eastAsia="宋体" w:cs="宋体"/>
                <w:i w:val="0"/>
                <w:iCs w:val="0"/>
                <w:color w:val="000000"/>
                <w:sz w:val="20"/>
                <w:szCs w:val="20"/>
                <w:u w:val="none"/>
              </w:rPr>
            </w:pPr>
          </w:p>
        </w:tc>
      </w:tr>
      <w:tr w14:paraId="0B11B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896"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896"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97"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E58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898" w:author="Administrator" w:date="2024-08-08T09:08:48Z">
              <w:r>
                <w:rPr>
                  <w:rFonts w:hint="eastAsia" w:ascii="宋体" w:hAnsi="宋体" w:eastAsia="宋体" w:cs="宋体"/>
                  <w:i w:val="0"/>
                  <w:color w:val="000000"/>
                  <w:kern w:val="0"/>
                  <w:sz w:val="20"/>
                  <w:szCs w:val="20"/>
                  <w:u w:val="none"/>
                  <w:lang w:val="en-US" w:eastAsia="zh-CN" w:bidi="ar"/>
                </w:rPr>
                <w:t>2012602</w:t>
              </w:r>
            </w:ins>
            <w:del w:id="2899" w:author="Administrator" w:date="2024-08-08T09:08:48Z">
              <w:r>
                <w:rPr>
                  <w:rFonts w:hint="eastAsia" w:ascii="宋体" w:hAnsi="宋体" w:eastAsia="宋体" w:cs="宋体"/>
                  <w:i w:val="0"/>
                  <w:iCs w:val="0"/>
                  <w:color w:val="000000"/>
                  <w:kern w:val="0"/>
                  <w:sz w:val="20"/>
                  <w:szCs w:val="20"/>
                  <w:u w:val="none"/>
                  <w:lang w:val="en-US" w:eastAsia="zh-CN" w:bidi="ar"/>
                </w:rPr>
                <w:delText>2012602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00"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CA3B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01" w:author="Administrator" w:date="2024-08-08T09:08:48Z">
              <w:r>
                <w:rPr>
                  <w:rFonts w:hint="eastAsia" w:ascii="宋体" w:hAnsi="宋体" w:eastAsia="宋体" w:cs="宋体"/>
                  <w:i w:val="0"/>
                  <w:color w:val="000000"/>
                  <w:kern w:val="0"/>
                  <w:sz w:val="20"/>
                  <w:szCs w:val="20"/>
                  <w:u w:val="none"/>
                  <w:lang w:val="en-US" w:eastAsia="zh-CN" w:bidi="ar"/>
                </w:rPr>
                <w:t xml:space="preserve">    一般行政管理事务</w:t>
              </w:r>
            </w:ins>
            <w:del w:id="2902"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03"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0B8886">
            <w:pPr>
              <w:jc w:val="right"/>
              <w:rPr>
                <w:rFonts w:hint="eastAsia" w:ascii="宋体" w:hAnsi="宋体" w:eastAsia="宋体" w:cs="宋体"/>
                <w:i w:val="0"/>
                <w:iCs w:val="0"/>
                <w:color w:val="000000"/>
                <w:sz w:val="20"/>
                <w:szCs w:val="20"/>
                <w:u w:val="none"/>
              </w:rPr>
            </w:pPr>
          </w:p>
        </w:tc>
      </w:tr>
      <w:tr w14:paraId="2DF4F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04"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04"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05"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8AAB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06" w:author="Administrator" w:date="2024-08-08T09:08:48Z">
              <w:r>
                <w:rPr>
                  <w:rFonts w:hint="eastAsia" w:ascii="宋体" w:hAnsi="宋体" w:eastAsia="宋体" w:cs="宋体"/>
                  <w:i w:val="0"/>
                  <w:color w:val="000000"/>
                  <w:kern w:val="0"/>
                  <w:sz w:val="20"/>
                  <w:szCs w:val="20"/>
                  <w:u w:val="none"/>
                  <w:lang w:val="en-US" w:eastAsia="zh-CN" w:bidi="ar"/>
                </w:rPr>
                <w:t>2012603</w:t>
              </w:r>
            </w:ins>
            <w:del w:id="2907" w:author="Administrator" w:date="2024-08-08T09:08:48Z">
              <w:r>
                <w:rPr>
                  <w:rFonts w:hint="eastAsia" w:ascii="宋体" w:hAnsi="宋体" w:eastAsia="宋体" w:cs="宋体"/>
                  <w:i w:val="0"/>
                  <w:iCs w:val="0"/>
                  <w:color w:val="000000"/>
                  <w:kern w:val="0"/>
                  <w:sz w:val="20"/>
                  <w:szCs w:val="20"/>
                  <w:u w:val="none"/>
                  <w:lang w:val="en-US" w:eastAsia="zh-CN" w:bidi="ar"/>
                </w:rPr>
                <w:delText>2012603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08"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B900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09" w:author="Administrator" w:date="2024-08-08T09:08:48Z">
              <w:r>
                <w:rPr>
                  <w:rFonts w:hint="eastAsia" w:ascii="宋体" w:hAnsi="宋体" w:eastAsia="宋体" w:cs="宋体"/>
                  <w:i w:val="0"/>
                  <w:color w:val="000000"/>
                  <w:kern w:val="0"/>
                  <w:sz w:val="20"/>
                  <w:szCs w:val="20"/>
                  <w:u w:val="none"/>
                  <w:lang w:val="en-US" w:eastAsia="zh-CN" w:bidi="ar"/>
                </w:rPr>
                <w:t xml:space="preserve">    机关服务</w:t>
              </w:r>
            </w:ins>
            <w:del w:id="2910"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11"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5A5969">
            <w:pPr>
              <w:jc w:val="right"/>
              <w:rPr>
                <w:rFonts w:hint="eastAsia" w:ascii="宋体" w:hAnsi="宋体" w:eastAsia="宋体" w:cs="宋体"/>
                <w:i w:val="0"/>
                <w:iCs w:val="0"/>
                <w:color w:val="000000"/>
                <w:sz w:val="20"/>
                <w:szCs w:val="20"/>
                <w:u w:val="none"/>
              </w:rPr>
            </w:pPr>
          </w:p>
        </w:tc>
      </w:tr>
      <w:tr w14:paraId="4277C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12" w:author="Administrator" w:date="2024-08-08T09:08: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12" w:author="Administrator" w:date="2024-08-08T09:08: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13" w:author="Administrator" w:date="2024-08-08T09:08: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2A4A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14" w:author="Administrator" w:date="2024-08-08T09:08:48Z">
              <w:r>
                <w:rPr>
                  <w:rFonts w:hint="eastAsia" w:ascii="宋体" w:hAnsi="宋体" w:eastAsia="宋体" w:cs="宋体"/>
                  <w:i w:val="0"/>
                  <w:color w:val="000000"/>
                  <w:kern w:val="0"/>
                  <w:sz w:val="20"/>
                  <w:szCs w:val="20"/>
                  <w:u w:val="none"/>
                  <w:lang w:val="en-US" w:eastAsia="zh-CN" w:bidi="ar"/>
                </w:rPr>
                <w:t>2012604</w:t>
              </w:r>
            </w:ins>
            <w:del w:id="2915" w:author="Administrator" w:date="2024-08-08T09:08:48Z">
              <w:r>
                <w:rPr>
                  <w:rFonts w:hint="eastAsia" w:ascii="宋体" w:hAnsi="宋体" w:eastAsia="宋体" w:cs="宋体"/>
                  <w:i w:val="0"/>
                  <w:iCs w:val="0"/>
                  <w:color w:val="000000"/>
                  <w:kern w:val="0"/>
                  <w:sz w:val="20"/>
                  <w:szCs w:val="20"/>
                  <w:u w:val="none"/>
                  <w:lang w:val="en-US" w:eastAsia="zh-CN" w:bidi="ar"/>
                </w:rPr>
                <w:delText>2012604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16" w:author="Administrator" w:date="2024-08-08T09:08: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A493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17" w:author="Administrator" w:date="2024-08-08T09:08:48Z">
              <w:r>
                <w:rPr>
                  <w:rFonts w:hint="eastAsia" w:ascii="宋体" w:hAnsi="宋体" w:eastAsia="宋体" w:cs="宋体"/>
                  <w:i w:val="0"/>
                  <w:color w:val="000000"/>
                  <w:kern w:val="0"/>
                  <w:sz w:val="20"/>
                  <w:szCs w:val="20"/>
                  <w:u w:val="none"/>
                  <w:lang w:val="en-US" w:eastAsia="zh-CN" w:bidi="ar"/>
                </w:rPr>
                <w:t xml:space="preserve">    档案馆</w:t>
              </w:r>
            </w:ins>
            <w:del w:id="2918"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档案馆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19" w:author="Administrator" w:date="2024-08-08T09:08: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8A44A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920" w:author="Administrator" w:date="2024-08-08T09:08:48Z">
              <w:r>
                <w:rPr>
                  <w:rFonts w:hint="eastAsia" w:ascii="宋体" w:hAnsi="宋体" w:eastAsia="宋体" w:cs="宋体"/>
                  <w:i w:val="0"/>
                  <w:color w:val="000000"/>
                  <w:kern w:val="0"/>
                  <w:sz w:val="20"/>
                  <w:szCs w:val="20"/>
                  <w:u w:val="none"/>
                  <w:lang w:val="en-US" w:eastAsia="zh-CN" w:bidi="ar"/>
                </w:rPr>
                <w:t>50</w:t>
              </w:r>
            </w:ins>
            <w:del w:id="2921" w:author="Administrator" w:date="2024-08-08T09:08:48Z">
              <w:r>
                <w:rPr>
                  <w:rFonts w:hint="eastAsia" w:ascii="宋体" w:hAnsi="宋体" w:eastAsia="宋体" w:cs="宋体"/>
                  <w:i w:val="0"/>
                  <w:iCs w:val="0"/>
                  <w:color w:val="000000"/>
                  <w:kern w:val="0"/>
                  <w:sz w:val="20"/>
                  <w:szCs w:val="20"/>
                  <w:u w:val="none"/>
                  <w:lang w:val="en-US" w:eastAsia="zh-CN" w:bidi="ar"/>
                </w:rPr>
                <w:delText>40</w:delText>
              </w:r>
            </w:del>
          </w:p>
        </w:tc>
      </w:tr>
      <w:tr w14:paraId="2C5F0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2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2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2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EC1A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24" w:author="Administrator" w:date="2024-08-08T09:08:48Z">
              <w:r>
                <w:rPr>
                  <w:rFonts w:hint="eastAsia" w:ascii="宋体" w:hAnsi="宋体" w:eastAsia="宋体" w:cs="宋体"/>
                  <w:i w:val="0"/>
                  <w:color w:val="000000"/>
                  <w:kern w:val="0"/>
                  <w:sz w:val="20"/>
                  <w:szCs w:val="20"/>
                  <w:u w:val="none"/>
                  <w:lang w:val="en-US" w:eastAsia="zh-CN" w:bidi="ar"/>
                </w:rPr>
                <w:t>2012699</w:t>
              </w:r>
            </w:ins>
            <w:del w:id="2925" w:author="Administrator" w:date="2024-08-08T09:08:48Z">
              <w:r>
                <w:rPr>
                  <w:rFonts w:hint="eastAsia" w:ascii="宋体" w:hAnsi="宋体" w:eastAsia="宋体" w:cs="宋体"/>
                  <w:i w:val="0"/>
                  <w:iCs w:val="0"/>
                  <w:color w:val="000000"/>
                  <w:kern w:val="0"/>
                  <w:sz w:val="20"/>
                  <w:szCs w:val="20"/>
                  <w:u w:val="none"/>
                  <w:lang w:val="en-US" w:eastAsia="zh-CN" w:bidi="ar"/>
                </w:rPr>
                <w:delText>2012699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2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7536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27" w:author="Administrator" w:date="2024-08-08T09:08:49Z">
              <w:r>
                <w:rPr>
                  <w:rFonts w:hint="eastAsia" w:ascii="宋体" w:hAnsi="宋体" w:eastAsia="宋体" w:cs="宋体"/>
                  <w:i w:val="0"/>
                  <w:color w:val="000000"/>
                  <w:kern w:val="0"/>
                  <w:sz w:val="20"/>
                  <w:szCs w:val="20"/>
                  <w:u w:val="none"/>
                  <w:lang w:val="en-US" w:eastAsia="zh-CN" w:bidi="ar"/>
                </w:rPr>
                <w:t xml:space="preserve">    其他档案事务支出</w:t>
              </w:r>
            </w:ins>
            <w:del w:id="2928" w:author="Administrator" w:date="2024-08-08T09:08:48Z">
              <w:r>
                <w:rPr>
                  <w:rFonts w:hint="eastAsia" w:ascii="宋体" w:hAnsi="宋体" w:eastAsia="宋体" w:cs="宋体"/>
                  <w:i w:val="0"/>
                  <w:iCs w:val="0"/>
                  <w:color w:val="000000"/>
                  <w:kern w:val="0"/>
                  <w:sz w:val="20"/>
                  <w:szCs w:val="20"/>
                  <w:u w:val="none"/>
                  <w:lang w:val="en-US" w:eastAsia="zh-CN" w:bidi="ar"/>
                </w:rPr>
                <w:delText xml:space="preserve">    其他档案事务支出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2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233D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930" w:author="Administrator" w:date="2024-08-08T09:08:49Z">
              <w:r>
                <w:rPr>
                  <w:rFonts w:hint="eastAsia" w:ascii="宋体" w:hAnsi="宋体" w:eastAsia="宋体" w:cs="宋体"/>
                  <w:i w:val="0"/>
                  <w:color w:val="000000"/>
                  <w:kern w:val="0"/>
                  <w:sz w:val="20"/>
                  <w:szCs w:val="20"/>
                  <w:u w:val="none"/>
                  <w:lang w:val="en-US" w:eastAsia="zh-CN" w:bidi="ar"/>
                </w:rPr>
                <w:t>28</w:t>
              </w:r>
            </w:ins>
            <w:del w:id="2931" w:author="Administrator" w:date="2024-08-08T09:08:49Z">
              <w:r>
                <w:rPr>
                  <w:rFonts w:hint="eastAsia" w:ascii="宋体" w:hAnsi="宋体" w:eastAsia="宋体" w:cs="宋体"/>
                  <w:i w:val="0"/>
                  <w:iCs w:val="0"/>
                  <w:color w:val="000000"/>
                  <w:kern w:val="0"/>
                  <w:sz w:val="20"/>
                  <w:szCs w:val="20"/>
                  <w:u w:val="none"/>
                  <w:lang w:val="en-US" w:eastAsia="zh-CN" w:bidi="ar"/>
                </w:rPr>
                <w:delText>20</w:delText>
              </w:r>
            </w:del>
          </w:p>
        </w:tc>
      </w:tr>
      <w:tr w14:paraId="39E5F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3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3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3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4EED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34" w:author="Administrator" w:date="2024-08-08T09:08:49Z">
              <w:r>
                <w:rPr>
                  <w:rFonts w:hint="eastAsia" w:ascii="宋体" w:hAnsi="宋体" w:eastAsia="宋体" w:cs="宋体"/>
                  <w:i w:val="0"/>
                  <w:color w:val="000000"/>
                  <w:kern w:val="0"/>
                  <w:sz w:val="20"/>
                  <w:szCs w:val="20"/>
                  <w:u w:val="none"/>
                  <w:lang w:val="en-US" w:eastAsia="zh-CN" w:bidi="ar"/>
                </w:rPr>
                <w:t>20128</w:t>
              </w:r>
            </w:ins>
            <w:del w:id="2935" w:author="Administrator" w:date="2024-08-08T09:08:49Z">
              <w:r>
                <w:rPr>
                  <w:rFonts w:hint="eastAsia" w:ascii="宋体" w:hAnsi="宋体" w:eastAsia="宋体" w:cs="宋体"/>
                  <w:i w:val="0"/>
                  <w:iCs w:val="0"/>
                  <w:color w:val="000000"/>
                  <w:kern w:val="0"/>
                  <w:sz w:val="20"/>
                  <w:szCs w:val="20"/>
                  <w:u w:val="none"/>
                  <w:lang w:val="en-US" w:eastAsia="zh-CN" w:bidi="ar"/>
                </w:rPr>
                <w:delText>20128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3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35C8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37" w:author="Administrator" w:date="2024-08-08T09:08:49Z">
              <w:r>
                <w:rPr>
                  <w:rFonts w:hint="eastAsia" w:ascii="宋体" w:hAnsi="宋体" w:eastAsia="宋体" w:cs="宋体"/>
                  <w:i w:val="0"/>
                  <w:color w:val="000000"/>
                  <w:kern w:val="0"/>
                  <w:sz w:val="20"/>
                  <w:szCs w:val="20"/>
                  <w:u w:val="none"/>
                  <w:lang w:val="en-US" w:eastAsia="zh-CN" w:bidi="ar"/>
                </w:rPr>
                <w:t xml:space="preserve">  民主党派及工商联事务</w:t>
              </w:r>
            </w:ins>
            <w:del w:id="293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民主党派及工商联事务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3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3373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940" w:author="Administrator" w:date="2024-08-08T09:08:49Z">
              <w:r>
                <w:rPr>
                  <w:rFonts w:hint="eastAsia" w:ascii="宋体" w:hAnsi="宋体" w:eastAsia="宋体" w:cs="宋体"/>
                  <w:i w:val="0"/>
                  <w:color w:val="000000"/>
                  <w:kern w:val="0"/>
                  <w:sz w:val="20"/>
                  <w:szCs w:val="20"/>
                  <w:u w:val="none"/>
                  <w:lang w:val="en-US" w:eastAsia="zh-CN" w:bidi="ar"/>
                </w:rPr>
                <w:t>96</w:t>
              </w:r>
            </w:ins>
            <w:del w:id="2941" w:author="Administrator" w:date="2024-08-08T09:08:49Z">
              <w:r>
                <w:rPr>
                  <w:rFonts w:hint="eastAsia" w:ascii="宋体" w:hAnsi="宋体" w:eastAsia="宋体" w:cs="宋体"/>
                  <w:i w:val="0"/>
                  <w:iCs w:val="0"/>
                  <w:color w:val="000000"/>
                  <w:kern w:val="0"/>
                  <w:sz w:val="20"/>
                  <w:szCs w:val="20"/>
                  <w:u w:val="none"/>
                  <w:lang w:val="en-US" w:eastAsia="zh-CN" w:bidi="ar"/>
                </w:rPr>
                <w:delText>67</w:delText>
              </w:r>
            </w:del>
          </w:p>
        </w:tc>
      </w:tr>
      <w:tr w14:paraId="0DC44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4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4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4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2256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44" w:author="Administrator" w:date="2024-08-08T09:08:49Z">
              <w:r>
                <w:rPr>
                  <w:rFonts w:hint="eastAsia" w:ascii="宋体" w:hAnsi="宋体" w:eastAsia="宋体" w:cs="宋体"/>
                  <w:i w:val="0"/>
                  <w:color w:val="000000"/>
                  <w:kern w:val="0"/>
                  <w:sz w:val="20"/>
                  <w:szCs w:val="20"/>
                  <w:u w:val="none"/>
                  <w:lang w:val="en-US" w:eastAsia="zh-CN" w:bidi="ar"/>
                </w:rPr>
                <w:t>2012801</w:t>
              </w:r>
            </w:ins>
            <w:del w:id="2945" w:author="Administrator" w:date="2024-08-08T09:08:49Z">
              <w:r>
                <w:rPr>
                  <w:rFonts w:hint="eastAsia" w:ascii="宋体" w:hAnsi="宋体" w:eastAsia="宋体" w:cs="宋体"/>
                  <w:i w:val="0"/>
                  <w:iCs w:val="0"/>
                  <w:color w:val="000000"/>
                  <w:kern w:val="0"/>
                  <w:sz w:val="20"/>
                  <w:szCs w:val="20"/>
                  <w:u w:val="none"/>
                  <w:lang w:val="en-US" w:eastAsia="zh-CN" w:bidi="ar"/>
                </w:rPr>
                <w:delText>2012801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4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D76A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47" w:author="Administrator" w:date="2024-08-08T09:08:49Z">
              <w:r>
                <w:rPr>
                  <w:rFonts w:hint="eastAsia" w:ascii="宋体" w:hAnsi="宋体" w:eastAsia="宋体" w:cs="宋体"/>
                  <w:i w:val="0"/>
                  <w:color w:val="000000"/>
                  <w:kern w:val="0"/>
                  <w:sz w:val="20"/>
                  <w:szCs w:val="20"/>
                  <w:u w:val="none"/>
                  <w:lang w:val="en-US" w:eastAsia="zh-CN" w:bidi="ar"/>
                </w:rPr>
                <w:t xml:space="preserve">    行政运行</w:t>
              </w:r>
            </w:ins>
            <w:del w:id="294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4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34A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2950" w:author="Administrator" w:date="2024-08-08T09:08:49Z">
              <w:r>
                <w:rPr>
                  <w:rFonts w:hint="eastAsia" w:ascii="宋体" w:hAnsi="宋体" w:eastAsia="宋体" w:cs="宋体"/>
                  <w:i w:val="0"/>
                  <w:color w:val="000000"/>
                  <w:kern w:val="0"/>
                  <w:sz w:val="20"/>
                  <w:szCs w:val="20"/>
                  <w:u w:val="none"/>
                  <w:lang w:val="en-US" w:eastAsia="zh-CN" w:bidi="ar"/>
                </w:rPr>
                <w:t>96</w:t>
              </w:r>
            </w:ins>
            <w:del w:id="2951" w:author="Administrator" w:date="2024-08-08T09:08:49Z">
              <w:r>
                <w:rPr>
                  <w:rFonts w:hint="eastAsia" w:ascii="宋体" w:hAnsi="宋体" w:eastAsia="宋体" w:cs="宋体"/>
                  <w:i w:val="0"/>
                  <w:iCs w:val="0"/>
                  <w:color w:val="000000"/>
                  <w:kern w:val="0"/>
                  <w:sz w:val="20"/>
                  <w:szCs w:val="20"/>
                  <w:u w:val="none"/>
                  <w:lang w:val="en-US" w:eastAsia="zh-CN" w:bidi="ar"/>
                </w:rPr>
                <w:delText>67</w:delText>
              </w:r>
            </w:del>
          </w:p>
        </w:tc>
      </w:tr>
      <w:tr w14:paraId="3B855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5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5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5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9C92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54" w:author="Administrator" w:date="2024-08-08T09:08:49Z">
              <w:r>
                <w:rPr>
                  <w:rFonts w:hint="eastAsia" w:ascii="宋体" w:hAnsi="宋体" w:eastAsia="宋体" w:cs="宋体"/>
                  <w:i w:val="0"/>
                  <w:color w:val="000000"/>
                  <w:kern w:val="0"/>
                  <w:sz w:val="20"/>
                  <w:szCs w:val="20"/>
                  <w:u w:val="none"/>
                  <w:lang w:val="en-US" w:eastAsia="zh-CN" w:bidi="ar"/>
                </w:rPr>
                <w:t>2012802</w:t>
              </w:r>
            </w:ins>
            <w:del w:id="2955" w:author="Administrator" w:date="2024-08-08T09:08:49Z">
              <w:r>
                <w:rPr>
                  <w:rFonts w:hint="eastAsia" w:ascii="宋体" w:hAnsi="宋体" w:eastAsia="宋体" w:cs="宋体"/>
                  <w:i w:val="0"/>
                  <w:iCs w:val="0"/>
                  <w:color w:val="000000"/>
                  <w:kern w:val="0"/>
                  <w:sz w:val="20"/>
                  <w:szCs w:val="20"/>
                  <w:u w:val="none"/>
                  <w:lang w:val="en-US" w:eastAsia="zh-CN" w:bidi="ar"/>
                </w:rPr>
                <w:delText>2012802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5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873C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57" w:author="Administrator" w:date="2024-08-08T09:08:49Z">
              <w:r>
                <w:rPr>
                  <w:rFonts w:hint="eastAsia" w:ascii="宋体" w:hAnsi="宋体" w:eastAsia="宋体" w:cs="宋体"/>
                  <w:i w:val="0"/>
                  <w:color w:val="000000"/>
                  <w:kern w:val="0"/>
                  <w:sz w:val="20"/>
                  <w:szCs w:val="20"/>
                  <w:u w:val="none"/>
                  <w:lang w:val="en-US" w:eastAsia="zh-CN" w:bidi="ar"/>
                </w:rPr>
                <w:t xml:space="preserve">    一般行政管理事务</w:t>
              </w:r>
            </w:ins>
            <w:del w:id="295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5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23FA2E">
            <w:pPr>
              <w:jc w:val="right"/>
              <w:rPr>
                <w:rFonts w:hint="eastAsia" w:ascii="宋体" w:hAnsi="宋体" w:eastAsia="宋体" w:cs="宋体"/>
                <w:i w:val="0"/>
                <w:iCs w:val="0"/>
                <w:color w:val="000000"/>
                <w:sz w:val="20"/>
                <w:szCs w:val="20"/>
                <w:u w:val="none"/>
              </w:rPr>
            </w:pPr>
          </w:p>
        </w:tc>
      </w:tr>
      <w:tr w14:paraId="4F0C5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60"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960"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61"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21B7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62" w:author="Administrator" w:date="2024-08-08T09:08:49Z">
              <w:r>
                <w:rPr>
                  <w:rFonts w:hint="eastAsia" w:ascii="宋体" w:hAnsi="宋体" w:eastAsia="宋体" w:cs="宋体"/>
                  <w:i w:val="0"/>
                  <w:color w:val="000000"/>
                  <w:kern w:val="0"/>
                  <w:sz w:val="20"/>
                  <w:szCs w:val="20"/>
                  <w:u w:val="none"/>
                  <w:lang w:val="en-US" w:eastAsia="zh-CN" w:bidi="ar"/>
                </w:rPr>
                <w:t>2012803</w:t>
              </w:r>
            </w:ins>
            <w:del w:id="2963" w:author="Administrator" w:date="2024-08-08T09:08:49Z">
              <w:r>
                <w:rPr>
                  <w:rFonts w:hint="eastAsia" w:ascii="宋体" w:hAnsi="宋体" w:eastAsia="宋体" w:cs="宋体"/>
                  <w:i w:val="0"/>
                  <w:iCs w:val="0"/>
                  <w:color w:val="000000"/>
                  <w:kern w:val="0"/>
                  <w:sz w:val="20"/>
                  <w:szCs w:val="20"/>
                  <w:u w:val="none"/>
                  <w:lang w:val="en-US" w:eastAsia="zh-CN" w:bidi="ar"/>
                </w:rPr>
                <w:delText>2012803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64"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31AC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65" w:author="Administrator" w:date="2024-08-08T09:08:49Z">
              <w:r>
                <w:rPr>
                  <w:rFonts w:hint="eastAsia" w:ascii="宋体" w:hAnsi="宋体" w:eastAsia="宋体" w:cs="宋体"/>
                  <w:i w:val="0"/>
                  <w:color w:val="000000"/>
                  <w:kern w:val="0"/>
                  <w:sz w:val="20"/>
                  <w:szCs w:val="20"/>
                  <w:u w:val="none"/>
                  <w:lang w:val="en-US" w:eastAsia="zh-CN" w:bidi="ar"/>
                </w:rPr>
                <w:t xml:space="preserve">    机关服务</w:t>
              </w:r>
            </w:ins>
            <w:del w:id="2966"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67"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07C50E">
            <w:pPr>
              <w:jc w:val="right"/>
              <w:rPr>
                <w:rFonts w:hint="eastAsia" w:ascii="宋体" w:hAnsi="宋体" w:eastAsia="宋体" w:cs="宋体"/>
                <w:i w:val="0"/>
                <w:iCs w:val="0"/>
                <w:color w:val="000000"/>
                <w:sz w:val="20"/>
                <w:szCs w:val="20"/>
                <w:u w:val="none"/>
              </w:rPr>
            </w:pPr>
          </w:p>
        </w:tc>
      </w:tr>
      <w:tr w14:paraId="26403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68"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68"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69"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A96E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70" w:author="Administrator" w:date="2024-08-08T09:08:49Z">
              <w:r>
                <w:rPr>
                  <w:rFonts w:hint="eastAsia" w:ascii="宋体" w:hAnsi="宋体" w:eastAsia="宋体" w:cs="宋体"/>
                  <w:i w:val="0"/>
                  <w:color w:val="000000"/>
                  <w:kern w:val="0"/>
                  <w:sz w:val="20"/>
                  <w:szCs w:val="20"/>
                  <w:u w:val="none"/>
                  <w:lang w:val="en-US" w:eastAsia="zh-CN" w:bidi="ar"/>
                </w:rPr>
                <w:t>2012804</w:t>
              </w:r>
            </w:ins>
            <w:del w:id="2971" w:author="Administrator" w:date="2024-08-08T09:08:49Z">
              <w:r>
                <w:rPr>
                  <w:rFonts w:hint="eastAsia" w:ascii="宋体" w:hAnsi="宋体" w:eastAsia="宋体" w:cs="宋体"/>
                  <w:i w:val="0"/>
                  <w:iCs w:val="0"/>
                  <w:color w:val="000000"/>
                  <w:kern w:val="0"/>
                  <w:sz w:val="20"/>
                  <w:szCs w:val="20"/>
                  <w:u w:val="none"/>
                  <w:lang w:val="en-US" w:eastAsia="zh-CN" w:bidi="ar"/>
                </w:rPr>
                <w:delText>2012804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72"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F46A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73" w:author="Administrator" w:date="2024-08-08T09:08:49Z">
              <w:r>
                <w:rPr>
                  <w:rFonts w:hint="eastAsia" w:ascii="宋体" w:hAnsi="宋体" w:eastAsia="宋体" w:cs="宋体"/>
                  <w:i w:val="0"/>
                  <w:color w:val="000000"/>
                  <w:kern w:val="0"/>
                  <w:sz w:val="20"/>
                  <w:szCs w:val="20"/>
                  <w:u w:val="none"/>
                  <w:lang w:val="en-US" w:eastAsia="zh-CN" w:bidi="ar"/>
                </w:rPr>
                <w:t xml:space="preserve">    参政议政</w:t>
              </w:r>
            </w:ins>
            <w:del w:id="2974"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参政议政</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75"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6E6E49">
            <w:pPr>
              <w:jc w:val="right"/>
              <w:rPr>
                <w:rFonts w:hint="eastAsia" w:ascii="宋体" w:hAnsi="宋体" w:eastAsia="宋体" w:cs="宋体"/>
                <w:i w:val="0"/>
                <w:iCs w:val="0"/>
                <w:color w:val="000000"/>
                <w:sz w:val="20"/>
                <w:szCs w:val="20"/>
                <w:u w:val="none"/>
              </w:rPr>
            </w:pPr>
          </w:p>
        </w:tc>
      </w:tr>
      <w:tr w14:paraId="6E8DD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76"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2976"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77"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5A97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78" w:author="Administrator" w:date="2024-08-08T09:08:49Z">
              <w:r>
                <w:rPr>
                  <w:rFonts w:hint="eastAsia" w:ascii="宋体" w:hAnsi="宋体" w:eastAsia="宋体" w:cs="宋体"/>
                  <w:i w:val="0"/>
                  <w:color w:val="000000"/>
                  <w:kern w:val="0"/>
                  <w:sz w:val="20"/>
                  <w:szCs w:val="20"/>
                  <w:u w:val="none"/>
                  <w:lang w:val="en-US" w:eastAsia="zh-CN" w:bidi="ar"/>
                </w:rPr>
                <w:t>2012850</w:t>
              </w:r>
            </w:ins>
            <w:del w:id="2979" w:author="Administrator" w:date="2024-08-08T09:08:49Z">
              <w:r>
                <w:rPr>
                  <w:rFonts w:hint="eastAsia" w:ascii="宋体" w:hAnsi="宋体" w:eastAsia="宋体" w:cs="宋体"/>
                  <w:i w:val="0"/>
                  <w:iCs w:val="0"/>
                  <w:color w:val="000000"/>
                  <w:kern w:val="0"/>
                  <w:sz w:val="20"/>
                  <w:szCs w:val="20"/>
                  <w:u w:val="none"/>
                  <w:lang w:val="en-US" w:eastAsia="zh-CN" w:bidi="ar"/>
                </w:rPr>
                <w:delText>2012850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80"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5154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81" w:author="Administrator" w:date="2024-08-08T09:08:49Z">
              <w:r>
                <w:rPr>
                  <w:rFonts w:hint="eastAsia" w:ascii="宋体" w:hAnsi="宋体" w:eastAsia="宋体" w:cs="宋体"/>
                  <w:i w:val="0"/>
                  <w:color w:val="000000"/>
                  <w:kern w:val="0"/>
                  <w:sz w:val="20"/>
                  <w:szCs w:val="20"/>
                  <w:u w:val="none"/>
                  <w:lang w:val="en-US" w:eastAsia="zh-CN" w:bidi="ar"/>
                </w:rPr>
                <w:t xml:space="preserve">    事业运行</w:t>
              </w:r>
            </w:ins>
            <w:del w:id="2982"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83"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9B56A3">
            <w:pPr>
              <w:jc w:val="right"/>
              <w:rPr>
                <w:rFonts w:hint="eastAsia" w:ascii="宋体" w:hAnsi="宋体" w:eastAsia="宋体" w:cs="宋体"/>
                <w:i w:val="0"/>
                <w:iCs w:val="0"/>
                <w:color w:val="000000"/>
                <w:sz w:val="20"/>
                <w:szCs w:val="20"/>
                <w:u w:val="none"/>
              </w:rPr>
            </w:pPr>
          </w:p>
        </w:tc>
      </w:tr>
      <w:tr w14:paraId="540D3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84"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84"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85"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ECC7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86" w:author="Administrator" w:date="2024-08-08T09:08:49Z">
              <w:r>
                <w:rPr>
                  <w:rFonts w:hint="eastAsia" w:ascii="宋体" w:hAnsi="宋体" w:eastAsia="宋体" w:cs="宋体"/>
                  <w:i w:val="0"/>
                  <w:color w:val="000000"/>
                  <w:kern w:val="0"/>
                  <w:sz w:val="20"/>
                  <w:szCs w:val="20"/>
                  <w:u w:val="none"/>
                  <w:lang w:val="en-US" w:eastAsia="zh-CN" w:bidi="ar"/>
                </w:rPr>
                <w:t>2012899</w:t>
              </w:r>
            </w:ins>
            <w:del w:id="2987" w:author="Administrator" w:date="2024-08-08T09:08:49Z">
              <w:r>
                <w:rPr>
                  <w:rFonts w:hint="eastAsia" w:ascii="宋体" w:hAnsi="宋体" w:eastAsia="宋体" w:cs="宋体"/>
                  <w:i w:val="0"/>
                  <w:iCs w:val="0"/>
                  <w:color w:val="000000"/>
                  <w:kern w:val="0"/>
                  <w:sz w:val="20"/>
                  <w:szCs w:val="20"/>
                  <w:u w:val="none"/>
                  <w:lang w:val="en-US" w:eastAsia="zh-CN" w:bidi="ar"/>
                </w:rPr>
                <w:delText>2012899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88"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2356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89" w:author="Administrator" w:date="2024-08-08T09:08:49Z">
              <w:r>
                <w:rPr>
                  <w:rFonts w:hint="eastAsia" w:ascii="宋体" w:hAnsi="宋体" w:eastAsia="宋体" w:cs="宋体"/>
                  <w:i w:val="0"/>
                  <w:color w:val="000000"/>
                  <w:kern w:val="0"/>
                  <w:sz w:val="20"/>
                  <w:szCs w:val="20"/>
                  <w:u w:val="none"/>
                  <w:lang w:val="en-US" w:eastAsia="zh-CN" w:bidi="ar"/>
                </w:rPr>
                <w:t xml:space="preserve">    其他民主党派及工商联事务支出</w:t>
              </w:r>
            </w:ins>
            <w:del w:id="2990"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其他民主党派及工商联事务支出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91"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746B00">
            <w:pPr>
              <w:jc w:val="right"/>
              <w:rPr>
                <w:rFonts w:hint="eastAsia" w:ascii="宋体" w:hAnsi="宋体" w:eastAsia="宋体" w:cs="宋体"/>
                <w:i w:val="0"/>
                <w:iCs w:val="0"/>
                <w:color w:val="000000"/>
                <w:sz w:val="20"/>
                <w:szCs w:val="20"/>
                <w:u w:val="none"/>
              </w:rPr>
            </w:pPr>
          </w:p>
        </w:tc>
      </w:tr>
      <w:tr w14:paraId="40A9D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9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299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9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43ED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94" w:author="Administrator" w:date="2024-08-08T09:08:49Z">
              <w:r>
                <w:rPr>
                  <w:rFonts w:hint="eastAsia" w:ascii="宋体" w:hAnsi="宋体" w:eastAsia="宋体" w:cs="宋体"/>
                  <w:i w:val="0"/>
                  <w:color w:val="000000"/>
                  <w:kern w:val="0"/>
                  <w:sz w:val="20"/>
                  <w:szCs w:val="20"/>
                  <w:u w:val="none"/>
                  <w:lang w:val="en-US" w:eastAsia="zh-CN" w:bidi="ar"/>
                </w:rPr>
                <w:t>20129</w:t>
              </w:r>
            </w:ins>
            <w:del w:id="2995" w:author="Administrator" w:date="2024-08-08T09:08:49Z">
              <w:r>
                <w:rPr>
                  <w:rFonts w:hint="eastAsia" w:ascii="宋体" w:hAnsi="宋体" w:eastAsia="宋体" w:cs="宋体"/>
                  <w:i w:val="0"/>
                  <w:iCs w:val="0"/>
                  <w:color w:val="000000"/>
                  <w:kern w:val="0"/>
                  <w:sz w:val="20"/>
                  <w:szCs w:val="20"/>
                  <w:u w:val="none"/>
                  <w:lang w:val="en-US" w:eastAsia="zh-CN" w:bidi="ar"/>
                </w:rPr>
                <w:delText>20129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9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6CAE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2997" w:author="Administrator" w:date="2024-08-08T09:08:49Z">
              <w:r>
                <w:rPr>
                  <w:rFonts w:hint="eastAsia" w:ascii="宋体" w:hAnsi="宋体" w:eastAsia="宋体" w:cs="宋体"/>
                  <w:i w:val="0"/>
                  <w:color w:val="000000"/>
                  <w:kern w:val="0"/>
                  <w:sz w:val="20"/>
                  <w:szCs w:val="20"/>
                  <w:u w:val="none"/>
                  <w:lang w:val="en-US" w:eastAsia="zh-CN" w:bidi="ar"/>
                </w:rPr>
                <w:t xml:space="preserve">  群众团体事务</w:t>
              </w:r>
            </w:ins>
            <w:del w:id="299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群众团体事务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9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7619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000" w:author="Administrator" w:date="2024-08-08T09:08:49Z">
              <w:r>
                <w:rPr>
                  <w:rFonts w:hint="eastAsia" w:ascii="宋体" w:hAnsi="宋体" w:eastAsia="宋体" w:cs="宋体"/>
                  <w:i w:val="0"/>
                  <w:color w:val="000000"/>
                  <w:kern w:val="0"/>
                  <w:sz w:val="20"/>
                  <w:szCs w:val="20"/>
                  <w:u w:val="none"/>
                  <w:lang w:val="en-US" w:eastAsia="zh-CN" w:bidi="ar"/>
                </w:rPr>
                <w:t>254</w:t>
              </w:r>
            </w:ins>
            <w:del w:id="3001" w:author="Administrator" w:date="2024-08-08T09:08:49Z">
              <w:r>
                <w:rPr>
                  <w:rFonts w:hint="eastAsia" w:ascii="宋体" w:hAnsi="宋体" w:eastAsia="宋体" w:cs="宋体"/>
                  <w:i w:val="0"/>
                  <w:iCs w:val="0"/>
                  <w:color w:val="000000"/>
                  <w:kern w:val="0"/>
                  <w:sz w:val="20"/>
                  <w:szCs w:val="20"/>
                  <w:u w:val="none"/>
                  <w:lang w:val="en-US" w:eastAsia="zh-CN" w:bidi="ar"/>
                </w:rPr>
                <w:delText>177</w:delText>
              </w:r>
            </w:del>
          </w:p>
        </w:tc>
      </w:tr>
      <w:tr w14:paraId="1EFAC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0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00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0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09D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04" w:author="Administrator" w:date="2024-08-08T09:08:49Z">
              <w:r>
                <w:rPr>
                  <w:rFonts w:hint="eastAsia" w:ascii="宋体" w:hAnsi="宋体" w:eastAsia="宋体" w:cs="宋体"/>
                  <w:i w:val="0"/>
                  <w:color w:val="000000"/>
                  <w:kern w:val="0"/>
                  <w:sz w:val="20"/>
                  <w:szCs w:val="20"/>
                  <w:u w:val="none"/>
                  <w:lang w:val="en-US" w:eastAsia="zh-CN" w:bidi="ar"/>
                </w:rPr>
                <w:t>2012901</w:t>
              </w:r>
            </w:ins>
            <w:del w:id="3005" w:author="Administrator" w:date="2024-08-08T09:08:49Z">
              <w:r>
                <w:rPr>
                  <w:rFonts w:hint="eastAsia" w:ascii="宋体" w:hAnsi="宋体" w:eastAsia="宋体" w:cs="宋体"/>
                  <w:i w:val="0"/>
                  <w:iCs w:val="0"/>
                  <w:color w:val="000000"/>
                  <w:kern w:val="0"/>
                  <w:sz w:val="20"/>
                  <w:szCs w:val="20"/>
                  <w:u w:val="none"/>
                  <w:lang w:val="en-US" w:eastAsia="zh-CN" w:bidi="ar"/>
                </w:rPr>
                <w:delText>2012901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0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398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07" w:author="Administrator" w:date="2024-08-08T09:08:49Z">
              <w:r>
                <w:rPr>
                  <w:rFonts w:hint="eastAsia" w:ascii="宋体" w:hAnsi="宋体" w:eastAsia="宋体" w:cs="宋体"/>
                  <w:i w:val="0"/>
                  <w:color w:val="000000"/>
                  <w:kern w:val="0"/>
                  <w:sz w:val="20"/>
                  <w:szCs w:val="20"/>
                  <w:u w:val="none"/>
                  <w:lang w:val="en-US" w:eastAsia="zh-CN" w:bidi="ar"/>
                </w:rPr>
                <w:t xml:space="preserve">    行政运行</w:t>
              </w:r>
            </w:ins>
            <w:del w:id="300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0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766A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010" w:author="Administrator" w:date="2024-08-08T09:08:49Z">
              <w:r>
                <w:rPr>
                  <w:rFonts w:hint="eastAsia" w:ascii="宋体" w:hAnsi="宋体" w:eastAsia="宋体" w:cs="宋体"/>
                  <w:i w:val="0"/>
                  <w:color w:val="000000"/>
                  <w:kern w:val="0"/>
                  <w:sz w:val="20"/>
                  <w:szCs w:val="20"/>
                  <w:u w:val="none"/>
                  <w:lang w:val="en-US" w:eastAsia="zh-CN" w:bidi="ar"/>
                </w:rPr>
                <w:t>215</w:t>
              </w:r>
            </w:ins>
            <w:del w:id="3011" w:author="Administrator" w:date="2024-08-08T09:08:49Z">
              <w:r>
                <w:rPr>
                  <w:rFonts w:hint="eastAsia" w:ascii="宋体" w:hAnsi="宋体" w:eastAsia="宋体" w:cs="宋体"/>
                  <w:i w:val="0"/>
                  <w:iCs w:val="0"/>
                  <w:color w:val="000000"/>
                  <w:kern w:val="0"/>
                  <w:sz w:val="20"/>
                  <w:szCs w:val="20"/>
                  <w:u w:val="none"/>
                  <w:lang w:val="en-US" w:eastAsia="zh-CN" w:bidi="ar"/>
                </w:rPr>
                <w:delText>177</w:delText>
              </w:r>
            </w:del>
          </w:p>
        </w:tc>
      </w:tr>
      <w:tr w14:paraId="7BC16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1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01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1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B8A8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14" w:author="Administrator" w:date="2024-08-08T09:08:49Z">
              <w:r>
                <w:rPr>
                  <w:rFonts w:hint="eastAsia" w:ascii="宋体" w:hAnsi="宋体" w:eastAsia="宋体" w:cs="宋体"/>
                  <w:i w:val="0"/>
                  <w:color w:val="000000"/>
                  <w:kern w:val="0"/>
                  <w:sz w:val="20"/>
                  <w:szCs w:val="20"/>
                  <w:u w:val="none"/>
                  <w:lang w:val="en-US" w:eastAsia="zh-CN" w:bidi="ar"/>
                </w:rPr>
                <w:t>2012902</w:t>
              </w:r>
            </w:ins>
            <w:del w:id="3015" w:author="Administrator" w:date="2024-08-08T09:08:49Z">
              <w:r>
                <w:rPr>
                  <w:rFonts w:hint="eastAsia" w:ascii="宋体" w:hAnsi="宋体" w:eastAsia="宋体" w:cs="宋体"/>
                  <w:i w:val="0"/>
                  <w:iCs w:val="0"/>
                  <w:color w:val="000000"/>
                  <w:kern w:val="0"/>
                  <w:sz w:val="20"/>
                  <w:szCs w:val="20"/>
                  <w:u w:val="none"/>
                  <w:lang w:val="en-US" w:eastAsia="zh-CN" w:bidi="ar"/>
                </w:rPr>
                <w:delText>2012902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1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6EC9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17" w:author="Administrator" w:date="2024-08-08T09:08:49Z">
              <w:r>
                <w:rPr>
                  <w:rFonts w:hint="eastAsia" w:ascii="宋体" w:hAnsi="宋体" w:eastAsia="宋体" w:cs="宋体"/>
                  <w:i w:val="0"/>
                  <w:color w:val="000000"/>
                  <w:kern w:val="0"/>
                  <w:sz w:val="20"/>
                  <w:szCs w:val="20"/>
                  <w:u w:val="none"/>
                  <w:lang w:val="en-US" w:eastAsia="zh-CN" w:bidi="ar"/>
                </w:rPr>
                <w:t xml:space="preserve">    一般行政管理事务</w:t>
              </w:r>
            </w:ins>
            <w:del w:id="301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1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8D6459">
            <w:pPr>
              <w:widowControl/>
              <w:jc w:val="right"/>
              <w:textAlignment w:val="center"/>
              <w:rPr>
                <w:rFonts w:hint="eastAsia" w:ascii="宋体" w:hAnsi="宋体" w:eastAsia="宋体" w:cs="宋体"/>
                <w:i w:val="0"/>
                <w:iCs w:val="0"/>
                <w:color w:val="000000"/>
                <w:sz w:val="20"/>
                <w:szCs w:val="20"/>
                <w:u w:val="none"/>
              </w:rPr>
              <w:pPrChange w:id="3020" w:author="Administrator" w:date="2024-08-08T09:08:49Z">
                <w:pPr>
                  <w:jc w:val="right"/>
                </w:pPr>
              </w:pPrChange>
            </w:pPr>
            <w:ins w:id="3021" w:author="Administrator" w:date="2024-08-08T09:08:49Z">
              <w:r>
                <w:rPr>
                  <w:rFonts w:hint="eastAsia" w:ascii="宋体" w:hAnsi="宋体" w:eastAsia="宋体" w:cs="宋体"/>
                  <w:i w:val="0"/>
                  <w:color w:val="000000"/>
                  <w:kern w:val="0"/>
                  <w:sz w:val="20"/>
                  <w:szCs w:val="20"/>
                  <w:u w:val="none"/>
                  <w:lang w:val="en-US" w:eastAsia="zh-CN" w:bidi="ar"/>
                </w:rPr>
                <w:t>39</w:t>
              </w:r>
            </w:ins>
          </w:p>
        </w:tc>
      </w:tr>
      <w:tr w14:paraId="1553F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22"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022"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23"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7465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24" w:author="Administrator" w:date="2024-08-08T09:08:49Z">
              <w:r>
                <w:rPr>
                  <w:rFonts w:hint="eastAsia" w:ascii="宋体" w:hAnsi="宋体" w:eastAsia="宋体" w:cs="宋体"/>
                  <w:i w:val="0"/>
                  <w:color w:val="000000"/>
                  <w:kern w:val="0"/>
                  <w:sz w:val="20"/>
                  <w:szCs w:val="20"/>
                  <w:u w:val="none"/>
                  <w:lang w:val="en-US" w:eastAsia="zh-CN" w:bidi="ar"/>
                </w:rPr>
                <w:t>2012903</w:t>
              </w:r>
            </w:ins>
            <w:del w:id="3025" w:author="Administrator" w:date="2024-08-08T09:08:49Z">
              <w:r>
                <w:rPr>
                  <w:rFonts w:hint="eastAsia" w:ascii="宋体" w:hAnsi="宋体" w:eastAsia="宋体" w:cs="宋体"/>
                  <w:i w:val="0"/>
                  <w:iCs w:val="0"/>
                  <w:color w:val="000000"/>
                  <w:kern w:val="0"/>
                  <w:sz w:val="20"/>
                  <w:szCs w:val="20"/>
                  <w:u w:val="none"/>
                  <w:lang w:val="en-US" w:eastAsia="zh-CN" w:bidi="ar"/>
                </w:rPr>
                <w:delText>2012903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26"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26B3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27" w:author="Administrator" w:date="2024-08-08T09:08:49Z">
              <w:r>
                <w:rPr>
                  <w:rFonts w:hint="eastAsia" w:ascii="宋体" w:hAnsi="宋体" w:eastAsia="宋体" w:cs="宋体"/>
                  <w:i w:val="0"/>
                  <w:color w:val="000000"/>
                  <w:kern w:val="0"/>
                  <w:sz w:val="20"/>
                  <w:szCs w:val="20"/>
                  <w:u w:val="none"/>
                  <w:lang w:val="en-US" w:eastAsia="zh-CN" w:bidi="ar"/>
                </w:rPr>
                <w:t xml:space="preserve">    机关服务</w:t>
              </w:r>
            </w:ins>
            <w:del w:id="3028"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29"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2275B5">
            <w:pPr>
              <w:jc w:val="right"/>
              <w:rPr>
                <w:rFonts w:hint="eastAsia" w:ascii="宋体" w:hAnsi="宋体" w:eastAsia="宋体" w:cs="宋体"/>
                <w:i w:val="0"/>
                <w:iCs w:val="0"/>
                <w:color w:val="000000"/>
                <w:sz w:val="20"/>
                <w:szCs w:val="20"/>
                <w:u w:val="none"/>
              </w:rPr>
            </w:pPr>
          </w:p>
        </w:tc>
      </w:tr>
      <w:tr w14:paraId="6CBA1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30"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54" w:hRule="atLeast"/>
          <w:trPrChange w:id="3030" w:author="Administrator" w:date="2024-08-08T09:08:49Z">
            <w:trPr>
              <w:trHeight w:val="354"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31"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243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32" w:author="Administrator" w:date="2024-08-08T09:08:49Z">
              <w:r>
                <w:rPr>
                  <w:rFonts w:hint="eastAsia" w:ascii="宋体" w:hAnsi="宋体" w:eastAsia="宋体" w:cs="宋体"/>
                  <w:i w:val="0"/>
                  <w:color w:val="000000"/>
                  <w:kern w:val="0"/>
                  <w:sz w:val="20"/>
                  <w:szCs w:val="20"/>
                  <w:u w:val="none"/>
                  <w:lang w:val="en-US" w:eastAsia="zh-CN" w:bidi="ar"/>
                </w:rPr>
                <w:t>2012906</w:t>
              </w:r>
            </w:ins>
            <w:del w:id="3033" w:author="Administrator" w:date="2024-08-08T09:08:49Z">
              <w:r>
                <w:rPr>
                  <w:rFonts w:hint="eastAsia" w:ascii="宋体" w:hAnsi="宋体" w:eastAsia="宋体" w:cs="宋体"/>
                  <w:i w:val="0"/>
                  <w:iCs w:val="0"/>
                  <w:color w:val="000000"/>
                  <w:kern w:val="0"/>
                  <w:sz w:val="20"/>
                  <w:szCs w:val="20"/>
                  <w:u w:val="none"/>
                  <w:lang w:val="en-US" w:eastAsia="zh-CN" w:bidi="ar"/>
                </w:rPr>
                <w:delText>2012906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34"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BBB1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35" w:author="Administrator" w:date="2024-08-08T09:08:49Z">
              <w:r>
                <w:rPr>
                  <w:rFonts w:hint="eastAsia" w:ascii="宋体" w:hAnsi="宋体" w:eastAsia="宋体" w:cs="宋体"/>
                  <w:i w:val="0"/>
                  <w:color w:val="000000"/>
                  <w:kern w:val="0"/>
                  <w:sz w:val="20"/>
                  <w:szCs w:val="20"/>
                  <w:u w:val="none"/>
                  <w:lang w:val="en-US" w:eastAsia="zh-CN" w:bidi="ar"/>
                </w:rPr>
                <w:t xml:space="preserve">    工会事务</w:t>
              </w:r>
            </w:ins>
            <w:del w:id="3036"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工会事务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37"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9EC7A1">
            <w:pPr>
              <w:jc w:val="right"/>
              <w:rPr>
                <w:rFonts w:hint="eastAsia" w:ascii="宋体" w:hAnsi="宋体" w:eastAsia="宋体" w:cs="宋体"/>
                <w:i w:val="0"/>
                <w:iCs w:val="0"/>
                <w:color w:val="000000"/>
                <w:sz w:val="20"/>
                <w:szCs w:val="20"/>
                <w:u w:val="none"/>
              </w:rPr>
            </w:pPr>
          </w:p>
        </w:tc>
      </w:tr>
      <w:tr w14:paraId="41684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38"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54" w:hRule="atLeast"/>
          <w:trPrChange w:id="3038" w:author="Administrator" w:date="2024-08-08T09:08:49Z">
            <w:trPr>
              <w:trHeight w:val="354"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39"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807D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40" w:author="Administrator" w:date="2024-08-08T09:08:49Z">
              <w:r>
                <w:rPr>
                  <w:rFonts w:hint="eastAsia" w:ascii="宋体" w:hAnsi="宋体" w:eastAsia="宋体" w:cs="宋体"/>
                  <w:i w:val="0"/>
                  <w:color w:val="000000"/>
                  <w:kern w:val="0"/>
                  <w:sz w:val="20"/>
                  <w:szCs w:val="20"/>
                  <w:u w:val="none"/>
                  <w:lang w:val="en-US" w:eastAsia="zh-CN" w:bidi="ar"/>
                </w:rPr>
                <w:t>2012950</w:t>
              </w:r>
            </w:ins>
            <w:del w:id="3041" w:author="Administrator" w:date="2024-08-08T09:08:49Z">
              <w:r>
                <w:rPr>
                  <w:rFonts w:hint="eastAsia" w:ascii="宋体" w:hAnsi="宋体" w:eastAsia="宋体" w:cs="宋体"/>
                  <w:i w:val="0"/>
                  <w:iCs w:val="0"/>
                  <w:color w:val="000000"/>
                  <w:kern w:val="0"/>
                  <w:sz w:val="20"/>
                  <w:szCs w:val="20"/>
                  <w:u w:val="none"/>
                  <w:lang w:val="en-US" w:eastAsia="zh-CN" w:bidi="ar"/>
                </w:rPr>
                <w:delText>2012950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42"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031B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43" w:author="Administrator" w:date="2024-08-08T09:08:49Z">
              <w:r>
                <w:rPr>
                  <w:rFonts w:hint="eastAsia" w:ascii="宋体" w:hAnsi="宋体" w:eastAsia="宋体" w:cs="宋体"/>
                  <w:i w:val="0"/>
                  <w:color w:val="000000"/>
                  <w:kern w:val="0"/>
                  <w:sz w:val="20"/>
                  <w:szCs w:val="20"/>
                  <w:u w:val="none"/>
                  <w:lang w:val="en-US" w:eastAsia="zh-CN" w:bidi="ar"/>
                </w:rPr>
                <w:t xml:space="preserve">    事业运行</w:t>
              </w:r>
            </w:ins>
            <w:del w:id="3044"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45"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EB1CE1">
            <w:pPr>
              <w:jc w:val="right"/>
              <w:rPr>
                <w:rFonts w:hint="eastAsia" w:ascii="宋体" w:hAnsi="宋体" w:eastAsia="宋体" w:cs="宋体"/>
                <w:i w:val="0"/>
                <w:iCs w:val="0"/>
                <w:color w:val="000000"/>
                <w:sz w:val="20"/>
                <w:szCs w:val="20"/>
                <w:u w:val="none"/>
              </w:rPr>
            </w:pPr>
          </w:p>
        </w:tc>
      </w:tr>
      <w:tr w14:paraId="29C6E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46"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54" w:hRule="atLeast"/>
          <w:trPrChange w:id="3046" w:author="Administrator" w:date="2024-08-08T09:08:49Z">
            <w:trPr>
              <w:trHeight w:val="354"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47"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ADBD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48" w:author="Administrator" w:date="2024-08-08T09:08:49Z">
              <w:r>
                <w:rPr>
                  <w:rFonts w:hint="eastAsia" w:ascii="宋体" w:hAnsi="宋体" w:eastAsia="宋体" w:cs="宋体"/>
                  <w:i w:val="0"/>
                  <w:color w:val="000000"/>
                  <w:kern w:val="0"/>
                  <w:sz w:val="20"/>
                  <w:szCs w:val="20"/>
                  <w:u w:val="none"/>
                  <w:lang w:val="en-US" w:eastAsia="zh-CN" w:bidi="ar"/>
                </w:rPr>
                <w:t>2012999</w:t>
              </w:r>
            </w:ins>
            <w:del w:id="3049" w:author="Administrator" w:date="2024-08-08T09:08:49Z">
              <w:r>
                <w:rPr>
                  <w:rFonts w:hint="eastAsia" w:ascii="宋体" w:hAnsi="宋体" w:eastAsia="宋体" w:cs="宋体"/>
                  <w:i w:val="0"/>
                  <w:iCs w:val="0"/>
                  <w:color w:val="000000"/>
                  <w:kern w:val="0"/>
                  <w:sz w:val="20"/>
                  <w:szCs w:val="20"/>
                  <w:u w:val="none"/>
                  <w:lang w:val="en-US" w:eastAsia="zh-CN" w:bidi="ar"/>
                </w:rPr>
                <w:delText>2012999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50"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5179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51" w:author="Administrator" w:date="2024-08-08T09:08:49Z">
              <w:r>
                <w:rPr>
                  <w:rFonts w:hint="eastAsia" w:ascii="宋体" w:hAnsi="宋体" w:eastAsia="宋体" w:cs="宋体"/>
                  <w:i w:val="0"/>
                  <w:color w:val="000000"/>
                  <w:kern w:val="0"/>
                  <w:sz w:val="20"/>
                  <w:szCs w:val="20"/>
                  <w:u w:val="none"/>
                  <w:lang w:val="en-US" w:eastAsia="zh-CN" w:bidi="ar"/>
                </w:rPr>
                <w:t xml:space="preserve">    其他群众团体事务支出</w:t>
              </w:r>
            </w:ins>
            <w:del w:id="3052"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其他群众团体事务支出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53"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37FE0C">
            <w:pPr>
              <w:jc w:val="right"/>
              <w:rPr>
                <w:rFonts w:hint="eastAsia" w:ascii="宋体" w:hAnsi="宋体" w:eastAsia="宋体" w:cs="宋体"/>
                <w:i w:val="0"/>
                <w:iCs w:val="0"/>
                <w:color w:val="000000"/>
                <w:sz w:val="20"/>
                <w:szCs w:val="20"/>
                <w:u w:val="none"/>
              </w:rPr>
            </w:pPr>
          </w:p>
        </w:tc>
      </w:tr>
      <w:tr w14:paraId="0DC9D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54"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054"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55"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A919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56" w:author="Administrator" w:date="2024-08-08T09:08:49Z">
              <w:r>
                <w:rPr>
                  <w:rFonts w:hint="eastAsia" w:ascii="宋体" w:hAnsi="宋体" w:eastAsia="宋体" w:cs="宋体"/>
                  <w:i w:val="0"/>
                  <w:color w:val="000000"/>
                  <w:kern w:val="0"/>
                  <w:sz w:val="20"/>
                  <w:szCs w:val="20"/>
                  <w:u w:val="none"/>
                  <w:lang w:val="en-US" w:eastAsia="zh-CN" w:bidi="ar"/>
                </w:rPr>
                <w:t>20131</w:t>
              </w:r>
            </w:ins>
            <w:del w:id="3057" w:author="Administrator" w:date="2024-08-08T09:08:49Z">
              <w:r>
                <w:rPr>
                  <w:rFonts w:hint="eastAsia" w:ascii="宋体" w:hAnsi="宋体" w:eastAsia="宋体" w:cs="宋体"/>
                  <w:i w:val="0"/>
                  <w:iCs w:val="0"/>
                  <w:color w:val="000000"/>
                  <w:kern w:val="0"/>
                  <w:sz w:val="20"/>
                  <w:szCs w:val="20"/>
                  <w:u w:val="none"/>
                  <w:lang w:val="en-US" w:eastAsia="zh-CN" w:bidi="ar"/>
                </w:rPr>
                <w:delText>20131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58"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CC37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59" w:author="Administrator" w:date="2024-08-08T09:08:49Z">
              <w:r>
                <w:rPr>
                  <w:rFonts w:hint="eastAsia" w:ascii="宋体" w:hAnsi="宋体" w:eastAsia="宋体" w:cs="宋体"/>
                  <w:i w:val="0"/>
                  <w:color w:val="000000"/>
                  <w:kern w:val="0"/>
                  <w:sz w:val="20"/>
                  <w:szCs w:val="20"/>
                  <w:u w:val="none"/>
                  <w:lang w:val="en-US" w:eastAsia="zh-CN" w:bidi="ar"/>
                </w:rPr>
                <w:t xml:space="preserve">  党委办公厅(室)及相关机构事务</w:t>
              </w:r>
            </w:ins>
            <w:del w:id="3060"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党委办公厅(室)及相关机构事务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61"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4BA3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062" w:author="Administrator" w:date="2024-08-08T09:08:49Z">
              <w:r>
                <w:rPr>
                  <w:rFonts w:hint="eastAsia" w:ascii="宋体" w:hAnsi="宋体" w:eastAsia="宋体" w:cs="宋体"/>
                  <w:i w:val="0"/>
                  <w:color w:val="000000"/>
                  <w:kern w:val="0"/>
                  <w:sz w:val="20"/>
                  <w:szCs w:val="20"/>
                  <w:u w:val="none"/>
                  <w:lang w:val="en-US" w:eastAsia="zh-CN" w:bidi="ar"/>
                </w:rPr>
                <w:t>885</w:t>
              </w:r>
            </w:ins>
            <w:del w:id="3063" w:author="Administrator" w:date="2024-08-08T09:08:49Z">
              <w:r>
                <w:rPr>
                  <w:rFonts w:hint="eastAsia" w:ascii="宋体" w:hAnsi="宋体" w:eastAsia="宋体" w:cs="宋体"/>
                  <w:i w:val="0"/>
                  <w:iCs w:val="0"/>
                  <w:color w:val="000000"/>
                  <w:kern w:val="0"/>
                  <w:sz w:val="20"/>
                  <w:szCs w:val="20"/>
                  <w:u w:val="none"/>
                  <w:lang w:val="en-US" w:eastAsia="zh-CN" w:bidi="ar"/>
                </w:rPr>
                <w:delText>706</w:delText>
              </w:r>
            </w:del>
          </w:p>
        </w:tc>
      </w:tr>
      <w:tr w14:paraId="2EAD4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64"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064"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65"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AA3D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66" w:author="Administrator" w:date="2024-08-08T09:08:49Z">
              <w:r>
                <w:rPr>
                  <w:rFonts w:hint="eastAsia" w:ascii="宋体" w:hAnsi="宋体" w:eastAsia="宋体" w:cs="宋体"/>
                  <w:i w:val="0"/>
                  <w:color w:val="000000"/>
                  <w:kern w:val="0"/>
                  <w:sz w:val="20"/>
                  <w:szCs w:val="20"/>
                  <w:u w:val="none"/>
                  <w:lang w:val="en-US" w:eastAsia="zh-CN" w:bidi="ar"/>
                </w:rPr>
                <w:t>2013101</w:t>
              </w:r>
            </w:ins>
            <w:del w:id="3067" w:author="Administrator" w:date="2024-08-08T09:08:49Z">
              <w:r>
                <w:rPr>
                  <w:rFonts w:hint="eastAsia" w:ascii="宋体" w:hAnsi="宋体" w:eastAsia="宋体" w:cs="宋体"/>
                  <w:i w:val="0"/>
                  <w:iCs w:val="0"/>
                  <w:color w:val="000000"/>
                  <w:kern w:val="0"/>
                  <w:sz w:val="20"/>
                  <w:szCs w:val="20"/>
                  <w:u w:val="none"/>
                  <w:lang w:val="en-US" w:eastAsia="zh-CN" w:bidi="ar"/>
                </w:rPr>
                <w:delText>2013101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68"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9288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69" w:author="Administrator" w:date="2024-08-08T09:08:49Z">
              <w:r>
                <w:rPr>
                  <w:rFonts w:hint="eastAsia" w:ascii="宋体" w:hAnsi="宋体" w:eastAsia="宋体" w:cs="宋体"/>
                  <w:i w:val="0"/>
                  <w:color w:val="000000"/>
                  <w:kern w:val="0"/>
                  <w:sz w:val="20"/>
                  <w:szCs w:val="20"/>
                  <w:u w:val="none"/>
                  <w:lang w:val="en-US" w:eastAsia="zh-CN" w:bidi="ar"/>
                </w:rPr>
                <w:t xml:space="preserve">    行政运行</w:t>
              </w:r>
            </w:ins>
            <w:del w:id="3070"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71"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2DA1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072" w:author="Administrator" w:date="2024-08-08T09:08:49Z">
              <w:r>
                <w:rPr>
                  <w:rFonts w:hint="eastAsia" w:ascii="宋体" w:hAnsi="宋体" w:eastAsia="宋体" w:cs="宋体"/>
                  <w:i w:val="0"/>
                  <w:color w:val="000000"/>
                  <w:kern w:val="0"/>
                  <w:sz w:val="20"/>
                  <w:szCs w:val="20"/>
                  <w:u w:val="none"/>
                  <w:lang w:val="en-US" w:eastAsia="zh-CN" w:bidi="ar"/>
                </w:rPr>
                <w:t>696</w:t>
              </w:r>
            </w:ins>
            <w:del w:id="3073" w:author="Administrator" w:date="2024-08-08T09:08:49Z">
              <w:r>
                <w:rPr>
                  <w:rFonts w:hint="eastAsia" w:ascii="宋体" w:hAnsi="宋体" w:eastAsia="宋体" w:cs="宋体"/>
                  <w:i w:val="0"/>
                  <w:iCs w:val="0"/>
                  <w:color w:val="000000"/>
                  <w:kern w:val="0"/>
                  <w:sz w:val="20"/>
                  <w:szCs w:val="20"/>
                  <w:u w:val="none"/>
                  <w:lang w:val="en-US" w:eastAsia="zh-CN" w:bidi="ar"/>
                </w:rPr>
                <w:delText>613</w:delText>
              </w:r>
            </w:del>
          </w:p>
        </w:tc>
      </w:tr>
      <w:tr w14:paraId="45F22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74"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074"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75"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DC47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76" w:author="Administrator" w:date="2024-08-08T09:08:49Z">
              <w:r>
                <w:rPr>
                  <w:rFonts w:hint="eastAsia" w:ascii="宋体" w:hAnsi="宋体" w:eastAsia="宋体" w:cs="宋体"/>
                  <w:i w:val="0"/>
                  <w:color w:val="000000"/>
                  <w:kern w:val="0"/>
                  <w:sz w:val="20"/>
                  <w:szCs w:val="20"/>
                  <w:u w:val="none"/>
                  <w:lang w:val="en-US" w:eastAsia="zh-CN" w:bidi="ar"/>
                </w:rPr>
                <w:t>2013102</w:t>
              </w:r>
            </w:ins>
            <w:del w:id="3077" w:author="Administrator" w:date="2024-08-08T09:08:49Z">
              <w:r>
                <w:rPr>
                  <w:rFonts w:hint="eastAsia" w:ascii="宋体" w:hAnsi="宋体" w:eastAsia="宋体" w:cs="宋体"/>
                  <w:i w:val="0"/>
                  <w:iCs w:val="0"/>
                  <w:color w:val="000000"/>
                  <w:kern w:val="0"/>
                  <w:sz w:val="20"/>
                  <w:szCs w:val="20"/>
                  <w:u w:val="none"/>
                  <w:lang w:val="en-US" w:eastAsia="zh-CN" w:bidi="ar"/>
                </w:rPr>
                <w:delText>2013102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78"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3BD5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79" w:author="Administrator" w:date="2024-08-08T09:08:49Z">
              <w:r>
                <w:rPr>
                  <w:rFonts w:hint="eastAsia" w:ascii="宋体" w:hAnsi="宋体" w:eastAsia="宋体" w:cs="宋体"/>
                  <w:i w:val="0"/>
                  <w:color w:val="000000"/>
                  <w:kern w:val="0"/>
                  <w:sz w:val="20"/>
                  <w:szCs w:val="20"/>
                  <w:u w:val="none"/>
                  <w:lang w:val="en-US" w:eastAsia="zh-CN" w:bidi="ar"/>
                </w:rPr>
                <w:t xml:space="preserve">    一般行政管理事务</w:t>
              </w:r>
            </w:ins>
            <w:del w:id="3080"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81"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EDFD1F">
            <w:pPr>
              <w:widowControl/>
              <w:jc w:val="right"/>
              <w:textAlignment w:val="center"/>
              <w:rPr>
                <w:rFonts w:hint="eastAsia" w:ascii="宋体" w:hAnsi="宋体" w:eastAsia="宋体" w:cs="宋体"/>
                <w:i w:val="0"/>
                <w:iCs w:val="0"/>
                <w:color w:val="000000"/>
                <w:sz w:val="20"/>
                <w:szCs w:val="20"/>
                <w:u w:val="none"/>
              </w:rPr>
              <w:pPrChange w:id="3082" w:author="Administrator" w:date="2024-08-08T09:08:49Z">
                <w:pPr>
                  <w:jc w:val="right"/>
                </w:pPr>
              </w:pPrChange>
            </w:pPr>
            <w:ins w:id="3083" w:author="Administrator" w:date="2024-08-08T09:08:49Z">
              <w:r>
                <w:rPr>
                  <w:rFonts w:hint="eastAsia" w:ascii="宋体" w:hAnsi="宋体" w:eastAsia="宋体" w:cs="宋体"/>
                  <w:i w:val="0"/>
                  <w:color w:val="000000"/>
                  <w:kern w:val="0"/>
                  <w:sz w:val="20"/>
                  <w:szCs w:val="20"/>
                  <w:u w:val="none"/>
                  <w:lang w:val="en-US" w:eastAsia="zh-CN" w:bidi="ar"/>
                </w:rPr>
                <w:t>55</w:t>
              </w:r>
            </w:ins>
          </w:p>
        </w:tc>
      </w:tr>
      <w:tr w14:paraId="3EA39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84"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084"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85"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6C87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86" w:author="Administrator" w:date="2024-08-08T09:08:49Z">
              <w:r>
                <w:rPr>
                  <w:rFonts w:hint="eastAsia" w:ascii="宋体" w:hAnsi="宋体" w:eastAsia="宋体" w:cs="宋体"/>
                  <w:i w:val="0"/>
                  <w:color w:val="000000"/>
                  <w:kern w:val="0"/>
                  <w:sz w:val="20"/>
                  <w:szCs w:val="20"/>
                  <w:u w:val="none"/>
                  <w:lang w:val="en-US" w:eastAsia="zh-CN" w:bidi="ar"/>
                </w:rPr>
                <w:t>2013103</w:t>
              </w:r>
            </w:ins>
            <w:del w:id="3087" w:author="Administrator" w:date="2024-08-08T09:08:49Z">
              <w:r>
                <w:rPr>
                  <w:rFonts w:hint="eastAsia" w:ascii="宋体" w:hAnsi="宋体" w:eastAsia="宋体" w:cs="宋体"/>
                  <w:i w:val="0"/>
                  <w:iCs w:val="0"/>
                  <w:color w:val="000000"/>
                  <w:kern w:val="0"/>
                  <w:sz w:val="20"/>
                  <w:szCs w:val="20"/>
                  <w:u w:val="none"/>
                  <w:lang w:val="en-US" w:eastAsia="zh-CN" w:bidi="ar"/>
                </w:rPr>
                <w:delText>2013103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88"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8C1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89" w:author="Administrator" w:date="2024-08-08T09:08:49Z">
              <w:r>
                <w:rPr>
                  <w:rFonts w:hint="eastAsia" w:ascii="宋体" w:hAnsi="宋体" w:eastAsia="宋体" w:cs="宋体"/>
                  <w:i w:val="0"/>
                  <w:color w:val="000000"/>
                  <w:kern w:val="0"/>
                  <w:sz w:val="20"/>
                  <w:szCs w:val="20"/>
                  <w:u w:val="none"/>
                  <w:lang w:val="en-US" w:eastAsia="zh-CN" w:bidi="ar"/>
                </w:rPr>
                <w:t xml:space="preserve">    机关服务</w:t>
              </w:r>
            </w:ins>
            <w:del w:id="3090"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91"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2019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092" w:author="Administrator" w:date="2024-08-08T09:08:49Z">
              <w:r>
                <w:rPr>
                  <w:rFonts w:hint="eastAsia" w:ascii="宋体" w:hAnsi="宋体" w:eastAsia="宋体" w:cs="宋体"/>
                  <w:i w:val="0"/>
                  <w:color w:val="000000"/>
                  <w:kern w:val="0"/>
                  <w:sz w:val="20"/>
                  <w:szCs w:val="20"/>
                  <w:u w:val="none"/>
                  <w:lang w:val="en-US" w:eastAsia="zh-CN" w:bidi="ar"/>
                </w:rPr>
                <w:t>66</w:t>
              </w:r>
            </w:ins>
            <w:del w:id="3093" w:author="Administrator" w:date="2024-08-08T09:08:49Z">
              <w:r>
                <w:rPr>
                  <w:rFonts w:hint="eastAsia" w:ascii="宋体" w:hAnsi="宋体" w:eastAsia="宋体" w:cs="宋体"/>
                  <w:i w:val="0"/>
                  <w:iCs w:val="0"/>
                  <w:color w:val="000000"/>
                  <w:kern w:val="0"/>
                  <w:sz w:val="20"/>
                  <w:szCs w:val="20"/>
                  <w:u w:val="none"/>
                  <w:lang w:val="en-US" w:eastAsia="zh-CN" w:bidi="ar"/>
                </w:rPr>
                <w:delText>50</w:delText>
              </w:r>
            </w:del>
          </w:p>
        </w:tc>
      </w:tr>
      <w:tr w14:paraId="24986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094" w:author="Administrator" w:date="2024-08-08T09:08: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094" w:author="Administrator" w:date="2024-08-08T09:08: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95" w:author="Administrator" w:date="2024-08-08T09:08: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D904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96" w:author="Administrator" w:date="2024-08-08T09:08:49Z">
              <w:r>
                <w:rPr>
                  <w:rFonts w:hint="eastAsia" w:ascii="宋体" w:hAnsi="宋体" w:eastAsia="宋体" w:cs="宋体"/>
                  <w:i w:val="0"/>
                  <w:color w:val="000000"/>
                  <w:kern w:val="0"/>
                  <w:sz w:val="20"/>
                  <w:szCs w:val="20"/>
                  <w:u w:val="none"/>
                  <w:lang w:val="en-US" w:eastAsia="zh-CN" w:bidi="ar"/>
                </w:rPr>
                <w:t>2013105</w:t>
              </w:r>
            </w:ins>
            <w:del w:id="3097" w:author="Administrator" w:date="2024-08-08T09:08:49Z">
              <w:r>
                <w:rPr>
                  <w:rFonts w:hint="eastAsia" w:ascii="宋体" w:hAnsi="宋体" w:eastAsia="宋体" w:cs="宋体"/>
                  <w:i w:val="0"/>
                  <w:iCs w:val="0"/>
                  <w:color w:val="000000"/>
                  <w:kern w:val="0"/>
                  <w:sz w:val="20"/>
                  <w:szCs w:val="20"/>
                  <w:u w:val="none"/>
                  <w:lang w:val="en-US" w:eastAsia="zh-CN" w:bidi="ar"/>
                </w:rPr>
                <w:delText>2013105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098" w:author="Administrator" w:date="2024-08-08T09:08: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6438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099" w:author="Administrator" w:date="2024-08-08T09:08:49Z">
              <w:r>
                <w:rPr>
                  <w:rFonts w:hint="eastAsia" w:ascii="宋体" w:hAnsi="宋体" w:eastAsia="宋体" w:cs="宋体"/>
                  <w:i w:val="0"/>
                  <w:color w:val="000000"/>
                  <w:kern w:val="0"/>
                  <w:sz w:val="20"/>
                  <w:szCs w:val="20"/>
                  <w:u w:val="none"/>
                  <w:lang w:val="en-US" w:eastAsia="zh-CN" w:bidi="ar"/>
                </w:rPr>
                <w:t xml:space="preserve">    专项业务</w:t>
              </w:r>
            </w:ins>
            <w:del w:id="3100" w:author="Administrator" w:date="2024-08-08T09:08:49Z">
              <w:r>
                <w:rPr>
                  <w:rFonts w:hint="eastAsia" w:ascii="宋体" w:hAnsi="宋体" w:eastAsia="宋体" w:cs="宋体"/>
                  <w:i w:val="0"/>
                  <w:iCs w:val="0"/>
                  <w:color w:val="000000"/>
                  <w:kern w:val="0"/>
                  <w:sz w:val="20"/>
                  <w:szCs w:val="20"/>
                  <w:u w:val="none"/>
                  <w:lang w:val="en-US" w:eastAsia="zh-CN" w:bidi="ar"/>
                </w:rPr>
                <w:delText xml:space="preserve">    专项业务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01" w:author="Administrator" w:date="2024-08-08T09:08: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BCA0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102" w:author="Administrator" w:date="2024-08-08T09:08:49Z">
              <w:r>
                <w:rPr>
                  <w:rFonts w:hint="eastAsia" w:ascii="宋体" w:hAnsi="宋体" w:eastAsia="宋体" w:cs="宋体"/>
                  <w:i w:val="0"/>
                  <w:color w:val="000000"/>
                  <w:kern w:val="0"/>
                  <w:sz w:val="20"/>
                  <w:szCs w:val="20"/>
                  <w:u w:val="none"/>
                  <w:lang w:val="en-US" w:eastAsia="zh-CN" w:bidi="ar"/>
                </w:rPr>
                <w:t>44</w:t>
              </w:r>
            </w:ins>
            <w:del w:id="3103" w:author="Administrator" w:date="2024-08-08T09:08:49Z">
              <w:r>
                <w:rPr>
                  <w:rFonts w:hint="eastAsia" w:ascii="宋体" w:hAnsi="宋体" w:eastAsia="宋体" w:cs="宋体"/>
                  <w:i w:val="0"/>
                  <w:iCs w:val="0"/>
                  <w:color w:val="000000"/>
                  <w:kern w:val="0"/>
                  <w:sz w:val="20"/>
                  <w:szCs w:val="20"/>
                  <w:u w:val="none"/>
                  <w:lang w:val="en-US" w:eastAsia="zh-CN" w:bidi="ar"/>
                </w:rPr>
                <w:delText>43</w:delText>
              </w:r>
            </w:del>
          </w:p>
        </w:tc>
      </w:tr>
      <w:tr w14:paraId="6F517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04"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04"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05"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8567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06" w:author="Administrator" w:date="2024-08-08T09:08:49Z">
              <w:r>
                <w:rPr>
                  <w:rFonts w:hint="eastAsia" w:ascii="宋体" w:hAnsi="宋体" w:eastAsia="宋体" w:cs="宋体"/>
                  <w:i w:val="0"/>
                  <w:color w:val="000000"/>
                  <w:kern w:val="0"/>
                  <w:sz w:val="20"/>
                  <w:szCs w:val="20"/>
                  <w:u w:val="none"/>
                  <w:lang w:val="en-US" w:eastAsia="zh-CN" w:bidi="ar"/>
                </w:rPr>
                <w:t>2013150</w:t>
              </w:r>
            </w:ins>
            <w:del w:id="3107" w:author="Administrator" w:date="2024-08-08T09:08:49Z">
              <w:r>
                <w:rPr>
                  <w:rFonts w:hint="eastAsia" w:ascii="宋体" w:hAnsi="宋体" w:eastAsia="宋体" w:cs="宋体"/>
                  <w:i w:val="0"/>
                  <w:iCs w:val="0"/>
                  <w:color w:val="000000"/>
                  <w:kern w:val="0"/>
                  <w:sz w:val="20"/>
                  <w:szCs w:val="20"/>
                  <w:u w:val="none"/>
                  <w:lang w:val="en-US" w:eastAsia="zh-CN" w:bidi="ar"/>
                </w:rPr>
                <w:delText>2013150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08"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5E44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09" w:author="Administrator" w:date="2024-08-08T09:08:50Z">
              <w:r>
                <w:rPr>
                  <w:rFonts w:hint="eastAsia" w:ascii="宋体" w:hAnsi="宋体" w:eastAsia="宋体" w:cs="宋体"/>
                  <w:i w:val="0"/>
                  <w:color w:val="000000"/>
                  <w:kern w:val="0"/>
                  <w:sz w:val="20"/>
                  <w:szCs w:val="20"/>
                  <w:u w:val="none"/>
                  <w:lang w:val="en-US" w:eastAsia="zh-CN" w:bidi="ar"/>
                </w:rPr>
                <w:t xml:space="preserve">    事业运行</w:t>
              </w:r>
            </w:ins>
            <w:del w:id="3110"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11"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D10FF2">
            <w:pPr>
              <w:jc w:val="right"/>
              <w:rPr>
                <w:rFonts w:hint="eastAsia" w:ascii="宋体" w:hAnsi="宋体" w:eastAsia="宋体" w:cs="宋体"/>
                <w:i w:val="0"/>
                <w:iCs w:val="0"/>
                <w:color w:val="000000"/>
                <w:sz w:val="20"/>
                <w:szCs w:val="20"/>
                <w:u w:val="none"/>
              </w:rPr>
            </w:pPr>
          </w:p>
        </w:tc>
      </w:tr>
      <w:tr w14:paraId="78474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12"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51" w:hRule="exact"/>
          <w:trPrChange w:id="3112" w:author="Administrator" w:date="2024-08-08T09:08:50Z">
            <w:trPr>
              <w:trHeight w:val="351" w:hRule="exac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13"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56F6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14" w:author="Administrator" w:date="2024-08-08T09:08:50Z">
              <w:r>
                <w:rPr>
                  <w:rFonts w:hint="eastAsia" w:ascii="宋体" w:hAnsi="宋体" w:eastAsia="宋体" w:cs="宋体"/>
                  <w:i w:val="0"/>
                  <w:color w:val="000000"/>
                  <w:kern w:val="0"/>
                  <w:sz w:val="20"/>
                  <w:szCs w:val="20"/>
                  <w:u w:val="none"/>
                  <w:lang w:val="en-US" w:eastAsia="zh-CN" w:bidi="ar"/>
                </w:rPr>
                <w:t>2013199</w:t>
              </w:r>
            </w:ins>
            <w:del w:id="3115" w:author="Administrator" w:date="2024-08-08T09:08:50Z">
              <w:r>
                <w:rPr>
                  <w:rFonts w:hint="eastAsia" w:ascii="宋体" w:hAnsi="宋体" w:eastAsia="宋体" w:cs="宋体"/>
                  <w:i w:val="0"/>
                  <w:iCs w:val="0"/>
                  <w:color w:val="000000"/>
                  <w:kern w:val="0"/>
                  <w:sz w:val="20"/>
                  <w:szCs w:val="20"/>
                  <w:u w:val="none"/>
                  <w:lang w:val="en-US" w:eastAsia="zh-CN" w:bidi="ar"/>
                </w:rPr>
                <w:delText>2013199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16"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87CE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17" w:author="Administrator" w:date="2024-08-08T09:08:50Z">
              <w:r>
                <w:rPr>
                  <w:rFonts w:hint="eastAsia" w:ascii="宋体" w:hAnsi="宋体" w:eastAsia="宋体" w:cs="宋体"/>
                  <w:i w:val="0"/>
                  <w:color w:val="000000"/>
                  <w:kern w:val="0"/>
                  <w:sz w:val="20"/>
                  <w:szCs w:val="20"/>
                  <w:u w:val="none"/>
                  <w:lang w:val="en-US" w:eastAsia="zh-CN" w:bidi="ar"/>
                </w:rPr>
                <w:t xml:space="preserve">    其他党委办公厅(室)及相关机构事务支出</w:t>
              </w:r>
            </w:ins>
            <w:del w:id="3118"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其他党委办公厅(室)及相关机构事务支出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19"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933A6D">
            <w:pPr>
              <w:widowControl/>
              <w:jc w:val="right"/>
              <w:textAlignment w:val="center"/>
              <w:rPr>
                <w:rFonts w:hint="eastAsia" w:ascii="宋体" w:hAnsi="宋体" w:eastAsia="宋体" w:cs="宋体"/>
                <w:i w:val="0"/>
                <w:iCs w:val="0"/>
                <w:color w:val="000000"/>
                <w:sz w:val="20"/>
                <w:szCs w:val="20"/>
                <w:u w:val="none"/>
              </w:rPr>
              <w:pPrChange w:id="3120" w:author="Administrator" w:date="2024-08-08T09:08:50Z">
                <w:pPr>
                  <w:jc w:val="right"/>
                </w:pPr>
              </w:pPrChange>
            </w:pPr>
            <w:ins w:id="3121" w:author="Administrator" w:date="2024-08-08T09:08:50Z">
              <w:r>
                <w:rPr>
                  <w:rFonts w:hint="eastAsia" w:ascii="宋体" w:hAnsi="宋体" w:eastAsia="宋体" w:cs="宋体"/>
                  <w:i w:val="0"/>
                  <w:color w:val="000000"/>
                  <w:kern w:val="0"/>
                  <w:sz w:val="20"/>
                  <w:szCs w:val="20"/>
                  <w:u w:val="none"/>
                  <w:lang w:val="en-US" w:eastAsia="zh-CN" w:bidi="ar"/>
                </w:rPr>
                <w:t>24</w:t>
              </w:r>
            </w:ins>
          </w:p>
        </w:tc>
      </w:tr>
      <w:tr w14:paraId="00FAB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22"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22"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23"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1A68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24" w:author="Administrator" w:date="2024-08-08T09:08:50Z">
              <w:r>
                <w:rPr>
                  <w:rFonts w:hint="eastAsia" w:ascii="宋体" w:hAnsi="宋体" w:eastAsia="宋体" w:cs="宋体"/>
                  <w:i w:val="0"/>
                  <w:color w:val="000000"/>
                  <w:kern w:val="0"/>
                  <w:sz w:val="20"/>
                  <w:szCs w:val="20"/>
                  <w:u w:val="none"/>
                  <w:lang w:val="en-US" w:eastAsia="zh-CN" w:bidi="ar"/>
                </w:rPr>
                <w:t>20132</w:t>
              </w:r>
            </w:ins>
            <w:del w:id="3125" w:author="Administrator" w:date="2024-08-08T09:08:50Z">
              <w:r>
                <w:rPr>
                  <w:rFonts w:hint="eastAsia" w:ascii="宋体" w:hAnsi="宋体" w:eastAsia="宋体" w:cs="宋体"/>
                  <w:i w:val="0"/>
                  <w:iCs w:val="0"/>
                  <w:color w:val="000000"/>
                  <w:kern w:val="0"/>
                  <w:sz w:val="20"/>
                  <w:szCs w:val="20"/>
                  <w:u w:val="none"/>
                  <w:lang w:val="en-US" w:eastAsia="zh-CN" w:bidi="ar"/>
                </w:rPr>
                <w:delText>20132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26"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E520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27" w:author="Administrator" w:date="2024-08-08T09:08:50Z">
              <w:r>
                <w:rPr>
                  <w:rFonts w:hint="eastAsia" w:ascii="宋体" w:hAnsi="宋体" w:eastAsia="宋体" w:cs="宋体"/>
                  <w:i w:val="0"/>
                  <w:color w:val="000000"/>
                  <w:kern w:val="0"/>
                  <w:sz w:val="20"/>
                  <w:szCs w:val="20"/>
                  <w:u w:val="none"/>
                  <w:lang w:val="en-US" w:eastAsia="zh-CN" w:bidi="ar"/>
                </w:rPr>
                <w:t xml:space="preserve">  组织事务</w:t>
              </w:r>
            </w:ins>
            <w:del w:id="3128"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组织事务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29"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EE96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130" w:author="Administrator" w:date="2024-08-08T09:08:50Z">
              <w:r>
                <w:rPr>
                  <w:rFonts w:hint="eastAsia" w:ascii="宋体" w:hAnsi="宋体" w:eastAsia="宋体" w:cs="宋体"/>
                  <w:i w:val="0"/>
                  <w:color w:val="000000"/>
                  <w:kern w:val="0"/>
                  <w:sz w:val="20"/>
                  <w:szCs w:val="20"/>
                  <w:u w:val="none"/>
                  <w:lang w:val="en-US" w:eastAsia="zh-CN" w:bidi="ar"/>
                </w:rPr>
                <w:t>682</w:t>
              </w:r>
            </w:ins>
            <w:del w:id="3131" w:author="Administrator" w:date="2024-08-08T09:08:50Z">
              <w:r>
                <w:rPr>
                  <w:rFonts w:hint="eastAsia" w:ascii="宋体" w:hAnsi="宋体" w:eastAsia="宋体" w:cs="宋体"/>
                  <w:i w:val="0"/>
                  <w:iCs w:val="0"/>
                  <w:color w:val="000000"/>
                  <w:kern w:val="0"/>
                  <w:sz w:val="20"/>
                  <w:szCs w:val="20"/>
                  <w:u w:val="none"/>
                  <w:lang w:val="en-US" w:eastAsia="zh-CN" w:bidi="ar"/>
                </w:rPr>
                <w:delText>539</w:delText>
              </w:r>
            </w:del>
          </w:p>
        </w:tc>
      </w:tr>
      <w:tr w14:paraId="217C4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32"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32"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33"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4D2C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34" w:author="Administrator" w:date="2024-08-08T09:08:50Z">
              <w:r>
                <w:rPr>
                  <w:rFonts w:hint="eastAsia" w:ascii="宋体" w:hAnsi="宋体" w:eastAsia="宋体" w:cs="宋体"/>
                  <w:i w:val="0"/>
                  <w:color w:val="000000"/>
                  <w:kern w:val="0"/>
                  <w:sz w:val="20"/>
                  <w:szCs w:val="20"/>
                  <w:u w:val="none"/>
                  <w:lang w:val="en-US" w:eastAsia="zh-CN" w:bidi="ar"/>
                </w:rPr>
                <w:t>2013201</w:t>
              </w:r>
            </w:ins>
            <w:del w:id="3135" w:author="Administrator" w:date="2024-08-08T09:08:50Z">
              <w:r>
                <w:rPr>
                  <w:rFonts w:hint="eastAsia" w:ascii="宋体" w:hAnsi="宋体" w:eastAsia="宋体" w:cs="宋体"/>
                  <w:i w:val="0"/>
                  <w:iCs w:val="0"/>
                  <w:color w:val="000000"/>
                  <w:kern w:val="0"/>
                  <w:sz w:val="20"/>
                  <w:szCs w:val="20"/>
                  <w:u w:val="none"/>
                  <w:lang w:val="en-US" w:eastAsia="zh-CN" w:bidi="ar"/>
                </w:rPr>
                <w:delText>2013201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36"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E63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37" w:author="Administrator" w:date="2024-08-08T09:08:50Z">
              <w:r>
                <w:rPr>
                  <w:rFonts w:hint="eastAsia" w:ascii="宋体" w:hAnsi="宋体" w:eastAsia="宋体" w:cs="宋体"/>
                  <w:i w:val="0"/>
                  <w:color w:val="000000"/>
                  <w:kern w:val="0"/>
                  <w:sz w:val="20"/>
                  <w:szCs w:val="20"/>
                  <w:u w:val="none"/>
                  <w:lang w:val="en-US" w:eastAsia="zh-CN" w:bidi="ar"/>
                </w:rPr>
                <w:t xml:space="preserve">    行政运行</w:t>
              </w:r>
            </w:ins>
            <w:del w:id="3138"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39"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5F4A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140" w:author="Administrator" w:date="2024-08-08T09:08:50Z">
              <w:r>
                <w:rPr>
                  <w:rFonts w:hint="eastAsia" w:ascii="宋体" w:hAnsi="宋体" w:eastAsia="宋体" w:cs="宋体"/>
                  <w:i w:val="0"/>
                  <w:color w:val="000000"/>
                  <w:kern w:val="0"/>
                  <w:sz w:val="20"/>
                  <w:szCs w:val="20"/>
                  <w:u w:val="none"/>
                  <w:lang w:val="en-US" w:eastAsia="zh-CN" w:bidi="ar"/>
                </w:rPr>
                <w:t>572</w:t>
              </w:r>
            </w:ins>
            <w:del w:id="3141" w:author="Administrator" w:date="2024-08-08T09:08:50Z">
              <w:r>
                <w:rPr>
                  <w:rFonts w:hint="eastAsia" w:ascii="宋体" w:hAnsi="宋体" w:eastAsia="宋体" w:cs="宋体"/>
                  <w:i w:val="0"/>
                  <w:iCs w:val="0"/>
                  <w:color w:val="000000"/>
                  <w:kern w:val="0"/>
                  <w:sz w:val="20"/>
                  <w:szCs w:val="20"/>
                  <w:u w:val="none"/>
                  <w:lang w:val="en-US" w:eastAsia="zh-CN" w:bidi="ar"/>
                </w:rPr>
                <w:delText>535</w:delText>
              </w:r>
            </w:del>
          </w:p>
        </w:tc>
      </w:tr>
      <w:tr w14:paraId="17FAC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42"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42"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43"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57DD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44" w:author="Administrator" w:date="2024-08-08T09:08:50Z">
              <w:r>
                <w:rPr>
                  <w:rFonts w:hint="eastAsia" w:ascii="宋体" w:hAnsi="宋体" w:eastAsia="宋体" w:cs="宋体"/>
                  <w:i w:val="0"/>
                  <w:color w:val="000000"/>
                  <w:kern w:val="0"/>
                  <w:sz w:val="20"/>
                  <w:szCs w:val="20"/>
                  <w:u w:val="none"/>
                  <w:lang w:val="en-US" w:eastAsia="zh-CN" w:bidi="ar"/>
                </w:rPr>
                <w:t>2013202</w:t>
              </w:r>
            </w:ins>
            <w:del w:id="3145" w:author="Administrator" w:date="2024-08-08T09:08:50Z">
              <w:r>
                <w:rPr>
                  <w:rFonts w:hint="eastAsia" w:ascii="宋体" w:hAnsi="宋体" w:eastAsia="宋体" w:cs="宋体"/>
                  <w:i w:val="0"/>
                  <w:iCs w:val="0"/>
                  <w:color w:val="000000"/>
                  <w:kern w:val="0"/>
                  <w:sz w:val="20"/>
                  <w:szCs w:val="20"/>
                  <w:u w:val="none"/>
                  <w:lang w:val="en-US" w:eastAsia="zh-CN" w:bidi="ar"/>
                </w:rPr>
                <w:delText>2013202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46"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E70D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47" w:author="Administrator" w:date="2024-08-08T09:08:50Z">
              <w:r>
                <w:rPr>
                  <w:rFonts w:hint="eastAsia" w:ascii="宋体" w:hAnsi="宋体" w:eastAsia="宋体" w:cs="宋体"/>
                  <w:i w:val="0"/>
                  <w:color w:val="000000"/>
                  <w:kern w:val="0"/>
                  <w:sz w:val="20"/>
                  <w:szCs w:val="20"/>
                  <w:u w:val="none"/>
                  <w:lang w:val="en-US" w:eastAsia="zh-CN" w:bidi="ar"/>
                </w:rPr>
                <w:t xml:space="preserve">    一般行政管理事务</w:t>
              </w:r>
            </w:ins>
            <w:del w:id="3148"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49"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DA9FA9">
            <w:pPr>
              <w:widowControl/>
              <w:jc w:val="right"/>
              <w:textAlignment w:val="center"/>
              <w:rPr>
                <w:rFonts w:hint="eastAsia" w:ascii="宋体" w:hAnsi="宋体" w:eastAsia="宋体" w:cs="宋体"/>
                <w:i w:val="0"/>
                <w:iCs w:val="0"/>
                <w:color w:val="000000"/>
                <w:sz w:val="20"/>
                <w:szCs w:val="20"/>
                <w:u w:val="none"/>
              </w:rPr>
              <w:pPrChange w:id="3150" w:author="Administrator" w:date="2024-08-08T09:08:50Z">
                <w:pPr>
                  <w:jc w:val="right"/>
                </w:pPr>
              </w:pPrChange>
            </w:pPr>
            <w:ins w:id="3151" w:author="Administrator" w:date="2024-08-08T09:08:50Z">
              <w:r>
                <w:rPr>
                  <w:rFonts w:hint="eastAsia" w:ascii="宋体" w:hAnsi="宋体" w:eastAsia="宋体" w:cs="宋体"/>
                  <w:i w:val="0"/>
                  <w:color w:val="000000"/>
                  <w:kern w:val="0"/>
                  <w:sz w:val="20"/>
                  <w:szCs w:val="20"/>
                  <w:u w:val="none"/>
                  <w:lang w:val="en-US" w:eastAsia="zh-CN" w:bidi="ar"/>
                </w:rPr>
                <w:t>22</w:t>
              </w:r>
            </w:ins>
          </w:p>
        </w:tc>
      </w:tr>
      <w:tr w14:paraId="3427D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52"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52"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53"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43BB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54" w:author="Administrator" w:date="2024-08-08T09:08:50Z">
              <w:r>
                <w:rPr>
                  <w:rFonts w:hint="eastAsia" w:ascii="宋体" w:hAnsi="宋体" w:eastAsia="宋体" w:cs="宋体"/>
                  <w:i w:val="0"/>
                  <w:color w:val="000000"/>
                  <w:kern w:val="0"/>
                  <w:sz w:val="20"/>
                  <w:szCs w:val="20"/>
                  <w:u w:val="none"/>
                  <w:lang w:val="en-US" w:eastAsia="zh-CN" w:bidi="ar"/>
                </w:rPr>
                <w:t>2013203</w:t>
              </w:r>
            </w:ins>
            <w:del w:id="3155" w:author="Administrator" w:date="2024-08-08T09:08:50Z">
              <w:r>
                <w:rPr>
                  <w:rFonts w:hint="eastAsia" w:ascii="宋体" w:hAnsi="宋体" w:eastAsia="宋体" w:cs="宋体"/>
                  <w:i w:val="0"/>
                  <w:iCs w:val="0"/>
                  <w:color w:val="000000"/>
                  <w:kern w:val="0"/>
                  <w:sz w:val="20"/>
                  <w:szCs w:val="20"/>
                  <w:u w:val="none"/>
                  <w:lang w:val="en-US" w:eastAsia="zh-CN" w:bidi="ar"/>
                </w:rPr>
                <w:delText>2013203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56"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79D8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57" w:author="Administrator" w:date="2024-08-08T09:08:50Z">
              <w:r>
                <w:rPr>
                  <w:rFonts w:hint="eastAsia" w:ascii="宋体" w:hAnsi="宋体" w:eastAsia="宋体" w:cs="宋体"/>
                  <w:i w:val="0"/>
                  <w:color w:val="000000"/>
                  <w:kern w:val="0"/>
                  <w:sz w:val="20"/>
                  <w:szCs w:val="20"/>
                  <w:u w:val="none"/>
                  <w:lang w:val="en-US" w:eastAsia="zh-CN" w:bidi="ar"/>
                </w:rPr>
                <w:t xml:space="preserve">    机关服务</w:t>
              </w:r>
            </w:ins>
            <w:del w:id="3158"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59"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6A98BB">
            <w:pPr>
              <w:jc w:val="right"/>
              <w:rPr>
                <w:rFonts w:hint="eastAsia" w:ascii="宋体" w:hAnsi="宋体" w:eastAsia="宋体" w:cs="宋体"/>
                <w:i w:val="0"/>
                <w:iCs w:val="0"/>
                <w:color w:val="000000"/>
                <w:sz w:val="20"/>
                <w:szCs w:val="20"/>
                <w:u w:val="none"/>
              </w:rPr>
            </w:pPr>
          </w:p>
        </w:tc>
      </w:tr>
      <w:tr w14:paraId="0FDD1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60"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60"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61"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3E4F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62" w:author="Administrator" w:date="2024-08-08T09:08:50Z">
              <w:r>
                <w:rPr>
                  <w:rFonts w:hint="eastAsia" w:ascii="宋体" w:hAnsi="宋体" w:eastAsia="宋体" w:cs="宋体"/>
                  <w:i w:val="0"/>
                  <w:color w:val="000000"/>
                  <w:kern w:val="0"/>
                  <w:sz w:val="20"/>
                  <w:szCs w:val="20"/>
                  <w:u w:val="none"/>
                  <w:lang w:val="en-US" w:eastAsia="zh-CN" w:bidi="ar"/>
                </w:rPr>
                <w:t>2013204</w:t>
              </w:r>
            </w:ins>
            <w:del w:id="3163" w:author="Administrator" w:date="2024-08-08T09:08:50Z">
              <w:r>
                <w:rPr>
                  <w:rFonts w:hint="eastAsia" w:ascii="宋体" w:hAnsi="宋体" w:eastAsia="宋体" w:cs="宋体"/>
                  <w:i w:val="0"/>
                  <w:iCs w:val="0"/>
                  <w:color w:val="000000"/>
                  <w:kern w:val="0"/>
                  <w:sz w:val="20"/>
                  <w:szCs w:val="20"/>
                  <w:u w:val="none"/>
                  <w:lang w:val="en-US" w:eastAsia="zh-CN" w:bidi="ar"/>
                </w:rPr>
                <w:delText>2013204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64"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51C0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65" w:author="Administrator" w:date="2024-08-08T09:08:50Z">
              <w:r>
                <w:rPr>
                  <w:rFonts w:hint="eastAsia" w:ascii="宋体" w:hAnsi="宋体" w:eastAsia="宋体" w:cs="宋体"/>
                  <w:i w:val="0"/>
                  <w:color w:val="000000"/>
                  <w:kern w:val="0"/>
                  <w:sz w:val="20"/>
                  <w:szCs w:val="20"/>
                  <w:u w:val="none"/>
                  <w:lang w:val="en-US" w:eastAsia="zh-CN" w:bidi="ar"/>
                </w:rPr>
                <w:t xml:space="preserve">    公务员事务</w:t>
              </w:r>
            </w:ins>
            <w:del w:id="3166"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公务员事务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67"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6D2C1E">
            <w:pPr>
              <w:widowControl/>
              <w:jc w:val="right"/>
              <w:textAlignment w:val="center"/>
              <w:rPr>
                <w:rFonts w:hint="eastAsia" w:ascii="宋体" w:hAnsi="宋体" w:eastAsia="宋体" w:cs="宋体"/>
                <w:i w:val="0"/>
                <w:iCs w:val="0"/>
                <w:color w:val="000000"/>
                <w:sz w:val="20"/>
                <w:szCs w:val="20"/>
                <w:u w:val="none"/>
              </w:rPr>
              <w:pPrChange w:id="3168" w:author="Administrator" w:date="2024-08-08T09:08:50Z">
                <w:pPr>
                  <w:jc w:val="right"/>
                </w:pPr>
              </w:pPrChange>
            </w:pPr>
            <w:ins w:id="3169" w:author="Administrator" w:date="2024-08-08T09:08:50Z">
              <w:r>
                <w:rPr>
                  <w:rFonts w:hint="eastAsia" w:ascii="宋体" w:hAnsi="宋体" w:eastAsia="宋体" w:cs="宋体"/>
                  <w:i w:val="0"/>
                  <w:color w:val="000000"/>
                  <w:kern w:val="0"/>
                  <w:sz w:val="20"/>
                  <w:szCs w:val="20"/>
                  <w:u w:val="none"/>
                  <w:lang w:val="en-US" w:eastAsia="zh-CN" w:bidi="ar"/>
                </w:rPr>
                <w:t>12</w:t>
              </w:r>
            </w:ins>
          </w:p>
        </w:tc>
      </w:tr>
      <w:tr w14:paraId="3BF71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70"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70"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71"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D67D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72" w:author="Administrator" w:date="2024-08-08T09:08:50Z">
              <w:r>
                <w:rPr>
                  <w:rFonts w:hint="eastAsia" w:ascii="宋体" w:hAnsi="宋体" w:eastAsia="宋体" w:cs="宋体"/>
                  <w:i w:val="0"/>
                  <w:color w:val="000000"/>
                  <w:kern w:val="0"/>
                  <w:sz w:val="20"/>
                  <w:szCs w:val="20"/>
                  <w:u w:val="none"/>
                  <w:lang w:val="en-US" w:eastAsia="zh-CN" w:bidi="ar"/>
                </w:rPr>
                <w:t>2013250</w:t>
              </w:r>
            </w:ins>
            <w:del w:id="3173" w:author="Administrator" w:date="2024-08-08T09:08:50Z">
              <w:r>
                <w:rPr>
                  <w:rFonts w:hint="eastAsia" w:ascii="宋体" w:hAnsi="宋体" w:eastAsia="宋体" w:cs="宋体"/>
                  <w:i w:val="0"/>
                  <w:iCs w:val="0"/>
                  <w:color w:val="000000"/>
                  <w:kern w:val="0"/>
                  <w:sz w:val="20"/>
                  <w:szCs w:val="20"/>
                  <w:u w:val="none"/>
                  <w:lang w:val="en-US" w:eastAsia="zh-CN" w:bidi="ar"/>
                </w:rPr>
                <w:delText>2013250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74"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5EF6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75" w:author="Administrator" w:date="2024-08-08T09:08:50Z">
              <w:r>
                <w:rPr>
                  <w:rFonts w:hint="eastAsia" w:ascii="宋体" w:hAnsi="宋体" w:eastAsia="宋体" w:cs="宋体"/>
                  <w:i w:val="0"/>
                  <w:color w:val="000000"/>
                  <w:kern w:val="0"/>
                  <w:sz w:val="20"/>
                  <w:szCs w:val="20"/>
                  <w:u w:val="none"/>
                  <w:lang w:val="en-US" w:eastAsia="zh-CN" w:bidi="ar"/>
                </w:rPr>
                <w:t xml:space="preserve">    事业运行</w:t>
              </w:r>
            </w:ins>
            <w:del w:id="3176"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77"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BEBF4B">
            <w:pPr>
              <w:jc w:val="right"/>
              <w:rPr>
                <w:rFonts w:hint="eastAsia" w:ascii="宋体" w:hAnsi="宋体" w:eastAsia="宋体" w:cs="宋体"/>
                <w:i w:val="0"/>
                <w:iCs w:val="0"/>
                <w:color w:val="000000"/>
                <w:sz w:val="20"/>
                <w:szCs w:val="20"/>
                <w:u w:val="none"/>
              </w:rPr>
            </w:pPr>
          </w:p>
        </w:tc>
      </w:tr>
      <w:tr w14:paraId="3B43F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78"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78"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79"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6E9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80" w:author="Administrator" w:date="2024-08-08T09:08:50Z">
              <w:r>
                <w:rPr>
                  <w:rFonts w:hint="eastAsia" w:ascii="宋体" w:hAnsi="宋体" w:eastAsia="宋体" w:cs="宋体"/>
                  <w:i w:val="0"/>
                  <w:color w:val="000000"/>
                  <w:kern w:val="0"/>
                  <w:sz w:val="20"/>
                  <w:szCs w:val="20"/>
                  <w:u w:val="none"/>
                  <w:lang w:val="en-US" w:eastAsia="zh-CN" w:bidi="ar"/>
                </w:rPr>
                <w:t>2013299</w:t>
              </w:r>
            </w:ins>
            <w:del w:id="3181" w:author="Administrator" w:date="2024-08-08T09:08:50Z">
              <w:r>
                <w:rPr>
                  <w:rFonts w:hint="eastAsia" w:ascii="宋体" w:hAnsi="宋体" w:eastAsia="宋体" w:cs="宋体"/>
                  <w:i w:val="0"/>
                  <w:iCs w:val="0"/>
                  <w:color w:val="000000"/>
                  <w:kern w:val="0"/>
                  <w:sz w:val="20"/>
                  <w:szCs w:val="20"/>
                  <w:u w:val="none"/>
                  <w:lang w:val="en-US" w:eastAsia="zh-CN" w:bidi="ar"/>
                </w:rPr>
                <w:delText>2013299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82"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0981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83" w:author="Administrator" w:date="2024-08-08T09:08:50Z">
              <w:r>
                <w:rPr>
                  <w:rFonts w:hint="eastAsia" w:ascii="宋体" w:hAnsi="宋体" w:eastAsia="宋体" w:cs="宋体"/>
                  <w:i w:val="0"/>
                  <w:color w:val="000000"/>
                  <w:kern w:val="0"/>
                  <w:sz w:val="20"/>
                  <w:szCs w:val="20"/>
                  <w:u w:val="none"/>
                  <w:lang w:val="en-US" w:eastAsia="zh-CN" w:bidi="ar"/>
                </w:rPr>
                <w:t xml:space="preserve">    其他组织事务支出</w:t>
              </w:r>
            </w:ins>
            <w:del w:id="3184"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其他组织事务支出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85"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E5E4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186" w:author="Administrator" w:date="2024-08-08T09:08:50Z">
              <w:r>
                <w:rPr>
                  <w:rFonts w:hint="eastAsia" w:ascii="宋体" w:hAnsi="宋体" w:eastAsia="宋体" w:cs="宋体"/>
                  <w:i w:val="0"/>
                  <w:color w:val="000000"/>
                  <w:kern w:val="0"/>
                  <w:sz w:val="20"/>
                  <w:szCs w:val="20"/>
                  <w:u w:val="none"/>
                  <w:lang w:val="en-US" w:eastAsia="zh-CN" w:bidi="ar"/>
                </w:rPr>
                <w:t>76</w:t>
              </w:r>
            </w:ins>
            <w:del w:id="3187" w:author="Administrator" w:date="2024-08-08T09:08:50Z">
              <w:r>
                <w:rPr>
                  <w:rFonts w:hint="eastAsia" w:ascii="宋体" w:hAnsi="宋体" w:eastAsia="宋体" w:cs="宋体"/>
                  <w:i w:val="0"/>
                  <w:iCs w:val="0"/>
                  <w:color w:val="000000"/>
                  <w:kern w:val="0"/>
                  <w:sz w:val="20"/>
                  <w:szCs w:val="20"/>
                  <w:u w:val="none"/>
                  <w:lang w:val="en-US" w:eastAsia="zh-CN" w:bidi="ar"/>
                </w:rPr>
                <w:delText>4</w:delText>
              </w:r>
            </w:del>
          </w:p>
        </w:tc>
      </w:tr>
      <w:tr w14:paraId="20593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88"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88"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89"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DF68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90" w:author="Administrator" w:date="2024-08-08T09:08:50Z">
              <w:r>
                <w:rPr>
                  <w:rFonts w:hint="eastAsia" w:ascii="宋体" w:hAnsi="宋体" w:eastAsia="宋体" w:cs="宋体"/>
                  <w:i w:val="0"/>
                  <w:color w:val="000000"/>
                  <w:kern w:val="0"/>
                  <w:sz w:val="20"/>
                  <w:szCs w:val="20"/>
                  <w:u w:val="none"/>
                  <w:lang w:val="en-US" w:eastAsia="zh-CN" w:bidi="ar"/>
                </w:rPr>
                <w:t>20133</w:t>
              </w:r>
            </w:ins>
            <w:del w:id="3191" w:author="Administrator" w:date="2024-08-08T09:08:50Z">
              <w:r>
                <w:rPr>
                  <w:rFonts w:hint="eastAsia" w:ascii="宋体" w:hAnsi="宋体" w:eastAsia="宋体" w:cs="宋体"/>
                  <w:i w:val="0"/>
                  <w:iCs w:val="0"/>
                  <w:color w:val="000000"/>
                  <w:kern w:val="0"/>
                  <w:sz w:val="20"/>
                  <w:szCs w:val="20"/>
                  <w:u w:val="none"/>
                  <w:lang w:val="en-US" w:eastAsia="zh-CN" w:bidi="ar"/>
                </w:rPr>
                <w:delText>20133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92"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AF60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193" w:author="Administrator" w:date="2024-08-08T09:08:50Z">
              <w:r>
                <w:rPr>
                  <w:rFonts w:hint="eastAsia" w:ascii="宋体" w:hAnsi="宋体" w:eastAsia="宋体" w:cs="宋体"/>
                  <w:i w:val="0"/>
                  <w:color w:val="000000"/>
                  <w:kern w:val="0"/>
                  <w:sz w:val="20"/>
                  <w:szCs w:val="20"/>
                  <w:u w:val="none"/>
                  <w:lang w:val="en-US" w:eastAsia="zh-CN" w:bidi="ar"/>
                </w:rPr>
                <w:t xml:space="preserve">  宣传事务</w:t>
              </w:r>
            </w:ins>
            <w:del w:id="3194"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宣传事务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95"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7151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196" w:author="Administrator" w:date="2024-08-08T09:08:50Z">
              <w:r>
                <w:rPr>
                  <w:rFonts w:hint="eastAsia" w:ascii="宋体" w:hAnsi="宋体" w:eastAsia="宋体" w:cs="宋体"/>
                  <w:i w:val="0"/>
                  <w:color w:val="000000"/>
                  <w:kern w:val="0"/>
                  <w:sz w:val="20"/>
                  <w:szCs w:val="20"/>
                  <w:u w:val="none"/>
                  <w:lang w:val="en-US" w:eastAsia="zh-CN" w:bidi="ar"/>
                </w:rPr>
                <w:t>265</w:t>
              </w:r>
            </w:ins>
            <w:del w:id="3197" w:author="Administrator" w:date="2024-08-08T09:08:50Z">
              <w:r>
                <w:rPr>
                  <w:rFonts w:hint="eastAsia" w:ascii="宋体" w:hAnsi="宋体" w:eastAsia="宋体" w:cs="宋体"/>
                  <w:i w:val="0"/>
                  <w:iCs w:val="0"/>
                  <w:color w:val="000000"/>
                  <w:kern w:val="0"/>
                  <w:sz w:val="20"/>
                  <w:szCs w:val="20"/>
                  <w:u w:val="none"/>
                  <w:lang w:val="en-US" w:eastAsia="zh-CN" w:bidi="ar"/>
                </w:rPr>
                <w:delText>225</w:delText>
              </w:r>
            </w:del>
          </w:p>
        </w:tc>
      </w:tr>
      <w:tr w14:paraId="732E2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198"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198"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199"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3DB3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00" w:author="Administrator" w:date="2024-08-08T09:08:50Z">
              <w:r>
                <w:rPr>
                  <w:rFonts w:hint="eastAsia" w:ascii="宋体" w:hAnsi="宋体" w:eastAsia="宋体" w:cs="宋体"/>
                  <w:i w:val="0"/>
                  <w:color w:val="000000"/>
                  <w:kern w:val="0"/>
                  <w:sz w:val="20"/>
                  <w:szCs w:val="20"/>
                  <w:u w:val="none"/>
                  <w:lang w:val="en-US" w:eastAsia="zh-CN" w:bidi="ar"/>
                </w:rPr>
                <w:t>2013301</w:t>
              </w:r>
            </w:ins>
            <w:del w:id="3201" w:author="Administrator" w:date="2024-08-08T09:08:50Z">
              <w:r>
                <w:rPr>
                  <w:rFonts w:hint="eastAsia" w:ascii="宋体" w:hAnsi="宋体" w:eastAsia="宋体" w:cs="宋体"/>
                  <w:i w:val="0"/>
                  <w:iCs w:val="0"/>
                  <w:color w:val="000000"/>
                  <w:kern w:val="0"/>
                  <w:sz w:val="20"/>
                  <w:szCs w:val="20"/>
                  <w:u w:val="none"/>
                  <w:lang w:val="en-US" w:eastAsia="zh-CN" w:bidi="ar"/>
                </w:rPr>
                <w:delText>2013301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02"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F6E7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03" w:author="Administrator" w:date="2024-08-08T09:08:50Z">
              <w:r>
                <w:rPr>
                  <w:rFonts w:hint="eastAsia" w:ascii="宋体" w:hAnsi="宋体" w:eastAsia="宋体" w:cs="宋体"/>
                  <w:i w:val="0"/>
                  <w:color w:val="000000"/>
                  <w:kern w:val="0"/>
                  <w:sz w:val="20"/>
                  <w:szCs w:val="20"/>
                  <w:u w:val="none"/>
                  <w:lang w:val="en-US" w:eastAsia="zh-CN" w:bidi="ar"/>
                </w:rPr>
                <w:t xml:space="preserve">    行政运行</w:t>
              </w:r>
            </w:ins>
            <w:del w:id="3204"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05"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9B21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206" w:author="Administrator" w:date="2024-08-08T09:08:50Z">
              <w:r>
                <w:rPr>
                  <w:rFonts w:hint="eastAsia" w:ascii="宋体" w:hAnsi="宋体" w:eastAsia="宋体" w:cs="宋体"/>
                  <w:i w:val="0"/>
                  <w:color w:val="000000"/>
                  <w:kern w:val="0"/>
                  <w:sz w:val="20"/>
                  <w:szCs w:val="20"/>
                  <w:u w:val="none"/>
                  <w:lang w:val="en-US" w:eastAsia="zh-CN" w:bidi="ar"/>
                </w:rPr>
                <w:t>235</w:t>
              </w:r>
            </w:ins>
            <w:del w:id="3207" w:author="Administrator" w:date="2024-08-08T09:08:50Z">
              <w:r>
                <w:rPr>
                  <w:rFonts w:hint="eastAsia" w:ascii="宋体" w:hAnsi="宋体" w:eastAsia="宋体" w:cs="宋体"/>
                  <w:i w:val="0"/>
                  <w:iCs w:val="0"/>
                  <w:color w:val="000000"/>
                  <w:kern w:val="0"/>
                  <w:sz w:val="20"/>
                  <w:szCs w:val="20"/>
                  <w:u w:val="none"/>
                  <w:lang w:val="en-US" w:eastAsia="zh-CN" w:bidi="ar"/>
                </w:rPr>
                <w:delText>205</w:delText>
              </w:r>
            </w:del>
          </w:p>
        </w:tc>
      </w:tr>
      <w:tr w14:paraId="34F4D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08"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08"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09"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C114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10" w:author="Administrator" w:date="2024-08-08T09:08:50Z">
              <w:r>
                <w:rPr>
                  <w:rFonts w:hint="eastAsia" w:ascii="宋体" w:hAnsi="宋体" w:eastAsia="宋体" w:cs="宋体"/>
                  <w:i w:val="0"/>
                  <w:color w:val="000000"/>
                  <w:kern w:val="0"/>
                  <w:sz w:val="20"/>
                  <w:szCs w:val="20"/>
                  <w:u w:val="none"/>
                  <w:lang w:val="en-US" w:eastAsia="zh-CN" w:bidi="ar"/>
                </w:rPr>
                <w:t>2013302</w:t>
              </w:r>
            </w:ins>
            <w:del w:id="3211" w:author="Administrator" w:date="2024-08-08T09:08:50Z">
              <w:r>
                <w:rPr>
                  <w:rFonts w:hint="eastAsia" w:ascii="宋体" w:hAnsi="宋体" w:eastAsia="宋体" w:cs="宋体"/>
                  <w:i w:val="0"/>
                  <w:iCs w:val="0"/>
                  <w:color w:val="000000"/>
                  <w:kern w:val="0"/>
                  <w:sz w:val="20"/>
                  <w:szCs w:val="20"/>
                  <w:u w:val="none"/>
                  <w:lang w:val="en-US" w:eastAsia="zh-CN" w:bidi="ar"/>
                </w:rPr>
                <w:delText>2013302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12"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0D63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13" w:author="Administrator" w:date="2024-08-08T09:08:50Z">
              <w:r>
                <w:rPr>
                  <w:rFonts w:hint="eastAsia" w:ascii="宋体" w:hAnsi="宋体" w:eastAsia="宋体" w:cs="宋体"/>
                  <w:i w:val="0"/>
                  <w:color w:val="000000"/>
                  <w:kern w:val="0"/>
                  <w:sz w:val="20"/>
                  <w:szCs w:val="20"/>
                  <w:u w:val="none"/>
                  <w:lang w:val="en-US" w:eastAsia="zh-CN" w:bidi="ar"/>
                </w:rPr>
                <w:t xml:space="preserve">    一般行政管理事务</w:t>
              </w:r>
            </w:ins>
            <w:del w:id="3214"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15"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4DCFCC">
            <w:pPr>
              <w:jc w:val="right"/>
              <w:rPr>
                <w:rFonts w:hint="eastAsia" w:ascii="宋体" w:hAnsi="宋体" w:eastAsia="宋体" w:cs="宋体"/>
                <w:i w:val="0"/>
                <w:iCs w:val="0"/>
                <w:color w:val="000000"/>
                <w:sz w:val="20"/>
                <w:szCs w:val="20"/>
                <w:u w:val="none"/>
              </w:rPr>
            </w:pPr>
          </w:p>
        </w:tc>
      </w:tr>
      <w:tr w14:paraId="08721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16"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16"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17"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DE4A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18" w:author="Administrator" w:date="2024-08-08T09:08:50Z">
              <w:r>
                <w:rPr>
                  <w:rFonts w:hint="eastAsia" w:ascii="宋体" w:hAnsi="宋体" w:eastAsia="宋体" w:cs="宋体"/>
                  <w:i w:val="0"/>
                  <w:color w:val="000000"/>
                  <w:kern w:val="0"/>
                  <w:sz w:val="20"/>
                  <w:szCs w:val="20"/>
                  <w:u w:val="none"/>
                  <w:lang w:val="en-US" w:eastAsia="zh-CN" w:bidi="ar"/>
                </w:rPr>
                <w:t>2013303</w:t>
              </w:r>
            </w:ins>
            <w:del w:id="3219" w:author="Administrator" w:date="2024-08-08T09:08:50Z">
              <w:r>
                <w:rPr>
                  <w:rFonts w:hint="eastAsia" w:ascii="宋体" w:hAnsi="宋体" w:eastAsia="宋体" w:cs="宋体"/>
                  <w:i w:val="0"/>
                  <w:iCs w:val="0"/>
                  <w:color w:val="000000"/>
                  <w:kern w:val="0"/>
                  <w:sz w:val="20"/>
                  <w:szCs w:val="20"/>
                  <w:u w:val="none"/>
                  <w:lang w:val="en-US" w:eastAsia="zh-CN" w:bidi="ar"/>
                </w:rPr>
                <w:delText>2013303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20"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946A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21" w:author="Administrator" w:date="2024-08-08T09:08:50Z">
              <w:r>
                <w:rPr>
                  <w:rFonts w:hint="eastAsia" w:ascii="宋体" w:hAnsi="宋体" w:eastAsia="宋体" w:cs="宋体"/>
                  <w:i w:val="0"/>
                  <w:color w:val="000000"/>
                  <w:kern w:val="0"/>
                  <w:sz w:val="20"/>
                  <w:szCs w:val="20"/>
                  <w:u w:val="none"/>
                  <w:lang w:val="en-US" w:eastAsia="zh-CN" w:bidi="ar"/>
                </w:rPr>
                <w:t xml:space="preserve">    机关服务</w:t>
              </w:r>
            </w:ins>
            <w:del w:id="3222"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23"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2518E6">
            <w:pPr>
              <w:jc w:val="right"/>
              <w:rPr>
                <w:rFonts w:hint="eastAsia" w:ascii="宋体" w:hAnsi="宋体" w:eastAsia="宋体" w:cs="宋体"/>
                <w:i w:val="0"/>
                <w:iCs w:val="0"/>
                <w:color w:val="000000"/>
                <w:sz w:val="20"/>
                <w:szCs w:val="20"/>
                <w:u w:val="none"/>
              </w:rPr>
            </w:pPr>
          </w:p>
        </w:tc>
      </w:tr>
      <w:tr w14:paraId="45F69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24"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3224" w:author="Administrator" w:date="2024-08-08T09:08:50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25"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6FFE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26" w:author="Administrator" w:date="2024-08-08T09:08:50Z">
              <w:r>
                <w:rPr>
                  <w:rFonts w:hint="eastAsia" w:ascii="宋体" w:hAnsi="宋体" w:eastAsia="宋体" w:cs="宋体"/>
                  <w:i w:val="0"/>
                  <w:color w:val="000000"/>
                  <w:kern w:val="0"/>
                  <w:sz w:val="20"/>
                  <w:szCs w:val="20"/>
                  <w:u w:val="none"/>
                  <w:lang w:val="en-US" w:eastAsia="zh-CN" w:bidi="ar"/>
                </w:rPr>
                <w:t>2013304</w:t>
              </w:r>
            </w:ins>
            <w:del w:id="3227" w:author="Administrator" w:date="2024-08-08T09:08:50Z">
              <w:r>
                <w:rPr>
                  <w:rFonts w:hint="eastAsia" w:ascii="宋体" w:hAnsi="宋体" w:eastAsia="宋体" w:cs="宋体"/>
                  <w:i w:val="0"/>
                  <w:iCs w:val="0"/>
                  <w:color w:val="000000"/>
                  <w:kern w:val="0"/>
                  <w:sz w:val="20"/>
                  <w:szCs w:val="20"/>
                  <w:u w:val="none"/>
                  <w:lang w:val="en-US" w:eastAsia="zh-CN" w:bidi="ar"/>
                </w:rPr>
                <w:delText>2013304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28"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EABB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29" w:author="Administrator" w:date="2024-08-08T09:08:50Z">
              <w:r>
                <w:rPr>
                  <w:rFonts w:hint="eastAsia" w:ascii="宋体" w:hAnsi="宋体" w:eastAsia="宋体" w:cs="宋体"/>
                  <w:i w:val="0"/>
                  <w:color w:val="000000"/>
                  <w:kern w:val="0"/>
                  <w:sz w:val="20"/>
                  <w:szCs w:val="20"/>
                  <w:u w:val="none"/>
                  <w:lang w:val="en-US" w:eastAsia="zh-CN" w:bidi="ar"/>
                </w:rPr>
                <w:t xml:space="preserve">    宣传管理</w:t>
              </w:r>
            </w:ins>
            <w:del w:id="3230"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宣传管理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31"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11BAC4">
            <w:pPr>
              <w:jc w:val="right"/>
              <w:rPr>
                <w:rFonts w:hint="eastAsia" w:ascii="宋体" w:hAnsi="宋体" w:eastAsia="宋体" w:cs="宋体"/>
                <w:i w:val="0"/>
                <w:iCs w:val="0"/>
                <w:color w:val="000000"/>
                <w:sz w:val="20"/>
                <w:szCs w:val="20"/>
                <w:u w:val="none"/>
              </w:rPr>
            </w:pPr>
          </w:p>
        </w:tc>
      </w:tr>
      <w:tr w14:paraId="07273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32"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32"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33"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B60B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34" w:author="Administrator" w:date="2024-08-08T09:08:50Z">
              <w:r>
                <w:rPr>
                  <w:rFonts w:hint="eastAsia" w:ascii="宋体" w:hAnsi="宋体" w:eastAsia="宋体" w:cs="宋体"/>
                  <w:i w:val="0"/>
                  <w:color w:val="000000"/>
                  <w:kern w:val="0"/>
                  <w:sz w:val="20"/>
                  <w:szCs w:val="20"/>
                  <w:u w:val="none"/>
                  <w:lang w:val="en-US" w:eastAsia="zh-CN" w:bidi="ar"/>
                </w:rPr>
                <w:t>2013350</w:t>
              </w:r>
            </w:ins>
            <w:del w:id="3235" w:author="Administrator" w:date="2024-08-08T09:08:50Z">
              <w:r>
                <w:rPr>
                  <w:rFonts w:hint="eastAsia" w:ascii="宋体" w:hAnsi="宋体" w:eastAsia="宋体" w:cs="宋体"/>
                  <w:i w:val="0"/>
                  <w:iCs w:val="0"/>
                  <w:color w:val="000000"/>
                  <w:kern w:val="0"/>
                  <w:sz w:val="20"/>
                  <w:szCs w:val="20"/>
                  <w:u w:val="none"/>
                  <w:lang w:val="en-US" w:eastAsia="zh-CN" w:bidi="ar"/>
                </w:rPr>
                <w:delText>2013350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36"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0188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37" w:author="Administrator" w:date="2024-08-08T09:08:50Z">
              <w:r>
                <w:rPr>
                  <w:rFonts w:hint="eastAsia" w:ascii="宋体" w:hAnsi="宋体" w:eastAsia="宋体" w:cs="宋体"/>
                  <w:i w:val="0"/>
                  <w:color w:val="000000"/>
                  <w:kern w:val="0"/>
                  <w:sz w:val="20"/>
                  <w:szCs w:val="20"/>
                  <w:u w:val="none"/>
                  <w:lang w:val="en-US" w:eastAsia="zh-CN" w:bidi="ar"/>
                </w:rPr>
                <w:t xml:space="preserve">    事业运行</w:t>
              </w:r>
            </w:ins>
            <w:del w:id="3238"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39"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6DE1A8">
            <w:pPr>
              <w:jc w:val="right"/>
              <w:rPr>
                <w:rFonts w:hint="eastAsia" w:ascii="宋体" w:hAnsi="宋体" w:eastAsia="宋体" w:cs="宋体"/>
                <w:i w:val="0"/>
                <w:iCs w:val="0"/>
                <w:color w:val="000000"/>
                <w:sz w:val="20"/>
                <w:szCs w:val="20"/>
                <w:u w:val="none"/>
              </w:rPr>
            </w:pPr>
          </w:p>
        </w:tc>
      </w:tr>
      <w:tr w14:paraId="7795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40"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40"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41"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5712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42" w:author="Administrator" w:date="2024-08-08T09:08:50Z">
              <w:r>
                <w:rPr>
                  <w:rFonts w:hint="eastAsia" w:ascii="宋体" w:hAnsi="宋体" w:eastAsia="宋体" w:cs="宋体"/>
                  <w:i w:val="0"/>
                  <w:color w:val="000000"/>
                  <w:kern w:val="0"/>
                  <w:sz w:val="20"/>
                  <w:szCs w:val="20"/>
                  <w:u w:val="none"/>
                  <w:lang w:val="en-US" w:eastAsia="zh-CN" w:bidi="ar"/>
                </w:rPr>
                <w:t>2013399</w:t>
              </w:r>
            </w:ins>
            <w:del w:id="3243" w:author="Administrator" w:date="2024-08-08T09:08:50Z">
              <w:r>
                <w:rPr>
                  <w:rFonts w:hint="eastAsia" w:ascii="宋体" w:hAnsi="宋体" w:eastAsia="宋体" w:cs="宋体"/>
                  <w:i w:val="0"/>
                  <w:iCs w:val="0"/>
                  <w:color w:val="000000"/>
                  <w:kern w:val="0"/>
                  <w:sz w:val="20"/>
                  <w:szCs w:val="20"/>
                  <w:u w:val="none"/>
                  <w:lang w:val="en-US" w:eastAsia="zh-CN" w:bidi="ar"/>
                </w:rPr>
                <w:delText>2013399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44"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9605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45" w:author="Administrator" w:date="2024-08-08T09:08:50Z">
              <w:r>
                <w:rPr>
                  <w:rFonts w:hint="eastAsia" w:ascii="宋体" w:hAnsi="宋体" w:eastAsia="宋体" w:cs="宋体"/>
                  <w:i w:val="0"/>
                  <w:color w:val="000000"/>
                  <w:kern w:val="0"/>
                  <w:sz w:val="20"/>
                  <w:szCs w:val="20"/>
                  <w:u w:val="none"/>
                  <w:lang w:val="en-US" w:eastAsia="zh-CN" w:bidi="ar"/>
                </w:rPr>
                <w:t xml:space="preserve">    其他宣传事务支出</w:t>
              </w:r>
            </w:ins>
            <w:del w:id="3246"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其他宣传事务支出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47"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734E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248" w:author="Administrator" w:date="2024-08-08T09:08:50Z">
              <w:r>
                <w:rPr>
                  <w:rFonts w:hint="eastAsia" w:ascii="宋体" w:hAnsi="宋体" w:eastAsia="宋体" w:cs="宋体"/>
                  <w:i w:val="0"/>
                  <w:color w:val="000000"/>
                  <w:kern w:val="0"/>
                  <w:sz w:val="20"/>
                  <w:szCs w:val="20"/>
                  <w:u w:val="none"/>
                  <w:lang w:val="en-US" w:eastAsia="zh-CN" w:bidi="ar"/>
                </w:rPr>
                <w:t>30</w:t>
              </w:r>
            </w:ins>
            <w:del w:id="3249" w:author="Administrator" w:date="2024-08-08T09:08:50Z">
              <w:r>
                <w:rPr>
                  <w:rFonts w:hint="eastAsia" w:ascii="宋体" w:hAnsi="宋体" w:eastAsia="宋体" w:cs="宋体"/>
                  <w:i w:val="0"/>
                  <w:iCs w:val="0"/>
                  <w:color w:val="000000"/>
                  <w:kern w:val="0"/>
                  <w:sz w:val="20"/>
                  <w:szCs w:val="20"/>
                  <w:u w:val="none"/>
                  <w:lang w:val="en-US" w:eastAsia="zh-CN" w:bidi="ar"/>
                </w:rPr>
                <w:delText>20</w:delText>
              </w:r>
            </w:del>
          </w:p>
        </w:tc>
      </w:tr>
      <w:tr w14:paraId="14913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50"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50"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51"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D06C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52" w:author="Administrator" w:date="2024-08-08T09:08:50Z">
              <w:r>
                <w:rPr>
                  <w:rFonts w:hint="eastAsia" w:ascii="宋体" w:hAnsi="宋体" w:eastAsia="宋体" w:cs="宋体"/>
                  <w:i w:val="0"/>
                  <w:color w:val="000000"/>
                  <w:kern w:val="0"/>
                  <w:sz w:val="20"/>
                  <w:szCs w:val="20"/>
                  <w:u w:val="none"/>
                  <w:lang w:val="en-US" w:eastAsia="zh-CN" w:bidi="ar"/>
                </w:rPr>
                <w:t>20134</w:t>
              </w:r>
            </w:ins>
            <w:del w:id="3253" w:author="Administrator" w:date="2024-08-08T09:08:50Z">
              <w:r>
                <w:rPr>
                  <w:rFonts w:hint="eastAsia" w:ascii="宋体" w:hAnsi="宋体" w:eastAsia="宋体" w:cs="宋体"/>
                  <w:i w:val="0"/>
                  <w:iCs w:val="0"/>
                  <w:color w:val="000000"/>
                  <w:kern w:val="0"/>
                  <w:sz w:val="20"/>
                  <w:szCs w:val="20"/>
                  <w:u w:val="none"/>
                  <w:lang w:val="en-US" w:eastAsia="zh-CN" w:bidi="ar"/>
                </w:rPr>
                <w:delText>20134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54"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DE89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55" w:author="Administrator" w:date="2024-08-08T09:08:50Z">
              <w:r>
                <w:rPr>
                  <w:rFonts w:hint="eastAsia" w:ascii="宋体" w:hAnsi="宋体" w:eastAsia="宋体" w:cs="宋体"/>
                  <w:i w:val="0"/>
                  <w:color w:val="000000"/>
                  <w:kern w:val="0"/>
                  <w:sz w:val="20"/>
                  <w:szCs w:val="20"/>
                  <w:u w:val="none"/>
                  <w:lang w:val="en-US" w:eastAsia="zh-CN" w:bidi="ar"/>
                </w:rPr>
                <w:t xml:space="preserve">  统战事务</w:t>
              </w:r>
            </w:ins>
            <w:del w:id="3256"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统战事务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57"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F297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258" w:author="Administrator" w:date="2024-08-08T09:08:50Z">
              <w:r>
                <w:rPr>
                  <w:rFonts w:hint="eastAsia" w:ascii="宋体" w:hAnsi="宋体" w:eastAsia="宋体" w:cs="宋体"/>
                  <w:i w:val="0"/>
                  <w:color w:val="000000"/>
                  <w:kern w:val="0"/>
                  <w:sz w:val="20"/>
                  <w:szCs w:val="20"/>
                  <w:u w:val="none"/>
                  <w:lang w:val="en-US" w:eastAsia="zh-CN" w:bidi="ar"/>
                </w:rPr>
                <w:t>201</w:t>
              </w:r>
            </w:ins>
            <w:del w:id="3259" w:author="Administrator" w:date="2024-08-08T09:08:50Z">
              <w:r>
                <w:rPr>
                  <w:rFonts w:hint="eastAsia" w:ascii="宋体" w:hAnsi="宋体" w:eastAsia="宋体" w:cs="宋体"/>
                  <w:i w:val="0"/>
                  <w:iCs w:val="0"/>
                  <w:color w:val="000000"/>
                  <w:kern w:val="0"/>
                  <w:sz w:val="20"/>
                  <w:szCs w:val="20"/>
                  <w:u w:val="none"/>
                  <w:lang w:val="en-US" w:eastAsia="zh-CN" w:bidi="ar"/>
                </w:rPr>
                <w:delText>165</w:delText>
              </w:r>
            </w:del>
          </w:p>
        </w:tc>
      </w:tr>
      <w:tr w14:paraId="36A0B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60" w:author="Administrator" w:date="2024-08-08T09:08: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60" w:author="Administrator" w:date="2024-08-08T09:08: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61" w:author="Administrator" w:date="2024-08-08T09:08: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0903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62" w:author="Administrator" w:date="2024-08-08T09:08:50Z">
              <w:r>
                <w:rPr>
                  <w:rFonts w:hint="eastAsia" w:ascii="宋体" w:hAnsi="宋体" w:eastAsia="宋体" w:cs="宋体"/>
                  <w:i w:val="0"/>
                  <w:color w:val="000000"/>
                  <w:kern w:val="0"/>
                  <w:sz w:val="20"/>
                  <w:szCs w:val="20"/>
                  <w:u w:val="none"/>
                  <w:lang w:val="en-US" w:eastAsia="zh-CN" w:bidi="ar"/>
                </w:rPr>
                <w:t>2013401</w:t>
              </w:r>
            </w:ins>
            <w:del w:id="3263" w:author="Administrator" w:date="2024-08-08T09:08:50Z">
              <w:r>
                <w:rPr>
                  <w:rFonts w:hint="eastAsia" w:ascii="宋体" w:hAnsi="宋体" w:eastAsia="宋体" w:cs="宋体"/>
                  <w:i w:val="0"/>
                  <w:iCs w:val="0"/>
                  <w:color w:val="000000"/>
                  <w:kern w:val="0"/>
                  <w:sz w:val="20"/>
                  <w:szCs w:val="20"/>
                  <w:u w:val="none"/>
                  <w:lang w:val="en-US" w:eastAsia="zh-CN" w:bidi="ar"/>
                </w:rPr>
                <w:delText>2013401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64" w:author="Administrator" w:date="2024-08-08T09:08: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1262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65" w:author="Administrator" w:date="2024-08-08T09:08:50Z">
              <w:r>
                <w:rPr>
                  <w:rFonts w:hint="eastAsia" w:ascii="宋体" w:hAnsi="宋体" w:eastAsia="宋体" w:cs="宋体"/>
                  <w:i w:val="0"/>
                  <w:color w:val="000000"/>
                  <w:kern w:val="0"/>
                  <w:sz w:val="20"/>
                  <w:szCs w:val="20"/>
                  <w:u w:val="none"/>
                  <w:lang w:val="en-US" w:eastAsia="zh-CN" w:bidi="ar"/>
                </w:rPr>
                <w:t xml:space="preserve">    行政运行</w:t>
              </w:r>
            </w:ins>
            <w:del w:id="3266"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67" w:author="Administrator" w:date="2024-08-08T09:08: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ABE0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268" w:author="Administrator" w:date="2024-08-08T09:08:50Z">
              <w:r>
                <w:rPr>
                  <w:rFonts w:hint="eastAsia" w:ascii="宋体" w:hAnsi="宋体" w:eastAsia="宋体" w:cs="宋体"/>
                  <w:i w:val="0"/>
                  <w:color w:val="000000"/>
                  <w:kern w:val="0"/>
                  <w:sz w:val="20"/>
                  <w:szCs w:val="20"/>
                  <w:u w:val="none"/>
                  <w:lang w:val="en-US" w:eastAsia="zh-CN" w:bidi="ar"/>
                </w:rPr>
                <w:t>186</w:t>
              </w:r>
            </w:ins>
            <w:del w:id="3269" w:author="Administrator" w:date="2024-08-08T09:08:50Z">
              <w:r>
                <w:rPr>
                  <w:rFonts w:hint="eastAsia" w:ascii="宋体" w:hAnsi="宋体" w:eastAsia="宋体" w:cs="宋体"/>
                  <w:i w:val="0"/>
                  <w:iCs w:val="0"/>
                  <w:color w:val="000000"/>
                  <w:kern w:val="0"/>
                  <w:sz w:val="20"/>
                  <w:szCs w:val="20"/>
                  <w:u w:val="none"/>
                  <w:lang w:val="en-US" w:eastAsia="zh-CN" w:bidi="ar"/>
                </w:rPr>
                <w:delText>155</w:delText>
              </w:r>
            </w:del>
          </w:p>
        </w:tc>
      </w:tr>
      <w:tr w14:paraId="19DD6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7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7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7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23C9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72" w:author="Administrator" w:date="2024-08-08T09:08:50Z">
              <w:r>
                <w:rPr>
                  <w:rFonts w:hint="eastAsia" w:ascii="宋体" w:hAnsi="宋体" w:eastAsia="宋体" w:cs="宋体"/>
                  <w:i w:val="0"/>
                  <w:color w:val="000000"/>
                  <w:kern w:val="0"/>
                  <w:sz w:val="20"/>
                  <w:szCs w:val="20"/>
                  <w:u w:val="none"/>
                  <w:lang w:val="en-US" w:eastAsia="zh-CN" w:bidi="ar"/>
                </w:rPr>
                <w:t>2013402</w:t>
              </w:r>
            </w:ins>
            <w:del w:id="3273" w:author="Administrator" w:date="2024-08-08T09:08:50Z">
              <w:r>
                <w:rPr>
                  <w:rFonts w:hint="eastAsia" w:ascii="宋体" w:hAnsi="宋体" w:eastAsia="宋体" w:cs="宋体"/>
                  <w:i w:val="0"/>
                  <w:iCs w:val="0"/>
                  <w:color w:val="000000"/>
                  <w:kern w:val="0"/>
                  <w:sz w:val="20"/>
                  <w:szCs w:val="20"/>
                  <w:u w:val="none"/>
                  <w:lang w:val="en-US" w:eastAsia="zh-CN" w:bidi="ar"/>
                </w:rPr>
                <w:delText>2013402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7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2D00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75" w:author="Administrator" w:date="2024-08-08T09:08:50Z">
              <w:r>
                <w:rPr>
                  <w:rFonts w:hint="eastAsia" w:ascii="宋体" w:hAnsi="宋体" w:eastAsia="宋体" w:cs="宋体"/>
                  <w:i w:val="0"/>
                  <w:color w:val="000000"/>
                  <w:kern w:val="0"/>
                  <w:sz w:val="20"/>
                  <w:szCs w:val="20"/>
                  <w:u w:val="none"/>
                  <w:lang w:val="en-US" w:eastAsia="zh-CN" w:bidi="ar"/>
                </w:rPr>
                <w:t xml:space="preserve">    一般行政管理事务</w:t>
              </w:r>
            </w:ins>
            <w:del w:id="3276" w:author="Administrator" w:date="2024-08-08T09:08:5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7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898A06">
            <w:pPr>
              <w:widowControl/>
              <w:jc w:val="right"/>
              <w:textAlignment w:val="center"/>
              <w:rPr>
                <w:rFonts w:hint="eastAsia" w:ascii="宋体" w:hAnsi="宋体" w:eastAsia="宋体" w:cs="宋体"/>
                <w:i w:val="0"/>
                <w:iCs w:val="0"/>
                <w:color w:val="000000"/>
                <w:sz w:val="20"/>
                <w:szCs w:val="20"/>
                <w:u w:val="none"/>
              </w:rPr>
              <w:pPrChange w:id="3278" w:author="Administrator" w:date="2024-08-08T09:08:51Z">
                <w:pPr>
                  <w:jc w:val="right"/>
                </w:pPr>
              </w:pPrChange>
            </w:pPr>
            <w:ins w:id="3279" w:author="Administrator" w:date="2024-08-08T09:08:51Z">
              <w:r>
                <w:rPr>
                  <w:rFonts w:hint="eastAsia" w:ascii="宋体" w:hAnsi="宋体" w:eastAsia="宋体" w:cs="宋体"/>
                  <w:i w:val="0"/>
                  <w:color w:val="000000"/>
                  <w:kern w:val="0"/>
                  <w:sz w:val="20"/>
                  <w:szCs w:val="20"/>
                  <w:u w:val="none"/>
                  <w:lang w:val="en-US" w:eastAsia="zh-CN" w:bidi="ar"/>
                </w:rPr>
                <w:t>5</w:t>
              </w:r>
            </w:ins>
          </w:p>
        </w:tc>
      </w:tr>
      <w:tr w14:paraId="63F88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8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28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8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9CD3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82" w:author="Administrator" w:date="2024-08-08T09:08:51Z">
              <w:r>
                <w:rPr>
                  <w:rFonts w:hint="eastAsia" w:ascii="宋体" w:hAnsi="宋体" w:eastAsia="宋体" w:cs="宋体"/>
                  <w:i w:val="0"/>
                  <w:color w:val="000000"/>
                  <w:kern w:val="0"/>
                  <w:sz w:val="20"/>
                  <w:szCs w:val="20"/>
                  <w:u w:val="none"/>
                  <w:lang w:val="en-US" w:eastAsia="zh-CN" w:bidi="ar"/>
                </w:rPr>
                <w:t>2013403</w:t>
              </w:r>
            </w:ins>
            <w:del w:id="3283" w:author="Administrator" w:date="2024-08-08T09:08:51Z">
              <w:r>
                <w:rPr>
                  <w:rFonts w:hint="eastAsia" w:ascii="宋体" w:hAnsi="宋体" w:eastAsia="宋体" w:cs="宋体"/>
                  <w:i w:val="0"/>
                  <w:iCs w:val="0"/>
                  <w:color w:val="000000"/>
                  <w:kern w:val="0"/>
                  <w:sz w:val="20"/>
                  <w:szCs w:val="20"/>
                  <w:u w:val="none"/>
                  <w:lang w:val="en-US" w:eastAsia="zh-CN" w:bidi="ar"/>
                </w:rPr>
                <w:delText>2013403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8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D2FB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85" w:author="Administrator" w:date="2024-08-08T09:08:51Z">
              <w:r>
                <w:rPr>
                  <w:rFonts w:hint="eastAsia" w:ascii="宋体" w:hAnsi="宋体" w:eastAsia="宋体" w:cs="宋体"/>
                  <w:i w:val="0"/>
                  <w:color w:val="000000"/>
                  <w:kern w:val="0"/>
                  <w:sz w:val="20"/>
                  <w:szCs w:val="20"/>
                  <w:u w:val="none"/>
                  <w:lang w:val="en-US" w:eastAsia="zh-CN" w:bidi="ar"/>
                </w:rPr>
                <w:t xml:space="preserve">    机关服务</w:t>
              </w:r>
            </w:ins>
            <w:del w:id="3286"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8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C63E6C">
            <w:pPr>
              <w:jc w:val="right"/>
              <w:rPr>
                <w:rFonts w:hint="eastAsia" w:ascii="宋体" w:hAnsi="宋体" w:eastAsia="宋体" w:cs="宋体"/>
                <w:i w:val="0"/>
                <w:iCs w:val="0"/>
                <w:color w:val="000000"/>
                <w:sz w:val="20"/>
                <w:szCs w:val="20"/>
                <w:u w:val="none"/>
              </w:rPr>
            </w:pPr>
          </w:p>
        </w:tc>
      </w:tr>
      <w:tr w14:paraId="0E860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8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8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8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AB6F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90" w:author="Administrator" w:date="2024-08-08T09:08:51Z">
              <w:r>
                <w:rPr>
                  <w:rFonts w:hint="eastAsia" w:ascii="宋体" w:hAnsi="宋体" w:eastAsia="宋体" w:cs="宋体"/>
                  <w:i w:val="0"/>
                  <w:color w:val="000000"/>
                  <w:kern w:val="0"/>
                  <w:sz w:val="20"/>
                  <w:szCs w:val="20"/>
                  <w:u w:val="none"/>
                  <w:lang w:val="en-US" w:eastAsia="zh-CN" w:bidi="ar"/>
                </w:rPr>
                <w:t>2013404</w:t>
              </w:r>
            </w:ins>
            <w:del w:id="3291" w:author="Administrator" w:date="2024-08-08T09:08:51Z">
              <w:r>
                <w:rPr>
                  <w:rFonts w:hint="eastAsia" w:ascii="宋体" w:hAnsi="宋体" w:eastAsia="宋体" w:cs="宋体"/>
                  <w:i w:val="0"/>
                  <w:iCs w:val="0"/>
                  <w:color w:val="000000"/>
                  <w:kern w:val="0"/>
                  <w:sz w:val="20"/>
                  <w:szCs w:val="20"/>
                  <w:u w:val="none"/>
                  <w:lang w:val="en-US" w:eastAsia="zh-CN" w:bidi="ar"/>
                </w:rPr>
                <w:delText>2013404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9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F67F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293" w:author="Administrator" w:date="2024-08-08T09:08:51Z">
              <w:r>
                <w:rPr>
                  <w:rFonts w:hint="eastAsia" w:ascii="宋体" w:hAnsi="宋体" w:eastAsia="宋体" w:cs="宋体"/>
                  <w:i w:val="0"/>
                  <w:color w:val="000000"/>
                  <w:kern w:val="0"/>
                  <w:sz w:val="20"/>
                  <w:szCs w:val="20"/>
                  <w:u w:val="none"/>
                  <w:lang w:val="en-US" w:eastAsia="zh-CN" w:bidi="ar"/>
                </w:rPr>
                <w:t xml:space="preserve">    宗教事务</w:t>
              </w:r>
            </w:ins>
            <w:del w:id="329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宗教事务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9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C1B2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296" w:author="Administrator" w:date="2024-08-08T09:08:51Z">
              <w:r>
                <w:rPr>
                  <w:rFonts w:hint="eastAsia" w:ascii="宋体" w:hAnsi="宋体" w:eastAsia="宋体" w:cs="宋体"/>
                  <w:i w:val="0"/>
                  <w:color w:val="000000"/>
                  <w:kern w:val="0"/>
                  <w:sz w:val="20"/>
                  <w:szCs w:val="20"/>
                  <w:u w:val="none"/>
                  <w:lang w:val="en-US" w:eastAsia="zh-CN" w:bidi="ar"/>
                </w:rPr>
                <w:t>10</w:t>
              </w:r>
            </w:ins>
            <w:del w:id="3297" w:author="Administrator" w:date="2024-08-08T09:08:51Z">
              <w:r>
                <w:rPr>
                  <w:rFonts w:hint="eastAsia" w:ascii="宋体" w:hAnsi="宋体" w:eastAsia="宋体" w:cs="宋体"/>
                  <w:i w:val="0"/>
                  <w:iCs w:val="0"/>
                  <w:color w:val="000000"/>
                  <w:kern w:val="0"/>
                  <w:sz w:val="20"/>
                  <w:szCs w:val="20"/>
                  <w:u w:val="none"/>
                  <w:lang w:val="en-US" w:eastAsia="zh-CN" w:bidi="ar"/>
                </w:rPr>
                <w:delText>10</w:delText>
              </w:r>
            </w:del>
          </w:p>
        </w:tc>
      </w:tr>
      <w:tr w14:paraId="260CC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29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29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29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0AFE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00" w:author="Administrator" w:date="2024-08-08T09:08:51Z">
              <w:r>
                <w:rPr>
                  <w:rFonts w:hint="eastAsia" w:ascii="宋体" w:hAnsi="宋体" w:eastAsia="宋体" w:cs="宋体"/>
                  <w:i w:val="0"/>
                  <w:color w:val="000000"/>
                  <w:kern w:val="0"/>
                  <w:sz w:val="20"/>
                  <w:szCs w:val="20"/>
                  <w:u w:val="none"/>
                  <w:lang w:val="en-US" w:eastAsia="zh-CN" w:bidi="ar"/>
                </w:rPr>
                <w:t>2013405</w:t>
              </w:r>
            </w:ins>
            <w:del w:id="3301" w:author="Administrator" w:date="2024-08-08T09:08:51Z">
              <w:r>
                <w:rPr>
                  <w:rFonts w:hint="eastAsia" w:ascii="宋体" w:hAnsi="宋体" w:eastAsia="宋体" w:cs="宋体"/>
                  <w:i w:val="0"/>
                  <w:iCs w:val="0"/>
                  <w:color w:val="000000"/>
                  <w:kern w:val="0"/>
                  <w:sz w:val="20"/>
                  <w:szCs w:val="20"/>
                  <w:u w:val="none"/>
                  <w:lang w:val="en-US" w:eastAsia="zh-CN" w:bidi="ar"/>
                </w:rPr>
                <w:delText>2013405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0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685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03" w:author="Administrator" w:date="2024-08-08T09:08:51Z">
              <w:r>
                <w:rPr>
                  <w:rFonts w:hint="eastAsia" w:ascii="宋体" w:hAnsi="宋体" w:eastAsia="宋体" w:cs="宋体"/>
                  <w:i w:val="0"/>
                  <w:color w:val="000000"/>
                  <w:kern w:val="0"/>
                  <w:sz w:val="20"/>
                  <w:szCs w:val="20"/>
                  <w:u w:val="none"/>
                  <w:lang w:val="en-US" w:eastAsia="zh-CN" w:bidi="ar"/>
                </w:rPr>
                <w:t xml:space="preserve">    华侨事务</w:t>
              </w:r>
            </w:ins>
            <w:del w:id="330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华侨事务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0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090E36">
            <w:pPr>
              <w:jc w:val="right"/>
              <w:rPr>
                <w:rFonts w:hint="eastAsia" w:ascii="宋体" w:hAnsi="宋体" w:eastAsia="宋体" w:cs="宋体"/>
                <w:i w:val="0"/>
                <w:iCs w:val="0"/>
                <w:color w:val="000000"/>
                <w:sz w:val="20"/>
                <w:szCs w:val="20"/>
                <w:u w:val="none"/>
              </w:rPr>
            </w:pPr>
          </w:p>
        </w:tc>
      </w:tr>
      <w:tr w14:paraId="34EC8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06"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06"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07"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9021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08" w:author="Administrator" w:date="2024-08-08T09:08:51Z">
              <w:r>
                <w:rPr>
                  <w:rFonts w:hint="eastAsia" w:ascii="宋体" w:hAnsi="宋体" w:eastAsia="宋体" w:cs="宋体"/>
                  <w:i w:val="0"/>
                  <w:color w:val="000000"/>
                  <w:kern w:val="0"/>
                  <w:sz w:val="20"/>
                  <w:szCs w:val="20"/>
                  <w:u w:val="none"/>
                  <w:lang w:val="en-US" w:eastAsia="zh-CN" w:bidi="ar"/>
                </w:rPr>
                <w:t>2013450</w:t>
              </w:r>
            </w:ins>
            <w:del w:id="3309" w:author="Administrator" w:date="2024-08-08T09:08:51Z">
              <w:r>
                <w:rPr>
                  <w:rFonts w:hint="eastAsia" w:ascii="宋体" w:hAnsi="宋体" w:eastAsia="宋体" w:cs="宋体"/>
                  <w:i w:val="0"/>
                  <w:iCs w:val="0"/>
                  <w:color w:val="000000"/>
                  <w:kern w:val="0"/>
                  <w:sz w:val="20"/>
                  <w:szCs w:val="20"/>
                  <w:u w:val="none"/>
                  <w:lang w:val="en-US" w:eastAsia="zh-CN" w:bidi="ar"/>
                </w:rPr>
                <w:delText>2013450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10"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AB2C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11" w:author="Administrator" w:date="2024-08-08T09:08:51Z">
              <w:r>
                <w:rPr>
                  <w:rFonts w:hint="eastAsia" w:ascii="宋体" w:hAnsi="宋体" w:eastAsia="宋体" w:cs="宋体"/>
                  <w:i w:val="0"/>
                  <w:color w:val="000000"/>
                  <w:kern w:val="0"/>
                  <w:sz w:val="20"/>
                  <w:szCs w:val="20"/>
                  <w:u w:val="none"/>
                  <w:lang w:val="en-US" w:eastAsia="zh-CN" w:bidi="ar"/>
                </w:rPr>
                <w:t xml:space="preserve">    事业运行</w:t>
              </w:r>
            </w:ins>
            <w:del w:id="3312"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13"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793B81">
            <w:pPr>
              <w:jc w:val="right"/>
              <w:rPr>
                <w:rFonts w:hint="eastAsia" w:ascii="宋体" w:hAnsi="宋体" w:eastAsia="宋体" w:cs="宋体"/>
                <w:i w:val="0"/>
                <w:iCs w:val="0"/>
                <w:color w:val="000000"/>
                <w:sz w:val="20"/>
                <w:szCs w:val="20"/>
                <w:u w:val="none"/>
              </w:rPr>
            </w:pPr>
          </w:p>
        </w:tc>
      </w:tr>
      <w:tr w14:paraId="2EA8A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14"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14"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15"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BB1E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16" w:author="Administrator" w:date="2024-08-08T09:08:51Z">
              <w:r>
                <w:rPr>
                  <w:rFonts w:hint="eastAsia" w:ascii="宋体" w:hAnsi="宋体" w:eastAsia="宋体" w:cs="宋体"/>
                  <w:i w:val="0"/>
                  <w:color w:val="000000"/>
                  <w:kern w:val="0"/>
                  <w:sz w:val="20"/>
                  <w:szCs w:val="20"/>
                  <w:u w:val="none"/>
                  <w:lang w:val="en-US" w:eastAsia="zh-CN" w:bidi="ar"/>
                </w:rPr>
                <w:t>2013499</w:t>
              </w:r>
            </w:ins>
            <w:del w:id="3317" w:author="Administrator" w:date="2024-08-08T09:08:51Z">
              <w:r>
                <w:rPr>
                  <w:rFonts w:hint="eastAsia" w:ascii="宋体" w:hAnsi="宋体" w:eastAsia="宋体" w:cs="宋体"/>
                  <w:i w:val="0"/>
                  <w:iCs w:val="0"/>
                  <w:color w:val="000000"/>
                  <w:kern w:val="0"/>
                  <w:sz w:val="20"/>
                  <w:szCs w:val="20"/>
                  <w:u w:val="none"/>
                  <w:lang w:val="en-US" w:eastAsia="zh-CN" w:bidi="ar"/>
                </w:rPr>
                <w:delText>2013499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18"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102B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19" w:author="Administrator" w:date="2024-08-08T09:08:51Z">
              <w:r>
                <w:rPr>
                  <w:rFonts w:hint="eastAsia" w:ascii="宋体" w:hAnsi="宋体" w:eastAsia="宋体" w:cs="宋体"/>
                  <w:i w:val="0"/>
                  <w:color w:val="000000"/>
                  <w:kern w:val="0"/>
                  <w:sz w:val="20"/>
                  <w:szCs w:val="20"/>
                  <w:u w:val="none"/>
                  <w:lang w:val="en-US" w:eastAsia="zh-CN" w:bidi="ar"/>
                </w:rPr>
                <w:t xml:space="preserve">    其他统战事务支出</w:t>
              </w:r>
            </w:ins>
            <w:del w:id="3320"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其他统战事务支出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21"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9FF197">
            <w:pPr>
              <w:jc w:val="right"/>
              <w:rPr>
                <w:rFonts w:hint="eastAsia" w:ascii="宋体" w:hAnsi="宋体" w:eastAsia="宋体" w:cs="宋体"/>
                <w:i w:val="0"/>
                <w:iCs w:val="0"/>
                <w:color w:val="000000"/>
                <w:sz w:val="20"/>
                <w:szCs w:val="20"/>
                <w:u w:val="none"/>
              </w:rPr>
            </w:pPr>
          </w:p>
        </w:tc>
      </w:tr>
      <w:tr w14:paraId="3F72D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22"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322"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23"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8471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24" w:author="Administrator" w:date="2024-08-08T09:08:51Z">
              <w:r>
                <w:rPr>
                  <w:rFonts w:hint="eastAsia" w:ascii="宋体" w:hAnsi="宋体" w:eastAsia="宋体" w:cs="宋体"/>
                  <w:i w:val="0"/>
                  <w:color w:val="000000"/>
                  <w:kern w:val="0"/>
                  <w:sz w:val="20"/>
                  <w:szCs w:val="20"/>
                  <w:u w:val="none"/>
                  <w:lang w:val="en-US" w:eastAsia="zh-CN" w:bidi="ar"/>
                </w:rPr>
                <w:t>20135</w:t>
              </w:r>
            </w:ins>
            <w:del w:id="3325" w:author="Administrator" w:date="2024-08-08T09:08:51Z">
              <w:r>
                <w:rPr>
                  <w:rFonts w:hint="eastAsia" w:ascii="宋体" w:hAnsi="宋体" w:eastAsia="宋体" w:cs="宋体"/>
                  <w:i w:val="0"/>
                  <w:iCs w:val="0"/>
                  <w:color w:val="000000"/>
                  <w:kern w:val="0"/>
                  <w:sz w:val="20"/>
                  <w:szCs w:val="20"/>
                  <w:u w:val="none"/>
                  <w:lang w:val="en-US" w:eastAsia="zh-CN" w:bidi="ar"/>
                </w:rPr>
                <w:delText>20135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26"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3792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27" w:author="Administrator" w:date="2024-08-08T09:08:51Z">
              <w:r>
                <w:rPr>
                  <w:rFonts w:hint="eastAsia" w:ascii="宋体" w:hAnsi="宋体" w:eastAsia="宋体" w:cs="宋体"/>
                  <w:i w:val="0"/>
                  <w:color w:val="000000"/>
                  <w:kern w:val="0"/>
                  <w:sz w:val="20"/>
                  <w:szCs w:val="20"/>
                  <w:u w:val="none"/>
                  <w:lang w:val="en-US" w:eastAsia="zh-CN" w:bidi="ar"/>
                </w:rPr>
                <w:t xml:space="preserve">  对外联络事务</w:t>
              </w:r>
            </w:ins>
            <w:del w:id="3328"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对外联络事务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29"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BE1E1A">
            <w:pPr>
              <w:jc w:val="right"/>
              <w:rPr>
                <w:rFonts w:hint="eastAsia" w:ascii="宋体" w:hAnsi="宋体" w:eastAsia="宋体" w:cs="宋体"/>
                <w:i w:val="0"/>
                <w:iCs w:val="0"/>
                <w:color w:val="000000"/>
                <w:sz w:val="20"/>
                <w:szCs w:val="20"/>
                <w:u w:val="none"/>
              </w:rPr>
            </w:pPr>
          </w:p>
        </w:tc>
      </w:tr>
      <w:tr w14:paraId="28F6B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3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3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3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9C24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32" w:author="Administrator" w:date="2024-08-08T09:08:51Z">
              <w:r>
                <w:rPr>
                  <w:rFonts w:hint="eastAsia" w:ascii="宋体" w:hAnsi="宋体" w:eastAsia="宋体" w:cs="宋体"/>
                  <w:i w:val="0"/>
                  <w:color w:val="000000"/>
                  <w:kern w:val="0"/>
                  <w:sz w:val="20"/>
                  <w:szCs w:val="20"/>
                  <w:u w:val="none"/>
                  <w:lang w:val="en-US" w:eastAsia="zh-CN" w:bidi="ar"/>
                </w:rPr>
                <w:t>2013501</w:t>
              </w:r>
            </w:ins>
            <w:del w:id="3333" w:author="Administrator" w:date="2024-08-08T09:08:51Z">
              <w:r>
                <w:rPr>
                  <w:rFonts w:hint="eastAsia" w:ascii="宋体" w:hAnsi="宋体" w:eastAsia="宋体" w:cs="宋体"/>
                  <w:i w:val="0"/>
                  <w:iCs w:val="0"/>
                  <w:color w:val="000000"/>
                  <w:kern w:val="0"/>
                  <w:sz w:val="20"/>
                  <w:szCs w:val="20"/>
                  <w:u w:val="none"/>
                  <w:lang w:val="en-US" w:eastAsia="zh-CN" w:bidi="ar"/>
                </w:rPr>
                <w:delText>2013501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3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8B2B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35" w:author="Administrator" w:date="2024-08-08T09:08:51Z">
              <w:r>
                <w:rPr>
                  <w:rFonts w:hint="eastAsia" w:ascii="宋体" w:hAnsi="宋体" w:eastAsia="宋体" w:cs="宋体"/>
                  <w:i w:val="0"/>
                  <w:color w:val="000000"/>
                  <w:kern w:val="0"/>
                  <w:sz w:val="20"/>
                  <w:szCs w:val="20"/>
                  <w:u w:val="none"/>
                  <w:lang w:val="en-US" w:eastAsia="zh-CN" w:bidi="ar"/>
                </w:rPr>
                <w:t xml:space="preserve">    行政运行</w:t>
              </w:r>
            </w:ins>
            <w:del w:id="3336"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3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5D4489">
            <w:pPr>
              <w:jc w:val="right"/>
              <w:rPr>
                <w:rFonts w:hint="eastAsia" w:ascii="宋体" w:hAnsi="宋体" w:eastAsia="宋体" w:cs="宋体"/>
                <w:i w:val="0"/>
                <w:iCs w:val="0"/>
                <w:color w:val="000000"/>
                <w:sz w:val="20"/>
                <w:szCs w:val="20"/>
                <w:u w:val="none"/>
              </w:rPr>
            </w:pPr>
          </w:p>
        </w:tc>
      </w:tr>
      <w:tr w14:paraId="7A5BA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3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3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3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0D09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40" w:author="Administrator" w:date="2024-08-08T09:08:51Z">
              <w:r>
                <w:rPr>
                  <w:rFonts w:hint="eastAsia" w:ascii="宋体" w:hAnsi="宋体" w:eastAsia="宋体" w:cs="宋体"/>
                  <w:i w:val="0"/>
                  <w:color w:val="000000"/>
                  <w:kern w:val="0"/>
                  <w:sz w:val="20"/>
                  <w:szCs w:val="20"/>
                  <w:u w:val="none"/>
                  <w:lang w:val="en-US" w:eastAsia="zh-CN" w:bidi="ar"/>
                </w:rPr>
                <w:t>2013502</w:t>
              </w:r>
            </w:ins>
            <w:del w:id="3341" w:author="Administrator" w:date="2024-08-08T09:08:51Z">
              <w:r>
                <w:rPr>
                  <w:rFonts w:hint="eastAsia" w:ascii="宋体" w:hAnsi="宋体" w:eastAsia="宋体" w:cs="宋体"/>
                  <w:i w:val="0"/>
                  <w:iCs w:val="0"/>
                  <w:color w:val="000000"/>
                  <w:kern w:val="0"/>
                  <w:sz w:val="20"/>
                  <w:szCs w:val="20"/>
                  <w:u w:val="none"/>
                  <w:lang w:val="en-US" w:eastAsia="zh-CN" w:bidi="ar"/>
                </w:rPr>
                <w:delText>2013502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4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C14E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43" w:author="Administrator" w:date="2024-08-08T09:08:51Z">
              <w:r>
                <w:rPr>
                  <w:rFonts w:hint="eastAsia" w:ascii="宋体" w:hAnsi="宋体" w:eastAsia="宋体" w:cs="宋体"/>
                  <w:i w:val="0"/>
                  <w:color w:val="000000"/>
                  <w:kern w:val="0"/>
                  <w:sz w:val="20"/>
                  <w:szCs w:val="20"/>
                  <w:u w:val="none"/>
                  <w:lang w:val="en-US" w:eastAsia="zh-CN" w:bidi="ar"/>
                </w:rPr>
                <w:t xml:space="preserve">    一般行政管理事务</w:t>
              </w:r>
            </w:ins>
            <w:del w:id="334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4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167A78">
            <w:pPr>
              <w:jc w:val="right"/>
              <w:rPr>
                <w:rFonts w:hint="eastAsia" w:ascii="宋体" w:hAnsi="宋体" w:eastAsia="宋体" w:cs="宋体"/>
                <w:i w:val="0"/>
                <w:iCs w:val="0"/>
                <w:color w:val="000000"/>
                <w:sz w:val="20"/>
                <w:szCs w:val="20"/>
                <w:u w:val="none"/>
              </w:rPr>
            </w:pPr>
          </w:p>
        </w:tc>
      </w:tr>
      <w:tr w14:paraId="57819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46"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46"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47"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9764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48" w:author="Administrator" w:date="2024-08-08T09:08:51Z">
              <w:r>
                <w:rPr>
                  <w:rFonts w:hint="eastAsia" w:ascii="宋体" w:hAnsi="宋体" w:eastAsia="宋体" w:cs="宋体"/>
                  <w:i w:val="0"/>
                  <w:color w:val="000000"/>
                  <w:kern w:val="0"/>
                  <w:sz w:val="20"/>
                  <w:szCs w:val="20"/>
                  <w:u w:val="none"/>
                  <w:lang w:val="en-US" w:eastAsia="zh-CN" w:bidi="ar"/>
                </w:rPr>
                <w:t>2013503</w:t>
              </w:r>
            </w:ins>
            <w:del w:id="3349" w:author="Administrator" w:date="2024-08-08T09:08:51Z">
              <w:r>
                <w:rPr>
                  <w:rFonts w:hint="eastAsia" w:ascii="宋体" w:hAnsi="宋体" w:eastAsia="宋体" w:cs="宋体"/>
                  <w:i w:val="0"/>
                  <w:iCs w:val="0"/>
                  <w:color w:val="000000"/>
                  <w:kern w:val="0"/>
                  <w:sz w:val="20"/>
                  <w:szCs w:val="20"/>
                  <w:u w:val="none"/>
                  <w:lang w:val="en-US" w:eastAsia="zh-CN" w:bidi="ar"/>
                </w:rPr>
                <w:delText>2013503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50"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7E47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51" w:author="Administrator" w:date="2024-08-08T09:08:51Z">
              <w:r>
                <w:rPr>
                  <w:rFonts w:hint="eastAsia" w:ascii="宋体" w:hAnsi="宋体" w:eastAsia="宋体" w:cs="宋体"/>
                  <w:i w:val="0"/>
                  <w:color w:val="000000"/>
                  <w:kern w:val="0"/>
                  <w:sz w:val="20"/>
                  <w:szCs w:val="20"/>
                  <w:u w:val="none"/>
                  <w:lang w:val="en-US" w:eastAsia="zh-CN" w:bidi="ar"/>
                </w:rPr>
                <w:t xml:space="preserve">    机关服务</w:t>
              </w:r>
            </w:ins>
            <w:del w:id="3352"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53"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5AE651">
            <w:pPr>
              <w:jc w:val="right"/>
              <w:rPr>
                <w:rFonts w:hint="eastAsia" w:ascii="宋体" w:hAnsi="宋体" w:eastAsia="宋体" w:cs="宋体"/>
                <w:i w:val="0"/>
                <w:iCs w:val="0"/>
                <w:color w:val="000000"/>
                <w:sz w:val="20"/>
                <w:szCs w:val="20"/>
                <w:u w:val="none"/>
              </w:rPr>
            </w:pPr>
          </w:p>
        </w:tc>
      </w:tr>
      <w:tr w14:paraId="734AF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54"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354"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55"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B29D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56" w:author="Administrator" w:date="2024-08-08T09:08:51Z">
              <w:r>
                <w:rPr>
                  <w:rFonts w:hint="eastAsia" w:ascii="宋体" w:hAnsi="宋体" w:eastAsia="宋体" w:cs="宋体"/>
                  <w:i w:val="0"/>
                  <w:color w:val="000000"/>
                  <w:kern w:val="0"/>
                  <w:sz w:val="20"/>
                  <w:szCs w:val="20"/>
                  <w:u w:val="none"/>
                  <w:lang w:val="en-US" w:eastAsia="zh-CN" w:bidi="ar"/>
                </w:rPr>
                <w:t>2013550</w:t>
              </w:r>
            </w:ins>
            <w:del w:id="3357" w:author="Administrator" w:date="2024-08-08T09:08:51Z">
              <w:r>
                <w:rPr>
                  <w:rFonts w:hint="eastAsia" w:ascii="宋体" w:hAnsi="宋体" w:eastAsia="宋体" w:cs="宋体"/>
                  <w:i w:val="0"/>
                  <w:iCs w:val="0"/>
                  <w:color w:val="000000"/>
                  <w:kern w:val="0"/>
                  <w:sz w:val="20"/>
                  <w:szCs w:val="20"/>
                  <w:u w:val="none"/>
                  <w:lang w:val="en-US" w:eastAsia="zh-CN" w:bidi="ar"/>
                </w:rPr>
                <w:delText>2013550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58"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988D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59" w:author="Administrator" w:date="2024-08-08T09:08:51Z">
              <w:r>
                <w:rPr>
                  <w:rFonts w:hint="eastAsia" w:ascii="宋体" w:hAnsi="宋体" w:eastAsia="宋体" w:cs="宋体"/>
                  <w:i w:val="0"/>
                  <w:color w:val="000000"/>
                  <w:kern w:val="0"/>
                  <w:sz w:val="20"/>
                  <w:szCs w:val="20"/>
                  <w:u w:val="none"/>
                  <w:lang w:val="en-US" w:eastAsia="zh-CN" w:bidi="ar"/>
                </w:rPr>
                <w:t xml:space="preserve">    事业运行</w:t>
              </w:r>
            </w:ins>
            <w:del w:id="3360"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61"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F8314F">
            <w:pPr>
              <w:jc w:val="right"/>
              <w:rPr>
                <w:rFonts w:hint="eastAsia" w:ascii="宋体" w:hAnsi="宋体" w:eastAsia="宋体" w:cs="宋体"/>
                <w:i w:val="0"/>
                <w:iCs w:val="0"/>
                <w:color w:val="000000"/>
                <w:sz w:val="20"/>
                <w:szCs w:val="20"/>
                <w:u w:val="none"/>
              </w:rPr>
            </w:pPr>
          </w:p>
        </w:tc>
      </w:tr>
      <w:tr w14:paraId="24889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62"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62"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63"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D0D5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64" w:author="Administrator" w:date="2024-08-08T09:08:51Z">
              <w:r>
                <w:rPr>
                  <w:rFonts w:hint="eastAsia" w:ascii="宋体" w:hAnsi="宋体" w:eastAsia="宋体" w:cs="宋体"/>
                  <w:i w:val="0"/>
                  <w:color w:val="000000"/>
                  <w:kern w:val="0"/>
                  <w:sz w:val="20"/>
                  <w:szCs w:val="20"/>
                  <w:u w:val="none"/>
                  <w:lang w:val="en-US" w:eastAsia="zh-CN" w:bidi="ar"/>
                </w:rPr>
                <w:t>2013599</w:t>
              </w:r>
            </w:ins>
            <w:del w:id="3365" w:author="Administrator" w:date="2024-08-08T09:08:51Z">
              <w:r>
                <w:rPr>
                  <w:rFonts w:hint="eastAsia" w:ascii="宋体" w:hAnsi="宋体" w:eastAsia="宋体" w:cs="宋体"/>
                  <w:i w:val="0"/>
                  <w:iCs w:val="0"/>
                  <w:color w:val="000000"/>
                  <w:kern w:val="0"/>
                  <w:sz w:val="20"/>
                  <w:szCs w:val="20"/>
                  <w:u w:val="none"/>
                  <w:lang w:val="en-US" w:eastAsia="zh-CN" w:bidi="ar"/>
                </w:rPr>
                <w:delText>2013599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66"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ED99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67" w:author="Administrator" w:date="2024-08-08T09:08:51Z">
              <w:r>
                <w:rPr>
                  <w:rFonts w:hint="eastAsia" w:ascii="宋体" w:hAnsi="宋体" w:eastAsia="宋体" w:cs="宋体"/>
                  <w:i w:val="0"/>
                  <w:color w:val="000000"/>
                  <w:kern w:val="0"/>
                  <w:sz w:val="20"/>
                  <w:szCs w:val="20"/>
                  <w:u w:val="none"/>
                  <w:lang w:val="en-US" w:eastAsia="zh-CN" w:bidi="ar"/>
                </w:rPr>
                <w:t xml:space="preserve">    其他对外联络事务支出</w:t>
              </w:r>
            </w:ins>
            <w:del w:id="3368"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其他对外联络事务支出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69"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24BF51">
            <w:pPr>
              <w:jc w:val="right"/>
              <w:rPr>
                <w:rFonts w:hint="eastAsia" w:ascii="宋体" w:hAnsi="宋体" w:eastAsia="宋体" w:cs="宋体"/>
                <w:i w:val="0"/>
                <w:iCs w:val="0"/>
                <w:color w:val="000000"/>
                <w:sz w:val="20"/>
                <w:szCs w:val="20"/>
                <w:u w:val="none"/>
              </w:rPr>
            </w:pPr>
          </w:p>
        </w:tc>
      </w:tr>
      <w:tr w14:paraId="420B1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7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7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7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B948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72" w:author="Administrator" w:date="2024-08-08T09:08:51Z">
              <w:r>
                <w:rPr>
                  <w:rFonts w:hint="eastAsia" w:ascii="宋体" w:hAnsi="宋体" w:eastAsia="宋体" w:cs="宋体"/>
                  <w:i w:val="0"/>
                  <w:color w:val="000000"/>
                  <w:kern w:val="0"/>
                  <w:sz w:val="20"/>
                  <w:szCs w:val="20"/>
                  <w:u w:val="none"/>
                  <w:lang w:val="en-US" w:eastAsia="zh-CN" w:bidi="ar"/>
                </w:rPr>
                <w:t>20136</w:t>
              </w:r>
            </w:ins>
            <w:del w:id="3373" w:author="Administrator" w:date="2024-08-08T09:08:51Z">
              <w:r>
                <w:rPr>
                  <w:rFonts w:hint="eastAsia" w:ascii="宋体" w:hAnsi="宋体" w:eastAsia="宋体" w:cs="宋体"/>
                  <w:i w:val="0"/>
                  <w:iCs w:val="0"/>
                  <w:color w:val="000000"/>
                  <w:kern w:val="0"/>
                  <w:sz w:val="20"/>
                  <w:szCs w:val="20"/>
                  <w:u w:val="none"/>
                  <w:lang w:val="en-US" w:eastAsia="zh-CN" w:bidi="ar"/>
                </w:rPr>
                <w:delText>20136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7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8A88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75" w:author="Administrator" w:date="2024-08-08T09:08:51Z">
              <w:r>
                <w:rPr>
                  <w:rFonts w:hint="eastAsia" w:ascii="宋体" w:hAnsi="宋体" w:eastAsia="宋体" w:cs="宋体"/>
                  <w:i w:val="0"/>
                  <w:color w:val="000000"/>
                  <w:kern w:val="0"/>
                  <w:sz w:val="20"/>
                  <w:szCs w:val="20"/>
                  <w:u w:val="none"/>
                  <w:lang w:val="en-US" w:eastAsia="zh-CN" w:bidi="ar"/>
                </w:rPr>
                <w:t xml:space="preserve">  其他共产党事务支出(款)</w:t>
              </w:r>
            </w:ins>
            <w:del w:id="3376"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其他共产党事务支出(款)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7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5715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378" w:author="Administrator" w:date="2024-08-08T09:08:51Z">
              <w:r>
                <w:rPr>
                  <w:rFonts w:hint="eastAsia" w:ascii="宋体" w:hAnsi="宋体" w:eastAsia="宋体" w:cs="宋体"/>
                  <w:i w:val="0"/>
                  <w:color w:val="000000"/>
                  <w:kern w:val="0"/>
                  <w:sz w:val="20"/>
                  <w:szCs w:val="20"/>
                  <w:u w:val="none"/>
                  <w:lang w:val="en-US" w:eastAsia="zh-CN" w:bidi="ar"/>
                </w:rPr>
                <w:t>1,013</w:t>
              </w:r>
            </w:ins>
            <w:del w:id="3379" w:author="Administrator" w:date="2024-08-08T09:08:51Z">
              <w:r>
                <w:rPr>
                  <w:rFonts w:hint="eastAsia" w:ascii="宋体" w:hAnsi="宋体" w:eastAsia="宋体" w:cs="宋体"/>
                  <w:i w:val="0"/>
                  <w:iCs w:val="0"/>
                  <w:color w:val="000000"/>
                  <w:kern w:val="0"/>
                  <w:sz w:val="20"/>
                  <w:szCs w:val="20"/>
                  <w:u w:val="none"/>
                  <w:lang w:val="en-US" w:eastAsia="zh-CN" w:bidi="ar"/>
                </w:rPr>
                <w:delText>911</w:delText>
              </w:r>
            </w:del>
          </w:p>
        </w:tc>
      </w:tr>
      <w:tr w14:paraId="19D8D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8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8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8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F14C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82" w:author="Administrator" w:date="2024-08-08T09:08:51Z">
              <w:r>
                <w:rPr>
                  <w:rFonts w:hint="eastAsia" w:ascii="宋体" w:hAnsi="宋体" w:eastAsia="宋体" w:cs="宋体"/>
                  <w:i w:val="0"/>
                  <w:color w:val="000000"/>
                  <w:kern w:val="0"/>
                  <w:sz w:val="20"/>
                  <w:szCs w:val="20"/>
                  <w:u w:val="none"/>
                  <w:lang w:val="en-US" w:eastAsia="zh-CN" w:bidi="ar"/>
                </w:rPr>
                <w:t>2013601</w:t>
              </w:r>
            </w:ins>
            <w:del w:id="3383" w:author="Administrator" w:date="2024-08-08T09:08:51Z">
              <w:r>
                <w:rPr>
                  <w:rFonts w:hint="eastAsia" w:ascii="宋体" w:hAnsi="宋体" w:eastAsia="宋体" w:cs="宋体"/>
                  <w:i w:val="0"/>
                  <w:iCs w:val="0"/>
                  <w:color w:val="000000"/>
                  <w:kern w:val="0"/>
                  <w:sz w:val="20"/>
                  <w:szCs w:val="20"/>
                  <w:u w:val="none"/>
                  <w:lang w:val="en-US" w:eastAsia="zh-CN" w:bidi="ar"/>
                </w:rPr>
                <w:delText>2013601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8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EB5C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85" w:author="Administrator" w:date="2024-08-08T09:08:51Z">
              <w:r>
                <w:rPr>
                  <w:rFonts w:hint="eastAsia" w:ascii="宋体" w:hAnsi="宋体" w:eastAsia="宋体" w:cs="宋体"/>
                  <w:i w:val="0"/>
                  <w:color w:val="000000"/>
                  <w:kern w:val="0"/>
                  <w:sz w:val="20"/>
                  <w:szCs w:val="20"/>
                  <w:u w:val="none"/>
                  <w:lang w:val="en-US" w:eastAsia="zh-CN" w:bidi="ar"/>
                </w:rPr>
                <w:t xml:space="preserve">    行政运行</w:t>
              </w:r>
            </w:ins>
            <w:del w:id="3386"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8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8825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388" w:author="Administrator" w:date="2024-08-08T09:08:51Z">
              <w:r>
                <w:rPr>
                  <w:rFonts w:hint="eastAsia" w:ascii="宋体" w:hAnsi="宋体" w:eastAsia="宋体" w:cs="宋体"/>
                  <w:i w:val="0"/>
                  <w:color w:val="000000"/>
                  <w:kern w:val="0"/>
                  <w:sz w:val="20"/>
                  <w:szCs w:val="20"/>
                  <w:u w:val="none"/>
                  <w:lang w:val="en-US" w:eastAsia="zh-CN" w:bidi="ar"/>
                </w:rPr>
                <w:t>914</w:t>
              </w:r>
            </w:ins>
            <w:del w:id="3389" w:author="Administrator" w:date="2024-08-08T09:08:51Z">
              <w:r>
                <w:rPr>
                  <w:rFonts w:hint="eastAsia" w:ascii="宋体" w:hAnsi="宋体" w:eastAsia="宋体" w:cs="宋体"/>
                  <w:i w:val="0"/>
                  <w:iCs w:val="0"/>
                  <w:color w:val="000000"/>
                  <w:kern w:val="0"/>
                  <w:sz w:val="20"/>
                  <w:szCs w:val="20"/>
                  <w:u w:val="none"/>
                  <w:lang w:val="en-US" w:eastAsia="zh-CN" w:bidi="ar"/>
                </w:rPr>
                <w:delText>843</w:delText>
              </w:r>
            </w:del>
          </w:p>
        </w:tc>
      </w:tr>
      <w:tr w14:paraId="207BC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9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39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9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1957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92" w:author="Administrator" w:date="2024-08-08T09:08:51Z">
              <w:r>
                <w:rPr>
                  <w:rFonts w:hint="eastAsia" w:ascii="宋体" w:hAnsi="宋体" w:eastAsia="宋体" w:cs="宋体"/>
                  <w:i w:val="0"/>
                  <w:color w:val="000000"/>
                  <w:kern w:val="0"/>
                  <w:sz w:val="20"/>
                  <w:szCs w:val="20"/>
                  <w:u w:val="none"/>
                  <w:lang w:val="en-US" w:eastAsia="zh-CN" w:bidi="ar"/>
                </w:rPr>
                <w:t>2013602</w:t>
              </w:r>
            </w:ins>
            <w:del w:id="3393" w:author="Administrator" w:date="2024-08-08T09:08:51Z">
              <w:r>
                <w:rPr>
                  <w:rFonts w:hint="eastAsia" w:ascii="宋体" w:hAnsi="宋体" w:eastAsia="宋体" w:cs="宋体"/>
                  <w:i w:val="0"/>
                  <w:iCs w:val="0"/>
                  <w:color w:val="000000"/>
                  <w:kern w:val="0"/>
                  <w:sz w:val="20"/>
                  <w:szCs w:val="20"/>
                  <w:u w:val="none"/>
                  <w:lang w:val="en-US" w:eastAsia="zh-CN" w:bidi="ar"/>
                </w:rPr>
                <w:delText>2013602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9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30E2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395" w:author="Administrator" w:date="2024-08-08T09:08:51Z">
              <w:r>
                <w:rPr>
                  <w:rFonts w:hint="eastAsia" w:ascii="宋体" w:hAnsi="宋体" w:eastAsia="宋体" w:cs="宋体"/>
                  <w:i w:val="0"/>
                  <w:color w:val="000000"/>
                  <w:kern w:val="0"/>
                  <w:sz w:val="20"/>
                  <w:szCs w:val="20"/>
                  <w:u w:val="none"/>
                  <w:lang w:val="en-US" w:eastAsia="zh-CN" w:bidi="ar"/>
                </w:rPr>
                <w:t xml:space="preserve">    一般行政管理事务</w:t>
              </w:r>
            </w:ins>
            <w:del w:id="3396"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39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8BD9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398" w:author="Administrator" w:date="2024-08-08T09:08:51Z">
              <w:r>
                <w:rPr>
                  <w:rFonts w:hint="eastAsia" w:ascii="宋体" w:hAnsi="宋体" w:eastAsia="宋体" w:cs="宋体"/>
                  <w:i w:val="0"/>
                  <w:color w:val="000000"/>
                  <w:kern w:val="0"/>
                  <w:sz w:val="20"/>
                  <w:szCs w:val="20"/>
                  <w:u w:val="none"/>
                  <w:lang w:val="en-US" w:eastAsia="zh-CN" w:bidi="ar"/>
                </w:rPr>
                <w:t>18</w:t>
              </w:r>
            </w:ins>
            <w:del w:id="3399" w:author="Administrator" w:date="2024-08-08T09:08:51Z">
              <w:r>
                <w:rPr>
                  <w:rFonts w:hint="eastAsia" w:ascii="宋体" w:hAnsi="宋体" w:eastAsia="宋体" w:cs="宋体"/>
                  <w:i w:val="0"/>
                  <w:iCs w:val="0"/>
                  <w:color w:val="000000"/>
                  <w:kern w:val="0"/>
                  <w:sz w:val="20"/>
                  <w:szCs w:val="20"/>
                  <w:u w:val="none"/>
                  <w:lang w:val="en-US" w:eastAsia="zh-CN" w:bidi="ar"/>
                </w:rPr>
                <w:delText>10</w:delText>
              </w:r>
            </w:del>
          </w:p>
        </w:tc>
      </w:tr>
      <w:tr w14:paraId="584A8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00"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400"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01"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527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02" w:author="Administrator" w:date="2024-08-08T09:08:51Z">
              <w:r>
                <w:rPr>
                  <w:rFonts w:hint="eastAsia" w:ascii="宋体" w:hAnsi="宋体" w:eastAsia="宋体" w:cs="宋体"/>
                  <w:i w:val="0"/>
                  <w:color w:val="000000"/>
                  <w:kern w:val="0"/>
                  <w:sz w:val="20"/>
                  <w:szCs w:val="20"/>
                  <w:u w:val="none"/>
                  <w:lang w:val="en-US" w:eastAsia="zh-CN" w:bidi="ar"/>
                </w:rPr>
                <w:t>2013603</w:t>
              </w:r>
            </w:ins>
            <w:del w:id="3403" w:author="Administrator" w:date="2024-08-08T09:08:51Z">
              <w:r>
                <w:rPr>
                  <w:rFonts w:hint="eastAsia" w:ascii="宋体" w:hAnsi="宋体" w:eastAsia="宋体" w:cs="宋体"/>
                  <w:i w:val="0"/>
                  <w:iCs w:val="0"/>
                  <w:color w:val="000000"/>
                  <w:kern w:val="0"/>
                  <w:sz w:val="20"/>
                  <w:szCs w:val="20"/>
                  <w:u w:val="none"/>
                  <w:lang w:val="en-US" w:eastAsia="zh-CN" w:bidi="ar"/>
                </w:rPr>
                <w:delText>2013603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04"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C055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05" w:author="Administrator" w:date="2024-08-08T09:08:51Z">
              <w:r>
                <w:rPr>
                  <w:rFonts w:hint="eastAsia" w:ascii="宋体" w:hAnsi="宋体" w:eastAsia="宋体" w:cs="宋体"/>
                  <w:i w:val="0"/>
                  <w:color w:val="000000"/>
                  <w:kern w:val="0"/>
                  <w:sz w:val="20"/>
                  <w:szCs w:val="20"/>
                  <w:u w:val="none"/>
                  <w:lang w:val="en-US" w:eastAsia="zh-CN" w:bidi="ar"/>
                </w:rPr>
                <w:t xml:space="preserve">    机关服务</w:t>
              </w:r>
            </w:ins>
            <w:del w:id="3406"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07"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5CE14A">
            <w:pPr>
              <w:jc w:val="right"/>
              <w:rPr>
                <w:rFonts w:hint="eastAsia" w:ascii="宋体" w:hAnsi="宋体" w:eastAsia="宋体" w:cs="宋体"/>
                <w:i w:val="0"/>
                <w:iCs w:val="0"/>
                <w:color w:val="000000"/>
                <w:sz w:val="20"/>
                <w:szCs w:val="20"/>
                <w:u w:val="none"/>
              </w:rPr>
            </w:pPr>
          </w:p>
        </w:tc>
      </w:tr>
      <w:tr w14:paraId="1225F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0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40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0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DEA4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10" w:author="Administrator" w:date="2024-08-08T09:08:51Z">
              <w:r>
                <w:rPr>
                  <w:rFonts w:hint="eastAsia" w:ascii="宋体" w:hAnsi="宋体" w:eastAsia="宋体" w:cs="宋体"/>
                  <w:i w:val="0"/>
                  <w:color w:val="000000"/>
                  <w:kern w:val="0"/>
                  <w:sz w:val="20"/>
                  <w:szCs w:val="20"/>
                  <w:u w:val="none"/>
                  <w:lang w:val="en-US" w:eastAsia="zh-CN" w:bidi="ar"/>
                </w:rPr>
                <w:t>2013650</w:t>
              </w:r>
            </w:ins>
            <w:del w:id="3411" w:author="Administrator" w:date="2024-08-08T09:08:51Z">
              <w:r>
                <w:rPr>
                  <w:rFonts w:hint="eastAsia" w:ascii="宋体" w:hAnsi="宋体" w:eastAsia="宋体" w:cs="宋体"/>
                  <w:i w:val="0"/>
                  <w:iCs w:val="0"/>
                  <w:color w:val="000000"/>
                  <w:kern w:val="0"/>
                  <w:sz w:val="20"/>
                  <w:szCs w:val="20"/>
                  <w:u w:val="none"/>
                  <w:lang w:val="en-US" w:eastAsia="zh-CN" w:bidi="ar"/>
                </w:rPr>
                <w:delText>2013650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1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DBCB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13" w:author="Administrator" w:date="2024-08-08T09:08:51Z">
              <w:r>
                <w:rPr>
                  <w:rFonts w:hint="eastAsia" w:ascii="宋体" w:hAnsi="宋体" w:eastAsia="宋体" w:cs="宋体"/>
                  <w:i w:val="0"/>
                  <w:color w:val="000000"/>
                  <w:kern w:val="0"/>
                  <w:sz w:val="20"/>
                  <w:szCs w:val="20"/>
                  <w:u w:val="none"/>
                  <w:lang w:val="en-US" w:eastAsia="zh-CN" w:bidi="ar"/>
                </w:rPr>
                <w:t xml:space="preserve">    事业运行</w:t>
              </w:r>
            </w:ins>
            <w:del w:id="341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1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61E3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416" w:author="Administrator" w:date="2024-08-08T09:08:51Z">
              <w:r>
                <w:rPr>
                  <w:rFonts w:hint="eastAsia" w:ascii="宋体" w:hAnsi="宋体" w:eastAsia="宋体" w:cs="宋体"/>
                  <w:i w:val="0"/>
                  <w:color w:val="000000"/>
                  <w:kern w:val="0"/>
                  <w:sz w:val="20"/>
                  <w:szCs w:val="20"/>
                  <w:u w:val="none"/>
                  <w:lang w:val="en-US" w:eastAsia="zh-CN" w:bidi="ar"/>
                </w:rPr>
                <w:t>81</w:t>
              </w:r>
            </w:ins>
            <w:del w:id="3417" w:author="Administrator" w:date="2024-08-08T09:08:51Z">
              <w:r>
                <w:rPr>
                  <w:rFonts w:hint="eastAsia" w:ascii="宋体" w:hAnsi="宋体" w:eastAsia="宋体" w:cs="宋体"/>
                  <w:i w:val="0"/>
                  <w:iCs w:val="0"/>
                  <w:color w:val="000000"/>
                  <w:kern w:val="0"/>
                  <w:sz w:val="20"/>
                  <w:szCs w:val="20"/>
                  <w:u w:val="none"/>
                  <w:lang w:val="en-US" w:eastAsia="zh-CN" w:bidi="ar"/>
                </w:rPr>
                <w:delText>38</w:delText>
              </w:r>
            </w:del>
          </w:p>
        </w:tc>
      </w:tr>
      <w:tr w14:paraId="0AD4C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1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1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1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87F8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20" w:author="Administrator" w:date="2024-08-08T09:08:51Z">
              <w:r>
                <w:rPr>
                  <w:rFonts w:hint="eastAsia" w:ascii="宋体" w:hAnsi="宋体" w:eastAsia="宋体" w:cs="宋体"/>
                  <w:i w:val="0"/>
                  <w:color w:val="000000"/>
                  <w:kern w:val="0"/>
                  <w:sz w:val="20"/>
                  <w:szCs w:val="20"/>
                  <w:u w:val="none"/>
                  <w:lang w:val="en-US" w:eastAsia="zh-CN" w:bidi="ar"/>
                </w:rPr>
                <w:t>2013699</w:t>
              </w:r>
            </w:ins>
            <w:del w:id="3421" w:author="Administrator" w:date="2024-08-08T09:08:51Z">
              <w:r>
                <w:rPr>
                  <w:rFonts w:hint="eastAsia" w:ascii="宋体" w:hAnsi="宋体" w:eastAsia="宋体" w:cs="宋体"/>
                  <w:i w:val="0"/>
                  <w:iCs w:val="0"/>
                  <w:color w:val="000000"/>
                  <w:kern w:val="0"/>
                  <w:sz w:val="20"/>
                  <w:szCs w:val="20"/>
                  <w:u w:val="none"/>
                  <w:lang w:val="en-US" w:eastAsia="zh-CN" w:bidi="ar"/>
                </w:rPr>
                <w:delText>2013699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2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3079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23" w:author="Administrator" w:date="2024-08-08T09:08:51Z">
              <w:r>
                <w:rPr>
                  <w:rFonts w:hint="eastAsia" w:ascii="宋体" w:hAnsi="宋体" w:eastAsia="宋体" w:cs="宋体"/>
                  <w:i w:val="0"/>
                  <w:color w:val="000000"/>
                  <w:kern w:val="0"/>
                  <w:sz w:val="20"/>
                  <w:szCs w:val="20"/>
                  <w:u w:val="none"/>
                  <w:lang w:val="en-US" w:eastAsia="zh-CN" w:bidi="ar"/>
                </w:rPr>
                <w:t xml:space="preserve">    其他共产党事务支出(项)</w:t>
              </w:r>
            </w:ins>
            <w:del w:id="342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其他共产党事务支出(项)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2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ECB59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3426" w:author="Administrator" w:date="2024-08-08T09:08:51Z">
                <w:pPr>
                  <w:keepNext w:val="0"/>
                  <w:keepLines w:val="0"/>
                  <w:widowControl/>
                  <w:suppressLineNumbers w:val="0"/>
                  <w:jc w:val="right"/>
                  <w:textAlignment w:val="center"/>
                </w:pPr>
              </w:pPrChange>
            </w:pPr>
            <w:del w:id="3427" w:author="Administrator" w:date="2024-08-08T09:08:51Z">
              <w:r>
                <w:rPr>
                  <w:rFonts w:hint="eastAsia" w:ascii="宋体" w:hAnsi="宋体" w:eastAsia="宋体" w:cs="宋体"/>
                  <w:i w:val="0"/>
                  <w:iCs w:val="0"/>
                  <w:color w:val="000000"/>
                  <w:kern w:val="0"/>
                  <w:sz w:val="20"/>
                  <w:szCs w:val="20"/>
                  <w:u w:val="none"/>
                  <w:lang w:val="en-US" w:eastAsia="zh-CN" w:bidi="ar"/>
                </w:rPr>
                <w:delText>20</w:delText>
              </w:r>
            </w:del>
          </w:p>
        </w:tc>
      </w:tr>
      <w:tr w14:paraId="3DF57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2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2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2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1529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30" w:author="Administrator" w:date="2024-08-08T09:08:51Z">
              <w:r>
                <w:rPr>
                  <w:rFonts w:hint="eastAsia" w:ascii="宋体" w:hAnsi="宋体" w:eastAsia="宋体" w:cs="宋体"/>
                  <w:i w:val="0"/>
                  <w:color w:val="000000"/>
                  <w:kern w:val="0"/>
                  <w:sz w:val="20"/>
                  <w:szCs w:val="20"/>
                  <w:u w:val="none"/>
                  <w:lang w:val="en-US" w:eastAsia="zh-CN" w:bidi="ar"/>
                </w:rPr>
                <w:t>20137</w:t>
              </w:r>
            </w:ins>
            <w:del w:id="3431" w:author="Administrator" w:date="2024-08-08T09:08:51Z">
              <w:r>
                <w:rPr>
                  <w:rFonts w:hint="eastAsia" w:ascii="宋体" w:hAnsi="宋体" w:eastAsia="宋体" w:cs="宋体"/>
                  <w:i w:val="0"/>
                  <w:iCs w:val="0"/>
                  <w:color w:val="000000"/>
                  <w:kern w:val="0"/>
                  <w:sz w:val="20"/>
                  <w:szCs w:val="20"/>
                  <w:u w:val="none"/>
                  <w:lang w:val="en-US" w:eastAsia="zh-CN" w:bidi="ar"/>
                </w:rPr>
                <w:delText>20137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3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7A72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33" w:author="Administrator" w:date="2024-08-08T09:08:51Z">
              <w:r>
                <w:rPr>
                  <w:rFonts w:hint="eastAsia" w:ascii="宋体" w:hAnsi="宋体" w:eastAsia="宋体" w:cs="宋体"/>
                  <w:i w:val="0"/>
                  <w:color w:val="000000"/>
                  <w:kern w:val="0"/>
                  <w:sz w:val="20"/>
                  <w:szCs w:val="20"/>
                  <w:u w:val="none"/>
                  <w:lang w:val="en-US" w:eastAsia="zh-CN" w:bidi="ar"/>
                </w:rPr>
                <w:t xml:space="preserve">  网信事务</w:t>
              </w:r>
            </w:ins>
            <w:del w:id="343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网信事务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3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D236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436" w:author="Administrator" w:date="2024-08-08T09:08:51Z">
              <w:r>
                <w:rPr>
                  <w:rFonts w:hint="eastAsia" w:ascii="宋体" w:hAnsi="宋体" w:eastAsia="宋体" w:cs="宋体"/>
                  <w:i w:val="0"/>
                  <w:color w:val="000000"/>
                  <w:kern w:val="0"/>
                  <w:sz w:val="20"/>
                  <w:szCs w:val="20"/>
                  <w:u w:val="none"/>
                  <w:lang w:val="en-US" w:eastAsia="zh-CN" w:bidi="ar"/>
                </w:rPr>
                <w:t>228</w:t>
              </w:r>
            </w:ins>
            <w:del w:id="3437" w:author="Administrator" w:date="2024-08-08T09:08:51Z">
              <w:r>
                <w:rPr>
                  <w:rFonts w:hint="eastAsia" w:ascii="宋体" w:hAnsi="宋体" w:eastAsia="宋体" w:cs="宋体"/>
                  <w:i w:val="0"/>
                  <w:iCs w:val="0"/>
                  <w:color w:val="000000"/>
                  <w:kern w:val="0"/>
                  <w:sz w:val="20"/>
                  <w:szCs w:val="20"/>
                  <w:u w:val="none"/>
                  <w:lang w:val="en-US" w:eastAsia="zh-CN" w:bidi="ar"/>
                </w:rPr>
                <w:delText>128</w:delText>
              </w:r>
            </w:del>
          </w:p>
        </w:tc>
      </w:tr>
      <w:tr w14:paraId="560AF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38" w:author="Administrator" w:date="2024-08-08T09:08: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438" w:author="Administrator" w:date="2024-08-08T09:08: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39" w:author="Administrator" w:date="2024-08-08T09:08: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DE15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40" w:author="Administrator" w:date="2024-08-08T09:08:51Z">
              <w:r>
                <w:rPr>
                  <w:rFonts w:hint="eastAsia" w:ascii="宋体" w:hAnsi="宋体" w:eastAsia="宋体" w:cs="宋体"/>
                  <w:i w:val="0"/>
                  <w:color w:val="000000"/>
                  <w:kern w:val="0"/>
                  <w:sz w:val="20"/>
                  <w:szCs w:val="20"/>
                  <w:u w:val="none"/>
                  <w:lang w:val="en-US" w:eastAsia="zh-CN" w:bidi="ar"/>
                </w:rPr>
                <w:t>2013701</w:t>
              </w:r>
            </w:ins>
            <w:del w:id="3441" w:author="Administrator" w:date="2024-08-08T09:08:51Z">
              <w:r>
                <w:rPr>
                  <w:rFonts w:hint="eastAsia" w:ascii="宋体" w:hAnsi="宋体" w:eastAsia="宋体" w:cs="宋体"/>
                  <w:i w:val="0"/>
                  <w:iCs w:val="0"/>
                  <w:color w:val="000000"/>
                  <w:kern w:val="0"/>
                  <w:sz w:val="20"/>
                  <w:szCs w:val="20"/>
                  <w:u w:val="none"/>
                  <w:lang w:val="en-US" w:eastAsia="zh-CN" w:bidi="ar"/>
                </w:rPr>
                <w:delText>2013701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42" w:author="Administrator" w:date="2024-08-08T09:08: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C31D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43" w:author="Administrator" w:date="2024-08-08T09:08:51Z">
              <w:r>
                <w:rPr>
                  <w:rFonts w:hint="eastAsia" w:ascii="宋体" w:hAnsi="宋体" w:eastAsia="宋体" w:cs="宋体"/>
                  <w:i w:val="0"/>
                  <w:color w:val="000000"/>
                  <w:kern w:val="0"/>
                  <w:sz w:val="20"/>
                  <w:szCs w:val="20"/>
                  <w:u w:val="none"/>
                  <w:lang w:val="en-US" w:eastAsia="zh-CN" w:bidi="ar"/>
                </w:rPr>
                <w:t xml:space="preserve">    行政运行</w:t>
              </w:r>
            </w:ins>
            <w:del w:id="3444" w:author="Administrator" w:date="2024-08-08T09:08:5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45" w:author="Administrator" w:date="2024-08-08T09:08: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9A00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446" w:author="Administrator" w:date="2024-08-08T09:08:51Z">
              <w:r>
                <w:rPr>
                  <w:rFonts w:hint="eastAsia" w:ascii="宋体" w:hAnsi="宋体" w:eastAsia="宋体" w:cs="宋体"/>
                  <w:i w:val="0"/>
                  <w:color w:val="000000"/>
                  <w:kern w:val="0"/>
                  <w:sz w:val="20"/>
                  <w:szCs w:val="20"/>
                  <w:u w:val="none"/>
                  <w:lang w:val="en-US" w:eastAsia="zh-CN" w:bidi="ar"/>
                </w:rPr>
                <w:t>134</w:t>
              </w:r>
            </w:ins>
            <w:del w:id="3447" w:author="Administrator" w:date="2024-08-08T09:08:51Z">
              <w:r>
                <w:rPr>
                  <w:rFonts w:hint="eastAsia" w:ascii="宋体" w:hAnsi="宋体" w:eastAsia="宋体" w:cs="宋体"/>
                  <w:i w:val="0"/>
                  <w:iCs w:val="0"/>
                  <w:color w:val="000000"/>
                  <w:kern w:val="0"/>
                  <w:sz w:val="20"/>
                  <w:szCs w:val="20"/>
                  <w:u w:val="none"/>
                  <w:lang w:val="en-US" w:eastAsia="zh-CN" w:bidi="ar"/>
                </w:rPr>
                <w:delText>108</w:delText>
              </w:r>
            </w:del>
          </w:p>
        </w:tc>
      </w:tr>
      <w:tr w14:paraId="66F66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48"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48"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49"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9E00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50" w:author="Administrator" w:date="2024-08-08T09:08:51Z">
              <w:r>
                <w:rPr>
                  <w:rFonts w:hint="eastAsia" w:ascii="宋体" w:hAnsi="宋体" w:eastAsia="宋体" w:cs="宋体"/>
                  <w:i w:val="0"/>
                  <w:color w:val="000000"/>
                  <w:kern w:val="0"/>
                  <w:sz w:val="20"/>
                  <w:szCs w:val="20"/>
                  <w:u w:val="none"/>
                  <w:lang w:val="en-US" w:eastAsia="zh-CN" w:bidi="ar"/>
                </w:rPr>
                <w:t>2013702</w:t>
              </w:r>
            </w:ins>
            <w:del w:id="3451" w:author="Administrator" w:date="2024-08-08T09:08:51Z">
              <w:r>
                <w:rPr>
                  <w:rFonts w:hint="eastAsia" w:ascii="宋体" w:hAnsi="宋体" w:eastAsia="宋体" w:cs="宋体"/>
                  <w:i w:val="0"/>
                  <w:iCs w:val="0"/>
                  <w:color w:val="000000"/>
                  <w:kern w:val="0"/>
                  <w:sz w:val="20"/>
                  <w:szCs w:val="20"/>
                  <w:u w:val="none"/>
                  <w:lang w:val="en-US" w:eastAsia="zh-CN" w:bidi="ar"/>
                </w:rPr>
                <w:delText>2013702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52"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2F34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53" w:author="Administrator" w:date="2024-08-08T09:08:52Z">
              <w:r>
                <w:rPr>
                  <w:rFonts w:hint="eastAsia" w:ascii="宋体" w:hAnsi="宋体" w:eastAsia="宋体" w:cs="宋体"/>
                  <w:i w:val="0"/>
                  <w:color w:val="000000"/>
                  <w:kern w:val="0"/>
                  <w:sz w:val="20"/>
                  <w:szCs w:val="20"/>
                  <w:u w:val="none"/>
                  <w:lang w:val="en-US" w:eastAsia="zh-CN" w:bidi="ar"/>
                </w:rPr>
                <w:t xml:space="preserve">    一般行政管理事务</w:t>
              </w:r>
            </w:ins>
            <w:del w:id="3454"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55"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29EB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456" w:author="Administrator" w:date="2024-08-08T09:08:52Z">
              <w:r>
                <w:rPr>
                  <w:rFonts w:hint="eastAsia" w:ascii="宋体" w:hAnsi="宋体" w:eastAsia="宋体" w:cs="宋体"/>
                  <w:i w:val="0"/>
                  <w:color w:val="000000"/>
                  <w:kern w:val="0"/>
                  <w:sz w:val="20"/>
                  <w:szCs w:val="20"/>
                  <w:u w:val="none"/>
                  <w:lang w:val="en-US" w:eastAsia="zh-CN" w:bidi="ar"/>
                </w:rPr>
                <w:t>32</w:t>
              </w:r>
            </w:ins>
            <w:del w:id="3457" w:author="Administrator" w:date="2024-08-08T09:08:52Z">
              <w:r>
                <w:rPr>
                  <w:rFonts w:hint="eastAsia" w:ascii="宋体" w:hAnsi="宋体" w:eastAsia="宋体" w:cs="宋体"/>
                  <w:i w:val="0"/>
                  <w:iCs w:val="0"/>
                  <w:color w:val="000000"/>
                  <w:kern w:val="0"/>
                  <w:sz w:val="20"/>
                  <w:szCs w:val="20"/>
                  <w:u w:val="none"/>
                  <w:lang w:val="en-US" w:eastAsia="zh-CN" w:bidi="ar"/>
                </w:rPr>
                <w:delText>20</w:delText>
              </w:r>
            </w:del>
          </w:p>
        </w:tc>
      </w:tr>
      <w:tr w14:paraId="381DF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58"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58"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59"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8364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60" w:author="Administrator" w:date="2024-08-08T09:08:52Z">
              <w:r>
                <w:rPr>
                  <w:rFonts w:hint="eastAsia" w:ascii="宋体" w:hAnsi="宋体" w:eastAsia="宋体" w:cs="宋体"/>
                  <w:i w:val="0"/>
                  <w:color w:val="000000"/>
                  <w:kern w:val="0"/>
                  <w:sz w:val="20"/>
                  <w:szCs w:val="20"/>
                  <w:u w:val="none"/>
                  <w:lang w:val="en-US" w:eastAsia="zh-CN" w:bidi="ar"/>
                </w:rPr>
                <w:t>2013703</w:t>
              </w:r>
            </w:ins>
            <w:del w:id="3461" w:author="Administrator" w:date="2024-08-08T09:08:52Z">
              <w:r>
                <w:rPr>
                  <w:rFonts w:hint="eastAsia" w:ascii="宋体" w:hAnsi="宋体" w:eastAsia="宋体" w:cs="宋体"/>
                  <w:i w:val="0"/>
                  <w:iCs w:val="0"/>
                  <w:color w:val="000000"/>
                  <w:kern w:val="0"/>
                  <w:sz w:val="20"/>
                  <w:szCs w:val="20"/>
                  <w:u w:val="none"/>
                  <w:lang w:val="en-US" w:eastAsia="zh-CN" w:bidi="ar"/>
                </w:rPr>
                <w:delText>2013703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62"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5EB1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63" w:author="Administrator" w:date="2024-08-08T09:08:52Z">
              <w:r>
                <w:rPr>
                  <w:rFonts w:hint="eastAsia" w:ascii="宋体" w:hAnsi="宋体" w:eastAsia="宋体" w:cs="宋体"/>
                  <w:i w:val="0"/>
                  <w:color w:val="000000"/>
                  <w:kern w:val="0"/>
                  <w:sz w:val="20"/>
                  <w:szCs w:val="20"/>
                  <w:u w:val="none"/>
                  <w:lang w:val="en-US" w:eastAsia="zh-CN" w:bidi="ar"/>
                </w:rPr>
                <w:t xml:space="preserve">    机关服务</w:t>
              </w:r>
            </w:ins>
            <w:del w:id="3464"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65"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CA3DE7">
            <w:pPr>
              <w:jc w:val="right"/>
              <w:rPr>
                <w:rFonts w:hint="eastAsia" w:ascii="宋体" w:hAnsi="宋体" w:eastAsia="宋体" w:cs="宋体"/>
                <w:i w:val="0"/>
                <w:iCs w:val="0"/>
                <w:color w:val="000000"/>
                <w:sz w:val="20"/>
                <w:szCs w:val="20"/>
                <w:u w:val="none"/>
              </w:rPr>
            </w:pPr>
          </w:p>
        </w:tc>
      </w:tr>
      <w:tr w14:paraId="26E53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6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3466" w:author="Administrator" w:date="2024-08-08T09:08:5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6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0D9E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68" w:author="Administrator" w:date="2024-08-08T09:08:52Z">
              <w:r>
                <w:rPr>
                  <w:rFonts w:hint="eastAsia" w:ascii="宋体" w:hAnsi="宋体" w:eastAsia="宋体" w:cs="宋体"/>
                  <w:i w:val="0"/>
                  <w:color w:val="000000"/>
                  <w:kern w:val="0"/>
                  <w:sz w:val="20"/>
                  <w:szCs w:val="20"/>
                  <w:u w:val="none"/>
                  <w:lang w:val="en-US" w:eastAsia="zh-CN" w:bidi="ar"/>
                </w:rPr>
                <w:t>2013704</w:t>
              </w:r>
            </w:ins>
            <w:del w:id="3469" w:author="Administrator" w:date="2024-08-08T09:08:52Z">
              <w:r>
                <w:rPr>
                  <w:rFonts w:hint="eastAsia" w:ascii="宋体" w:hAnsi="宋体" w:eastAsia="宋体" w:cs="宋体"/>
                  <w:i w:val="0"/>
                  <w:iCs w:val="0"/>
                  <w:color w:val="000000"/>
                  <w:kern w:val="0"/>
                  <w:sz w:val="20"/>
                  <w:szCs w:val="20"/>
                  <w:u w:val="none"/>
                  <w:lang w:val="en-US" w:eastAsia="zh-CN" w:bidi="ar"/>
                </w:rPr>
                <w:delText>2013704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7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5799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71" w:author="Administrator" w:date="2024-08-08T09:08:52Z">
              <w:r>
                <w:rPr>
                  <w:rFonts w:hint="eastAsia" w:ascii="宋体" w:hAnsi="宋体" w:eastAsia="宋体" w:cs="宋体"/>
                  <w:i w:val="0"/>
                  <w:color w:val="000000"/>
                  <w:kern w:val="0"/>
                  <w:sz w:val="20"/>
                  <w:szCs w:val="20"/>
                  <w:u w:val="none"/>
                  <w:lang w:val="en-US" w:eastAsia="zh-CN" w:bidi="ar"/>
                </w:rPr>
                <w:t xml:space="preserve">    信息安全事务</w:t>
              </w:r>
            </w:ins>
            <w:del w:id="347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信息安全事务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7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F223C">
            <w:pPr>
              <w:widowControl/>
              <w:jc w:val="right"/>
              <w:textAlignment w:val="center"/>
              <w:rPr>
                <w:rFonts w:hint="eastAsia" w:ascii="宋体" w:hAnsi="宋体" w:eastAsia="宋体" w:cs="宋体"/>
                <w:i w:val="0"/>
                <w:iCs w:val="0"/>
                <w:color w:val="000000"/>
                <w:sz w:val="20"/>
                <w:szCs w:val="20"/>
                <w:u w:val="none"/>
              </w:rPr>
              <w:pPrChange w:id="3474" w:author="Administrator" w:date="2024-08-08T09:08:52Z">
                <w:pPr>
                  <w:jc w:val="right"/>
                </w:pPr>
              </w:pPrChange>
            </w:pPr>
            <w:ins w:id="3475" w:author="Administrator" w:date="2024-08-08T09:08:52Z">
              <w:r>
                <w:rPr>
                  <w:rFonts w:hint="eastAsia" w:ascii="宋体" w:hAnsi="宋体" w:eastAsia="宋体" w:cs="宋体"/>
                  <w:i w:val="0"/>
                  <w:color w:val="000000"/>
                  <w:kern w:val="0"/>
                  <w:sz w:val="20"/>
                  <w:szCs w:val="20"/>
                  <w:u w:val="none"/>
                  <w:lang w:val="en-US" w:eastAsia="zh-CN" w:bidi="ar"/>
                </w:rPr>
                <w:t>19</w:t>
              </w:r>
            </w:ins>
          </w:p>
        </w:tc>
      </w:tr>
      <w:tr w14:paraId="24E7E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7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7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7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16BA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78" w:author="Administrator" w:date="2024-08-08T09:08:52Z">
              <w:r>
                <w:rPr>
                  <w:rFonts w:hint="eastAsia" w:ascii="宋体" w:hAnsi="宋体" w:eastAsia="宋体" w:cs="宋体"/>
                  <w:i w:val="0"/>
                  <w:color w:val="000000"/>
                  <w:kern w:val="0"/>
                  <w:sz w:val="20"/>
                  <w:szCs w:val="20"/>
                  <w:u w:val="none"/>
                  <w:lang w:val="en-US" w:eastAsia="zh-CN" w:bidi="ar"/>
                </w:rPr>
                <w:t>2013750</w:t>
              </w:r>
            </w:ins>
            <w:del w:id="3479" w:author="Administrator" w:date="2024-08-08T09:08:52Z">
              <w:r>
                <w:rPr>
                  <w:rFonts w:hint="eastAsia" w:ascii="宋体" w:hAnsi="宋体" w:eastAsia="宋体" w:cs="宋体"/>
                  <w:i w:val="0"/>
                  <w:iCs w:val="0"/>
                  <w:color w:val="000000"/>
                  <w:kern w:val="0"/>
                  <w:sz w:val="20"/>
                  <w:szCs w:val="20"/>
                  <w:u w:val="none"/>
                  <w:lang w:val="en-US" w:eastAsia="zh-CN" w:bidi="ar"/>
                </w:rPr>
                <w:delText>2013750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8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3F22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81" w:author="Administrator" w:date="2024-08-08T09:08:52Z">
              <w:r>
                <w:rPr>
                  <w:rFonts w:hint="eastAsia" w:ascii="宋体" w:hAnsi="宋体" w:eastAsia="宋体" w:cs="宋体"/>
                  <w:i w:val="0"/>
                  <w:color w:val="000000"/>
                  <w:kern w:val="0"/>
                  <w:sz w:val="20"/>
                  <w:szCs w:val="20"/>
                  <w:u w:val="none"/>
                  <w:lang w:val="en-US" w:eastAsia="zh-CN" w:bidi="ar"/>
                </w:rPr>
                <w:t xml:space="preserve">    事业运行</w:t>
              </w:r>
            </w:ins>
            <w:del w:id="348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8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F6C55C">
            <w:pPr>
              <w:widowControl/>
              <w:jc w:val="right"/>
              <w:textAlignment w:val="center"/>
              <w:rPr>
                <w:rFonts w:hint="eastAsia" w:ascii="宋体" w:hAnsi="宋体" w:eastAsia="宋体" w:cs="宋体"/>
                <w:i w:val="0"/>
                <w:iCs w:val="0"/>
                <w:color w:val="000000"/>
                <w:sz w:val="20"/>
                <w:szCs w:val="20"/>
                <w:u w:val="none"/>
              </w:rPr>
              <w:pPrChange w:id="3484" w:author="Administrator" w:date="2024-08-08T09:08:52Z">
                <w:pPr>
                  <w:jc w:val="right"/>
                </w:pPr>
              </w:pPrChange>
            </w:pPr>
            <w:ins w:id="3485" w:author="Administrator" w:date="2024-08-08T09:08:52Z">
              <w:r>
                <w:rPr>
                  <w:rFonts w:hint="eastAsia" w:ascii="宋体" w:hAnsi="宋体" w:eastAsia="宋体" w:cs="宋体"/>
                  <w:i w:val="0"/>
                  <w:color w:val="000000"/>
                  <w:kern w:val="0"/>
                  <w:sz w:val="20"/>
                  <w:szCs w:val="20"/>
                  <w:u w:val="none"/>
                  <w:lang w:val="en-US" w:eastAsia="zh-CN" w:bidi="ar"/>
                </w:rPr>
                <w:t>13</w:t>
              </w:r>
            </w:ins>
          </w:p>
        </w:tc>
      </w:tr>
      <w:tr w14:paraId="2F96C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8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8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8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977A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88" w:author="Administrator" w:date="2024-08-08T09:08:52Z">
              <w:r>
                <w:rPr>
                  <w:rFonts w:hint="eastAsia" w:ascii="宋体" w:hAnsi="宋体" w:eastAsia="宋体" w:cs="宋体"/>
                  <w:i w:val="0"/>
                  <w:color w:val="000000"/>
                  <w:kern w:val="0"/>
                  <w:sz w:val="20"/>
                  <w:szCs w:val="20"/>
                  <w:u w:val="none"/>
                  <w:lang w:val="en-US" w:eastAsia="zh-CN" w:bidi="ar"/>
                </w:rPr>
                <w:t>2013799</w:t>
              </w:r>
            </w:ins>
            <w:del w:id="3489" w:author="Administrator" w:date="2024-08-08T09:08:52Z">
              <w:r>
                <w:rPr>
                  <w:rFonts w:hint="eastAsia" w:ascii="宋体" w:hAnsi="宋体" w:eastAsia="宋体" w:cs="宋体"/>
                  <w:i w:val="0"/>
                  <w:iCs w:val="0"/>
                  <w:color w:val="000000"/>
                  <w:kern w:val="0"/>
                  <w:sz w:val="20"/>
                  <w:szCs w:val="20"/>
                  <w:u w:val="none"/>
                  <w:lang w:val="en-US" w:eastAsia="zh-CN" w:bidi="ar"/>
                </w:rPr>
                <w:delText>2013799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9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041E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91" w:author="Administrator" w:date="2024-08-08T09:08:52Z">
              <w:r>
                <w:rPr>
                  <w:rFonts w:hint="eastAsia" w:ascii="宋体" w:hAnsi="宋体" w:eastAsia="宋体" w:cs="宋体"/>
                  <w:i w:val="0"/>
                  <w:color w:val="000000"/>
                  <w:kern w:val="0"/>
                  <w:sz w:val="20"/>
                  <w:szCs w:val="20"/>
                  <w:u w:val="none"/>
                  <w:lang w:val="en-US" w:eastAsia="zh-CN" w:bidi="ar"/>
                </w:rPr>
                <w:t xml:space="preserve">    其他网信事务支出</w:t>
              </w:r>
            </w:ins>
            <w:del w:id="349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其他网信事务支出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9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4C611D">
            <w:pPr>
              <w:widowControl/>
              <w:jc w:val="right"/>
              <w:textAlignment w:val="center"/>
              <w:rPr>
                <w:rFonts w:hint="eastAsia" w:ascii="宋体" w:hAnsi="宋体" w:eastAsia="宋体" w:cs="宋体"/>
                <w:i w:val="0"/>
                <w:iCs w:val="0"/>
                <w:color w:val="000000"/>
                <w:sz w:val="20"/>
                <w:szCs w:val="20"/>
                <w:u w:val="none"/>
              </w:rPr>
              <w:pPrChange w:id="3494" w:author="Administrator" w:date="2024-08-08T09:08:52Z">
                <w:pPr>
                  <w:jc w:val="right"/>
                </w:pPr>
              </w:pPrChange>
            </w:pPr>
            <w:ins w:id="3495" w:author="Administrator" w:date="2024-08-08T09:08:52Z">
              <w:r>
                <w:rPr>
                  <w:rFonts w:hint="eastAsia" w:ascii="宋体" w:hAnsi="宋体" w:eastAsia="宋体" w:cs="宋体"/>
                  <w:i w:val="0"/>
                  <w:color w:val="000000"/>
                  <w:kern w:val="0"/>
                  <w:sz w:val="20"/>
                  <w:szCs w:val="20"/>
                  <w:u w:val="none"/>
                  <w:lang w:val="en-US" w:eastAsia="zh-CN" w:bidi="ar"/>
                </w:rPr>
                <w:t>30</w:t>
              </w:r>
            </w:ins>
          </w:p>
        </w:tc>
      </w:tr>
      <w:tr w14:paraId="3A815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49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49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9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4FE9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498" w:author="Administrator" w:date="2024-08-08T09:08:52Z">
              <w:r>
                <w:rPr>
                  <w:rFonts w:hint="eastAsia" w:ascii="宋体" w:hAnsi="宋体" w:eastAsia="宋体" w:cs="宋体"/>
                  <w:i w:val="0"/>
                  <w:color w:val="000000"/>
                  <w:kern w:val="0"/>
                  <w:sz w:val="20"/>
                  <w:szCs w:val="20"/>
                  <w:u w:val="none"/>
                  <w:lang w:val="en-US" w:eastAsia="zh-CN" w:bidi="ar"/>
                </w:rPr>
                <w:t>20138</w:t>
              </w:r>
            </w:ins>
            <w:del w:id="3499" w:author="Administrator" w:date="2024-08-08T09:08:52Z">
              <w:r>
                <w:rPr>
                  <w:rFonts w:hint="eastAsia" w:ascii="宋体" w:hAnsi="宋体" w:eastAsia="宋体" w:cs="宋体"/>
                  <w:i w:val="0"/>
                  <w:iCs w:val="0"/>
                  <w:color w:val="000000"/>
                  <w:kern w:val="0"/>
                  <w:sz w:val="20"/>
                  <w:szCs w:val="20"/>
                  <w:u w:val="none"/>
                  <w:lang w:val="en-US" w:eastAsia="zh-CN" w:bidi="ar"/>
                </w:rPr>
                <w:delText>20138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0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954B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01" w:author="Administrator" w:date="2024-08-08T09:08:52Z">
              <w:r>
                <w:rPr>
                  <w:rFonts w:hint="eastAsia" w:ascii="宋体" w:hAnsi="宋体" w:eastAsia="宋体" w:cs="宋体"/>
                  <w:i w:val="0"/>
                  <w:color w:val="000000"/>
                  <w:kern w:val="0"/>
                  <w:sz w:val="20"/>
                  <w:szCs w:val="20"/>
                  <w:u w:val="none"/>
                  <w:lang w:val="en-US" w:eastAsia="zh-CN" w:bidi="ar"/>
                </w:rPr>
                <w:t xml:space="preserve">  市场监督管理事务</w:t>
              </w:r>
            </w:ins>
            <w:del w:id="350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市场监督管理事务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0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677F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504" w:author="Administrator" w:date="2024-08-08T09:08:52Z">
              <w:r>
                <w:rPr>
                  <w:rFonts w:hint="eastAsia" w:ascii="宋体" w:hAnsi="宋体" w:eastAsia="宋体" w:cs="宋体"/>
                  <w:i w:val="0"/>
                  <w:color w:val="000000"/>
                  <w:kern w:val="0"/>
                  <w:sz w:val="20"/>
                  <w:szCs w:val="20"/>
                  <w:u w:val="none"/>
                  <w:lang w:val="en-US" w:eastAsia="zh-CN" w:bidi="ar"/>
                </w:rPr>
                <w:t>1,991</w:t>
              </w:r>
            </w:ins>
            <w:del w:id="3505" w:author="Administrator" w:date="2024-08-08T09:08:52Z">
              <w:r>
                <w:rPr>
                  <w:rFonts w:hint="eastAsia" w:ascii="宋体" w:hAnsi="宋体" w:eastAsia="宋体" w:cs="宋体"/>
                  <w:i w:val="0"/>
                  <w:iCs w:val="0"/>
                  <w:color w:val="000000"/>
                  <w:kern w:val="0"/>
                  <w:sz w:val="20"/>
                  <w:szCs w:val="20"/>
                  <w:u w:val="none"/>
                  <w:lang w:val="en-US" w:eastAsia="zh-CN" w:bidi="ar"/>
                </w:rPr>
                <w:delText>893</w:delText>
              </w:r>
            </w:del>
          </w:p>
        </w:tc>
      </w:tr>
      <w:tr w14:paraId="21B0A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0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50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0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284E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08" w:author="Administrator" w:date="2024-08-08T09:08:52Z">
              <w:r>
                <w:rPr>
                  <w:rFonts w:hint="eastAsia" w:ascii="宋体" w:hAnsi="宋体" w:eastAsia="宋体" w:cs="宋体"/>
                  <w:i w:val="0"/>
                  <w:color w:val="000000"/>
                  <w:kern w:val="0"/>
                  <w:sz w:val="20"/>
                  <w:szCs w:val="20"/>
                  <w:u w:val="none"/>
                  <w:lang w:val="en-US" w:eastAsia="zh-CN" w:bidi="ar"/>
                </w:rPr>
                <w:t>2013801</w:t>
              </w:r>
            </w:ins>
            <w:del w:id="3509" w:author="Administrator" w:date="2024-08-08T09:08:52Z">
              <w:r>
                <w:rPr>
                  <w:rFonts w:hint="eastAsia" w:ascii="宋体" w:hAnsi="宋体" w:eastAsia="宋体" w:cs="宋体"/>
                  <w:i w:val="0"/>
                  <w:iCs w:val="0"/>
                  <w:color w:val="000000"/>
                  <w:kern w:val="0"/>
                  <w:sz w:val="20"/>
                  <w:szCs w:val="20"/>
                  <w:u w:val="none"/>
                  <w:lang w:val="en-US" w:eastAsia="zh-CN" w:bidi="ar"/>
                </w:rPr>
                <w:delText>2013801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1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EE74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11" w:author="Administrator" w:date="2024-08-08T09:08:52Z">
              <w:r>
                <w:rPr>
                  <w:rFonts w:hint="eastAsia" w:ascii="宋体" w:hAnsi="宋体" w:eastAsia="宋体" w:cs="宋体"/>
                  <w:i w:val="0"/>
                  <w:color w:val="000000"/>
                  <w:kern w:val="0"/>
                  <w:sz w:val="20"/>
                  <w:szCs w:val="20"/>
                  <w:u w:val="none"/>
                  <w:lang w:val="en-US" w:eastAsia="zh-CN" w:bidi="ar"/>
                </w:rPr>
                <w:t xml:space="preserve">    行政运行</w:t>
              </w:r>
            </w:ins>
            <w:del w:id="351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1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479F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514" w:author="Administrator" w:date="2024-08-08T09:08:52Z">
              <w:r>
                <w:rPr>
                  <w:rFonts w:hint="eastAsia" w:ascii="宋体" w:hAnsi="宋体" w:eastAsia="宋体" w:cs="宋体"/>
                  <w:i w:val="0"/>
                  <w:color w:val="000000"/>
                  <w:kern w:val="0"/>
                  <w:sz w:val="20"/>
                  <w:szCs w:val="20"/>
                  <w:u w:val="none"/>
                  <w:lang w:val="en-US" w:eastAsia="zh-CN" w:bidi="ar"/>
                </w:rPr>
                <w:t>1,607</w:t>
              </w:r>
            </w:ins>
            <w:del w:id="3515" w:author="Administrator" w:date="2024-08-08T09:08:52Z">
              <w:r>
                <w:rPr>
                  <w:rFonts w:hint="eastAsia" w:ascii="宋体" w:hAnsi="宋体" w:eastAsia="宋体" w:cs="宋体"/>
                  <w:i w:val="0"/>
                  <w:iCs w:val="0"/>
                  <w:color w:val="000000"/>
                  <w:kern w:val="0"/>
                  <w:sz w:val="20"/>
                  <w:szCs w:val="20"/>
                  <w:u w:val="none"/>
                  <w:lang w:val="en-US" w:eastAsia="zh-CN" w:bidi="ar"/>
                </w:rPr>
                <w:delText>732</w:delText>
              </w:r>
            </w:del>
          </w:p>
        </w:tc>
      </w:tr>
      <w:tr w14:paraId="25A7F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1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51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1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65E2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18" w:author="Administrator" w:date="2024-08-08T09:08:52Z">
              <w:r>
                <w:rPr>
                  <w:rFonts w:hint="eastAsia" w:ascii="宋体" w:hAnsi="宋体" w:eastAsia="宋体" w:cs="宋体"/>
                  <w:i w:val="0"/>
                  <w:color w:val="000000"/>
                  <w:kern w:val="0"/>
                  <w:sz w:val="20"/>
                  <w:szCs w:val="20"/>
                  <w:u w:val="none"/>
                  <w:lang w:val="en-US" w:eastAsia="zh-CN" w:bidi="ar"/>
                </w:rPr>
                <w:t>2013802</w:t>
              </w:r>
            </w:ins>
            <w:del w:id="3519" w:author="Administrator" w:date="2024-08-08T09:08:52Z">
              <w:r>
                <w:rPr>
                  <w:rFonts w:hint="eastAsia" w:ascii="宋体" w:hAnsi="宋体" w:eastAsia="宋体" w:cs="宋体"/>
                  <w:i w:val="0"/>
                  <w:iCs w:val="0"/>
                  <w:color w:val="000000"/>
                  <w:kern w:val="0"/>
                  <w:sz w:val="20"/>
                  <w:szCs w:val="20"/>
                  <w:u w:val="none"/>
                  <w:lang w:val="en-US" w:eastAsia="zh-CN" w:bidi="ar"/>
                </w:rPr>
                <w:delText>2013802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2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48F3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21" w:author="Administrator" w:date="2024-08-08T09:08:52Z">
              <w:r>
                <w:rPr>
                  <w:rFonts w:hint="eastAsia" w:ascii="宋体" w:hAnsi="宋体" w:eastAsia="宋体" w:cs="宋体"/>
                  <w:i w:val="0"/>
                  <w:color w:val="000000"/>
                  <w:kern w:val="0"/>
                  <w:sz w:val="20"/>
                  <w:szCs w:val="20"/>
                  <w:u w:val="none"/>
                  <w:lang w:val="en-US" w:eastAsia="zh-CN" w:bidi="ar"/>
                </w:rPr>
                <w:t xml:space="preserve">    一般行政管理事务</w:t>
              </w:r>
            </w:ins>
            <w:del w:id="352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2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11B52A">
            <w:pPr>
              <w:widowControl/>
              <w:jc w:val="right"/>
              <w:textAlignment w:val="center"/>
              <w:rPr>
                <w:rFonts w:hint="eastAsia" w:ascii="宋体" w:hAnsi="宋体" w:eastAsia="宋体" w:cs="宋体"/>
                <w:i w:val="0"/>
                <w:iCs w:val="0"/>
                <w:color w:val="000000"/>
                <w:sz w:val="20"/>
                <w:szCs w:val="20"/>
                <w:u w:val="none"/>
              </w:rPr>
              <w:pPrChange w:id="3524" w:author="Administrator" w:date="2024-08-08T09:08:52Z">
                <w:pPr>
                  <w:jc w:val="right"/>
                </w:pPr>
              </w:pPrChange>
            </w:pPr>
            <w:ins w:id="3525" w:author="Administrator" w:date="2024-08-08T09:08:52Z">
              <w:r>
                <w:rPr>
                  <w:rFonts w:hint="eastAsia" w:ascii="宋体" w:hAnsi="宋体" w:eastAsia="宋体" w:cs="宋体"/>
                  <w:i w:val="0"/>
                  <w:color w:val="000000"/>
                  <w:kern w:val="0"/>
                  <w:sz w:val="20"/>
                  <w:szCs w:val="20"/>
                  <w:u w:val="none"/>
                  <w:lang w:val="en-US" w:eastAsia="zh-CN" w:bidi="ar"/>
                </w:rPr>
                <w:t>76</w:t>
              </w:r>
            </w:ins>
          </w:p>
        </w:tc>
      </w:tr>
      <w:tr w14:paraId="73013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2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52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2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4338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28" w:author="Administrator" w:date="2024-08-08T09:08:52Z">
              <w:r>
                <w:rPr>
                  <w:rFonts w:hint="eastAsia" w:ascii="宋体" w:hAnsi="宋体" w:eastAsia="宋体" w:cs="宋体"/>
                  <w:i w:val="0"/>
                  <w:color w:val="000000"/>
                  <w:kern w:val="0"/>
                  <w:sz w:val="20"/>
                  <w:szCs w:val="20"/>
                  <w:u w:val="none"/>
                  <w:lang w:val="en-US" w:eastAsia="zh-CN" w:bidi="ar"/>
                </w:rPr>
                <w:t>2013803</w:t>
              </w:r>
            </w:ins>
            <w:del w:id="3529" w:author="Administrator" w:date="2024-08-08T09:08:52Z">
              <w:r>
                <w:rPr>
                  <w:rFonts w:hint="eastAsia" w:ascii="宋体" w:hAnsi="宋体" w:eastAsia="宋体" w:cs="宋体"/>
                  <w:i w:val="0"/>
                  <w:iCs w:val="0"/>
                  <w:color w:val="000000"/>
                  <w:kern w:val="0"/>
                  <w:sz w:val="20"/>
                  <w:szCs w:val="20"/>
                  <w:u w:val="none"/>
                  <w:lang w:val="en-US" w:eastAsia="zh-CN" w:bidi="ar"/>
                </w:rPr>
                <w:delText>2013803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3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6443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31" w:author="Administrator" w:date="2024-08-08T09:08:52Z">
              <w:r>
                <w:rPr>
                  <w:rFonts w:hint="eastAsia" w:ascii="宋体" w:hAnsi="宋体" w:eastAsia="宋体" w:cs="宋体"/>
                  <w:i w:val="0"/>
                  <w:color w:val="000000"/>
                  <w:kern w:val="0"/>
                  <w:sz w:val="20"/>
                  <w:szCs w:val="20"/>
                  <w:u w:val="none"/>
                  <w:lang w:val="en-US" w:eastAsia="zh-CN" w:bidi="ar"/>
                </w:rPr>
                <w:t xml:space="preserve">    机关服务</w:t>
              </w:r>
            </w:ins>
            <w:del w:id="353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3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A02BBD">
            <w:pPr>
              <w:jc w:val="right"/>
              <w:rPr>
                <w:rFonts w:hint="eastAsia" w:ascii="宋体" w:hAnsi="宋体" w:eastAsia="宋体" w:cs="宋体"/>
                <w:i w:val="0"/>
                <w:iCs w:val="0"/>
                <w:color w:val="000000"/>
                <w:sz w:val="20"/>
                <w:szCs w:val="20"/>
                <w:u w:val="none"/>
              </w:rPr>
            </w:pPr>
          </w:p>
        </w:tc>
      </w:tr>
      <w:tr w14:paraId="0EDD2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34"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534"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35"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E3EB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36" w:author="Administrator" w:date="2024-08-08T09:08:52Z">
              <w:r>
                <w:rPr>
                  <w:rFonts w:hint="eastAsia" w:ascii="宋体" w:hAnsi="宋体" w:eastAsia="宋体" w:cs="宋体"/>
                  <w:i w:val="0"/>
                  <w:color w:val="000000"/>
                  <w:kern w:val="0"/>
                  <w:sz w:val="20"/>
                  <w:szCs w:val="20"/>
                  <w:u w:val="none"/>
                  <w:lang w:val="en-US" w:eastAsia="zh-CN" w:bidi="ar"/>
                </w:rPr>
                <w:t>2013804</w:t>
              </w:r>
            </w:ins>
            <w:del w:id="3537" w:author="Administrator" w:date="2024-08-08T09:08:52Z">
              <w:r>
                <w:rPr>
                  <w:rFonts w:hint="eastAsia" w:ascii="宋体" w:hAnsi="宋体" w:eastAsia="宋体" w:cs="宋体"/>
                  <w:i w:val="0"/>
                  <w:iCs w:val="0"/>
                  <w:color w:val="000000"/>
                  <w:kern w:val="0"/>
                  <w:sz w:val="20"/>
                  <w:szCs w:val="20"/>
                  <w:u w:val="none"/>
                  <w:lang w:val="en-US" w:eastAsia="zh-CN" w:bidi="ar"/>
                </w:rPr>
                <w:delText>2013804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38"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F11C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39" w:author="Administrator" w:date="2024-08-08T09:08:52Z">
              <w:r>
                <w:rPr>
                  <w:rFonts w:hint="eastAsia" w:ascii="宋体" w:hAnsi="宋体" w:eastAsia="宋体" w:cs="宋体"/>
                  <w:i w:val="0"/>
                  <w:color w:val="000000"/>
                  <w:kern w:val="0"/>
                  <w:sz w:val="20"/>
                  <w:szCs w:val="20"/>
                  <w:u w:val="none"/>
                  <w:lang w:val="en-US" w:eastAsia="zh-CN" w:bidi="ar"/>
                </w:rPr>
                <w:t xml:space="preserve">    市场主体管理</w:t>
              </w:r>
            </w:ins>
            <w:del w:id="3540"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市场主体管理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41"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3F132C">
            <w:pPr>
              <w:jc w:val="right"/>
              <w:rPr>
                <w:rFonts w:hint="eastAsia" w:ascii="宋体" w:hAnsi="宋体" w:eastAsia="宋体" w:cs="宋体"/>
                <w:i w:val="0"/>
                <w:iCs w:val="0"/>
                <w:color w:val="000000"/>
                <w:sz w:val="20"/>
                <w:szCs w:val="20"/>
                <w:u w:val="none"/>
              </w:rPr>
            </w:pPr>
          </w:p>
        </w:tc>
      </w:tr>
      <w:tr w14:paraId="073AE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42"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542"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43"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50E8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44" w:author="Administrator" w:date="2024-08-08T09:08:52Z">
              <w:r>
                <w:rPr>
                  <w:rFonts w:hint="eastAsia" w:ascii="宋体" w:hAnsi="宋体" w:eastAsia="宋体" w:cs="宋体"/>
                  <w:i w:val="0"/>
                  <w:color w:val="000000"/>
                  <w:kern w:val="0"/>
                  <w:sz w:val="20"/>
                  <w:szCs w:val="20"/>
                  <w:u w:val="none"/>
                  <w:lang w:val="en-US" w:eastAsia="zh-CN" w:bidi="ar"/>
                </w:rPr>
                <w:t>2013805</w:t>
              </w:r>
            </w:ins>
            <w:del w:id="3545" w:author="Administrator" w:date="2024-08-08T09:08:52Z">
              <w:r>
                <w:rPr>
                  <w:rFonts w:hint="eastAsia" w:ascii="宋体" w:hAnsi="宋体" w:eastAsia="宋体" w:cs="宋体"/>
                  <w:i w:val="0"/>
                  <w:iCs w:val="0"/>
                  <w:color w:val="000000"/>
                  <w:kern w:val="0"/>
                  <w:sz w:val="20"/>
                  <w:szCs w:val="20"/>
                  <w:u w:val="none"/>
                  <w:lang w:val="en-US" w:eastAsia="zh-CN" w:bidi="ar"/>
                </w:rPr>
                <w:delText>2013805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46"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FDA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47" w:author="Administrator" w:date="2024-08-08T09:08:52Z">
              <w:r>
                <w:rPr>
                  <w:rFonts w:hint="eastAsia" w:ascii="宋体" w:hAnsi="宋体" w:eastAsia="宋体" w:cs="宋体"/>
                  <w:i w:val="0"/>
                  <w:color w:val="000000"/>
                  <w:kern w:val="0"/>
                  <w:sz w:val="20"/>
                  <w:szCs w:val="20"/>
                  <w:u w:val="none"/>
                  <w:lang w:val="en-US" w:eastAsia="zh-CN" w:bidi="ar"/>
                </w:rPr>
                <w:t xml:space="preserve">    市场秩序执法</w:t>
              </w:r>
            </w:ins>
            <w:del w:id="3548"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市场秩序执法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49"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B314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550" w:author="Administrator" w:date="2024-08-08T09:08:52Z">
              <w:r>
                <w:rPr>
                  <w:rFonts w:hint="eastAsia" w:ascii="宋体" w:hAnsi="宋体" w:eastAsia="宋体" w:cs="宋体"/>
                  <w:i w:val="0"/>
                  <w:color w:val="000000"/>
                  <w:kern w:val="0"/>
                  <w:sz w:val="20"/>
                  <w:szCs w:val="20"/>
                  <w:u w:val="none"/>
                  <w:lang w:val="en-US" w:eastAsia="zh-CN" w:bidi="ar"/>
                </w:rPr>
                <w:t>25</w:t>
              </w:r>
            </w:ins>
            <w:del w:id="3551" w:author="Administrator" w:date="2024-08-08T09:08:52Z">
              <w:r>
                <w:rPr>
                  <w:rFonts w:hint="eastAsia" w:ascii="宋体" w:hAnsi="宋体" w:eastAsia="宋体" w:cs="宋体"/>
                  <w:i w:val="0"/>
                  <w:iCs w:val="0"/>
                  <w:color w:val="000000"/>
                  <w:kern w:val="0"/>
                  <w:sz w:val="20"/>
                  <w:szCs w:val="20"/>
                  <w:u w:val="none"/>
                  <w:lang w:val="en-US" w:eastAsia="zh-CN" w:bidi="ar"/>
                </w:rPr>
                <w:delText>10</w:delText>
              </w:r>
            </w:del>
          </w:p>
        </w:tc>
      </w:tr>
      <w:tr w14:paraId="02497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52"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552"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53"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80EB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54" w:author="Administrator" w:date="2024-08-08T09:08:52Z">
              <w:r>
                <w:rPr>
                  <w:rFonts w:hint="eastAsia" w:ascii="宋体" w:hAnsi="宋体" w:eastAsia="宋体" w:cs="宋体"/>
                  <w:i w:val="0"/>
                  <w:color w:val="000000"/>
                  <w:kern w:val="0"/>
                  <w:sz w:val="20"/>
                  <w:szCs w:val="20"/>
                  <w:u w:val="none"/>
                  <w:lang w:val="en-US" w:eastAsia="zh-CN" w:bidi="ar"/>
                </w:rPr>
                <w:t>2013808</w:t>
              </w:r>
            </w:ins>
            <w:del w:id="3555" w:author="Administrator" w:date="2024-08-08T09:08:52Z">
              <w:r>
                <w:rPr>
                  <w:rFonts w:hint="eastAsia" w:ascii="宋体" w:hAnsi="宋体" w:eastAsia="宋体" w:cs="宋体"/>
                  <w:i w:val="0"/>
                  <w:iCs w:val="0"/>
                  <w:color w:val="000000"/>
                  <w:kern w:val="0"/>
                  <w:sz w:val="20"/>
                  <w:szCs w:val="20"/>
                  <w:u w:val="none"/>
                  <w:lang w:val="en-US" w:eastAsia="zh-CN" w:bidi="ar"/>
                </w:rPr>
                <w:delText>2013808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56"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6077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57" w:author="Administrator" w:date="2024-08-08T09:08:52Z">
              <w:r>
                <w:rPr>
                  <w:rFonts w:hint="eastAsia" w:ascii="宋体" w:hAnsi="宋体" w:eastAsia="宋体" w:cs="宋体"/>
                  <w:i w:val="0"/>
                  <w:color w:val="000000"/>
                  <w:kern w:val="0"/>
                  <w:sz w:val="20"/>
                  <w:szCs w:val="20"/>
                  <w:u w:val="none"/>
                  <w:lang w:val="en-US" w:eastAsia="zh-CN" w:bidi="ar"/>
                </w:rPr>
                <w:t xml:space="preserve">    信息化建设</w:t>
              </w:r>
            </w:ins>
            <w:del w:id="3558"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59"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93017B">
            <w:pPr>
              <w:jc w:val="right"/>
              <w:rPr>
                <w:rFonts w:hint="eastAsia" w:ascii="宋体" w:hAnsi="宋体" w:eastAsia="宋体" w:cs="宋体"/>
                <w:i w:val="0"/>
                <w:iCs w:val="0"/>
                <w:color w:val="000000"/>
                <w:sz w:val="20"/>
                <w:szCs w:val="20"/>
                <w:u w:val="none"/>
              </w:rPr>
            </w:pPr>
          </w:p>
        </w:tc>
      </w:tr>
      <w:tr w14:paraId="72E46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60"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560"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61"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6A76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62" w:author="Administrator" w:date="2024-08-08T09:08:52Z">
              <w:r>
                <w:rPr>
                  <w:rFonts w:hint="eastAsia" w:ascii="宋体" w:hAnsi="宋体" w:eastAsia="宋体" w:cs="宋体"/>
                  <w:i w:val="0"/>
                  <w:color w:val="000000"/>
                  <w:kern w:val="0"/>
                  <w:sz w:val="20"/>
                  <w:szCs w:val="20"/>
                  <w:u w:val="none"/>
                  <w:lang w:val="en-US" w:eastAsia="zh-CN" w:bidi="ar"/>
                </w:rPr>
                <w:t>2013810</w:t>
              </w:r>
            </w:ins>
            <w:del w:id="3563" w:author="Administrator" w:date="2024-08-08T09:08:52Z">
              <w:r>
                <w:rPr>
                  <w:rFonts w:hint="eastAsia" w:ascii="宋体" w:hAnsi="宋体" w:eastAsia="宋体" w:cs="宋体"/>
                  <w:i w:val="0"/>
                  <w:iCs w:val="0"/>
                  <w:color w:val="000000"/>
                  <w:kern w:val="0"/>
                  <w:sz w:val="20"/>
                  <w:szCs w:val="20"/>
                  <w:u w:val="none"/>
                  <w:lang w:val="en-US" w:eastAsia="zh-CN" w:bidi="ar"/>
                </w:rPr>
                <w:delText>2013810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64"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6B6C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65" w:author="Administrator" w:date="2024-08-08T09:08:52Z">
              <w:r>
                <w:rPr>
                  <w:rFonts w:hint="eastAsia" w:ascii="宋体" w:hAnsi="宋体" w:eastAsia="宋体" w:cs="宋体"/>
                  <w:i w:val="0"/>
                  <w:color w:val="000000"/>
                  <w:kern w:val="0"/>
                  <w:sz w:val="20"/>
                  <w:szCs w:val="20"/>
                  <w:u w:val="none"/>
                  <w:lang w:val="en-US" w:eastAsia="zh-CN" w:bidi="ar"/>
                </w:rPr>
                <w:t xml:space="preserve">    质量基础</w:t>
              </w:r>
            </w:ins>
            <w:del w:id="3566"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质量基础</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67"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A46E1C">
            <w:pPr>
              <w:jc w:val="right"/>
              <w:rPr>
                <w:rFonts w:hint="eastAsia" w:ascii="宋体" w:hAnsi="宋体" w:eastAsia="宋体" w:cs="宋体"/>
                <w:i w:val="0"/>
                <w:iCs w:val="0"/>
                <w:color w:val="000000"/>
                <w:sz w:val="20"/>
                <w:szCs w:val="20"/>
                <w:u w:val="none"/>
              </w:rPr>
            </w:pPr>
          </w:p>
        </w:tc>
      </w:tr>
      <w:tr w14:paraId="4B0A4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68"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568"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69"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5FB3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70" w:author="Administrator" w:date="2024-08-08T09:08:52Z">
              <w:r>
                <w:rPr>
                  <w:rFonts w:hint="eastAsia" w:ascii="宋体" w:hAnsi="宋体" w:eastAsia="宋体" w:cs="宋体"/>
                  <w:i w:val="0"/>
                  <w:color w:val="000000"/>
                  <w:kern w:val="0"/>
                  <w:sz w:val="20"/>
                  <w:szCs w:val="20"/>
                  <w:u w:val="none"/>
                  <w:lang w:val="en-US" w:eastAsia="zh-CN" w:bidi="ar"/>
                </w:rPr>
                <w:t>2013812</w:t>
              </w:r>
            </w:ins>
            <w:del w:id="3571" w:author="Administrator" w:date="2024-08-08T09:08:52Z">
              <w:r>
                <w:rPr>
                  <w:rFonts w:hint="eastAsia" w:ascii="宋体" w:hAnsi="宋体" w:eastAsia="宋体" w:cs="宋体"/>
                  <w:i w:val="0"/>
                  <w:iCs w:val="0"/>
                  <w:color w:val="000000"/>
                  <w:kern w:val="0"/>
                  <w:sz w:val="20"/>
                  <w:szCs w:val="20"/>
                  <w:u w:val="none"/>
                  <w:lang w:val="en-US" w:eastAsia="zh-CN" w:bidi="ar"/>
                </w:rPr>
                <w:delText>2013812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72"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8113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73" w:author="Administrator" w:date="2024-08-08T09:08:52Z">
              <w:r>
                <w:rPr>
                  <w:rFonts w:hint="eastAsia" w:ascii="宋体" w:hAnsi="宋体" w:eastAsia="宋体" w:cs="宋体"/>
                  <w:i w:val="0"/>
                  <w:color w:val="000000"/>
                  <w:kern w:val="0"/>
                  <w:sz w:val="20"/>
                  <w:szCs w:val="20"/>
                  <w:u w:val="none"/>
                  <w:lang w:val="en-US" w:eastAsia="zh-CN" w:bidi="ar"/>
                </w:rPr>
                <w:t xml:space="preserve">    药品事务</w:t>
              </w:r>
            </w:ins>
            <w:del w:id="3574"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药品事务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75"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3038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576" w:author="Administrator" w:date="2024-08-08T09:08:52Z">
              <w:r>
                <w:rPr>
                  <w:rFonts w:hint="eastAsia" w:ascii="宋体" w:hAnsi="宋体" w:eastAsia="宋体" w:cs="宋体"/>
                  <w:i w:val="0"/>
                  <w:color w:val="000000"/>
                  <w:kern w:val="0"/>
                  <w:sz w:val="20"/>
                  <w:szCs w:val="20"/>
                  <w:u w:val="none"/>
                  <w:lang w:val="en-US" w:eastAsia="zh-CN" w:bidi="ar"/>
                </w:rPr>
                <w:t>35</w:t>
              </w:r>
            </w:ins>
            <w:del w:id="3577" w:author="Administrator" w:date="2024-08-08T09:08:52Z">
              <w:r>
                <w:rPr>
                  <w:rFonts w:hint="eastAsia" w:ascii="宋体" w:hAnsi="宋体" w:eastAsia="宋体" w:cs="宋体"/>
                  <w:i w:val="0"/>
                  <w:iCs w:val="0"/>
                  <w:color w:val="000000"/>
                  <w:kern w:val="0"/>
                  <w:sz w:val="20"/>
                  <w:szCs w:val="20"/>
                  <w:u w:val="none"/>
                  <w:lang w:val="en-US" w:eastAsia="zh-CN" w:bidi="ar"/>
                </w:rPr>
                <w:delText>11</w:delText>
              </w:r>
            </w:del>
          </w:p>
        </w:tc>
      </w:tr>
      <w:tr w14:paraId="6BD8F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78"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578"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79"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FCBF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80" w:author="Administrator" w:date="2024-08-08T09:08:52Z">
              <w:r>
                <w:rPr>
                  <w:rFonts w:hint="eastAsia" w:ascii="宋体" w:hAnsi="宋体" w:eastAsia="宋体" w:cs="宋体"/>
                  <w:i w:val="0"/>
                  <w:color w:val="000000"/>
                  <w:kern w:val="0"/>
                  <w:sz w:val="20"/>
                  <w:szCs w:val="20"/>
                  <w:u w:val="none"/>
                  <w:lang w:val="en-US" w:eastAsia="zh-CN" w:bidi="ar"/>
                </w:rPr>
                <w:t>2013813</w:t>
              </w:r>
            </w:ins>
            <w:del w:id="3581" w:author="Administrator" w:date="2024-08-08T09:08:52Z">
              <w:r>
                <w:rPr>
                  <w:rFonts w:hint="eastAsia" w:ascii="宋体" w:hAnsi="宋体" w:eastAsia="宋体" w:cs="宋体"/>
                  <w:i w:val="0"/>
                  <w:iCs w:val="0"/>
                  <w:color w:val="000000"/>
                  <w:kern w:val="0"/>
                  <w:sz w:val="20"/>
                  <w:szCs w:val="20"/>
                  <w:u w:val="none"/>
                  <w:lang w:val="en-US" w:eastAsia="zh-CN" w:bidi="ar"/>
                </w:rPr>
                <w:delText>2013813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82"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883A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83" w:author="Administrator" w:date="2024-08-08T09:08:52Z">
              <w:r>
                <w:rPr>
                  <w:rFonts w:hint="eastAsia" w:ascii="宋体" w:hAnsi="宋体" w:eastAsia="宋体" w:cs="宋体"/>
                  <w:i w:val="0"/>
                  <w:color w:val="000000"/>
                  <w:kern w:val="0"/>
                  <w:sz w:val="20"/>
                  <w:szCs w:val="20"/>
                  <w:u w:val="none"/>
                  <w:lang w:val="en-US" w:eastAsia="zh-CN" w:bidi="ar"/>
                </w:rPr>
                <w:t xml:space="preserve">    医疗器械事务</w:t>
              </w:r>
            </w:ins>
            <w:del w:id="3584"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医疗器械事务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85"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F281BB">
            <w:pPr>
              <w:jc w:val="right"/>
              <w:rPr>
                <w:rFonts w:hint="eastAsia" w:ascii="宋体" w:hAnsi="宋体" w:eastAsia="宋体" w:cs="宋体"/>
                <w:i w:val="0"/>
                <w:iCs w:val="0"/>
                <w:color w:val="000000"/>
                <w:sz w:val="20"/>
                <w:szCs w:val="20"/>
                <w:u w:val="none"/>
              </w:rPr>
            </w:pPr>
          </w:p>
        </w:tc>
      </w:tr>
      <w:tr w14:paraId="4A531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86"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586" w:author="Administrator" w:date="2024-08-08T09:08: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87"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979D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88" w:author="Administrator" w:date="2024-08-08T09:08:52Z">
              <w:r>
                <w:rPr>
                  <w:rFonts w:hint="eastAsia" w:ascii="宋体" w:hAnsi="宋体" w:eastAsia="宋体" w:cs="宋体"/>
                  <w:i w:val="0"/>
                  <w:color w:val="000000"/>
                  <w:kern w:val="0"/>
                  <w:sz w:val="20"/>
                  <w:szCs w:val="20"/>
                  <w:u w:val="none"/>
                  <w:lang w:val="en-US" w:eastAsia="zh-CN" w:bidi="ar"/>
                </w:rPr>
                <w:t>2013814</w:t>
              </w:r>
            </w:ins>
            <w:del w:id="3589" w:author="Administrator" w:date="2024-08-08T09:08:52Z">
              <w:r>
                <w:rPr>
                  <w:rFonts w:hint="eastAsia" w:ascii="宋体" w:hAnsi="宋体" w:eastAsia="宋体" w:cs="宋体"/>
                  <w:i w:val="0"/>
                  <w:iCs w:val="0"/>
                  <w:color w:val="000000"/>
                  <w:kern w:val="0"/>
                  <w:sz w:val="20"/>
                  <w:szCs w:val="20"/>
                  <w:u w:val="none"/>
                  <w:lang w:val="en-US" w:eastAsia="zh-CN" w:bidi="ar"/>
                </w:rPr>
                <w:delText>2013814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90"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57E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91" w:author="Administrator" w:date="2024-08-08T09:08:52Z">
              <w:r>
                <w:rPr>
                  <w:rFonts w:hint="eastAsia" w:ascii="宋体" w:hAnsi="宋体" w:eastAsia="宋体" w:cs="宋体"/>
                  <w:i w:val="0"/>
                  <w:color w:val="000000"/>
                  <w:kern w:val="0"/>
                  <w:sz w:val="20"/>
                  <w:szCs w:val="20"/>
                  <w:u w:val="none"/>
                  <w:lang w:val="en-US" w:eastAsia="zh-CN" w:bidi="ar"/>
                </w:rPr>
                <w:t xml:space="preserve">    化妆品事务</w:t>
              </w:r>
            </w:ins>
            <w:del w:id="3592"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化妆品事务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93"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63C783">
            <w:pPr>
              <w:jc w:val="right"/>
              <w:rPr>
                <w:rFonts w:hint="eastAsia" w:ascii="宋体" w:hAnsi="宋体" w:eastAsia="宋体" w:cs="宋体"/>
                <w:i w:val="0"/>
                <w:iCs w:val="0"/>
                <w:color w:val="000000"/>
                <w:sz w:val="20"/>
                <w:szCs w:val="20"/>
                <w:u w:val="none"/>
              </w:rPr>
            </w:pPr>
          </w:p>
        </w:tc>
      </w:tr>
      <w:tr w14:paraId="00C86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594"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3594" w:author="Administrator" w:date="2024-08-08T09:08:5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95"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23E0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96" w:author="Administrator" w:date="2024-08-08T09:08:52Z">
              <w:r>
                <w:rPr>
                  <w:rFonts w:hint="eastAsia" w:ascii="宋体" w:hAnsi="宋体" w:eastAsia="宋体" w:cs="宋体"/>
                  <w:i w:val="0"/>
                  <w:color w:val="000000"/>
                  <w:kern w:val="0"/>
                  <w:sz w:val="20"/>
                  <w:szCs w:val="20"/>
                  <w:u w:val="none"/>
                  <w:lang w:val="en-US" w:eastAsia="zh-CN" w:bidi="ar"/>
                </w:rPr>
                <w:t>2013815</w:t>
              </w:r>
            </w:ins>
            <w:del w:id="3597" w:author="Administrator" w:date="2024-08-08T09:08:52Z">
              <w:r>
                <w:rPr>
                  <w:rFonts w:hint="eastAsia" w:ascii="宋体" w:hAnsi="宋体" w:eastAsia="宋体" w:cs="宋体"/>
                  <w:i w:val="0"/>
                  <w:iCs w:val="0"/>
                  <w:color w:val="000000"/>
                  <w:kern w:val="0"/>
                  <w:sz w:val="20"/>
                  <w:szCs w:val="20"/>
                  <w:u w:val="none"/>
                  <w:lang w:val="en-US" w:eastAsia="zh-CN" w:bidi="ar"/>
                </w:rPr>
                <w:delText>2013815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98"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4473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599" w:author="Administrator" w:date="2024-08-08T09:08:52Z">
              <w:r>
                <w:rPr>
                  <w:rFonts w:hint="eastAsia" w:ascii="宋体" w:hAnsi="宋体" w:eastAsia="宋体" w:cs="宋体"/>
                  <w:i w:val="0"/>
                  <w:color w:val="000000"/>
                  <w:kern w:val="0"/>
                  <w:sz w:val="20"/>
                  <w:szCs w:val="20"/>
                  <w:u w:val="none"/>
                  <w:lang w:val="en-US" w:eastAsia="zh-CN" w:bidi="ar"/>
                </w:rPr>
                <w:t xml:space="preserve">    质量安全监管</w:t>
              </w:r>
            </w:ins>
            <w:del w:id="3600"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质量安全监管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01"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9DD458">
            <w:pPr>
              <w:jc w:val="right"/>
              <w:rPr>
                <w:rFonts w:hint="eastAsia" w:ascii="宋体" w:hAnsi="宋体" w:eastAsia="宋体" w:cs="宋体"/>
                <w:i w:val="0"/>
                <w:iCs w:val="0"/>
                <w:color w:val="000000"/>
                <w:sz w:val="20"/>
                <w:szCs w:val="20"/>
                <w:u w:val="none"/>
              </w:rPr>
            </w:pPr>
          </w:p>
        </w:tc>
      </w:tr>
      <w:tr w14:paraId="36850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02" w:author="Administrator" w:date="2024-08-08T09:08: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3602" w:author="Administrator" w:date="2024-08-08T09:08:5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03" w:author="Administrator" w:date="2024-08-08T09:08: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A1A0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04" w:author="Administrator" w:date="2024-08-08T09:08:52Z">
              <w:r>
                <w:rPr>
                  <w:rFonts w:hint="eastAsia" w:ascii="宋体" w:hAnsi="宋体" w:eastAsia="宋体" w:cs="宋体"/>
                  <w:i w:val="0"/>
                  <w:color w:val="000000"/>
                  <w:kern w:val="0"/>
                  <w:sz w:val="20"/>
                  <w:szCs w:val="20"/>
                  <w:u w:val="none"/>
                  <w:lang w:val="en-US" w:eastAsia="zh-CN" w:bidi="ar"/>
                </w:rPr>
                <w:t>2013816</w:t>
              </w:r>
            </w:ins>
            <w:del w:id="3605" w:author="Administrator" w:date="2024-08-08T09:08:52Z">
              <w:r>
                <w:rPr>
                  <w:rFonts w:hint="eastAsia" w:ascii="宋体" w:hAnsi="宋体" w:eastAsia="宋体" w:cs="宋体"/>
                  <w:i w:val="0"/>
                  <w:iCs w:val="0"/>
                  <w:color w:val="000000"/>
                  <w:kern w:val="0"/>
                  <w:sz w:val="20"/>
                  <w:szCs w:val="20"/>
                  <w:u w:val="none"/>
                  <w:lang w:val="en-US" w:eastAsia="zh-CN" w:bidi="ar"/>
                </w:rPr>
                <w:delText>2013816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06" w:author="Administrator" w:date="2024-08-08T09:08: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E663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07" w:author="Administrator" w:date="2024-08-08T09:08:52Z">
              <w:r>
                <w:rPr>
                  <w:rFonts w:hint="eastAsia" w:ascii="宋体" w:hAnsi="宋体" w:eastAsia="宋体" w:cs="宋体"/>
                  <w:i w:val="0"/>
                  <w:color w:val="000000"/>
                  <w:kern w:val="0"/>
                  <w:sz w:val="20"/>
                  <w:szCs w:val="20"/>
                  <w:u w:val="none"/>
                  <w:lang w:val="en-US" w:eastAsia="zh-CN" w:bidi="ar"/>
                </w:rPr>
                <w:t xml:space="preserve">    食品安全监管</w:t>
              </w:r>
            </w:ins>
            <w:del w:id="3608"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食品安全监管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09" w:author="Administrator" w:date="2024-08-08T09:08: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6124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610" w:author="Administrator" w:date="2024-08-08T09:08:52Z">
              <w:r>
                <w:rPr>
                  <w:rFonts w:hint="eastAsia" w:ascii="宋体" w:hAnsi="宋体" w:eastAsia="宋体" w:cs="宋体"/>
                  <w:i w:val="0"/>
                  <w:color w:val="000000"/>
                  <w:kern w:val="0"/>
                  <w:sz w:val="20"/>
                  <w:szCs w:val="20"/>
                  <w:u w:val="none"/>
                  <w:lang w:val="en-US" w:eastAsia="zh-CN" w:bidi="ar"/>
                </w:rPr>
                <w:t>50</w:t>
              </w:r>
            </w:ins>
            <w:del w:id="3611" w:author="Administrator" w:date="2024-08-08T09:08:52Z">
              <w:r>
                <w:rPr>
                  <w:rFonts w:hint="eastAsia" w:ascii="宋体" w:hAnsi="宋体" w:eastAsia="宋体" w:cs="宋体"/>
                  <w:i w:val="0"/>
                  <w:iCs w:val="0"/>
                  <w:color w:val="000000"/>
                  <w:kern w:val="0"/>
                  <w:sz w:val="20"/>
                  <w:szCs w:val="20"/>
                  <w:u w:val="none"/>
                  <w:lang w:val="en-US" w:eastAsia="zh-CN" w:bidi="ar"/>
                </w:rPr>
                <w:delText>26</w:delText>
              </w:r>
            </w:del>
          </w:p>
        </w:tc>
      </w:tr>
      <w:tr w14:paraId="70782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12"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612"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13"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0489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14" w:author="Administrator" w:date="2024-08-08T09:08:52Z">
              <w:r>
                <w:rPr>
                  <w:rFonts w:hint="eastAsia" w:ascii="宋体" w:hAnsi="宋体" w:eastAsia="宋体" w:cs="宋体"/>
                  <w:i w:val="0"/>
                  <w:color w:val="000000"/>
                  <w:kern w:val="0"/>
                  <w:sz w:val="20"/>
                  <w:szCs w:val="20"/>
                  <w:u w:val="none"/>
                  <w:lang w:val="en-US" w:eastAsia="zh-CN" w:bidi="ar"/>
                </w:rPr>
                <w:t>2013850</w:t>
              </w:r>
            </w:ins>
            <w:del w:id="3615" w:author="Administrator" w:date="2024-08-08T09:08:52Z">
              <w:r>
                <w:rPr>
                  <w:rFonts w:hint="eastAsia" w:ascii="宋体" w:hAnsi="宋体" w:eastAsia="宋体" w:cs="宋体"/>
                  <w:i w:val="0"/>
                  <w:iCs w:val="0"/>
                  <w:color w:val="000000"/>
                  <w:kern w:val="0"/>
                  <w:sz w:val="20"/>
                  <w:szCs w:val="20"/>
                  <w:u w:val="none"/>
                  <w:lang w:val="en-US" w:eastAsia="zh-CN" w:bidi="ar"/>
                </w:rPr>
                <w:delText>2013850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16"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BF33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17" w:author="Administrator" w:date="2024-08-08T09:08:52Z">
              <w:r>
                <w:rPr>
                  <w:rFonts w:hint="eastAsia" w:ascii="宋体" w:hAnsi="宋体" w:eastAsia="宋体" w:cs="宋体"/>
                  <w:i w:val="0"/>
                  <w:color w:val="000000"/>
                  <w:kern w:val="0"/>
                  <w:sz w:val="20"/>
                  <w:szCs w:val="20"/>
                  <w:u w:val="none"/>
                  <w:lang w:val="en-US" w:eastAsia="zh-CN" w:bidi="ar"/>
                </w:rPr>
                <w:t xml:space="preserve">    事业运行</w:t>
              </w:r>
            </w:ins>
            <w:del w:id="3618" w:author="Administrator" w:date="2024-08-08T09:08:52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19"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91C30A">
            <w:pPr>
              <w:jc w:val="right"/>
              <w:rPr>
                <w:rFonts w:hint="eastAsia" w:ascii="宋体" w:hAnsi="宋体" w:eastAsia="宋体" w:cs="宋体"/>
                <w:i w:val="0"/>
                <w:iCs w:val="0"/>
                <w:color w:val="000000"/>
                <w:sz w:val="20"/>
                <w:szCs w:val="20"/>
                <w:u w:val="none"/>
              </w:rPr>
            </w:pPr>
          </w:p>
        </w:tc>
      </w:tr>
      <w:tr w14:paraId="697F9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20"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20"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21"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FF90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22" w:author="Administrator" w:date="2024-08-08T09:08:53Z">
              <w:r>
                <w:rPr>
                  <w:rFonts w:hint="eastAsia" w:ascii="宋体" w:hAnsi="宋体" w:eastAsia="宋体" w:cs="宋体"/>
                  <w:i w:val="0"/>
                  <w:color w:val="000000"/>
                  <w:kern w:val="0"/>
                  <w:sz w:val="20"/>
                  <w:szCs w:val="20"/>
                  <w:u w:val="none"/>
                  <w:lang w:val="en-US" w:eastAsia="zh-CN" w:bidi="ar"/>
                </w:rPr>
                <w:t>2013899</w:t>
              </w:r>
            </w:ins>
            <w:del w:id="3623" w:author="Administrator" w:date="2024-08-08T09:08:53Z">
              <w:r>
                <w:rPr>
                  <w:rFonts w:hint="eastAsia" w:ascii="宋体" w:hAnsi="宋体" w:eastAsia="宋体" w:cs="宋体"/>
                  <w:i w:val="0"/>
                  <w:iCs w:val="0"/>
                  <w:color w:val="000000"/>
                  <w:kern w:val="0"/>
                  <w:sz w:val="20"/>
                  <w:szCs w:val="20"/>
                  <w:u w:val="none"/>
                  <w:lang w:val="en-US" w:eastAsia="zh-CN" w:bidi="ar"/>
                </w:rPr>
                <w:delText>2013899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24"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9EBC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25" w:author="Administrator" w:date="2024-08-08T09:08:53Z">
              <w:r>
                <w:rPr>
                  <w:rFonts w:hint="eastAsia" w:ascii="宋体" w:hAnsi="宋体" w:eastAsia="宋体" w:cs="宋体"/>
                  <w:i w:val="0"/>
                  <w:color w:val="000000"/>
                  <w:kern w:val="0"/>
                  <w:sz w:val="20"/>
                  <w:szCs w:val="20"/>
                  <w:u w:val="none"/>
                  <w:lang w:val="en-US" w:eastAsia="zh-CN" w:bidi="ar"/>
                </w:rPr>
                <w:t xml:space="preserve">    其他市场监督管理事务</w:t>
              </w:r>
            </w:ins>
            <w:del w:id="3626"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其他市场监督管理事务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27"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BD94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3628" w:author="Administrator" w:date="2024-08-08T09:08:53Z">
              <w:r>
                <w:rPr>
                  <w:rFonts w:hint="eastAsia" w:ascii="宋体" w:hAnsi="宋体" w:eastAsia="宋体" w:cs="宋体"/>
                  <w:i w:val="0"/>
                  <w:color w:val="000000"/>
                  <w:kern w:val="0"/>
                  <w:sz w:val="20"/>
                  <w:szCs w:val="20"/>
                  <w:u w:val="none"/>
                  <w:lang w:val="en-US" w:eastAsia="zh-CN" w:bidi="ar"/>
                </w:rPr>
                <w:t>198</w:t>
              </w:r>
            </w:ins>
            <w:del w:id="3629" w:author="Administrator" w:date="2024-08-08T09:08:53Z">
              <w:r>
                <w:rPr>
                  <w:rFonts w:hint="eastAsia" w:ascii="宋体" w:hAnsi="宋体" w:eastAsia="宋体" w:cs="宋体"/>
                  <w:i w:val="0"/>
                  <w:iCs w:val="0"/>
                  <w:color w:val="000000"/>
                  <w:kern w:val="0"/>
                  <w:sz w:val="20"/>
                  <w:szCs w:val="20"/>
                  <w:u w:val="none"/>
                  <w:lang w:val="en-US" w:eastAsia="zh-CN" w:bidi="ar"/>
                </w:rPr>
                <w:delText>114</w:delText>
              </w:r>
            </w:del>
          </w:p>
        </w:tc>
      </w:tr>
      <w:tr w14:paraId="14FFF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30"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30"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31"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13B0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32" w:author="Administrator" w:date="2024-08-08T09:08:53Z">
              <w:r>
                <w:rPr>
                  <w:rFonts w:hint="eastAsia" w:ascii="宋体" w:hAnsi="宋体" w:eastAsia="宋体" w:cs="宋体"/>
                  <w:i w:val="0"/>
                  <w:color w:val="000000"/>
                  <w:kern w:val="0"/>
                  <w:sz w:val="20"/>
                  <w:szCs w:val="20"/>
                  <w:u w:val="none"/>
                  <w:lang w:val="en-US" w:eastAsia="zh-CN" w:bidi="ar"/>
                </w:rPr>
                <w:t>20199</w:t>
              </w:r>
            </w:ins>
            <w:del w:id="3633" w:author="Administrator" w:date="2024-08-08T09:08:53Z">
              <w:r>
                <w:rPr>
                  <w:rFonts w:hint="eastAsia" w:ascii="宋体" w:hAnsi="宋体" w:eastAsia="宋体" w:cs="宋体"/>
                  <w:i w:val="0"/>
                  <w:iCs w:val="0"/>
                  <w:color w:val="000000"/>
                  <w:kern w:val="0"/>
                  <w:sz w:val="20"/>
                  <w:szCs w:val="20"/>
                  <w:u w:val="none"/>
                  <w:lang w:val="en-US" w:eastAsia="zh-CN" w:bidi="ar"/>
                </w:rPr>
                <w:delText>20199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34"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FD59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35" w:author="Administrator" w:date="2024-08-08T09:08:53Z">
              <w:r>
                <w:rPr>
                  <w:rFonts w:hint="eastAsia" w:ascii="宋体" w:hAnsi="宋体" w:eastAsia="宋体" w:cs="宋体"/>
                  <w:i w:val="0"/>
                  <w:color w:val="000000"/>
                  <w:kern w:val="0"/>
                  <w:sz w:val="20"/>
                  <w:szCs w:val="20"/>
                  <w:u w:val="none"/>
                  <w:lang w:val="en-US" w:eastAsia="zh-CN" w:bidi="ar"/>
                </w:rPr>
                <w:t xml:space="preserve">  其他一般公共服务支出(款)</w:t>
              </w:r>
            </w:ins>
            <w:del w:id="3636"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其他一般公共服务支出(款)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37"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4AE0D0">
            <w:pPr>
              <w:widowControl/>
              <w:jc w:val="right"/>
              <w:textAlignment w:val="center"/>
              <w:rPr>
                <w:rFonts w:hint="eastAsia" w:ascii="宋体" w:hAnsi="宋体" w:eastAsia="宋体" w:cs="宋体"/>
                <w:i w:val="0"/>
                <w:iCs w:val="0"/>
                <w:color w:val="000000"/>
                <w:sz w:val="20"/>
                <w:szCs w:val="20"/>
                <w:u w:val="none"/>
              </w:rPr>
              <w:pPrChange w:id="3638" w:author="Administrator" w:date="2024-08-08T09:08:53Z">
                <w:pPr>
                  <w:jc w:val="right"/>
                </w:pPr>
              </w:pPrChange>
            </w:pPr>
            <w:ins w:id="3639" w:author="Administrator" w:date="2024-08-08T09:08:53Z">
              <w:r>
                <w:rPr>
                  <w:rFonts w:hint="eastAsia" w:ascii="宋体" w:hAnsi="宋体" w:eastAsia="宋体" w:cs="宋体"/>
                  <w:i w:val="0"/>
                  <w:color w:val="000000"/>
                  <w:kern w:val="0"/>
                  <w:sz w:val="20"/>
                  <w:szCs w:val="20"/>
                  <w:u w:val="none"/>
                  <w:lang w:val="en-US" w:eastAsia="zh-CN" w:bidi="ar"/>
                </w:rPr>
                <w:t>1,594</w:t>
              </w:r>
            </w:ins>
          </w:p>
        </w:tc>
      </w:tr>
      <w:tr w14:paraId="0A049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40"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40"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41"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0E5E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42" w:author="Administrator" w:date="2024-08-08T09:08:53Z">
              <w:r>
                <w:rPr>
                  <w:rFonts w:hint="eastAsia" w:ascii="宋体" w:hAnsi="宋体" w:eastAsia="宋体" w:cs="宋体"/>
                  <w:i w:val="0"/>
                  <w:color w:val="000000"/>
                  <w:kern w:val="0"/>
                  <w:sz w:val="20"/>
                  <w:szCs w:val="20"/>
                  <w:u w:val="none"/>
                  <w:lang w:val="en-US" w:eastAsia="zh-CN" w:bidi="ar"/>
                </w:rPr>
                <w:t>2019901</w:t>
              </w:r>
            </w:ins>
            <w:del w:id="3643" w:author="Administrator" w:date="2024-08-08T09:08:53Z">
              <w:r>
                <w:rPr>
                  <w:rFonts w:hint="eastAsia" w:ascii="宋体" w:hAnsi="宋体" w:eastAsia="宋体" w:cs="宋体"/>
                  <w:i w:val="0"/>
                  <w:iCs w:val="0"/>
                  <w:color w:val="000000"/>
                  <w:kern w:val="0"/>
                  <w:sz w:val="20"/>
                  <w:szCs w:val="20"/>
                  <w:u w:val="none"/>
                  <w:lang w:val="en-US" w:eastAsia="zh-CN" w:bidi="ar"/>
                </w:rPr>
                <w:delText>2019901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44"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E1F8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45" w:author="Administrator" w:date="2024-08-08T09:08:53Z">
              <w:r>
                <w:rPr>
                  <w:rFonts w:hint="eastAsia" w:ascii="宋体" w:hAnsi="宋体" w:eastAsia="宋体" w:cs="宋体"/>
                  <w:i w:val="0"/>
                  <w:color w:val="000000"/>
                  <w:kern w:val="0"/>
                  <w:sz w:val="20"/>
                  <w:szCs w:val="20"/>
                  <w:u w:val="none"/>
                  <w:lang w:val="en-US" w:eastAsia="zh-CN" w:bidi="ar"/>
                </w:rPr>
                <w:t xml:space="preserve">    国家赔偿费用支出</w:t>
              </w:r>
            </w:ins>
            <w:del w:id="3646"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国家赔偿费用支出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47"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7105B6">
            <w:pPr>
              <w:jc w:val="right"/>
              <w:rPr>
                <w:rFonts w:hint="eastAsia" w:ascii="宋体" w:hAnsi="宋体" w:eastAsia="宋体" w:cs="宋体"/>
                <w:i w:val="0"/>
                <w:iCs w:val="0"/>
                <w:color w:val="000000"/>
                <w:sz w:val="20"/>
                <w:szCs w:val="20"/>
                <w:u w:val="none"/>
              </w:rPr>
            </w:pPr>
          </w:p>
        </w:tc>
      </w:tr>
      <w:tr w14:paraId="4F81C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48"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48"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49"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6A62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50" w:author="Administrator" w:date="2024-08-08T09:08:53Z">
              <w:r>
                <w:rPr>
                  <w:rFonts w:hint="eastAsia" w:ascii="宋体" w:hAnsi="宋体" w:eastAsia="宋体" w:cs="宋体"/>
                  <w:i w:val="0"/>
                  <w:color w:val="000000"/>
                  <w:kern w:val="0"/>
                  <w:sz w:val="20"/>
                  <w:szCs w:val="20"/>
                  <w:u w:val="none"/>
                  <w:lang w:val="en-US" w:eastAsia="zh-CN" w:bidi="ar"/>
                </w:rPr>
                <w:t>2019999</w:t>
              </w:r>
            </w:ins>
            <w:del w:id="3651" w:author="Administrator" w:date="2024-08-08T09:08:53Z">
              <w:r>
                <w:rPr>
                  <w:rFonts w:hint="eastAsia" w:ascii="宋体" w:hAnsi="宋体" w:eastAsia="宋体" w:cs="宋体"/>
                  <w:i w:val="0"/>
                  <w:iCs w:val="0"/>
                  <w:color w:val="000000"/>
                  <w:kern w:val="0"/>
                  <w:sz w:val="20"/>
                  <w:szCs w:val="20"/>
                  <w:u w:val="none"/>
                  <w:lang w:val="en-US" w:eastAsia="zh-CN" w:bidi="ar"/>
                </w:rPr>
                <w:delText>2019999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52"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9AAE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53" w:author="Administrator" w:date="2024-08-08T09:08:53Z">
              <w:r>
                <w:rPr>
                  <w:rFonts w:hint="eastAsia" w:ascii="宋体" w:hAnsi="宋体" w:eastAsia="宋体" w:cs="宋体"/>
                  <w:i w:val="0"/>
                  <w:color w:val="000000"/>
                  <w:kern w:val="0"/>
                  <w:sz w:val="20"/>
                  <w:szCs w:val="20"/>
                  <w:u w:val="none"/>
                  <w:lang w:val="en-US" w:eastAsia="zh-CN" w:bidi="ar"/>
                </w:rPr>
                <w:t xml:space="preserve">    其他一般公共服务支出(项)</w:t>
              </w:r>
            </w:ins>
            <w:del w:id="3654"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其他一般公共服务支出(项)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55"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14863B">
            <w:pPr>
              <w:widowControl/>
              <w:jc w:val="right"/>
              <w:textAlignment w:val="center"/>
              <w:rPr>
                <w:rFonts w:hint="eastAsia" w:ascii="宋体" w:hAnsi="宋体" w:eastAsia="宋体" w:cs="宋体"/>
                <w:i w:val="0"/>
                <w:iCs w:val="0"/>
                <w:color w:val="000000"/>
                <w:sz w:val="20"/>
                <w:szCs w:val="20"/>
                <w:u w:val="none"/>
              </w:rPr>
              <w:pPrChange w:id="3656" w:author="Administrator" w:date="2024-08-08T09:08:53Z">
                <w:pPr>
                  <w:jc w:val="right"/>
                </w:pPr>
              </w:pPrChange>
            </w:pPr>
            <w:ins w:id="3657" w:author="Administrator" w:date="2024-08-08T09:08:53Z">
              <w:r>
                <w:rPr>
                  <w:rFonts w:hint="eastAsia" w:ascii="宋体" w:hAnsi="宋体" w:eastAsia="宋体" w:cs="宋体"/>
                  <w:i w:val="0"/>
                  <w:color w:val="000000"/>
                  <w:kern w:val="0"/>
                  <w:sz w:val="20"/>
                  <w:szCs w:val="20"/>
                  <w:u w:val="none"/>
                  <w:lang w:val="en-US" w:eastAsia="zh-CN" w:bidi="ar"/>
                </w:rPr>
                <w:t>1,594</w:t>
              </w:r>
            </w:ins>
          </w:p>
        </w:tc>
      </w:tr>
      <w:tr w14:paraId="47CC8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58"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58"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59"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92E3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60" w:author="Administrator" w:date="2024-08-08T09:08:53Z">
              <w:r>
                <w:rPr>
                  <w:rFonts w:hint="eastAsia" w:ascii="宋体" w:hAnsi="宋体" w:eastAsia="宋体" w:cs="宋体"/>
                  <w:i w:val="0"/>
                  <w:color w:val="000000"/>
                  <w:kern w:val="0"/>
                  <w:sz w:val="20"/>
                  <w:szCs w:val="20"/>
                  <w:u w:val="none"/>
                  <w:lang w:val="en-US" w:eastAsia="zh-CN" w:bidi="ar"/>
                </w:rPr>
                <w:t>202</w:t>
              </w:r>
            </w:ins>
            <w:del w:id="3661" w:author="Administrator" w:date="2024-08-08T09:08:53Z">
              <w:r>
                <w:rPr>
                  <w:rFonts w:hint="eastAsia" w:ascii="宋体" w:hAnsi="宋体" w:eastAsia="宋体" w:cs="宋体"/>
                  <w:i w:val="0"/>
                  <w:iCs w:val="0"/>
                  <w:color w:val="000000"/>
                  <w:kern w:val="0"/>
                  <w:sz w:val="20"/>
                  <w:szCs w:val="20"/>
                  <w:u w:val="none"/>
                  <w:lang w:val="en-US" w:eastAsia="zh-CN" w:bidi="ar"/>
                </w:rPr>
                <w:delText>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62"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0E52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63" w:author="Administrator" w:date="2024-08-08T09:08:53Z">
              <w:r>
                <w:rPr>
                  <w:rFonts w:hint="eastAsia" w:ascii="宋体" w:hAnsi="宋体" w:eastAsia="宋体" w:cs="宋体"/>
                  <w:i w:val="0"/>
                  <w:color w:val="000000"/>
                  <w:kern w:val="0"/>
                  <w:sz w:val="20"/>
                  <w:szCs w:val="20"/>
                  <w:u w:val="none"/>
                  <w:lang w:val="en-US" w:eastAsia="zh-CN" w:bidi="ar"/>
                </w:rPr>
                <w:t>外交支出</w:t>
              </w:r>
            </w:ins>
            <w:del w:id="3664" w:author="Administrator" w:date="2024-08-08T09:08:53Z">
              <w:r>
                <w:rPr>
                  <w:rFonts w:hint="eastAsia" w:ascii="宋体" w:hAnsi="宋体" w:eastAsia="宋体" w:cs="宋体"/>
                  <w:i w:val="0"/>
                  <w:iCs w:val="0"/>
                  <w:color w:val="000000"/>
                  <w:kern w:val="0"/>
                  <w:sz w:val="20"/>
                  <w:szCs w:val="20"/>
                  <w:u w:val="none"/>
                  <w:lang w:val="en-US" w:eastAsia="zh-CN" w:bidi="ar"/>
                </w:rPr>
                <w:delText>外交支出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65"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B7B06B">
            <w:pPr>
              <w:jc w:val="right"/>
              <w:rPr>
                <w:rFonts w:hint="eastAsia" w:ascii="宋体" w:hAnsi="宋体" w:eastAsia="宋体" w:cs="宋体"/>
                <w:i w:val="0"/>
                <w:iCs w:val="0"/>
                <w:color w:val="000000"/>
                <w:sz w:val="20"/>
                <w:szCs w:val="20"/>
                <w:u w:val="none"/>
              </w:rPr>
            </w:pPr>
          </w:p>
        </w:tc>
      </w:tr>
      <w:tr w14:paraId="5E7FD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66"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66"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67"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3FA1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68" w:author="Administrator" w:date="2024-08-08T09:08:53Z">
              <w:r>
                <w:rPr>
                  <w:rFonts w:hint="eastAsia" w:ascii="宋体" w:hAnsi="宋体" w:eastAsia="宋体" w:cs="宋体"/>
                  <w:i w:val="0"/>
                  <w:color w:val="000000"/>
                  <w:kern w:val="0"/>
                  <w:sz w:val="20"/>
                  <w:szCs w:val="20"/>
                  <w:u w:val="none"/>
                  <w:lang w:val="en-US" w:eastAsia="zh-CN" w:bidi="ar"/>
                </w:rPr>
                <w:t>20201</w:t>
              </w:r>
            </w:ins>
            <w:del w:id="3669" w:author="Administrator" w:date="2024-08-08T09:08:53Z">
              <w:r>
                <w:rPr>
                  <w:rFonts w:hint="eastAsia" w:ascii="宋体" w:hAnsi="宋体" w:eastAsia="宋体" w:cs="宋体"/>
                  <w:i w:val="0"/>
                  <w:iCs w:val="0"/>
                  <w:color w:val="000000"/>
                  <w:kern w:val="0"/>
                  <w:sz w:val="20"/>
                  <w:szCs w:val="20"/>
                  <w:u w:val="none"/>
                  <w:lang w:val="en-US" w:eastAsia="zh-CN" w:bidi="ar"/>
                </w:rPr>
                <w:delText>20201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70"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6796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71" w:author="Administrator" w:date="2024-08-08T09:08:53Z">
              <w:r>
                <w:rPr>
                  <w:rFonts w:hint="eastAsia" w:ascii="宋体" w:hAnsi="宋体" w:eastAsia="宋体" w:cs="宋体"/>
                  <w:i w:val="0"/>
                  <w:color w:val="000000"/>
                  <w:kern w:val="0"/>
                  <w:sz w:val="20"/>
                  <w:szCs w:val="20"/>
                  <w:u w:val="none"/>
                  <w:lang w:val="en-US" w:eastAsia="zh-CN" w:bidi="ar"/>
                </w:rPr>
                <w:t xml:space="preserve">  外交管理事务</w:t>
              </w:r>
            </w:ins>
            <w:del w:id="3672"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外交管理事务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73"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835897">
            <w:pPr>
              <w:jc w:val="right"/>
              <w:rPr>
                <w:rFonts w:hint="eastAsia" w:ascii="宋体" w:hAnsi="宋体" w:eastAsia="宋体" w:cs="宋体"/>
                <w:i w:val="0"/>
                <w:iCs w:val="0"/>
                <w:color w:val="000000"/>
                <w:sz w:val="20"/>
                <w:szCs w:val="20"/>
                <w:u w:val="none"/>
              </w:rPr>
            </w:pPr>
          </w:p>
        </w:tc>
      </w:tr>
      <w:tr w14:paraId="1B6A2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74"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74"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75"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3508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76" w:author="Administrator" w:date="2024-08-08T09:08:53Z">
              <w:r>
                <w:rPr>
                  <w:rFonts w:hint="eastAsia" w:ascii="宋体" w:hAnsi="宋体" w:eastAsia="宋体" w:cs="宋体"/>
                  <w:i w:val="0"/>
                  <w:color w:val="000000"/>
                  <w:kern w:val="0"/>
                  <w:sz w:val="20"/>
                  <w:szCs w:val="20"/>
                  <w:u w:val="none"/>
                  <w:lang w:val="en-US" w:eastAsia="zh-CN" w:bidi="ar"/>
                </w:rPr>
                <w:t>2020101</w:t>
              </w:r>
            </w:ins>
            <w:del w:id="3677" w:author="Administrator" w:date="2024-08-08T09:08:53Z">
              <w:r>
                <w:rPr>
                  <w:rFonts w:hint="eastAsia" w:ascii="宋体" w:hAnsi="宋体" w:eastAsia="宋体" w:cs="宋体"/>
                  <w:i w:val="0"/>
                  <w:iCs w:val="0"/>
                  <w:color w:val="000000"/>
                  <w:kern w:val="0"/>
                  <w:sz w:val="20"/>
                  <w:szCs w:val="20"/>
                  <w:u w:val="none"/>
                  <w:lang w:val="en-US" w:eastAsia="zh-CN" w:bidi="ar"/>
                </w:rPr>
                <w:delText>2020101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78"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7B3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79" w:author="Administrator" w:date="2024-08-08T09:08:53Z">
              <w:r>
                <w:rPr>
                  <w:rFonts w:hint="eastAsia" w:ascii="宋体" w:hAnsi="宋体" w:eastAsia="宋体" w:cs="宋体"/>
                  <w:i w:val="0"/>
                  <w:color w:val="000000"/>
                  <w:kern w:val="0"/>
                  <w:sz w:val="20"/>
                  <w:szCs w:val="20"/>
                  <w:u w:val="none"/>
                  <w:lang w:val="en-US" w:eastAsia="zh-CN" w:bidi="ar"/>
                </w:rPr>
                <w:t xml:space="preserve">    行政运行</w:t>
              </w:r>
            </w:ins>
            <w:del w:id="3680"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81"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97DEF6">
            <w:pPr>
              <w:jc w:val="right"/>
              <w:rPr>
                <w:rFonts w:hint="eastAsia" w:ascii="宋体" w:hAnsi="宋体" w:eastAsia="宋体" w:cs="宋体"/>
                <w:i w:val="0"/>
                <w:iCs w:val="0"/>
                <w:color w:val="000000"/>
                <w:sz w:val="20"/>
                <w:szCs w:val="20"/>
                <w:u w:val="none"/>
              </w:rPr>
            </w:pPr>
          </w:p>
        </w:tc>
      </w:tr>
      <w:tr w14:paraId="224B3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82"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82"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83"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A6BE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84" w:author="Administrator" w:date="2024-08-08T09:08:53Z">
              <w:r>
                <w:rPr>
                  <w:rFonts w:hint="eastAsia" w:ascii="宋体" w:hAnsi="宋体" w:eastAsia="宋体" w:cs="宋体"/>
                  <w:i w:val="0"/>
                  <w:color w:val="000000"/>
                  <w:kern w:val="0"/>
                  <w:sz w:val="20"/>
                  <w:szCs w:val="20"/>
                  <w:u w:val="none"/>
                  <w:lang w:val="en-US" w:eastAsia="zh-CN" w:bidi="ar"/>
                </w:rPr>
                <w:t>2020102</w:t>
              </w:r>
            </w:ins>
            <w:del w:id="3685" w:author="Administrator" w:date="2024-08-08T09:08:53Z">
              <w:r>
                <w:rPr>
                  <w:rFonts w:hint="eastAsia" w:ascii="宋体" w:hAnsi="宋体" w:eastAsia="宋体" w:cs="宋体"/>
                  <w:i w:val="0"/>
                  <w:iCs w:val="0"/>
                  <w:color w:val="000000"/>
                  <w:kern w:val="0"/>
                  <w:sz w:val="20"/>
                  <w:szCs w:val="20"/>
                  <w:u w:val="none"/>
                  <w:lang w:val="en-US" w:eastAsia="zh-CN" w:bidi="ar"/>
                </w:rPr>
                <w:delText>2020102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86"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470F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87" w:author="Administrator" w:date="2024-08-08T09:08:53Z">
              <w:r>
                <w:rPr>
                  <w:rFonts w:hint="eastAsia" w:ascii="宋体" w:hAnsi="宋体" w:eastAsia="宋体" w:cs="宋体"/>
                  <w:i w:val="0"/>
                  <w:color w:val="000000"/>
                  <w:kern w:val="0"/>
                  <w:sz w:val="20"/>
                  <w:szCs w:val="20"/>
                  <w:u w:val="none"/>
                  <w:lang w:val="en-US" w:eastAsia="zh-CN" w:bidi="ar"/>
                </w:rPr>
                <w:t xml:space="preserve">    一般行政管理事务</w:t>
              </w:r>
            </w:ins>
            <w:del w:id="3688"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89"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761FD2">
            <w:pPr>
              <w:jc w:val="right"/>
              <w:rPr>
                <w:rFonts w:hint="eastAsia" w:ascii="宋体" w:hAnsi="宋体" w:eastAsia="宋体" w:cs="宋体"/>
                <w:i w:val="0"/>
                <w:iCs w:val="0"/>
                <w:color w:val="000000"/>
                <w:sz w:val="20"/>
                <w:szCs w:val="20"/>
                <w:u w:val="none"/>
              </w:rPr>
            </w:pPr>
          </w:p>
        </w:tc>
      </w:tr>
      <w:tr w14:paraId="507E2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90"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90"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91"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D263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92" w:author="Administrator" w:date="2024-08-08T09:08:53Z">
              <w:r>
                <w:rPr>
                  <w:rFonts w:hint="eastAsia" w:ascii="宋体" w:hAnsi="宋体" w:eastAsia="宋体" w:cs="宋体"/>
                  <w:i w:val="0"/>
                  <w:color w:val="000000"/>
                  <w:kern w:val="0"/>
                  <w:sz w:val="20"/>
                  <w:szCs w:val="20"/>
                  <w:u w:val="none"/>
                  <w:lang w:val="en-US" w:eastAsia="zh-CN" w:bidi="ar"/>
                </w:rPr>
                <w:t>2020103</w:t>
              </w:r>
            </w:ins>
            <w:del w:id="3693" w:author="Administrator" w:date="2024-08-08T09:08:53Z">
              <w:r>
                <w:rPr>
                  <w:rFonts w:hint="eastAsia" w:ascii="宋体" w:hAnsi="宋体" w:eastAsia="宋体" w:cs="宋体"/>
                  <w:i w:val="0"/>
                  <w:iCs w:val="0"/>
                  <w:color w:val="000000"/>
                  <w:kern w:val="0"/>
                  <w:sz w:val="20"/>
                  <w:szCs w:val="20"/>
                  <w:u w:val="none"/>
                  <w:lang w:val="en-US" w:eastAsia="zh-CN" w:bidi="ar"/>
                </w:rPr>
                <w:delText>2020103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94"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E896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695" w:author="Administrator" w:date="2024-08-08T09:08:53Z">
              <w:r>
                <w:rPr>
                  <w:rFonts w:hint="eastAsia" w:ascii="宋体" w:hAnsi="宋体" w:eastAsia="宋体" w:cs="宋体"/>
                  <w:i w:val="0"/>
                  <w:color w:val="000000"/>
                  <w:kern w:val="0"/>
                  <w:sz w:val="20"/>
                  <w:szCs w:val="20"/>
                  <w:u w:val="none"/>
                  <w:lang w:val="en-US" w:eastAsia="zh-CN" w:bidi="ar"/>
                </w:rPr>
                <w:t xml:space="preserve">    机关服务</w:t>
              </w:r>
            </w:ins>
            <w:del w:id="3696"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97"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AA2CEA">
            <w:pPr>
              <w:jc w:val="right"/>
              <w:rPr>
                <w:rFonts w:hint="eastAsia" w:ascii="宋体" w:hAnsi="宋体" w:eastAsia="宋体" w:cs="宋体"/>
                <w:i w:val="0"/>
                <w:iCs w:val="0"/>
                <w:color w:val="000000"/>
                <w:sz w:val="20"/>
                <w:szCs w:val="20"/>
                <w:u w:val="none"/>
              </w:rPr>
            </w:pPr>
          </w:p>
        </w:tc>
      </w:tr>
      <w:tr w14:paraId="2973E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698"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698"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699"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543F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00" w:author="Administrator" w:date="2024-08-08T09:08:53Z">
              <w:r>
                <w:rPr>
                  <w:rFonts w:hint="eastAsia" w:ascii="宋体" w:hAnsi="宋体" w:eastAsia="宋体" w:cs="宋体"/>
                  <w:i w:val="0"/>
                  <w:color w:val="000000"/>
                  <w:kern w:val="0"/>
                  <w:sz w:val="20"/>
                  <w:szCs w:val="20"/>
                  <w:u w:val="none"/>
                  <w:lang w:val="en-US" w:eastAsia="zh-CN" w:bidi="ar"/>
                </w:rPr>
                <w:t>2020104</w:t>
              </w:r>
            </w:ins>
            <w:del w:id="3701" w:author="Administrator" w:date="2024-08-08T09:08:53Z">
              <w:r>
                <w:rPr>
                  <w:rFonts w:hint="eastAsia" w:ascii="宋体" w:hAnsi="宋体" w:eastAsia="宋体" w:cs="宋体"/>
                  <w:i w:val="0"/>
                  <w:iCs w:val="0"/>
                  <w:color w:val="000000"/>
                  <w:kern w:val="0"/>
                  <w:sz w:val="20"/>
                  <w:szCs w:val="20"/>
                  <w:u w:val="none"/>
                  <w:lang w:val="en-US" w:eastAsia="zh-CN" w:bidi="ar"/>
                </w:rPr>
                <w:delText>2020104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02"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7134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03" w:author="Administrator" w:date="2024-08-08T09:08:53Z">
              <w:r>
                <w:rPr>
                  <w:rFonts w:hint="eastAsia" w:ascii="宋体" w:hAnsi="宋体" w:eastAsia="宋体" w:cs="宋体"/>
                  <w:i w:val="0"/>
                  <w:color w:val="000000"/>
                  <w:kern w:val="0"/>
                  <w:sz w:val="20"/>
                  <w:szCs w:val="20"/>
                  <w:u w:val="none"/>
                  <w:lang w:val="en-US" w:eastAsia="zh-CN" w:bidi="ar"/>
                </w:rPr>
                <w:t xml:space="preserve">    专项业务</w:t>
              </w:r>
            </w:ins>
            <w:del w:id="3704"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专项业务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05"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7BCF8D">
            <w:pPr>
              <w:jc w:val="right"/>
              <w:rPr>
                <w:rFonts w:hint="eastAsia" w:ascii="宋体" w:hAnsi="宋体" w:eastAsia="宋体" w:cs="宋体"/>
                <w:i w:val="0"/>
                <w:iCs w:val="0"/>
                <w:color w:val="000000"/>
                <w:sz w:val="20"/>
                <w:szCs w:val="20"/>
                <w:u w:val="none"/>
              </w:rPr>
            </w:pPr>
          </w:p>
        </w:tc>
      </w:tr>
      <w:tr w14:paraId="0C8DC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06"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06"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07"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80C0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08" w:author="Administrator" w:date="2024-08-08T09:08:53Z">
              <w:r>
                <w:rPr>
                  <w:rFonts w:hint="eastAsia" w:ascii="宋体" w:hAnsi="宋体" w:eastAsia="宋体" w:cs="宋体"/>
                  <w:i w:val="0"/>
                  <w:color w:val="000000"/>
                  <w:kern w:val="0"/>
                  <w:sz w:val="20"/>
                  <w:szCs w:val="20"/>
                  <w:u w:val="none"/>
                  <w:lang w:val="en-US" w:eastAsia="zh-CN" w:bidi="ar"/>
                </w:rPr>
                <w:t>2020150</w:t>
              </w:r>
            </w:ins>
            <w:del w:id="3709" w:author="Administrator" w:date="2024-08-08T09:08:53Z">
              <w:r>
                <w:rPr>
                  <w:rFonts w:hint="eastAsia" w:ascii="宋体" w:hAnsi="宋体" w:eastAsia="宋体" w:cs="宋体"/>
                  <w:i w:val="0"/>
                  <w:iCs w:val="0"/>
                  <w:color w:val="000000"/>
                  <w:kern w:val="0"/>
                  <w:sz w:val="20"/>
                  <w:szCs w:val="20"/>
                  <w:u w:val="none"/>
                  <w:lang w:val="en-US" w:eastAsia="zh-CN" w:bidi="ar"/>
                </w:rPr>
                <w:delText>2020150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10"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95D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11" w:author="Administrator" w:date="2024-08-08T09:08:53Z">
              <w:r>
                <w:rPr>
                  <w:rFonts w:hint="eastAsia" w:ascii="宋体" w:hAnsi="宋体" w:eastAsia="宋体" w:cs="宋体"/>
                  <w:i w:val="0"/>
                  <w:color w:val="000000"/>
                  <w:kern w:val="0"/>
                  <w:sz w:val="20"/>
                  <w:szCs w:val="20"/>
                  <w:u w:val="none"/>
                  <w:lang w:val="en-US" w:eastAsia="zh-CN" w:bidi="ar"/>
                </w:rPr>
                <w:t xml:space="preserve">    事业运行</w:t>
              </w:r>
            </w:ins>
            <w:del w:id="3712"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13"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C84C9B">
            <w:pPr>
              <w:jc w:val="right"/>
              <w:rPr>
                <w:rFonts w:hint="eastAsia" w:ascii="宋体" w:hAnsi="宋体" w:eastAsia="宋体" w:cs="宋体"/>
                <w:i w:val="0"/>
                <w:iCs w:val="0"/>
                <w:color w:val="000000"/>
                <w:sz w:val="20"/>
                <w:szCs w:val="20"/>
                <w:u w:val="none"/>
              </w:rPr>
            </w:pPr>
          </w:p>
        </w:tc>
      </w:tr>
      <w:tr w14:paraId="79548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14"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14"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15"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FFBE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16" w:author="Administrator" w:date="2024-08-08T09:08:53Z">
              <w:r>
                <w:rPr>
                  <w:rFonts w:hint="eastAsia" w:ascii="宋体" w:hAnsi="宋体" w:eastAsia="宋体" w:cs="宋体"/>
                  <w:i w:val="0"/>
                  <w:color w:val="000000"/>
                  <w:kern w:val="0"/>
                  <w:sz w:val="20"/>
                  <w:szCs w:val="20"/>
                  <w:u w:val="none"/>
                  <w:lang w:val="en-US" w:eastAsia="zh-CN" w:bidi="ar"/>
                </w:rPr>
                <w:t>2020199</w:t>
              </w:r>
            </w:ins>
            <w:del w:id="3717" w:author="Administrator" w:date="2024-08-08T09:08:53Z">
              <w:r>
                <w:rPr>
                  <w:rFonts w:hint="eastAsia" w:ascii="宋体" w:hAnsi="宋体" w:eastAsia="宋体" w:cs="宋体"/>
                  <w:i w:val="0"/>
                  <w:iCs w:val="0"/>
                  <w:color w:val="000000"/>
                  <w:kern w:val="0"/>
                  <w:sz w:val="20"/>
                  <w:szCs w:val="20"/>
                  <w:u w:val="none"/>
                  <w:lang w:val="en-US" w:eastAsia="zh-CN" w:bidi="ar"/>
                </w:rPr>
                <w:delText>2020199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18"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6BB6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19" w:author="Administrator" w:date="2024-08-08T09:08:53Z">
              <w:r>
                <w:rPr>
                  <w:rFonts w:hint="eastAsia" w:ascii="宋体" w:hAnsi="宋体" w:eastAsia="宋体" w:cs="宋体"/>
                  <w:i w:val="0"/>
                  <w:color w:val="000000"/>
                  <w:kern w:val="0"/>
                  <w:sz w:val="20"/>
                  <w:szCs w:val="20"/>
                  <w:u w:val="none"/>
                  <w:lang w:val="en-US" w:eastAsia="zh-CN" w:bidi="ar"/>
                </w:rPr>
                <w:t xml:space="preserve">    其他外交管理事务支出</w:t>
              </w:r>
            </w:ins>
            <w:del w:id="3720"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其他外交管理事务支出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21"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CDE91D">
            <w:pPr>
              <w:jc w:val="right"/>
              <w:rPr>
                <w:rFonts w:hint="eastAsia" w:ascii="宋体" w:hAnsi="宋体" w:eastAsia="宋体" w:cs="宋体"/>
                <w:i w:val="0"/>
                <w:iCs w:val="0"/>
                <w:color w:val="000000"/>
                <w:sz w:val="20"/>
                <w:szCs w:val="20"/>
                <w:u w:val="none"/>
              </w:rPr>
            </w:pPr>
          </w:p>
        </w:tc>
      </w:tr>
      <w:tr w14:paraId="6C379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22"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22"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23"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EC0C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24" w:author="Administrator" w:date="2024-08-08T09:08:53Z">
              <w:r>
                <w:rPr>
                  <w:rFonts w:hint="eastAsia" w:ascii="宋体" w:hAnsi="宋体" w:eastAsia="宋体" w:cs="宋体"/>
                  <w:i w:val="0"/>
                  <w:color w:val="000000"/>
                  <w:kern w:val="0"/>
                  <w:sz w:val="20"/>
                  <w:szCs w:val="20"/>
                  <w:u w:val="none"/>
                  <w:lang w:val="en-US" w:eastAsia="zh-CN" w:bidi="ar"/>
                </w:rPr>
                <w:t>20202</w:t>
              </w:r>
            </w:ins>
            <w:del w:id="3725" w:author="Administrator" w:date="2024-08-08T09:08:53Z">
              <w:r>
                <w:rPr>
                  <w:rFonts w:hint="eastAsia" w:ascii="宋体" w:hAnsi="宋体" w:eastAsia="宋体" w:cs="宋体"/>
                  <w:i w:val="0"/>
                  <w:iCs w:val="0"/>
                  <w:color w:val="000000"/>
                  <w:kern w:val="0"/>
                  <w:sz w:val="20"/>
                  <w:szCs w:val="20"/>
                  <w:u w:val="none"/>
                  <w:lang w:val="en-US" w:eastAsia="zh-CN" w:bidi="ar"/>
                </w:rPr>
                <w:delText>20202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26"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3AD9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27" w:author="Administrator" w:date="2024-08-08T09:08:53Z">
              <w:r>
                <w:rPr>
                  <w:rFonts w:hint="eastAsia" w:ascii="宋体" w:hAnsi="宋体" w:eastAsia="宋体" w:cs="宋体"/>
                  <w:i w:val="0"/>
                  <w:color w:val="000000"/>
                  <w:kern w:val="0"/>
                  <w:sz w:val="20"/>
                  <w:szCs w:val="20"/>
                  <w:u w:val="none"/>
                  <w:lang w:val="en-US" w:eastAsia="zh-CN" w:bidi="ar"/>
                </w:rPr>
                <w:t xml:space="preserve">  驻外机构</w:t>
              </w:r>
            </w:ins>
            <w:del w:id="3728"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驻外机构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29"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C13855">
            <w:pPr>
              <w:jc w:val="right"/>
              <w:rPr>
                <w:rFonts w:hint="eastAsia" w:ascii="宋体" w:hAnsi="宋体" w:eastAsia="宋体" w:cs="宋体"/>
                <w:i w:val="0"/>
                <w:iCs w:val="0"/>
                <w:color w:val="000000"/>
                <w:sz w:val="20"/>
                <w:szCs w:val="20"/>
                <w:u w:val="none"/>
              </w:rPr>
            </w:pPr>
          </w:p>
        </w:tc>
      </w:tr>
      <w:tr w14:paraId="6535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30"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30"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31"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7463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32" w:author="Administrator" w:date="2024-08-08T09:08:53Z">
              <w:r>
                <w:rPr>
                  <w:rFonts w:hint="eastAsia" w:ascii="宋体" w:hAnsi="宋体" w:eastAsia="宋体" w:cs="宋体"/>
                  <w:i w:val="0"/>
                  <w:color w:val="000000"/>
                  <w:kern w:val="0"/>
                  <w:sz w:val="20"/>
                  <w:szCs w:val="20"/>
                  <w:u w:val="none"/>
                  <w:lang w:val="en-US" w:eastAsia="zh-CN" w:bidi="ar"/>
                </w:rPr>
                <w:t>2020201</w:t>
              </w:r>
            </w:ins>
            <w:del w:id="3733" w:author="Administrator" w:date="2024-08-08T09:08:53Z">
              <w:r>
                <w:rPr>
                  <w:rFonts w:hint="eastAsia" w:ascii="宋体" w:hAnsi="宋体" w:eastAsia="宋体" w:cs="宋体"/>
                  <w:i w:val="0"/>
                  <w:iCs w:val="0"/>
                  <w:color w:val="000000"/>
                  <w:kern w:val="0"/>
                  <w:sz w:val="20"/>
                  <w:szCs w:val="20"/>
                  <w:u w:val="none"/>
                  <w:lang w:val="en-US" w:eastAsia="zh-CN" w:bidi="ar"/>
                </w:rPr>
                <w:delText>2020201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34"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BC0F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35" w:author="Administrator" w:date="2024-08-08T09:08:53Z">
              <w:r>
                <w:rPr>
                  <w:rFonts w:hint="eastAsia" w:ascii="宋体" w:hAnsi="宋体" w:eastAsia="宋体" w:cs="宋体"/>
                  <w:i w:val="0"/>
                  <w:color w:val="000000"/>
                  <w:kern w:val="0"/>
                  <w:sz w:val="20"/>
                  <w:szCs w:val="20"/>
                  <w:u w:val="none"/>
                  <w:lang w:val="en-US" w:eastAsia="zh-CN" w:bidi="ar"/>
                </w:rPr>
                <w:t xml:space="preserve">    驻外使领馆(团、处)</w:t>
              </w:r>
            </w:ins>
            <w:del w:id="3736"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驻外使领馆(团、处)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37"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3B56A7">
            <w:pPr>
              <w:jc w:val="right"/>
              <w:rPr>
                <w:rFonts w:hint="eastAsia" w:ascii="宋体" w:hAnsi="宋体" w:eastAsia="宋体" w:cs="宋体"/>
                <w:i w:val="0"/>
                <w:iCs w:val="0"/>
                <w:color w:val="000000"/>
                <w:sz w:val="20"/>
                <w:szCs w:val="20"/>
                <w:u w:val="none"/>
              </w:rPr>
            </w:pPr>
          </w:p>
        </w:tc>
      </w:tr>
      <w:tr w14:paraId="5DE69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38"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38"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39"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70D8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40" w:author="Administrator" w:date="2024-08-08T09:08:53Z">
              <w:r>
                <w:rPr>
                  <w:rFonts w:hint="eastAsia" w:ascii="宋体" w:hAnsi="宋体" w:eastAsia="宋体" w:cs="宋体"/>
                  <w:i w:val="0"/>
                  <w:color w:val="000000"/>
                  <w:kern w:val="0"/>
                  <w:sz w:val="20"/>
                  <w:szCs w:val="20"/>
                  <w:u w:val="none"/>
                  <w:lang w:val="en-US" w:eastAsia="zh-CN" w:bidi="ar"/>
                </w:rPr>
                <w:t>2020202</w:t>
              </w:r>
            </w:ins>
            <w:del w:id="3741" w:author="Administrator" w:date="2024-08-08T09:08:53Z">
              <w:r>
                <w:rPr>
                  <w:rFonts w:hint="eastAsia" w:ascii="宋体" w:hAnsi="宋体" w:eastAsia="宋体" w:cs="宋体"/>
                  <w:i w:val="0"/>
                  <w:iCs w:val="0"/>
                  <w:color w:val="000000"/>
                  <w:kern w:val="0"/>
                  <w:sz w:val="20"/>
                  <w:szCs w:val="20"/>
                  <w:u w:val="none"/>
                  <w:lang w:val="en-US" w:eastAsia="zh-CN" w:bidi="ar"/>
                </w:rPr>
                <w:delText>2020202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42"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0958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43" w:author="Administrator" w:date="2024-08-08T09:08:53Z">
              <w:r>
                <w:rPr>
                  <w:rFonts w:hint="eastAsia" w:ascii="宋体" w:hAnsi="宋体" w:eastAsia="宋体" w:cs="宋体"/>
                  <w:i w:val="0"/>
                  <w:color w:val="000000"/>
                  <w:kern w:val="0"/>
                  <w:sz w:val="20"/>
                  <w:szCs w:val="20"/>
                  <w:u w:val="none"/>
                  <w:lang w:val="en-US" w:eastAsia="zh-CN" w:bidi="ar"/>
                </w:rPr>
                <w:t xml:space="preserve">    其他驻外机构支出</w:t>
              </w:r>
            </w:ins>
            <w:del w:id="3744"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其他驻外机构支出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45"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CD3365">
            <w:pPr>
              <w:jc w:val="right"/>
              <w:rPr>
                <w:rFonts w:hint="eastAsia" w:ascii="宋体" w:hAnsi="宋体" w:eastAsia="宋体" w:cs="宋体"/>
                <w:i w:val="0"/>
                <w:iCs w:val="0"/>
                <w:color w:val="000000"/>
                <w:sz w:val="20"/>
                <w:szCs w:val="20"/>
                <w:u w:val="none"/>
              </w:rPr>
            </w:pPr>
          </w:p>
        </w:tc>
      </w:tr>
      <w:tr w14:paraId="72528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46"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746"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47"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DED9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48" w:author="Administrator" w:date="2024-08-08T09:08:53Z">
              <w:r>
                <w:rPr>
                  <w:rFonts w:hint="eastAsia" w:ascii="宋体" w:hAnsi="宋体" w:eastAsia="宋体" w:cs="宋体"/>
                  <w:i w:val="0"/>
                  <w:color w:val="000000"/>
                  <w:kern w:val="0"/>
                  <w:sz w:val="20"/>
                  <w:szCs w:val="20"/>
                  <w:u w:val="none"/>
                  <w:lang w:val="en-US" w:eastAsia="zh-CN" w:bidi="ar"/>
                </w:rPr>
                <w:t>20203</w:t>
              </w:r>
            </w:ins>
            <w:del w:id="3749" w:author="Administrator" w:date="2024-08-08T09:08:53Z">
              <w:r>
                <w:rPr>
                  <w:rFonts w:hint="eastAsia" w:ascii="宋体" w:hAnsi="宋体" w:eastAsia="宋体" w:cs="宋体"/>
                  <w:i w:val="0"/>
                  <w:iCs w:val="0"/>
                  <w:color w:val="000000"/>
                  <w:kern w:val="0"/>
                  <w:sz w:val="20"/>
                  <w:szCs w:val="20"/>
                  <w:u w:val="none"/>
                  <w:lang w:val="en-US" w:eastAsia="zh-CN" w:bidi="ar"/>
                </w:rPr>
                <w:delText>20203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50"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ABF3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51" w:author="Administrator" w:date="2024-08-08T09:08:53Z">
              <w:r>
                <w:rPr>
                  <w:rFonts w:hint="eastAsia" w:ascii="宋体" w:hAnsi="宋体" w:eastAsia="宋体" w:cs="宋体"/>
                  <w:i w:val="0"/>
                  <w:color w:val="000000"/>
                  <w:kern w:val="0"/>
                  <w:sz w:val="20"/>
                  <w:szCs w:val="20"/>
                  <w:u w:val="none"/>
                  <w:lang w:val="en-US" w:eastAsia="zh-CN" w:bidi="ar"/>
                </w:rPr>
                <w:t xml:space="preserve">  对外援助</w:t>
              </w:r>
            </w:ins>
            <w:del w:id="3752"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对外援助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53"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B18E7C">
            <w:pPr>
              <w:jc w:val="right"/>
              <w:rPr>
                <w:rFonts w:hint="eastAsia" w:ascii="宋体" w:hAnsi="宋体" w:eastAsia="宋体" w:cs="宋体"/>
                <w:i w:val="0"/>
                <w:iCs w:val="0"/>
                <w:color w:val="000000"/>
                <w:sz w:val="20"/>
                <w:szCs w:val="20"/>
                <w:u w:val="none"/>
              </w:rPr>
            </w:pPr>
          </w:p>
        </w:tc>
      </w:tr>
      <w:tr w14:paraId="74092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54"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754"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55"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128A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56" w:author="Administrator" w:date="2024-08-08T09:08:53Z">
              <w:r>
                <w:rPr>
                  <w:rFonts w:hint="eastAsia" w:ascii="宋体" w:hAnsi="宋体" w:eastAsia="宋体" w:cs="宋体"/>
                  <w:i w:val="0"/>
                  <w:color w:val="000000"/>
                  <w:kern w:val="0"/>
                  <w:sz w:val="20"/>
                  <w:szCs w:val="20"/>
                  <w:u w:val="none"/>
                  <w:lang w:val="en-US" w:eastAsia="zh-CN" w:bidi="ar"/>
                </w:rPr>
                <w:t>2020304</w:t>
              </w:r>
            </w:ins>
            <w:del w:id="3757" w:author="Administrator" w:date="2024-08-08T09:08:53Z">
              <w:r>
                <w:rPr>
                  <w:rFonts w:hint="eastAsia" w:ascii="宋体" w:hAnsi="宋体" w:eastAsia="宋体" w:cs="宋体"/>
                  <w:i w:val="0"/>
                  <w:iCs w:val="0"/>
                  <w:color w:val="000000"/>
                  <w:kern w:val="0"/>
                  <w:sz w:val="20"/>
                  <w:szCs w:val="20"/>
                  <w:u w:val="none"/>
                  <w:lang w:val="en-US" w:eastAsia="zh-CN" w:bidi="ar"/>
                </w:rPr>
                <w:delText>2020304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58"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31E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59" w:author="Administrator" w:date="2024-08-08T09:08:53Z">
              <w:r>
                <w:rPr>
                  <w:rFonts w:hint="eastAsia" w:ascii="宋体" w:hAnsi="宋体" w:eastAsia="宋体" w:cs="宋体"/>
                  <w:i w:val="0"/>
                  <w:color w:val="000000"/>
                  <w:kern w:val="0"/>
                  <w:sz w:val="20"/>
                  <w:szCs w:val="20"/>
                  <w:u w:val="none"/>
                  <w:lang w:val="en-US" w:eastAsia="zh-CN" w:bidi="ar"/>
                </w:rPr>
                <w:t xml:space="preserve">    援外优惠贷款贴息</w:t>
              </w:r>
            </w:ins>
            <w:del w:id="3760"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援外优惠贷款贴息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61"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C6B7B3">
            <w:pPr>
              <w:jc w:val="right"/>
              <w:rPr>
                <w:rFonts w:hint="eastAsia" w:ascii="宋体" w:hAnsi="宋体" w:eastAsia="宋体" w:cs="宋体"/>
                <w:i w:val="0"/>
                <w:iCs w:val="0"/>
                <w:color w:val="000000"/>
                <w:sz w:val="20"/>
                <w:szCs w:val="20"/>
                <w:u w:val="none"/>
              </w:rPr>
            </w:pPr>
          </w:p>
        </w:tc>
      </w:tr>
      <w:tr w14:paraId="660A3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62"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62"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63"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77AB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64" w:author="Administrator" w:date="2024-08-08T09:08:53Z">
              <w:r>
                <w:rPr>
                  <w:rFonts w:hint="eastAsia" w:ascii="宋体" w:hAnsi="宋体" w:eastAsia="宋体" w:cs="宋体"/>
                  <w:i w:val="0"/>
                  <w:color w:val="000000"/>
                  <w:kern w:val="0"/>
                  <w:sz w:val="20"/>
                  <w:szCs w:val="20"/>
                  <w:u w:val="none"/>
                  <w:lang w:val="en-US" w:eastAsia="zh-CN" w:bidi="ar"/>
                </w:rPr>
                <w:t>2020306</w:t>
              </w:r>
            </w:ins>
            <w:del w:id="3765" w:author="Administrator" w:date="2024-08-08T09:08:53Z">
              <w:r>
                <w:rPr>
                  <w:rFonts w:hint="eastAsia" w:ascii="宋体" w:hAnsi="宋体" w:eastAsia="宋体" w:cs="宋体"/>
                  <w:i w:val="0"/>
                  <w:iCs w:val="0"/>
                  <w:color w:val="000000"/>
                  <w:kern w:val="0"/>
                  <w:sz w:val="20"/>
                  <w:szCs w:val="20"/>
                  <w:u w:val="none"/>
                  <w:lang w:val="en-US" w:eastAsia="zh-CN" w:bidi="ar"/>
                </w:rPr>
                <w:delText>2020306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66"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3C41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67" w:author="Administrator" w:date="2024-08-08T09:08:53Z">
              <w:r>
                <w:rPr>
                  <w:rFonts w:hint="eastAsia" w:ascii="宋体" w:hAnsi="宋体" w:eastAsia="宋体" w:cs="宋体"/>
                  <w:i w:val="0"/>
                  <w:color w:val="000000"/>
                  <w:kern w:val="0"/>
                  <w:sz w:val="20"/>
                  <w:szCs w:val="20"/>
                  <w:u w:val="none"/>
                  <w:lang w:val="en-US" w:eastAsia="zh-CN" w:bidi="ar"/>
                </w:rPr>
                <w:t xml:space="preserve">    对外援助</w:t>
              </w:r>
            </w:ins>
            <w:del w:id="3768"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对外援助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69"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8E6C3D">
            <w:pPr>
              <w:jc w:val="right"/>
              <w:rPr>
                <w:rFonts w:hint="eastAsia" w:ascii="宋体" w:hAnsi="宋体" w:eastAsia="宋体" w:cs="宋体"/>
                <w:i w:val="0"/>
                <w:iCs w:val="0"/>
                <w:color w:val="000000"/>
                <w:sz w:val="20"/>
                <w:szCs w:val="20"/>
                <w:u w:val="none"/>
              </w:rPr>
            </w:pPr>
          </w:p>
        </w:tc>
      </w:tr>
      <w:tr w14:paraId="5C171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70"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70"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71"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7A9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72" w:author="Administrator" w:date="2024-08-08T09:08:53Z">
              <w:r>
                <w:rPr>
                  <w:rFonts w:hint="eastAsia" w:ascii="宋体" w:hAnsi="宋体" w:eastAsia="宋体" w:cs="宋体"/>
                  <w:i w:val="0"/>
                  <w:color w:val="000000"/>
                  <w:kern w:val="0"/>
                  <w:sz w:val="20"/>
                  <w:szCs w:val="20"/>
                  <w:u w:val="none"/>
                  <w:lang w:val="en-US" w:eastAsia="zh-CN" w:bidi="ar"/>
                </w:rPr>
                <w:t>20204</w:t>
              </w:r>
            </w:ins>
            <w:del w:id="3773" w:author="Administrator" w:date="2024-08-08T09:08:53Z">
              <w:r>
                <w:rPr>
                  <w:rFonts w:hint="eastAsia" w:ascii="宋体" w:hAnsi="宋体" w:eastAsia="宋体" w:cs="宋体"/>
                  <w:i w:val="0"/>
                  <w:iCs w:val="0"/>
                  <w:color w:val="000000"/>
                  <w:kern w:val="0"/>
                  <w:sz w:val="20"/>
                  <w:szCs w:val="20"/>
                  <w:u w:val="none"/>
                  <w:lang w:val="en-US" w:eastAsia="zh-CN" w:bidi="ar"/>
                </w:rPr>
                <w:delText>20204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74"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C3F3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75" w:author="Administrator" w:date="2024-08-08T09:08:53Z">
              <w:r>
                <w:rPr>
                  <w:rFonts w:hint="eastAsia" w:ascii="宋体" w:hAnsi="宋体" w:eastAsia="宋体" w:cs="宋体"/>
                  <w:i w:val="0"/>
                  <w:color w:val="000000"/>
                  <w:kern w:val="0"/>
                  <w:sz w:val="20"/>
                  <w:szCs w:val="20"/>
                  <w:u w:val="none"/>
                  <w:lang w:val="en-US" w:eastAsia="zh-CN" w:bidi="ar"/>
                </w:rPr>
                <w:t xml:space="preserve">  国际组织</w:t>
              </w:r>
            </w:ins>
            <w:del w:id="3776"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国际组织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77"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7D7A35">
            <w:pPr>
              <w:jc w:val="right"/>
              <w:rPr>
                <w:rFonts w:hint="eastAsia" w:ascii="宋体" w:hAnsi="宋体" w:eastAsia="宋体" w:cs="宋体"/>
                <w:i w:val="0"/>
                <w:iCs w:val="0"/>
                <w:color w:val="000000"/>
                <w:sz w:val="20"/>
                <w:szCs w:val="20"/>
                <w:u w:val="none"/>
              </w:rPr>
            </w:pPr>
          </w:p>
        </w:tc>
      </w:tr>
      <w:tr w14:paraId="086AC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78"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78"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79"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1C0C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80" w:author="Administrator" w:date="2024-08-08T09:08:53Z">
              <w:r>
                <w:rPr>
                  <w:rFonts w:hint="eastAsia" w:ascii="宋体" w:hAnsi="宋体" w:eastAsia="宋体" w:cs="宋体"/>
                  <w:i w:val="0"/>
                  <w:color w:val="000000"/>
                  <w:kern w:val="0"/>
                  <w:sz w:val="20"/>
                  <w:szCs w:val="20"/>
                  <w:u w:val="none"/>
                  <w:lang w:val="en-US" w:eastAsia="zh-CN" w:bidi="ar"/>
                </w:rPr>
                <w:t>2020401</w:t>
              </w:r>
            </w:ins>
            <w:del w:id="3781" w:author="Administrator" w:date="2024-08-08T09:08:53Z">
              <w:r>
                <w:rPr>
                  <w:rFonts w:hint="eastAsia" w:ascii="宋体" w:hAnsi="宋体" w:eastAsia="宋体" w:cs="宋体"/>
                  <w:i w:val="0"/>
                  <w:iCs w:val="0"/>
                  <w:color w:val="000000"/>
                  <w:kern w:val="0"/>
                  <w:sz w:val="20"/>
                  <w:szCs w:val="20"/>
                  <w:u w:val="none"/>
                  <w:lang w:val="en-US" w:eastAsia="zh-CN" w:bidi="ar"/>
                </w:rPr>
                <w:delText>2020401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82"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4F74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83" w:author="Administrator" w:date="2024-08-08T09:08:53Z">
              <w:r>
                <w:rPr>
                  <w:rFonts w:hint="eastAsia" w:ascii="宋体" w:hAnsi="宋体" w:eastAsia="宋体" w:cs="宋体"/>
                  <w:i w:val="0"/>
                  <w:color w:val="000000"/>
                  <w:kern w:val="0"/>
                  <w:sz w:val="20"/>
                  <w:szCs w:val="20"/>
                  <w:u w:val="none"/>
                  <w:lang w:val="en-US" w:eastAsia="zh-CN" w:bidi="ar"/>
                </w:rPr>
                <w:t xml:space="preserve">    国际组织会费</w:t>
              </w:r>
            </w:ins>
            <w:del w:id="3784"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国际组织会费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85"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079103">
            <w:pPr>
              <w:jc w:val="right"/>
              <w:rPr>
                <w:rFonts w:hint="eastAsia" w:ascii="宋体" w:hAnsi="宋体" w:eastAsia="宋体" w:cs="宋体"/>
                <w:i w:val="0"/>
                <w:iCs w:val="0"/>
                <w:color w:val="000000"/>
                <w:sz w:val="20"/>
                <w:szCs w:val="20"/>
                <w:u w:val="none"/>
              </w:rPr>
            </w:pPr>
          </w:p>
        </w:tc>
      </w:tr>
      <w:tr w14:paraId="6AE69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86" w:author="Administrator" w:date="2024-08-08T09:08: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86" w:author="Administrator" w:date="2024-08-08T09:08: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87" w:author="Administrator" w:date="2024-08-08T09:08: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7B41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88" w:author="Administrator" w:date="2024-08-08T09:08:53Z">
              <w:r>
                <w:rPr>
                  <w:rFonts w:hint="eastAsia" w:ascii="宋体" w:hAnsi="宋体" w:eastAsia="宋体" w:cs="宋体"/>
                  <w:i w:val="0"/>
                  <w:color w:val="000000"/>
                  <w:kern w:val="0"/>
                  <w:sz w:val="20"/>
                  <w:szCs w:val="20"/>
                  <w:u w:val="none"/>
                  <w:lang w:val="en-US" w:eastAsia="zh-CN" w:bidi="ar"/>
                </w:rPr>
                <w:t>2020402</w:t>
              </w:r>
            </w:ins>
            <w:del w:id="3789" w:author="Administrator" w:date="2024-08-08T09:08:53Z">
              <w:r>
                <w:rPr>
                  <w:rFonts w:hint="eastAsia" w:ascii="宋体" w:hAnsi="宋体" w:eastAsia="宋体" w:cs="宋体"/>
                  <w:i w:val="0"/>
                  <w:iCs w:val="0"/>
                  <w:color w:val="000000"/>
                  <w:kern w:val="0"/>
                  <w:sz w:val="20"/>
                  <w:szCs w:val="20"/>
                  <w:u w:val="none"/>
                  <w:lang w:val="en-US" w:eastAsia="zh-CN" w:bidi="ar"/>
                </w:rPr>
                <w:delText>2020402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90" w:author="Administrator" w:date="2024-08-08T09:08: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6930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91" w:author="Administrator" w:date="2024-08-08T09:08:53Z">
              <w:r>
                <w:rPr>
                  <w:rFonts w:hint="eastAsia" w:ascii="宋体" w:hAnsi="宋体" w:eastAsia="宋体" w:cs="宋体"/>
                  <w:i w:val="0"/>
                  <w:color w:val="000000"/>
                  <w:kern w:val="0"/>
                  <w:sz w:val="20"/>
                  <w:szCs w:val="20"/>
                  <w:u w:val="none"/>
                  <w:lang w:val="en-US" w:eastAsia="zh-CN" w:bidi="ar"/>
                </w:rPr>
                <w:t xml:space="preserve">    国际组织捐赠</w:t>
              </w:r>
            </w:ins>
            <w:del w:id="3792" w:author="Administrator" w:date="2024-08-08T09:08:53Z">
              <w:r>
                <w:rPr>
                  <w:rFonts w:hint="eastAsia" w:ascii="宋体" w:hAnsi="宋体" w:eastAsia="宋体" w:cs="宋体"/>
                  <w:i w:val="0"/>
                  <w:iCs w:val="0"/>
                  <w:color w:val="000000"/>
                  <w:kern w:val="0"/>
                  <w:sz w:val="20"/>
                  <w:szCs w:val="20"/>
                  <w:u w:val="none"/>
                  <w:lang w:val="en-US" w:eastAsia="zh-CN" w:bidi="ar"/>
                </w:rPr>
                <w:delText xml:space="preserve">    国际组织捐赠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93" w:author="Administrator" w:date="2024-08-08T09:08: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D28EBA">
            <w:pPr>
              <w:jc w:val="right"/>
              <w:rPr>
                <w:rFonts w:hint="eastAsia" w:ascii="宋体" w:hAnsi="宋体" w:eastAsia="宋体" w:cs="宋体"/>
                <w:i w:val="0"/>
                <w:iCs w:val="0"/>
                <w:color w:val="000000"/>
                <w:sz w:val="20"/>
                <w:szCs w:val="20"/>
                <w:u w:val="none"/>
              </w:rPr>
            </w:pPr>
          </w:p>
        </w:tc>
      </w:tr>
      <w:tr w14:paraId="7FE19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94"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794"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95"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0549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96" w:author="Administrator" w:date="2024-08-08T09:08:53Z">
              <w:r>
                <w:rPr>
                  <w:rFonts w:hint="eastAsia" w:ascii="宋体" w:hAnsi="宋体" w:eastAsia="宋体" w:cs="宋体"/>
                  <w:i w:val="0"/>
                  <w:color w:val="000000"/>
                  <w:kern w:val="0"/>
                  <w:sz w:val="20"/>
                  <w:szCs w:val="20"/>
                  <w:u w:val="none"/>
                  <w:lang w:val="en-US" w:eastAsia="zh-CN" w:bidi="ar"/>
                </w:rPr>
                <w:t>2020403</w:t>
              </w:r>
            </w:ins>
            <w:del w:id="3797" w:author="Administrator" w:date="2024-08-08T09:08:53Z">
              <w:r>
                <w:rPr>
                  <w:rFonts w:hint="eastAsia" w:ascii="宋体" w:hAnsi="宋体" w:eastAsia="宋体" w:cs="宋体"/>
                  <w:i w:val="0"/>
                  <w:iCs w:val="0"/>
                  <w:color w:val="000000"/>
                  <w:kern w:val="0"/>
                  <w:sz w:val="20"/>
                  <w:szCs w:val="20"/>
                  <w:u w:val="none"/>
                  <w:lang w:val="en-US" w:eastAsia="zh-CN" w:bidi="ar"/>
                </w:rPr>
                <w:delText>2020403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798"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339B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799" w:author="Administrator" w:date="2024-08-08T09:08:54Z">
              <w:r>
                <w:rPr>
                  <w:rFonts w:hint="eastAsia" w:ascii="宋体" w:hAnsi="宋体" w:eastAsia="宋体" w:cs="宋体"/>
                  <w:i w:val="0"/>
                  <w:color w:val="000000"/>
                  <w:kern w:val="0"/>
                  <w:sz w:val="20"/>
                  <w:szCs w:val="20"/>
                  <w:u w:val="none"/>
                  <w:lang w:val="en-US" w:eastAsia="zh-CN" w:bidi="ar"/>
                </w:rPr>
                <w:t xml:space="preserve">    维和摊款</w:t>
              </w:r>
            </w:ins>
            <w:del w:id="3800"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维和摊款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01"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094153">
            <w:pPr>
              <w:jc w:val="right"/>
              <w:rPr>
                <w:rFonts w:hint="eastAsia" w:ascii="宋体" w:hAnsi="宋体" w:eastAsia="宋体" w:cs="宋体"/>
                <w:i w:val="0"/>
                <w:iCs w:val="0"/>
                <w:color w:val="000000"/>
                <w:sz w:val="20"/>
                <w:szCs w:val="20"/>
                <w:u w:val="none"/>
              </w:rPr>
            </w:pPr>
          </w:p>
        </w:tc>
      </w:tr>
      <w:tr w14:paraId="1EA7E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02"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02"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03"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0452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04" w:author="Administrator" w:date="2024-08-08T09:08:54Z">
              <w:r>
                <w:rPr>
                  <w:rFonts w:hint="eastAsia" w:ascii="宋体" w:hAnsi="宋体" w:eastAsia="宋体" w:cs="宋体"/>
                  <w:i w:val="0"/>
                  <w:color w:val="000000"/>
                  <w:kern w:val="0"/>
                  <w:sz w:val="20"/>
                  <w:szCs w:val="20"/>
                  <w:u w:val="none"/>
                  <w:lang w:val="en-US" w:eastAsia="zh-CN" w:bidi="ar"/>
                </w:rPr>
                <w:t>2020404</w:t>
              </w:r>
            </w:ins>
            <w:del w:id="3805" w:author="Administrator" w:date="2024-08-08T09:08:54Z">
              <w:r>
                <w:rPr>
                  <w:rFonts w:hint="eastAsia" w:ascii="宋体" w:hAnsi="宋体" w:eastAsia="宋体" w:cs="宋体"/>
                  <w:i w:val="0"/>
                  <w:iCs w:val="0"/>
                  <w:color w:val="000000"/>
                  <w:kern w:val="0"/>
                  <w:sz w:val="20"/>
                  <w:szCs w:val="20"/>
                  <w:u w:val="none"/>
                  <w:lang w:val="en-US" w:eastAsia="zh-CN" w:bidi="ar"/>
                </w:rPr>
                <w:delText>2020404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06"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28AC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07" w:author="Administrator" w:date="2024-08-08T09:08:54Z">
              <w:r>
                <w:rPr>
                  <w:rFonts w:hint="eastAsia" w:ascii="宋体" w:hAnsi="宋体" w:eastAsia="宋体" w:cs="宋体"/>
                  <w:i w:val="0"/>
                  <w:color w:val="000000"/>
                  <w:kern w:val="0"/>
                  <w:sz w:val="20"/>
                  <w:szCs w:val="20"/>
                  <w:u w:val="none"/>
                  <w:lang w:val="en-US" w:eastAsia="zh-CN" w:bidi="ar"/>
                </w:rPr>
                <w:t xml:space="preserve">    国际组织股金及基金</w:t>
              </w:r>
            </w:ins>
            <w:del w:id="3808"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国际组织股金及基金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09"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ED537B">
            <w:pPr>
              <w:jc w:val="right"/>
              <w:rPr>
                <w:rFonts w:hint="eastAsia" w:ascii="宋体" w:hAnsi="宋体" w:eastAsia="宋体" w:cs="宋体"/>
                <w:i w:val="0"/>
                <w:iCs w:val="0"/>
                <w:color w:val="000000"/>
                <w:sz w:val="20"/>
                <w:szCs w:val="20"/>
                <w:u w:val="none"/>
              </w:rPr>
            </w:pPr>
          </w:p>
        </w:tc>
      </w:tr>
      <w:tr w14:paraId="4E8D2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10"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810"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11"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2BC8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12" w:author="Administrator" w:date="2024-08-08T09:08:54Z">
              <w:r>
                <w:rPr>
                  <w:rFonts w:hint="eastAsia" w:ascii="宋体" w:hAnsi="宋体" w:eastAsia="宋体" w:cs="宋体"/>
                  <w:i w:val="0"/>
                  <w:color w:val="000000"/>
                  <w:kern w:val="0"/>
                  <w:sz w:val="20"/>
                  <w:szCs w:val="20"/>
                  <w:u w:val="none"/>
                  <w:lang w:val="en-US" w:eastAsia="zh-CN" w:bidi="ar"/>
                </w:rPr>
                <w:t>2020499</w:t>
              </w:r>
            </w:ins>
            <w:del w:id="3813" w:author="Administrator" w:date="2024-08-08T09:08:54Z">
              <w:r>
                <w:rPr>
                  <w:rFonts w:hint="eastAsia" w:ascii="宋体" w:hAnsi="宋体" w:eastAsia="宋体" w:cs="宋体"/>
                  <w:i w:val="0"/>
                  <w:iCs w:val="0"/>
                  <w:color w:val="000000"/>
                  <w:kern w:val="0"/>
                  <w:sz w:val="20"/>
                  <w:szCs w:val="20"/>
                  <w:u w:val="none"/>
                  <w:lang w:val="en-US" w:eastAsia="zh-CN" w:bidi="ar"/>
                </w:rPr>
                <w:delText>2020499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14"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CB13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15" w:author="Administrator" w:date="2024-08-08T09:08:54Z">
              <w:r>
                <w:rPr>
                  <w:rFonts w:hint="eastAsia" w:ascii="宋体" w:hAnsi="宋体" w:eastAsia="宋体" w:cs="宋体"/>
                  <w:i w:val="0"/>
                  <w:color w:val="000000"/>
                  <w:kern w:val="0"/>
                  <w:sz w:val="20"/>
                  <w:szCs w:val="20"/>
                  <w:u w:val="none"/>
                  <w:lang w:val="en-US" w:eastAsia="zh-CN" w:bidi="ar"/>
                </w:rPr>
                <w:t xml:space="preserve">    其他国际组织支出</w:t>
              </w:r>
            </w:ins>
            <w:del w:id="3816"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其他国际组织支出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17"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45DA64">
            <w:pPr>
              <w:jc w:val="right"/>
              <w:rPr>
                <w:rFonts w:hint="eastAsia" w:ascii="宋体" w:hAnsi="宋体" w:eastAsia="宋体" w:cs="宋体"/>
                <w:i w:val="0"/>
                <w:iCs w:val="0"/>
                <w:color w:val="000000"/>
                <w:sz w:val="20"/>
                <w:szCs w:val="20"/>
                <w:u w:val="none"/>
              </w:rPr>
            </w:pPr>
          </w:p>
        </w:tc>
      </w:tr>
      <w:tr w14:paraId="33530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18"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818"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19"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C1D7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20" w:author="Administrator" w:date="2024-08-08T09:08:54Z">
              <w:r>
                <w:rPr>
                  <w:rFonts w:hint="eastAsia" w:ascii="宋体" w:hAnsi="宋体" w:eastAsia="宋体" w:cs="宋体"/>
                  <w:i w:val="0"/>
                  <w:color w:val="000000"/>
                  <w:kern w:val="0"/>
                  <w:sz w:val="20"/>
                  <w:szCs w:val="20"/>
                  <w:u w:val="none"/>
                  <w:lang w:val="en-US" w:eastAsia="zh-CN" w:bidi="ar"/>
                </w:rPr>
                <w:t>20205</w:t>
              </w:r>
            </w:ins>
            <w:del w:id="3821" w:author="Administrator" w:date="2024-08-08T09:08:54Z">
              <w:r>
                <w:rPr>
                  <w:rFonts w:hint="eastAsia" w:ascii="宋体" w:hAnsi="宋体" w:eastAsia="宋体" w:cs="宋体"/>
                  <w:i w:val="0"/>
                  <w:iCs w:val="0"/>
                  <w:color w:val="000000"/>
                  <w:kern w:val="0"/>
                  <w:sz w:val="20"/>
                  <w:szCs w:val="20"/>
                  <w:u w:val="none"/>
                  <w:lang w:val="en-US" w:eastAsia="zh-CN" w:bidi="ar"/>
                </w:rPr>
                <w:delText>20205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22"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88F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23" w:author="Administrator" w:date="2024-08-08T09:08:54Z">
              <w:r>
                <w:rPr>
                  <w:rFonts w:hint="eastAsia" w:ascii="宋体" w:hAnsi="宋体" w:eastAsia="宋体" w:cs="宋体"/>
                  <w:i w:val="0"/>
                  <w:color w:val="000000"/>
                  <w:kern w:val="0"/>
                  <w:sz w:val="20"/>
                  <w:szCs w:val="20"/>
                  <w:u w:val="none"/>
                  <w:lang w:val="en-US" w:eastAsia="zh-CN" w:bidi="ar"/>
                </w:rPr>
                <w:t xml:space="preserve">  对外合作与交流</w:t>
              </w:r>
            </w:ins>
            <w:del w:id="3824"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对外合作与交流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25"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4D39C2">
            <w:pPr>
              <w:jc w:val="right"/>
              <w:rPr>
                <w:rFonts w:hint="eastAsia" w:ascii="宋体" w:hAnsi="宋体" w:eastAsia="宋体" w:cs="宋体"/>
                <w:i w:val="0"/>
                <w:iCs w:val="0"/>
                <w:color w:val="000000"/>
                <w:sz w:val="20"/>
                <w:szCs w:val="20"/>
                <w:u w:val="none"/>
              </w:rPr>
            </w:pPr>
          </w:p>
        </w:tc>
      </w:tr>
      <w:tr w14:paraId="3C058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26"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26"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27"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E2C7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28" w:author="Administrator" w:date="2024-08-08T09:08:54Z">
              <w:r>
                <w:rPr>
                  <w:rFonts w:hint="eastAsia" w:ascii="宋体" w:hAnsi="宋体" w:eastAsia="宋体" w:cs="宋体"/>
                  <w:i w:val="0"/>
                  <w:color w:val="000000"/>
                  <w:kern w:val="0"/>
                  <w:sz w:val="20"/>
                  <w:szCs w:val="20"/>
                  <w:u w:val="none"/>
                  <w:lang w:val="en-US" w:eastAsia="zh-CN" w:bidi="ar"/>
                </w:rPr>
                <w:t>2020503</w:t>
              </w:r>
            </w:ins>
            <w:del w:id="3829" w:author="Administrator" w:date="2024-08-08T09:08:54Z">
              <w:r>
                <w:rPr>
                  <w:rFonts w:hint="eastAsia" w:ascii="宋体" w:hAnsi="宋体" w:eastAsia="宋体" w:cs="宋体"/>
                  <w:i w:val="0"/>
                  <w:iCs w:val="0"/>
                  <w:color w:val="000000"/>
                  <w:kern w:val="0"/>
                  <w:sz w:val="20"/>
                  <w:szCs w:val="20"/>
                  <w:u w:val="none"/>
                  <w:lang w:val="en-US" w:eastAsia="zh-CN" w:bidi="ar"/>
                </w:rPr>
                <w:delText>2020503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30"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9E00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31" w:author="Administrator" w:date="2024-08-08T09:08:54Z">
              <w:r>
                <w:rPr>
                  <w:rFonts w:hint="eastAsia" w:ascii="宋体" w:hAnsi="宋体" w:eastAsia="宋体" w:cs="宋体"/>
                  <w:i w:val="0"/>
                  <w:color w:val="000000"/>
                  <w:kern w:val="0"/>
                  <w:sz w:val="20"/>
                  <w:szCs w:val="20"/>
                  <w:u w:val="none"/>
                  <w:lang w:val="en-US" w:eastAsia="zh-CN" w:bidi="ar"/>
                </w:rPr>
                <w:t xml:space="preserve">    在华国际会议</w:t>
              </w:r>
            </w:ins>
            <w:del w:id="3832"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在华国际会议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33"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EF21AD">
            <w:pPr>
              <w:jc w:val="right"/>
              <w:rPr>
                <w:rFonts w:hint="eastAsia" w:ascii="宋体" w:hAnsi="宋体" w:eastAsia="宋体" w:cs="宋体"/>
                <w:i w:val="0"/>
                <w:iCs w:val="0"/>
                <w:color w:val="000000"/>
                <w:sz w:val="20"/>
                <w:szCs w:val="20"/>
                <w:u w:val="none"/>
              </w:rPr>
            </w:pPr>
          </w:p>
        </w:tc>
      </w:tr>
      <w:tr w14:paraId="01253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34"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34"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35"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A486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36" w:author="Administrator" w:date="2024-08-08T09:08:54Z">
              <w:r>
                <w:rPr>
                  <w:rFonts w:hint="eastAsia" w:ascii="宋体" w:hAnsi="宋体" w:eastAsia="宋体" w:cs="宋体"/>
                  <w:i w:val="0"/>
                  <w:color w:val="000000"/>
                  <w:kern w:val="0"/>
                  <w:sz w:val="20"/>
                  <w:szCs w:val="20"/>
                  <w:u w:val="none"/>
                  <w:lang w:val="en-US" w:eastAsia="zh-CN" w:bidi="ar"/>
                </w:rPr>
                <w:t>2020504</w:t>
              </w:r>
            </w:ins>
            <w:del w:id="3837" w:author="Administrator" w:date="2024-08-08T09:08:54Z">
              <w:r>
                <w:rPr>
                  <w:rFonts w:hint="eastAsia" w:ascii="宋体" w:hAnsi="宋体" w:eastAsia="宋体" w:cs="宋体"/>
                  <w:i w:val="0"/>
                  <w:iCs w:val="0"/>
                  <w:color w:val="000000"/>
                  <w:kern w:val="0"/>
                  <w:sz w:val="20"/>
                  <w:szCs w:val="20"/>
                  <w:u w:val="none"/>
                  <w:lang w:val="en-US" w:eastAsia="zh-CN" w:bidi="ar"/>
                </w:rPr>
                <w:delText>2020504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38"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4255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39" w:author="Administrator" w:date="2024-08-08T09:08:54Z">
              <w:r>
                <w:rPr>
                  <w:rFonts w:hint="eastAsia" w:ascii="宋体" w:hAnsi="宋体" w:eastAsia="宋体" w:cs="宋体"/>
                  <w:i w:val="0"/>
                  <w:color w:val="000000"/>
                  <w:kern w:val="0"/>
                  <w:sz w:val="20"/>
                  <w:szCs w:val="20"/>
                  <w:u w:val="none"/>
                  <w:lang w:val="en-US" w:eastAsia="zh-CN" w:bidi="ar"/>
                </w:rPr>
                <w:t xml:space="preserve">    国际交流活动</w:t>
              </w:r>
            </w:ins>
            <w:del w:id="3840"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国际交流活动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41"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E63A3C">
            <w:pPr>
              <w:jc w:val="right"/>
              <w:rPr>
                <w:rFonts w:hint="eastAsia" w:ascii="宋体" w:hAnsi="宋体" w:eastAsia="宋体" w:cs="宋体"/>
                <w:i w:val="0"/>
                <w:iCs w:val="0"/>
                <w:color w:val="000000"/>
                <w:sz w:val="20"/>
                <w:szCs w:val="20"/>
                <w:u w:val="none"/>
              </w:rPr>
            </w:pPr>
          </w:p>
        </w:tc>
      </w:tr>
      <w:tr w14:paraId="04DD5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42"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3842" w:author="Administrator" w:date="2024-08-08T09:08:54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43"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2EB7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44" w:author="Administrator" w:date="2024-08-08T09:08:54Z">
              <w:r>
                <w:rPr>
                  <w:rFonts w:hint="eastAsia" w:ascii="宋体" w:hAnsi="宋体" w:eastAsia="宋体" w:cs="宋体"/>
                  <w:i w:val="0"/>
                  <w:color w:val="000000"/>
                  <w:kern w:val="0"/>
                  <w:sz w:val="20"/>
                  <w:szCs w:val="20"/>
                  <w:u w:val="none"/>
                  <w:lang w:val="en-US" w:eastAsia="zh-CN" w:bidi="ar"/>
                </w:rPr>
                <w:t>2020505</w:t>
              </w:r>
            </w:ins>
            <w:del w:id="3845" w:author="Administrator" w:date="2024-08-08T09:08:54Z">
              <w:r>
                <w:rPr>
                  <w:rFonts w:hint="eastAsia" w:ascii="宋体" w:hAnsi="宋体" w:eastAsia="宋体" w:cs="宋体"/>
                  <w:i w:val="0"/>
                  <w:iCs w:val="0"/>
                  <w:color w:val="000000"/>
                  <w:kern w:val="0"/>
                  <w:sz w:val="20"/>
                  <w:szCs w:val="20"/>
                  <w:u w:val="none"/>
                  <w:lang w:val="en-US" w:eastAsia="zh-CN" w:bidi="ar"/>
                </w:rPr>
                <w:delText>2020505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46"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7400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47" w:author="Administrator" w:date="2024-08-08T09:08:54Z">
              <w:r>
                <w:rPr>
                  <w:rFonts w:hint="eastAsia" w:ascii="宋体" w:hAnsi="宋体" w:eastAsia="宋体" w:cs="宋体"/>
                  <w:i w:val="0"/>
                  <w:color w:val="000000"/>
                  <w:kern w:val="0"/>
                  <w:sz w:val="20"/>
                  <w:szCs w:val="20"/>
                  <w:u w:val="none"/>
                  <w:lang w:val="en-US" w:eastAsia="zh-CN" w:bidi="ar"/>
                </w:rPr>
                <w:t xml:space="preserve">    对外合作活动</w:t>
              </w:r>
            </w:ins>
            <w:del w:id="3848"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对外合作活动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49"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16CB2A">
            <w:pPr>
              <w:jc w:val="right"/>
              <w:rPr>
                <w:rFonts w:hint="eastAsia" w:ascii="宋体" w:hAnsi="宋体" w:eastAsia="宋体" w:cs="宋体"/>
                <w:i w:val="0"/>
                <w:iCs w:val="0"/>
                <w:color w:val="000000"/>
                <w:sz w:val="20"/>
                <w:szCs w:val="20"/>
                <w:u w:val="none"/>
              </w:rPr>
            </w:pPr>
          </w:p>
        </w:tc>
      </w:tr>
      <w:tr w14:paraId="6A3DF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50"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850"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51"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ACC5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52" w:author="Administrator" w:date="2024-08-08T09:08:54Z">
              <w:r>
                <w:rPr>
                  <w:rFonts w:hint="eastAsia" w:ascii="宋体" w:hAnsi="宋体" w:eastAsia="宋体" w:cs="宋体"/>
                  <w:i w:val="0"/>
                  <w:color w:val="000000"/>
                  <w:kern w:val="0"/>
                  <w:sz w:val="20"/>
                  <w:szCs w:val="20"/>
                  <w:u w:val="none"/>
                  <w:lang w:val="en-US" w:eastAsia="zh-CN" w:bidi="ar"/>
                </w:rPr>
                <w:t>2020599</w:t>
              </w:r>
            </w:ins>
            <w:del w:id="3853" w:author="Administrator" w:date="2024-08-08T09:08:54Z">
              <w:r>
                <w:rPr>
                  <w:rFonts w:hint="eastAsia" w:ascii="宋体" w:hAnsi="宋体" w:eastAsia="宋体" w:cs="宋体"/>
                  <w:i w:val="0"/>
                  <w:iCs w:val="0"/>
                  <w:color w:val="000000"/>
                  <w:kern w:val="0"/>
                  <w:sz w:val="20"/>
                  <w:szCs w:val="20"/>
                  <w:u w:val="none"/>
                  <w:lang w:val="en-US" w:eastAsia="zh-CN" w:bidi="ar"/>
                </w:rPr>
                <w:delText>2020599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54"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B73F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55" w:author="Administrator" w:date="2024-08-08T09:08:54Z">
              <w:r>
                <w:rPr>
                  <w:rFonts w:hint="eastAsia" w:ascii="宋体" w:hAnsi="宋体" w:eastAsia="宋体" w:cs="宋体"/>
                  <w:i w:val="0"/>
                  <w:color w:val="000000"/>
                  <w:kern w:val="0"/>
                  <w:sz w:val="20"/>
                  <w:szCs w:val="20"/>
                  <w:u w:val="none"/>
                  <w:lang w:val="en-US" w:eastAsia="zh-CN" w:bidi="ar"/>
                </w:rPr>
                <w:t xml:space="preserve">    其他对外合作与交流支出</w:t>
              </w:r>
            </w:ins>
            <w:del w:id="3856"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其他对外合作与交流支出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57"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9A1C09">
            <w:pPr>
              <w:jc w:val="right"/>
              <w:rPr>
                <w:rFonts w:hint="eastAsia" w:ascii="宋体" w:hAnsi="宋体" w:eastAsia="宋体" w:cs="宋体"/>
                <w:i w:val="0"/>
                <w:iCs w:val="0"/>
                <w:color w:val="000000"/>
                <w:sz w:val="20"/>
                <w:szCs w:val="20"/>
                <w:u w:val="none"/>
              </w:rPr>
            </w:pPr>
          </w:p>
        </w:tc>
      </w:tr>
      <w:tr w14:paraId="27CDE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58"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58"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59"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EE3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60" w:author="Administrator" w:date="2024-08-08T09:08:54Z">
              <w:r>
                <w:rPr>
                  <w:rFonts w:hint="eastAsia" w:ascii="宋体" w:hAnsi="宋体" w:eastAsia="宋体" w:cs="宋体"/>
                  <w:i w:val="0"/>
                  <w:color w:val="000000"/>
                  <w:kern w:val="0"/>
                  <w:sz w:val="20"/>
                  <w:szCs w:val="20"/>
                  <w:u w:val="none"/>
                  <w:lang w:val="en-US" w:eastAsia="zh-CN" w:bidi="ar"/>
                </w:rPr>
                <w:t>20206</w:t>
              </w:r>
            </w:ins>
            <w:del w:id="3861" w:author="Administrator" w:date="2024-08-08T09:08:54Z">
              <w:r>
                <w:rPr>
                  <w:rFonts w:hint="eastAsia" w:ascii="宋体" w:hAnsi="宋体" w:eastAsia="宋体" w:cs="宋体"/>
                  <w:i w:val="0"/>
                  <w:iCs w:val="0"/>
                  <w:color w:val="000000"/>
                  <w:kern w:val="0"/>
                  <w:sz w:val="20"/>
                  <w:szCs w:val="20"/>
                  <w:u w:val="none"/>
                  <w:lang w:val="en-US" w:eastAsia="zh-CN" w:bidi="ar"/>
                </w:rPr>
                <w:delText>20206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62"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9187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63" w:author="Administrator" w:date="2024-08-08T09:08:54Z">
              <w:r>
                <w:rPr>
                  <w:rFonts w:hint="eastAsia" w:ascii="宋体" w:hAnsi="宋体" w:eastAsia="宋体" w:cs="宋体"/>
                  <w:i w:val="0"/>
                  <w:color w:val="000000"/>
                  <w:kern w:val="0"/>
                  <w:sz w:val="20"/>
                  <w:szCs w:val="20"/>
                  <w:u w:val="none"/>
                  <w:lang w:val="en-US" w:eastAsia="zh-CN" w:bidi="ar"/>
                </w:rPr>
                <w:t xml:space="preserve">  对外宣传(款)</w:t>
              </w:r>
            </w:ins>
            <w:del w:id="3864"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对外宣传(款)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65"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E31D52">
            <w:pPr>
              <w:jc w:val="right"/>
              <w:rPr>
                <w:rFonts w:hint="eastAsia" w:ascii="宋体" w:hAnsi="宋体" w:eastAsia="宋体" w:cs="宋体"/>
                <w:i w:val="0"/>
                <w:iCs w:val="0"/>
                <w:color w:val="000000"/>
                <w:sz w:val="20"/>
                <w:szCs w:val="20"/>
                <w:u w:val="none"/>
              </w:rPr>
            </w:pPr>
          </w:p>
        </w:tc>
      </w:tr>
      <w:tr w14:paraId="3E00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66"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66"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67"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231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68" w:author="Administrator" w:date="2024-08-08T09:08:54Z">
              <w:r>
                <w:rPr>
                  <w:rFonts w:hint="eastAsia" w:ascii="宋体" w:hAnsi="宋体" w:eastAsia="宋体" w:cs="宋体"/>
                  <w:i w:val="0"/>
                  <w:color w:val="000000"/>
                  <w:kern w:val="0"/>
                  <w:sz w:val="20"/>
                  <w:szCs w:val="20"/>
                  <w:u w:val="none"/>
                  <w:lang w:val="en-US" w:eastAsia="zh-CN" w:bidi="ar"/>
                </w:rPr>
                <w:t>2020601</w:t>
              </w:r>
            </w:ins>
            <w:del w:id="3869" w:author="Administrator" w:date="2024-08-08T09:08:54Z">
              <w:r>
                <w:rPr>
                  <w:rFonts w:hint="eastAsia" w:ascii="宋体" w:hAnsi="宋体" w:eastAsia="宋体" w:cs="宋体"/>
                  <w:i w:val="0"/>
                  <w:iCs w:val="0"/>
                  <w:color w:val="000000"/>
                  <w:kern w:val="0"/>
                  <w:sz w:val="20"/>
                  <w:szCs w:val="20"/>
                  <w:u w:val="none"/>
                  <w:lang w:val="en-US" w:eastAsia="zh-CN" w:bidi="ar"/>
                </w:rPr>
                <w:delText>2020601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70"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0E78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71" w:author="Administrator" w:date="2024-08-08T09:08:54Z">
              <w:r>
                <w:rPr>
                  <w:rFonts w:hint="eastAsia" w:ascii="宋体" w:hAnsi="宋体" w:eastAsia="宋体" w:cs="宋体"/>
                  <w:i w:val="0"/>
                  <w:color w:val="000000"/>
                  <w:kern w:val="0"/>
                  <w:sz w:val="20"/>
                  <w:szCs w:val="20"/>
                  <w:u w:val="none"/>
                  <w:lang w:val="en-US" w:eastAsia="zh-CN" w:bidi="ar"/>
                </w:rPr>
                <w:t xml:space="preserve">    对外宣传(项)</w:t>
              </w:r>
            </w:ins>
            <w:del w:id="3872"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对外宣传(项)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73"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80862C">
            <w:pPr>
              <w:jc w:val="right"/>
              <w:rPr>
                <w:rFonts w:hint="eastAsia" w:ascii="宋体" w:hAnsi="宋体" w:eastAsia="宋体" w:cs="宋体"/>
                <w:i w:val="0"/>
                <w:iCs w:val="0"/>
                <w:color w:val="000000"/>
                <w:sz w:val="20"/>
                <w:szCs w:val="20"/>
                <w:u w:val="none"/>
              </w:rPr>
            </w:pPr>
          </w:p>
        </w:tc>
      </w:tr>
      <w:tr w14:paraId="48AE1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74"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74"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75"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57BF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76" w:author="Administrator" w:date="2024-08-08T09:08:54Z">
              <w:r>
                <w:rPr>
                  <w:rFonts w:hint="eastAsia" w:ascii="宋体" w:hAnsi="宋体" w:eastAsia="宋体" w:cs="宋体"/>
                  <w:i w:val="0"/>
                  <w:color w:val="000000"/>
                  <w:kern w:val="0"/>
                  <w:sz w:val="20"/>
                  <w:szCs w:val="20"/>
                  <w:u w:val="none"/>
                  <w:lang w:val="en-US" w:eastAsia="zh-CN" w:bidi="ar"/>
                </w:rPr>
                <w:t>20207</w:t>
              </w:r>
            </w:ins>
            <w:del w:id="3877" w:author="Administrator" w:date="2024-08-08T09:08:54Z">
              <w:r>
                <w:rPr>
                  <w:rFonts w:hint="eastAsia" w:ascii="宋体" w:hAnsi="宋体" w:eastAsia="宋体" w:cs="宋体"/>
                  <w:i w:val="0"/>
                  <w:iCs w:val="0"/>
                  <w:color w:val="000000"/>
                  <w:kern w:val="0"/>
                  <w:sz w:val="20"/>
                  <w:szCs w:val="20"/>
                  <w:u w:val="none"/>
                  <w:lang w:val="en-US" w:eastAsia="zh-CN" w:bidi="ar"/>
                </w:rPr>
                <w:delText>20207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78"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D646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79" w:author="Administrator" w:date="2024-08-08T09:08:54Z">
              <w:r>
                <w:rPr>
                  <w:rFonts w:hint="eastAsia" w:ascii="宋体" w:hAnsi="宋体" w:eastAsia="宋体" w:cs="宋体"/>
                  <w:i w:val="0"/>
                  <w:color w:val="000000"/>
                  <w:kern w:val="0"/>
                  <w:sz w:val="20"/>
                  <w:szCs w:val="20"/>
                  <w:u w:val="none"/>
                  <w:lang w:val="en-US" w:eastAsia="zh-CN" w:bidi="ar"/>
                </w:rPr>
                <w:t xml:space="preserve">  边界勘界联检</w:t>
              </w:r>
            </w:ins>
            <w:del w:id="3880"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边界勘界联检</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81"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F18E9B">
            <w:pPr>
              <w:jc w:val="right"/>
              <w:rPr>
                <w:rFonts w:hint="eastAsia" w:ascii="宋体" w:hAnsi="宋体" w:eastAsia="宋体" w:cs="宋体"/>
                <w:i w:val="0"/>
                <w:iCs w:val="0"/>
                <w:color w:val="000000"/>
                <w:sz w:val="20"/>
                <w:szCs w:val="20"/>
                <w:u w:val="none"/>
              </w:rPr>
            </w:pPr>
          </w:p>
        </w:tc>
      </w:tr>
      <w:tr w14:paraId="5D308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82"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82"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83"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B7E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84" w:author="Administrator" w:date="2024-08-08T09:08:54Z">
              <w:r>
                <w:rPr>
                  <w:rFonts w:hint="eastAsia" w:ascii="宋体" w:hAnsi="宋体" w:eastAsia="宋体" w:cs="宋体"/>
                  <w:i w:val="0"/>
                  <w:color w:val="000000"/>
                  <w:kern w:val="0"/>
                  <w:sz w:val="20"/>
                  <w:szCs w:val="20"/>
                  <w:u w:val="none"/>
                  <w:lang w:val="en-US" w:eastAsia="zh-CN" w:bidi="ar"/>
                </w:rPr>
                <w:t>2020701</w:t>
              </w:r>
            </w:ins>
            <w:del w:id="3885" w:author="Administrator" w:date="2024-08-08T09:08:54Z">
              <w:r>
                <w:rPr>
                  <w:rFonts w:hint="eastAsia" w:ascii="宋体" w:hAnsi="宋体" w:eastAsia="宋体" w:cs="宋体"/>
                  <w:i w:val="0"/>
                  <w:iCs w:val="0"/>
                  <w:color w:val="000000"/>
                  <w:kern w:val="0"/>
                  <w:sz w:val="20"/>
                  <w:szCs w:val="20"/>
                  <w:u w:val="none"/>
                  <w:lang w:val="en-US" w:eastAsia="zh-CN" w:bidi="ar"/>
                </w:rPr>
                <w:delText>2020701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86"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1CAD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87" w:author="Administrator" w:date="2024-08-08T09:08:54Z">
              <w:r>
                <w:rPr>
                  <w:rFonts w:hint="eastAsia" w:ascii="宋体" w:hAnsi="宋体" w:eastAsia="宋体" w:cs="宋体"/>
                  <w:i w:val="0"/>
                  <w:color w:val="000000"/>
                  <w:kern w:val="0"/>
                  <w:sz w:val="20"/>
                  <w:szCs w:val="20"/>
                  <w:u w:val="none"/>
                  <w:lang w:val="en-US" w:eastAsia="zh-CN" w:bidi="ar"/>
                </w:rPr>
                <w:t xml:space="preserve">    边界勘界</w:t>
              </w:r>
            </w:ins>
            <w:del w:id="3888"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边界勘界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89"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206D46">
            <w:pPr>
              <w:jc w:val="right"/>
              <w:rPr>
                <w:rFonts w:hint="eastAsia" w:ascii="宋体" w:hAnsi="宋体" w:eastAsia="宋体" w:cs="宋体"/>
                <w:i w:val="0"/>
                <w:iCs w:val="0"/>
                <w:color w:val="000000"/>
                <w:sz w:val="20"/>
                <w:szCs w:val="20"/>
                <w:u w:val="none"/>
              </w:rPr>
            </w:pPr>
          </w:p>
        </w:tc>
      </w:tr>
      <w:tr w14:paraId="17B21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90"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890"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91"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AA09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92" w:author="Administrator" w:date="2024-08-08T09:08:54Z">
              <w:r>
                <w:rPr>
                  <w:rFonts w:hint="eastAsia" w:ascii="宋体" w:hAnsi="宋体" w:eastAsia="宋体" w:cs="宋体"/>
                  <w:i w:val="0"/>
                  <w:color w:val="000000"/>
                  <w:kern w:val="0"/>
                  <w:sz w:val="20"/>
                  <w:szCs w:val="20"/>
                  <w:u w:val="none"/>
                  <w:lang w:val="en-US" w:eastAsia="zh-CN" w:bidi="ar"/>
                </w:rPr>
                <w:t>2020702</w:t>
              </w:r>
            </w:ins>
            <w:del w:id="3893" w:author="Administrator" w:date="2024-08-08T09:08:54Z">
              <w:r>
                <w:rPr>
                  <w:rFonts w:hint="eastAsia" w:ascii="宋体" w:hAnsi="宋体" w:eastAsia="宋体" w:cs="宋体"/>
                  <w:i w:val="0"/>
                  <w:iCs w:val="0"/>
                  <w:color w:val="000000"/>
                  <w:kern w:val="0"/>
                  <w:sz w:val="20"/>
                  <w:szCs w:val="20"/>
                  <w:u w:val="none"/>
                  <w:lang w:val="en-US" w:eastAsia="zh-CN" w:bidi="ar"/>
                </w:rPr>
                <w:delText>2020702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94"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E752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895" w:author="Administrator" w:date="2024-08-08T09:08:54Z">
              <w:r>
                <w:rPr>
                  <w:rFonts w:hint="eastAsia" w:ascii="宋体" w:hAnsi="宋体" w:eastAsia="宋体" w:cs="宋体"/>
                  <w:i w:val="0"/>
                  <w:color w:val="000000"/>
                  <w:kern w:val="0"/>
                  <w:sz w:val="20"/>
                  <w:szCs w:val="20"/>
                  <w:u w:val="none"/>
                  <w:lang w:val="en-US" w:eastAsia="zh-CN" w:bidi="ar"/>
                </w:rPr>
                <w:t xml:space="preserve">    边界联检</w:t>
              </w:r>
            </w:ins>
            <w:del w:id="3896"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边界联检</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97"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D3949D">
            <w:pPr>
              <w:jc w:val="right"/>
              <w:rPr>
                <w:rFonts w:hint="eastAsia" w:ascii="宋体" w:hAnsi="宋体" w:eastAsia="宋体" w:cs="宋体"/>
                <w:i w:val="0"/>
                <w:iCs w:val="0"/>
                <w:color w:val="000000"/>
                <w:sz w:val="20"/>
                <w:szCs w:val="20"/>
                <w:u w:val="none"/>
              </w:rPr>
            </w:pPr>
          </w:p>
        </w:tc>
      </w:tr>
      <w:tr w14:paraId="1C559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898"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898"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899"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9556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00" w:author="Administrator" w:date="2024-08-08T09:08:54Z">
              <w:r>
                <w:rPr>
                  <w:rFonts w:hint="eastAsia" w:ascii="宋体" w:hAnsi="宋体" w:eastAsia="宋体" w:cs="宋体"/>
                  <w:i w:val="0"/>
                  <w:color w:val="000000"/>
                  <w:kern w:val="0"/>
                  <w:sz w:val="20"/>
                  <w:szCs w:val="20"/>
                  <w:u w:val="none"/>
                  <w:lang w:val="en-US" w:eastAsia="zh-CN" w:bidi="ar"/>
                </w:rPr>
                <w:t>2020703</w:t>
              </w:r>
            </w:ins>
            <w:del w:id="3901" w:author="Administrator" w:date="2024-08-08T09:08:54Z">
              <w:r>
                <w:rPr>
                  <w:rFonts w:hint="eastAsia" w:ascii="宋体" w:hAnsi="宋体" w:eastAsia="宋体" w:cs="宋体"/>
                  <w:i w:val="0"/>
                  <w:iCs w:val="0"/>
                  <w:color w:val="000000"/>
                  <w:kern w:val="0"/>
                  <w:sz w:val="20"/>
                  <w:szCs w:val="20"/>
                  <w:u w:val="none"/>
                  <w:lang w:val="en-US" w:eastAsia="zh-CN" w:bidi="ar"/>
                </w:rPr>
                <w:delText>2020703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02"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64BD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03" w:author="Administrator" w:date="2024-08-08T09:08:54Z">
              <w:r>
                <w:rPr>
                  <w:rFonts w:hint="eastAsia" w:ascii="宋体" w:hAnsi="宋体" w:eastAsia="宋体" w:cs="宋体"/>
                  <w:i w:val="0"/>
                  <w:color w:val="000000"/>
                  <w:kern w:val="0"/>
                  <w:sz w:val="20"/>
                  <w:szCs w:val="20"/>
                  <w:u w:val="none"/>
                  <w:lang w:val="en-US" w:eastAsia="zh-CN" w:bidi="ar"/>
                </w:rPr>
                <w:t xml:space="preserve">    边界界桩维护</w:t>
              </w:r>
            </w:ins>
            <w:del w:id="3904"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边界界桩维护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05"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C6C84B">
            <w:pPr>
              <w:jc w:val="right"/>
              <w:rPr>
                <w:rFonts w:hint="eastAsia" w:ascii="宋体" w:hAnsi="宋体" w:eastAsia="宋体" w:cs="宋体"/>
                <w:i w:val="0"/>
                <w:iCs w:val="0"/>
                <w:color w:val="000000"/>
                <w:sz w:val="20"/>
                <w:szCs w:val="20"/>
                <w:u w:val="none"/>
              </w:rPr>
            </w:pPr>
          </w:p>
        </w:tc>
      </w:tr>
      <w:tr w14:paraId="34896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06"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906"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07"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3EBC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08" w:author="Administrator" w:date="2024-08-08T09:08:54Z">
              <w:r>
                <w:rPr>
                  <w:rFonts w:hint="eastAsia" w:ascii="宋体" w:hAnsi="宋体" w:eastAsia="宋体" w:cs="宋体"/>
                  <w:i w:val="0"/>
                  <w:color w:val="000000"/>
                  <w:kern w:val="0"/>
                  <w:sz w:val="20"/>
                  <w:szCs w:val="20"/>
                  <w:u w:val="none"/>
                  <w:lang w:val="en-US" w:eastAsia="zh-CN" w:bidi="ar"/>
                </w:rPr>
                <w:t>2020799</w:t>
              </w:r>
            </w:ins>
            <w:del w:id="3909" w:author="Administrator" w:date="2024-08-08T09:08:54Z">
              <w:r>
                <w:rPr>
                  <w:rFonts w:hint="eastAsia" w:ascii="宋体" w:hAnsi="宋体" w:eastAsia="宋体" w:cs="宋体"/>
                  <w:i w:val="0"/>
                  <w:iCs w:val="0"/>
                  <w:color w:val="000000"/>
                  <w:kern w:val="0"/>
                  <w:sz w:val="20"/>
                  <w:szCs w:val="20"/>
                  <w:u w:val="none"/>
                  <w:lang w:val="en-US" w:eastAsia="zh-CN" w:bidi="ar"/>
                </w:rPr>
                <w:delText>2020799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10"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B520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11" w:author="Administrator" w:date="2024-08-08T09:08:54Z">
              <w:r>
                <w:rPr>
                  <w:rFonts w:hint="eastAsia" w:ascii="宋体" w:hAnsi="宋体" w:eastAsia="宋体" w:cs="宋体"/>
                  <w:i w:val="0"/>
                  <w:color w:val="000000"/>
                  <w:kern w:val="0"/>
                  <w:sz w:val="20"/>
                  <w:szCs w:val="20"/>
                  <w:u w:val="none"/>
                  <w:lang w:val="en-US" w:eastAsia="zh-CN" w:bidi="ar"/>
                </w:rPr>
                <w:t xml:space="preserve">    其他支出</w:t>
              </w:r>
            </w:ins>
            <w:del w:id="3912"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其他支出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13"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BCFA6D">
            <w:pPr>
              <w:jc w:val="right"/>
              <w:rPr>
                <w:rFonts w:hint="eastAsia" w:ascii="宋体" w:hAnsi="宋体" w:eastAsia="宋体" w:cs="宋体"/>
                <w:i w:val="0"/>
                <w:iCs w:val="0"/>
                <w:color w:val="000000"/>
                <w:sz w:val="20"/>
                <w:szCs w:val="20"/>
                <w:u w:val="none"/>
              </w:rPr>
            </w:pPr>
          </w:p>
        </w:tc>
      </w:tr>
      <w:tr w14:paraId="0D20F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14"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14"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15"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C870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16" w:author="Administrator" w:date="2024-08-08T09:08:54Z">
              <w:r>
                <w:rPr>
                  <w:rFonts w:hint="eastAsia" w:ascii="宋体" w:hAnsi="宋体" w:eastAsia="宋体" w:cs="宋体"/>
                  <w:i w:val="0"/>
                  <w:color w:val="000000"/>
                  <w:kern w:val="0"/>
                  <w:sz w:val="20"/>
                  <w:szCs w:val="20"/>
                  <w:u w:val="none"/>
                  <w:lang w:val="en-US" w:eastAsia="zh-CN" w:bidi="ar"/>
                </w:rPr>
                <w:t>20208</w:t>
              </w:r>
            </w:ins>
            <w:del w:id="3917" w:author="Administrator" w:date="2024-08-08T09:08:54Z">
              <w:r>
                <w:rPr>
                  <w:rFonts w:hint="eastAsia" w:ascii="宋体" w:hAnsi="宋体" w:eastAsia="宋体" w:cs="宋体"/>
                  <w:i w:val="0"/>
                  <w:iCs w:val="0"/>
                  <w:color w:val="000000"/>
                  <w:kern w:val="0"/>
                  <w:sz w:val="20"/>
                  <w:szCs w:val="20"/>
                  <w:u w:val="none"/>
                  <w:lang w:val="en-US" w:eastAsia="zh-CN" w:bidi="ar"/>
                </w:rPr>
                <w:delText>20208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18"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387C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19" w:author="Administrator" w:date="2024-08-08T09:08:54Z">
              <w:r>
                <w:rPr>
                  <w:rFonts w:hint="eastAsia" w:ascii="宋体" w:hAnsi="宋体" w:eastAsia="宋体" w:cs="宋体"/>
                  <w:i w:val="0"/>
                  <w:color w:val="000000"/>
                  <w:kern w:val="0"/>
                  <w:sz w:val="20"/>
                  <w:szCs w:val="20"/>
                  <w:u w:val="none"/>
                  <w:lang w:val="en-US" w:eastAsia="zh-CN" w:bidi="ar"/>
                </w:rPr>
                <w:t xml:space="preserve">  国际发展合作</w:t>
              </w:r>
            </w:ins>
            <w:del w:id="3920"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国际发展合作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21"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F793C1">
            <w:pPr>
              <w:jc w:val="right"/>
              <w:rPr>
                <w:rFonts w:hint="eastAsia" w:ascii="宋体" w:hAnsi="宋体" w:eastAsia="宋体" w:cs="宋体"/>
                <w:i w:val="0"/>
                <w:iCs w:val="0"/>
                <w:color w:val="000000"/>
                <w:sz w:val="20"/>
                <w:szCs w:val="20"/>
                <w:u w:val="none"/>
              </w:rPr>
            </w:pPr>
          </w:p>
        </w:tc>
      </w:tr>
      <w:tr w14:paraId="7FAC6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22"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922"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23"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0366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24" w:author="Administrator" w:date="2024-08-08T09:08:54Z">
              <w:r>
                <w:rPr>
                  <w:rFonts w:hint="eastAsia" w:ascii="宋体" w:hAnsi="宋体" w:eastAsia="宋体" w:cs="宋体"/>
                  <w:i w:val="0"/>
                  <w:color w:val="000000"/>
                  <w:kern w:val="0"/>
                  <w:sz w:val="20"/>
                  <w:szCs w:val="20"/>
                  <w:u w:val="none"/>
                  <w:lang w:val="en-US" w:eastAsia="zh-CN" w:bidi="ar"/>
                </w:rPr>
                <w:t>2020801</w:t>
              </w:r>
            </w:ins>
            <w:del w:id="3925" w:author="Administrator" w:date="2024-08-08T09:08:54Z">
              <w:r>
                <w:rPr>
                  <w:rFonts w:hint="eastAsia" w:ascii="宋体" w:hAnsi="宋体" w:eastAsia="宋体" w:cs="宋体"/>
                  <w:i w:val="0"/>
                  <w:iCs w:val="0"/>
                  <w:color w:val="000000"/>
                  <w:kern w:val="0"/>
                  <w:sz w:val="20"/>
                  <w:szCs w:val="20"/>
                  <w:u w:val="none"/>
                  <w:lang w:val="en-US" w:eastAsia="zh-CN" w:bidi="ar"/>
                </w:rPr>
                <w:delText>2020801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26"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D6F9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27" w:author="Administrator" w:date="2024-08-08T09:08:54Z">
              <w:r>
                <w:rPr>
                  <w:rFonts w:hint="eastAsia" w:ascii="宋体" w:hAnsi="宋体" w:eastAsia="宋体" w:cs="宋体"/>
                  <w:i w:val="0"/>
                  <w:color w:val="000000"/>
                  <w:kern w:val="0"/>
                  <w:sz w:val="20"/>
                  <w:szCs w:val="20"/>
                  <w:u w:val="none"/>
                  <w:lang w:val="en-US" w:eastAsia="zh-CN" w:bidi="ar"/>
                </w:rPr>
                <w:t xml:space="preserve">    行政运行</w:t>
              </w:r>
            </w:ins>
            <w:del w:id="3928"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29"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DEF063">
            <w:pPr>
              <w:jc w:val="right"/>
              <w:rPr>
                <w:rFonts w:hint="eastAsia" w:ascii="宋体" w:hAnsi="宋体" w:eastAsia="宋体" w:cs="宋体"/>
                <w:i w:val="0"/>
                <w:iCs w:val="0"/>
                <w:color w:val="000000"/>
                <w:sz w:val="20"/>
                <w:szCs w:val="20"/>
                <w:u w:val="none"/>
              </w:rPr>
            </w:pPr>
          </w:p>
        </w:tc>
      </w:tr>
      <w:tr w14:paraId="02CFE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30"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30"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31"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E2E7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32" w:author="Administrator" w:date="2024-08-08T09:08:54Z">
              <w:r>
                <w:rPr>
                  <w:rFonts w:hint="eastAsia" w:ascii="宋体" w:hAnsi="宋体" w:eastAsia="宋体" w:cs="宋体"/>
                  <w:i w:val="0"/>
                  <w:color w:val="000000"/>
                  <w:kern w:val="0"/>
                  <w:sz w:val="20"/>
                  <w:szCs w:val="20"/>
                  <w:u w:val="none"/>
                  <w:lang w:val="en-US" w:eastAsia="zh-CN" w:bidi="ar"/>
                </w:rPr>
                <w:t>2020802</w:t>
              </w:r>
            </w:ins>
            <w:del w:id="3933" w:author="Administrator" w:date="2024-08-08T09:08:54Z">
              <w:r>
                <w:rPr>
                  <w:rFonts w:hint="eastAsia" w:ascii="宋体" w:hAnsi="宋体" w:eastAsia="宋体" w:cs="宋体"/>
                  <w:i w:val="0"/>
                  <w:iCs w:val="0"/>
                  <w:color w:val="000000"/>
                  <w:kern w:val="0"/>
                  <w:sz w:val="20"/>
                  <w:szCs w:val="20"/>
                  <w:u w:val="none"/>
                  <w:lang w:val="en-US" w:eastAsia="zh-CN" w:bidi="ar"/>
                </w:rPr>
                <w:delText>2020802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34"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2D39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35" w:author="Administrator" w:date="2024-08-08T09:08:54Z">
              <w:r>
                <w:rPr>
                  <w:rFonts w:hint="eastAsia" w:ascii="宋体" w:hAnsi="宋体" w:eastAsia="宋体" w:cs="宋体"/>
                  <w:i w:val="0"/>
                  <w:color w:val="000000"/>
                  <w:kern w:val="0"/>
                  <w:sz w:val="20"/>
                  <w:szCs w:val="20"/>
                  <w:u w:val="none"/>
                  <w:lang w:val="en-US" w:eastAsia="zh-CN" w:bidi="ar"/>
                </w:rPr>
                <w:t xml:space="preserve">    一般行政管理事务</w:t>
              </w:r>
            </w:ins>
            <w:del w:id="3936"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37"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5BD01E">
            <w:pPr>
              <w:jc w:val="right"/>
              <w:rPr>
                <w:rFonts w:hint="eastAsia" w:ascii="宋体" w:hAnsi="宋体" w:eastAsia="宋体" w:cs="宋体"/>
                <w:i w:val="0"/>
                <w:iCs w:val="0"/>
                <w:color w:val="000000"/>
                <w:sz w:val="20"/>
                <w:szCs w:val="20"/>
                <w:u w:val="none"/>
              </w:rPr>
            </w:pPr>
          </w:p>
        </w:tc>
      </w:tr>
      <w:tr w14:paraId="676C2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38"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38"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39"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CA3D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40" w:author="Administrator" w:date="2024-08-08T09:08:54Z">
              <w:r>
                <w:rPr>
                  <w:rFonts w:hint="eastAsia" w:ascii="宋体" w:hAnsi="宋体" w:eastAsia="宋体" w:cs="宋体"/>
                  <w:i w:val="0"/>
                  <w:color w:val="000000"/>
                  <w:kern w:val="0"/>
                  <w:sz w:val="20"/>
                  <w:szCs w:val="20"/>
                  <w:u w:val="none"/>
                  <w:lang w:val="en-US" w:eastAsia="zh-CN" w:bidi="ar"/>
                </w:rPr>
                <w:t>2020803</w:t>
              </w:r>
            </w:ins>
            <w:del w:id="3941" w:author="Administrator" w:date="2024-08-08T09:08:54Z">
              <w:r>
                <w:rPr>
                  <w:rFonts w:hint="eastAsia" w:ascii="宋体" w:hAnsi="宋体" w:eastAsia="宋体" w:cs="宋体"/>
                  <w:i w:val="0"/>
                  <w:iCs w:val="0"/>
                  <w:color w:val="000000"/>
                  <w:kern w:val="0"/>
                  <w:sz w:val="20"/>
                  <w:szCs w:val="20"/>
                  <w:u w:val="none"/>
                  <w:lang w:val="en-US" w:eastAsia="zh-CN" w:bidi="ar"/>
                </w:rPr>
                <w:delText>2020803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42"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AB3E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43" w:author="Administrator" w:date="2024-08-08T09:08:54Z">
              <w:r>
                <w:rPr>
                  <w:rFonts w:hint="eastAsia" w:ascii="宋体" w:hAnsi="宋体" w:eastAsia="宋体" w:cs="宋体"/>
                  <w:i w:val="0"/>
                  <w:color w:val="000000"/>
                  <w:kern w:val="0"/>
                  <w:sz w:val="20"/>
                  <w:szCs w:val="20"/>
                  <w:u w:val="none"/>
                  <w:lang w:val="en-US" w:eastAsia="zh-CN" w:bidi="ar"/>
                </w:rPr>
                <w:t xml:space="preserve">    机关服务</w:t>
              </w:r>
            </w:ins>
            <w:del w:id="3944"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45"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308EAA">
            <w:pPr>
              <w:jc w:val="right"/>
              <w:rPr>
                <w:rFonts w:hint="eastAsia" w:ascii="宋体" w:hAnsi="宋体" w:eastAsia="宋体" w:cs="宋体"/>
                <w:i w:val="0"/>
                <w:iCs w:val="0"/>
                <w:color w:val="000000"/>
                <w:sz w:val="20"/>
                <w:szCs w:val="20"/>
                <w:u w:val="none"/>
              </w:rPr>
            </w:pPr>
          </w:p>
        </w:tc>
      </w:tr>
      <w:tr w14:paraId="2466E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46"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46"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47"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F76F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48" w:author="Administrator" w:date="2024-08-08T09:08:54Z">
              <w:r>
                <w:rPr>
                  <w:rFonts w:hint="eastAsia" w:ascii="宋体" w:hAnsi="宋体" w:eastAsia="宋体" w:cs="宋体"/>
                  <w:i w:val="0"/>
                  <w:color w:val="000000"/>
                  <w:kern w:val="0"/>
                  <w:sz w:val="20"/>
                  <w:szCs w:val="20"/>
                  <w:u w:val="none"/>
                  <w:lang w:val="en-US" w:eastAsia="zh-CN" w:bidi="ar"/>
                </w:rPr>
                <w:t>2020850</w:t>
              </w:r>
            </w:ins>
            <w:del w:id="3949" w:author="Administrator" w:date="2024-08-08T09:08:54Z">
              <w:r>
                <w:rPr>
                  <w:rFonts w:hint="eastAsia" w:ascii="宋体" w:hAnsi="宋体" w:eastAsia="宋体" w:cs="宋体"/>
                  <w:i w:val="0"/>
                  <w:iCs w:val="0"/>
                  <w:color w:val="000000"/>
                  <w:kern w:val="0"/>
                  <w:sz w:val="20"/>
                  <w:szCs w:val="20"/>
                  <w:u w:val="none"/>
                  <w:lang w:val="en-US" w:eastAsia="zh-CN" w:bidi="ar"/>
                </w:rPr>
                <w:delText>2020850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50"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8B19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51" w:author="Administrator" w:date="2024-08-08T09:08:54Z">
              <w:r>
                <w:rPr>
                  <w:rFonts w:hint="eastAsia" w:ascii="宋体" w:hAnsi="宋体" w:eastAsia="宋体" w:cs="宋体"/>
                  <w:i w:val="0"/>
                  <w:color w:val="000000"/>
                  <w:kern w:val="0"/>
                  <w:sz w:val="20"/>
                  <w:szCs w:val="20"/>
                  <w:u w:val="none"/>
                  <w:lang w:val="en-US" w:eastAsia="zh-CN" w:bidi="ar"/>
                </w:rPr>
                <w:t xml:space="preserve">    事业运行</w:t>
              </w:r>
            </w:ins>
            <w:del w:id="3952"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53"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ABC988">
            <w:pPr>
              <w:jc w:val="right"/>
              <w:rPr>
                <w:rFonts w:hint="eastAsia" w:ascii="宋体" w:hAnsi="宋体" w:eastAsia="宋体" w:cs="宋体"/>
                <w:i w:val="0"/>
                <w:iCs w:val="0"/>
                <w:color w:val="000000"/>
                <w:sz w:val="20"/>
                <w:szCs w:val="20"/>
                <w:u w:val="none"/>
              </w:rPr>
            </w:pPr>
          </w:p>
        </w:tc>
      </w:tr>
      <w:tr w14:paraId="08E78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54"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954"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55"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83D8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56" w:author="Administrator" w:date="2024-08-08T09:08:54Z">
              <w:r>
                <w:rPr>
                  <w:rFonts w:hint="eastAsia" w:ascii="宋体" w:hAnsi="宋体" w:eastAsia="宋体" w:cs="宋体"/>
                  <w:i w:val="0"/>
                  <w:color w:val="000000"/>
                  <w:kern w:val="0"/>
                  <w:sz w:val="20"/>
                  <w:szCs w:val="20"/>
                  <w:u w:val="none"/>
                  <w:lang w:val="en-US" w:eastAsia="zh-CN" w:bidi="ar"/>
                </w:rPr>
                <w:t>2020899</w:t>
              </w:r>
            </w:ins>
            <w:del w:id="3957" w:author="Administrator" w:date="2024-08-08T09:08:54Z">
              <w:r>
                <w:rPr>
                  <w:rFonts w:hint="eastAsia" w:ascii="宋体" w:hAnsi="宋体" w:eastAsia="宋体" w:cs="宋体"/>
                  <w:i w:val="0"/>
                  <w:iCs w:val="0"/>
                  <w:color w:val="000000"/>
                  <w:kern w:val="0"/>
                  <w:sz w:val="20"/>
                  <w:szCs w:val="20"/>
                  <w:u w:val="none"/>
                  <w:lang w:val="en-US" w:eastAsia="zh-CN" w:bidi="ar"/>
                </w:rPr>
                <w:delText>2020899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58"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A147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59" w:author="Administrator" w:date="2024-08-08T09:08:54Z">
              <w:r>
                <w:rPr>
                  <w:rFonts w:hint="eastAsia" w:ascii="宋体" w:hAnsi="宋体" w:eastAsia="宋体" w:cs="宋体"/>
                  <w:i w:val="0"/>
                  <w:color w:val="000000"/>
                  <w:kern w:val="0"/>
                  <w:sz w:val="20"/>
                  <w:szCs w:val="20"/>
                  <w:u w:val="none"/>
                  <w:lang w:val="en-US" w:eastAsia="zh-CN" w:bidi="ar"/>
                </w:rPr>
                <w:t xml:space="preserve">    其他国际发展合作支出</w:t>
              </w:r>
            </w:ins>
            <w:del w:id="3960"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其他国际发展合作支出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61"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141E86">
            <w:pPr>
              <w:jc w:val="right"/>
              <w:rPr>
                <w:rFonts w:hint="eastAsia" w:ascii="宋体" w:hAnsi="宋体" w:eastAsia="宋体" w:cs="宋体"/>
                <w:i w:val="0"/>
                <w:iCs w:val="0"/>
                <w:color w:val="000000"/>
                <w:sz w:val="20"/>
                <w:szCs w:val="20"/>
                <w:u w:val="none"/>
              </w:rPr>
            </w:pPr>
          </w:p>
        </w:tc>
      </w:tr>
      <w:tr w14:paraId="104F1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62" w:author="Administrator" w:date="2024-08-08T09:08: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3962" w:author="Administrator" w:date="2024-08-08T09:08: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63" w:author="Administrator" w:date="2024-08-08T09:08: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42CF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64" w:author="Administrator" w:date="2024-08-08T09:08:54Z">
              <w:r>
                <w:rPr>
                  <w:rFonts w:hint="eastAsia" w:ascii="宋体" w:hAnsi="宋体" w:eastAsia="宋体" w:cs="宋体"/>
                  <w:i w:val="0"/>
                  <w:color w:val="000000"/>
                  <w:kern w:val="0"/>
                  <w:sz w:val="20"/>
                  <w:szCs w:val="20"/>
                  <w:u w:val="none"/>
                  <w:lang w:val="en-US" w:eastAsia="zh-CN" w:bidi="ar"/>
                </w:rPr>
                <w:t>20299</w:t>
              </w:r>
            </w:ins>
            <w:del w:id="3965" w:author="Administrator" w:date="2024-08-08T09:08:54Z">
              <w:r>
                <w:rPr>
                  <w:rFonts w:hint="eastAsia" w:ascii="宋体" w:hAnsi="宋体" w:eastAsia="宋体" w:cs="宋体"/>
                  <w:i w:val="0"/>
                  <w:iCs w:val="0"/>
                  <w:color w:val="000000"/>
                  <w:kern w:val="0"/>
                  <w:sz w:val="20"/>
                  <w:szCs w:val="20"/>
                  <w:u w:val="none"/>
                  <w:lang w:val="en-US" w:eastAsia="zh-CN" w:bidi="ar"/>
                </w:rPr>
                <w:delText>20299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66" w:author="Administrator" w:date="2024-08-08T09:08: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B685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67" w:author="Administrator" w:date="2024-08-08T09:08:54Z">
              <w:r>
                <w:rPr>
                  <w:rFonts w:hint="eastAsia" w:ascii="宋体" w:hAnsi="宋体" w:eastAsia="宋体" w:cs="宋体"/>
                  <w:i w:val="0"/>
                  <w:color w:val="000000"/>
                  <w:kern w:val="0"/>
                  <w:sz w:val="20"/>
                  <w:szCs w:val="20"/>
                  <w:u w:val="none"/>
                  <w:lang w:val="en-US" w:eastAsia="zh-CN" w:bidi="ar"/>
                </w:rPr>
                <w:t xml:space="preserve">  其他外交支出(款)</w:t>
              </w:r>
            </w:ins>
            <w:del w:id="3968"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其他外交支出(款)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69" w:author="Administrator" w:date="2024-08-08T09:08: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1A03B8">
            <w:pPr>
              <w:jc w:val="right"/>
              <w:rPr>
                <w:rFonts w:hint="eastAsia" w:ascii="宋体" w:hAnsi="宋体" w:eastAsia="宋体" w:cs="宋体"/>
                <w:i w:val="0"/>
                <w:iCs w:val="0"/>
                <w:color w:val="000000"/>
                <w:sz w:val="20"/>
                <w:szCs w:val="20"/>
                <w:u w:val="none"/>
              </w:rPr>
            </w:pPr>
          </w:p>
        </w:tc>
      </w:tr>
      <w:tr w14:paraId="19C99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70"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70"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71"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DBF2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72" w:author="Administrator" w:date="2024-08-08T09:08:54Z">
              <w:r>
                <w:rPr>
                  <w:rFonts w:hint="eastAsia" w:ascii="宋体" w:hAnsi="宋体" w:eastAsia="宋体" w:cs="宋体"/>
                  <w:i w:val="0"/>
                  <w:color w:val="000000"/>
                  <w:kern w:val="0"/>
                  <w:sz w:val="20"/>
                  <w:szCs w:val="20"/>
                  <w:u w:val="none"/>
                  <w:lang w:val="en-US" w:eastAsia="zh-CN" w:bidi="ar"/>
                </w:rPr>
                <w:t>2029999</w:t>
              </w:r>
            </w:ins>
            <w:del w:id="3973" w:author="Administrator" w:date="2024-08-08T09:08:54Z">
              <w:r>
                <w:rPr>
                  <w:rFonts w:hint="eastAsia" w:ascii="宋体" w:hAnsi="宋体" w:eastAsia="宋体" w:cs="宋体"/>
                  <w:i w:val="0"/>
                  <w:iCs w:val="0"/>
                  <w:color w:val="000000"/>
                  <w:kern w:val="0"/>
                  <w:sz w:val="20"/>
                  <w:szCs w:val="20"/>
                  <w:u w:val="none"/>
                  <w:lang w:val="en-US" w:eastAsia="zh-CN" w:bidi="ar"/>
                </w:rPr>
                <w:delText>2029999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74"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CA4A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75" w:author="Administrator" w:date="2024-08-08T09:08:54Z">
              <w:r>
                <w:rPr>
                  <w:rFonts w:hint="eastAsia" w:ascii="宋体" w:hAnsi="宋体" w:eastAsia="宋体" w:cs="宋体"/>
                  <w:i w:val="0"/>
                  <w:color w:val="000000"/>
                  <w:kern w:val="0"/>
                  <w:sz w:val="20"/>
                  <w:szCs w:val="20"/>
                  <w:u w:val="none"/>
                  <w:lang w:val="en-US" w:eastAsia="zh-CN" w:bidi="ar"/>
                </w:rPr>
                <w:t xml:space="preserve">    其他外交支出(项)</w:t>
              </w:r>
            </w:ins>
            <w:del w:id="3976" w:author="Administrator" w:date="2024-08-08T09:08:54Z">
              <w:r>
                <w:rPr>
                  <w:rFonts w:hint="eastAsia" w:ascii="宋体" w:hAnsi="宋体" w:eastAsia="宋体" w:cs="宋体"/>
                  <w:i w:val="0"/>
                  <w:iCs w:val="0"/>
                  <w:color w:val="000000"/>
                  <w:kern w:val="0"/>
                  <w:sz w:val="20"/>
                  <w:szCs w:val="20"/>
                  <w:u w:val="none"/>
                  <w:lang w:val="en-US" w:eastAsia="zh-CN" w:bidi="ar"/>
                </w:rPr>
                <w:delText xml:space="preserve">    其他外交支出(项)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77"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A01507">
            <w:pPr>
              <w:jc w:val="right"/>
              <w:rPr>
                <w:rFonts w:hint="eastAsia" w:ascii="宋体" w:hAnsi="宋体" w:eastAsia="宋体" w:cs="宋体"/>
                <w:i w:val="0"/>
                <w:iCs w:val="0"/>
                <w:color w:val="000000"/>
                <w:sz w:val="20"/>
                <w:szCs w:val="20"/>
                <w:u w:val="none"/>
              </w:rPr>
            </w:pPr>
          </w:p>
        </w:tc>
      </w:tr>
      <w:tr w14:paraId="0FC85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78"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78"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79"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F89D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80" w:author="Administrator" w:date="2024-08-08T09:08:55Z">
              <w:r>
                <w:rPr>
                  <w:rFonts w:hint="eastAsia" w:ascii="宋体" w:hAnsi="宋体" w:eastAsia="宋体" w:cs="宋体"/>
                  <w:i w:val="0"/>
                  <w:color w:val="000000"/>
                  <w:kern w:val="0"/>
                  <w:sz w:val="20"/>
                  <w:szCs w:val="20"/>
                  <w:u w:val="none"/>
                  <w:lang w:val="en-US" w:eastAsia="zh-CN" w:bidi="ar"/>
                </w:rPr>
                <w:t>203</w:t>
              </w:r>
            </w:ins>
            <w:del w:id="3981" w:author="Administrator" w:date="2024-08-08T09:08:55Z">
              <w:r>
                <w:rPr>
                  <w:rFonts w:hint="eastAsia" w:ascii="宋体" w:hAnsi="宋体" w:eastAsia="宋体" w:cs="宋体"/>
                  <w:i w:val="0"/>
                  <w:iCs w:val="0"/>
                  <w:color w:val="000000"/>
                  <w:kern w:val="0"/>
                  <w:sz w:val="20"/>
                  <w:szCs w:val="20"/>
                  <w:u w:val="none"/>
                  <w:lang w:val="en-US" w:eastAsia="zh-CN" w:bidi="ar"/>
                </w:rPr>
                <w:delText>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82"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24CE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83" w:author="Administrator" w:date="2024-08-08T09:08:55Z">
              <w:r>
                <w:rPr>
                  <w:rFonts w:hint="eastAsia" w:ascii="宋体" w:hAnsi="宋体" w:eastAsia="宋体" w:cs="宋体"/>
                  <w:i w:val="0"/>
                  <w:color w:val="000000"/>
                  <w:kern w:val="0"/>
                  <w:sz w:val="20"/>
                  <w:szCs w:val="20"/>
                  <w:u w:val="none"/>
                  <w:lang w:val="en-US" w:eastAsia="zh-CN" w:bidi="ar"/>
                </w:rPr>
                <w:t>国防支出</w:t>
              </w:r>
            </w:ins>
            <w:del w:id="3984" w:author="Administrator" w:date="2024-08-08T09:08:55Z">
              <w:r>
                <w:rPr>
                  <w:rFonts w:hint="eastAsia" w:ascii="宋体" w:hAnsi="宋体" w:eastAsia="宋体" w:cs="宋体"/>
                  <w:i w:val="0"/>
                  <w:iCs w:val="0"/>
                  <w:color w:val="000000"/>
                  <w:kern w:val="0"/>
                  <w:sz w:val="20"/>
                  <w:szCs w:val="20"/>
                  <w:u w:val="none"/>
                  <w:lang w:val="en-US" w:eastAsia="zh-CN" w:bidi="ar"/>
                </w:rPr>
                <w:delText>国防支出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85"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C742E9">
            <w:pPr>
              <w:widowControl/>
              <w:jc w:val="right"/>
              <w:textAlignment w:val="center"/>
              <w:rPr>
                <w:rFonts w:hint="eastAsia" w:ascii="宋体" w:hAnsi="宋体" w:eastAsia="宋体" w:cs="宋体"/>
                <w:i w:val="0"/>
                <w:iCs w:val="0"/>
                <w:color w:val="000000"/>
                <w:sz w:val="20"/>
                <w:szCs w:val="20"/>
                <w:u w:val="none"/>
              </w:rPr>
              <w:pPrChange w:id="3986" w:author="Administrator" w:date="2024-08-08T09:08:55Z">
                <w:pPr>
                  <w:jc w:val="right"/>
                </w:pPr>
              </w:pPrChange>
            </w:pPr>
            <w:ins w:id="3987" w:author="Administrator" w:date="2024-08-08T09:08:55Z">
              <w:r>
                <w:rPr>
                  <w:rFonts w:hint="eastAsia" w:ascii="宋体" w:hAnsi="宋体" w:eastAsia="宋体" w:cs="宋体"/>
                  <w:i w:val="0"/>
                  <w:color w:val="000000"/>
                  <w:kern w:val="0"/>
                  <w:sz w:val="20"/>
                  <w:szCs w:val="20"/>
                  <w:u w:val="none"/>
                  <w:lang w:val="en-US" w:eastAsia="zh-CN" w:bidi="ar"/>
                </w:rPr>
                <w:t>170</w:t>
              </w:r>
            </w:ins>
          </w:p>
        </w:tc>
      </w:tr>
      <w:tr w14:paraId="5ECAC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88"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88"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89"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9B74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90" w:author="Administrator" w:date="2024-08-08T09:08:55Z">
              <w:r>
                <w:rPr>
                  <w:rFonts w:hint="eastAsia" w:ascii="宋体" w:hAnsi="宋体" w:eastAsia="宋体" w:cs="宋体"/>
                  <w:i w:val="0"/>
                  <w:color w:val="000000"/>
                  <w:kern w:val="0"/>
                  <w:sz w:val="20"/>
                  <w:szCs w:val="20"/>
                  <w:u w:val="none"/>
                  <w:lang w:val="en-US" w:eastAsia="zh-CN" w:bidi="ar"/>
                </w:rPr>
                <w:t>20301</w:t>
              </w:r>
            </w:ins>
            <w:del w:id="3991" w:author="Administrator" w:date="2024-08-08T09:08:55Z">
              <w:r>
                <w:rPr>
                  <w:rFonts w:hint="eastAsia" w:ascii="宋体" w:hAnsi="宋体" w:eastAsia="宋体" w:cs="宋体"/>
                  <w:i w:val="0"/>
                  <w:iCs w:val="0"/>
                  <w:color w:val="000000"/>
                  <w:kern w:val="0"/>
                  <w:sz w:val="20"/>
                  <w:szCs w:val="20"/>
                  <w:u w:val="none"/>
                  <w:lang w:val="en-US" w:eastAsia="zh-CN" w:bidi="ar"/>
                </w:rPr>
                <w:delText>20301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92"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ACED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93" w:author="Administrator" w:date="2024-08-08T09:08:55Z">
              <w:r>
                <w:rPr>
                  <w:rFonts w:hint="eastAsia" w:ascii="宋体" w:hAnsi="宋体" w:eastAsia="宋体" w:cs="宋体"/>
                  <w:i w:val="0"/>
                  <w:color w:val="000000"/>
                  <w:kern w:val="0"/>
                  <w:sz w:val="20"/>
                  <w:szCs w:val="20"/>
                  <w:u w:val="none"/>
                  <w:lang w:val="en-US" w:eastAsia="zh-CN" w:bidi="ar"/>
                </w:rPr>
                <w:t xml:space="preserve">  军费</w:t>
              </w:r>
            </w:ins>
            <w:del w:id="3994"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军费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95"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1D4AF0">
            <w:pPr>
              <w:jc w:val="right"/>
              <w:rPr>
                <w:rFonts w:hint="eastAsia" w:ascii="宋体" w:hAnsi="宋体" w:eastAsia="宋体" w:cs="宋体"/>
                <w:i w:val="0"/>
                <w:iCs w:val="0"/>
                <w:color w:val="000000"/>
                <w:sz w:val="20"/>
                <w:szCs w:val="20"/>
                <w:u w:val="none"/>
              </w:rPr>
            </w:pPr>
          </w:p>
        </w:tc>
      </w:tr>
      <w:tr w14:paraId="6E439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996"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3996"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97"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4A5B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3998" w:author="Administrator" w:date="2024-08-08T09:08:55Z">
              <w:r>
                <w:rPr>
                  <w:rFonts w:hint="eastAsia" w:ascii="宋体" w:hAnsi="宋体" w:eastAsia="宋体" w:cs="宋体"/>
                  <w:i w:val="0"/>
                  <w:color w:val="000000"/>
                  <w:kern w:val="0"/>
                  <w:sz w:val="20"/>
                  <w:szCs w:val="20"/>
                  <w:u w:val="none"/>
                  <w:lang w:val="en-US" w:eastAsia="zh-CN" w:bidi="ar"/>
                </w:rPr>
                <w:t>2030101</w:t>
              </w:r>
            </w:ins>
            <w:del w:id="3999" w:author="Administrator" w:date="2024-08-08T09:08:55Z">
              <w:r>
                <w:rPr>
                  <w:rFonts w:hint="eastAsia" w:ascii="宋体" w:hAnsi="宋体" w:eastAsia="宋体" w:cs="宋体"/>
                  <w:i w:val="0"/>
                  <w:iCs w:val="0"/>
                  <w:color w:val="000000"/>
                  <w:kern w:val="0"/>
                  <w:sz w:val="20"/>
                  <w:szCs w:val="20"/>
                  <w:u w:val="none"/>
                  <w:lang w:val="en-US" w:eastAsia="zh-CN" w:bidi="ar"/>
                </w:rPr>
                <w:delText>2030101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00"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7E42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01" w:author="Administrator" w:date="2024-08-08T09:08:55Z">
              <w:r>
                <w:rPr>
                  <w:rFonts w:hint="eastAsia" w:ascii="宋体" w:hAnsi="宋体" w:eastAsia="宋体" w:cs="宋体"/>
                  <w:i w:val="0"/>
                  <w:color w:val="000000"/>
                  <w:kern w:val="0"/>
                  <w:sz w:val="20"/>
                  <w:szCs w:val="20"/>
                  <w:u w:val="none"/>
                  <w:lang w:val="en-US" w:eastAsia="zh-CN" w:bidi="ar"/>
                </w:rPr>
                <w:t xml:space="preserve">    现役部队</w:t>
              </w:r>
            </w:ins>
            <w:del w:id="4002"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现役部队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03"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3E4D31">
            <w:pPr>
              <w:jc w:val="right"/>
              <w:rPr>
                <w:rFonts w:hint="eastAsia" w:ascii="宋体" w:hAnsi="宋体" w:eastAsia="宋体" w:cs="宋体"/>
                <w:i w:val="0"/>
                <w:iCs w:val="0"/>
                <w:color w:val="000000"/>
                <w:sz w:val="20"/>
                <w:szCs w:val="20"/>
                <w:u w:val="none"/>
              </w:rPr>
            </w:pPr>
          </w:p>
        </w:tc>
      </w:tr>
      <w:tr w14:paraId="07AEE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04"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4004" w:author="Administrator" w:date="2024-08-08T09:08:55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05"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8D2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06" w:author="Administrator" w:date="2024-08-08T09:08:55Z">
              <w:r>
                <w:rPr>
                  <w:rFonts w:hint="eastAsia" w:ascii="宋体" w:hAnsi="宋体" w:eastAsia="宋体" w:cs="宋体"/>
                  <w:i w:val="0"/>
                  <w:color w:val="000000"/>
                  <w:kern w:val="0"/>
                  <w:sz w:val="20"/>
                  <w:szCs w:val="20"/>
                  <w:u w:val="none"/>
                  <w:lang w:val="en-US" w:eastAsia="zh-CN" w:bidi="ar"/>
                </w:rPr>
                <w:t>2030102</w:t>
              </w:r>
            </w:ins>
            <w:del w:id="4007" w:author="Administrator" w:date="2024-08-08T09:08:55Z">
              <w:r>
                <w:rPr>
                  <w:rFonts w:hint="eastAsia" w:ascii="宋体" w:hAnsi="宋体" w:eastAsia="宋体" w:cs="宋体"/>
                  <w:i w:val="0"/>
                  <w:iCs w:val="0"/>
                  <w:color w:val="000000"/>
                  <w:kern w:val="0"/>
                  <w:sz w:val="20"/>
                  <w:szCs w:val="20"/>
                  <w:u w:val="none"/>
                  <w:lang w:val="en-US" w:eastAsia="zh-CN" w:bidi="ar"/>
                </w:rPr>
                <w:delText>2030102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08"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AF3F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09" w:author="Administrator" w:date="2024-08-08T09:08:55Z">
              <w:r>
                <w:rPr>
                  <w:rFonts w:hint="eastAsia" w:ascii="宋体" w:hAnsi="宋体" w:eastAsia="宋体" w:cs="宋体"/>
                  <w:i w:val="0"/>
                  <w:color w:val="000000"/>
                  <w:kern w:val="0"/>
                  <w:sz w:val="20"/>
                  <w:szCs w:val="20"/>
                  <w:u w:val="none"/>
                  <w:lang w:val="en-US" w:eastAsia="zh-CN" w:bidi="ar"/>
                </w:rPr>
                <w:t xml:space="preserve">    预备役部队</w:t>
              </w:r>
            </w:ins>
            <w:del w:id="4010"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预备役部队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11"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2A288E">
            <w:pPr>
              <w:jc w:val="right"/>
              <w:rPr>
                <w:rFonts w:hint="eastAsia" w:ascii="宋体" w:hAnsi="宋体" w:eastAsia="宋体" w:cs="宋体"/>
                <w:i w:val="0"/>
                <w:iCs w:val="0"/>
                <w:color w:val="000000"/>
                <w:sz w:val="20"/>
                <w:szCs w:val="20"/>
                <w:u w:val="none"/>
              </w:rPr>
            </w:pPr>
          </w:p>
        </w:tc>
      </w:tr>
      <w:tr w14:paraId="4A8BB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12"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4012" w:author="Administrator" w:date="2024-08-08T09:08:55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13"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E4F3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14" w:author="Administrator" w:date="2024-08-08T09:08:55Z">
              <w:r>
                <w:rPr>
                  <w:rFonts w:hint="eastAsia" w:ascii="宋体" w:hAnsi="宋体" w:eastAsia="宋体" w:cs="宋体"/>
                  <w:i w:val="0"/>
                  <w:color w:val="000000"/>
                  <w:kern w:val="0"/>
                  <w:sz w:val="20"/>
                  <w:szCs w:val="20"/>
                  <w:u w:val="none"/>
                  <w:lang w:val="en-US" w:eastAsia="zh-CN" w:bidi="ar"/>
                </w:rPr>
                <w:t>2030199</w:t>
              </w:r>
            </w:ins>
            <w:del w:id="4015" w:author="Administrator" w:date="2024-08-08T09:08:55Z">
              <w:r>
                <w:rPr>
                  <w:rFonts w:hint="eastAsia" w:ascii="宋体" w:hAnsi="宋体" w:eastAsia="宋体" w:cs="宋体"/>
                  <w:i w:val="0"/>
                  <w:iCs w:val="0"/>
                  <w:color w:val="000000"/>
                  <w:kern w:val="0"/>
                  <w:sz w:val="20"/>
                  <w:szCs w:val="20"/>
                  <w:u w:val="none"/>
                  <w:lang w:val="en-US" w:eastAsia="zh-CN" w:bidi="ar"/>
                </w:rPr>
                <w:delText>2030199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16"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C84E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17" w:author="Administrator" w:date="2024-08-08T09:08:55Z">
              <w:r>
                <w:rPr>
                  <w:rFonts w:hint="eastAsia" w:ascii="宋体" w:hAnsi="宋体" w:eastAsia="宋体" w:cs="宋体"/>
                  <w:i w:val="0"/>
                  <w:color w:val="000000"/>
                  <w:kern w:val="0"/>
                  <w:sz w:val="20"/>
                  <w:szCs w:val="20"/>
                  <w:u w:val="none"/>
                  <w:lang w:val="en-US" w:eastAsia="zh-CN" w:bidi="ar"/>
                </w:rPr>
                <w:t xml:space="preserve">    其他军费支出</w:t>
              </w:r>
            </w:ins>
            <w:del w:id="4018"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其他军费支出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19"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C830E6">
            <w:pPr>
              <w:jc w:val="right"/>
              <w:rPr>
                <w:rFonts w:hint="eastAsia" w:ascii="宋体" w:hAnsi="宋体" w:eastAsia="宋体" w:cs="宋体"/>
                <w:i w:val="0"/>
                <w:iCs w:val="0"/>
                <w:color w:val="000000"/>
                <w:sz w:val="20"/>
                <w:szCs w:val="20"/>
                <w:u w:val="none"/>
              </w:rPr>
            </w:pPr>
          </w:p>
        </w:tc>
      </w:tr>
      <w:tr w14:paraId="5A948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20"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20"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21"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175A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22" w:author="Administrator" w:date="2024-08-08T09:08:55Z">
              <w:r>
                <w:rPr>
                  <w:rFonts w:hint="eastAsia" w:ascii="宋体" w:hAnsi="宋体" w:eastAsia="宋体" w:cs="宋体"/>
                  <w:i w:val="0"/>
                  <w:color w:val="000000"/>
                  <w:kern w:val="0"/>
                  <w:sz w:val="20"/>
                  <w:szCs w:val="20"/>
                  <w:u w:val="none"/>
                  <w:lang w:val="en-US" w:eastAsia="zh-CN" w:bidi="ar"/>
                </w:rPr>
                <w:t>20304</w:t>
              </w:r>
            </w:ins>
            <w:del w:id="4023" w:author="Administrator" w:date="2024-08-08T09:08:55Z">
              <w:r>
                <w:rPr>
                  <w:rFonts w:hint="eastAsia" w:ascii="宋体" w:hAnsi="宋体" w:eastAsia="宋体" w:cs="宋体"/>
                  <w:i w:val="0"/>
                  <w:iCs w:val="0"/>
                  <w:color w:val="000000"/>
                  <w:kern w:val="0"/>
                  <w:sz w:val="20"/>
                  <w:szCs w:val="20"/>
                  <w:u w:val="none"/>
                  <w:lang w:val="en-US" w:eastAsia="zh-CN" w:bidi="ar"/>
                </w:rPr>
                <w:delText>20304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24"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5F8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25" w:author="Administrator" w:date="2024-08-08T09:08:55Z">
              <w:r>
                <w:rPr>
                  <w:rFonts w:hint="eastAsia" w:ascii="宋体" w:hAnsi="宋体" w:eastAsia="宋体" w:cs="宋体"/>
                  <w:i w:val="0"/>
                  <w:color w:val="000000"/>
                  <w:kern w:val="0"/>
                  <w:sz w:val="20"/>
                  <w:szCs w:val="20"/>
                  <w:u w:val="none"/>
                  <w:lang w:val="en-US" w:eastAsia="zh-CN" w:bidi="ar"/>
                </w:rPr>
                <w:t xml:space="preserve">  国防科研事业(款)</w:t>
              </w:r>
            </w:ins>
            <w:del w:id="4026"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国防科研事业(款)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27"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2DB437">
            <w:pPr>
              <w:jc w:val="right"/>
              <w:rPr>
                <w:rFonts w:hint="eastAsia" w:ascii="宋体" w:hAnsi="宋体" w:eastAsia="宋体" w:cs="宋体"/>
                <w:i w:val="0"/>
                <w:iCs w:val="0"/>
                <w:color w:val="000000"/>
                <w:sz w:val="20"/>
                <w:szCs w:val="20"/>
                <w:u w:val="none"/>
              </w:rPr>
            </w:pPr>
          </w:p>
        </w:tc>
      </w:tr>
      <w:tr w14:paraId="577DC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28"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28"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29"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68D1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30" w:author="Administrator" w:date="2024-08-08T09:08:55Z">
              <w:r>
                <w:rPr>
                  <w:rFonts w:hint="eastAsia" w:ascii="宋体" w:hAnsi="宋体" w:eastAsia="宋体" w:cs="宋体"/>
                  <w:i w:val="0"/>
                  <w:color w:val="000000"/>
                  <w:kern w:val="0"/>
                  <w:sz w:val="20"/>
                  <w:szCs w:val="20"/>
                  <w:u w:val="none"/>
                  <w:lang w:val="en-US" w:eastAsia="zh-CN" w:bidi="ar"/>
                </w:rPr>
                <w:t>2030401</w:t>
              </w:r>
            </w:ins>
            <w:del w:id="4031" w:author="Administrator" w:date="2024-08-08T09:08:55Z">
              <w:r>
                <w:rPr>
                  <w:rFonts w:hint="eastAsia" w:ascii="宋体" w:hAnsi="宋体" w:eastAsia="宋体" w:cs="宋体"/>
                  <w:i w:val="0"/>
                  <w:iCs w:val="0"/>
                  <w:color w:val="000000"/>
                  <w:kern w:val="0"/>
                  <w:sz w:val="20"/>
                  <w:szCs w:val="20"/>
                  <w:u w:val="none"/>
                  <w:lang w:val="en-US" w:eastAsia="zh-CN" w:bidi="ar"/>
                </w:rPr>
                <w:delText>2030401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32"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5ED0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33" w:author="Administrator" w:date="2024-08-08T09:08:55Z">
              <w:r>
                <w:rPr>
                  <w:rFonts w:hint="eastAsia" w:ascii="宋体" w:hAnsi="宋体" w:eastAsia="宋体" w:cs="宋体"/>
                  <w:i w:val="0"/>
                  <w:color w:val="000000"/>
                  <w:kern w:val="0"/>
                  <w:sz w:val="20"/>
                  <w:szCs w:val="20"/>
                  <w:u w:val="none"/>
                  <w:lang w:val="en-US" w:eastAsia="zh-CN" w:bidi="ar"/>
                </w:rPr>
                <w:t xml:space="preserve">    国防科研事业(项)</w:t>
              </w:r>
            </w:ins>
            <w:del w:id="4034"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国防科研事业(项)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35"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59AAE9">
            <w:pPr>
              <w:jc w:val="right"/>
              <w:rPr>
                <w:rFonts w:hint="eastAsia" w:ascii="宋体" w:hAnsi="宋体" w:eastAsia="宋体" w:cs="宋体"/>
                <w:i w:val="0"/>
                <w:iCs w:val="0"/>
                <w:color w:val="000000"/>
                <w:sz w:val="20"/>
                <w:szCs w:val="20"/>
                <w:u w:val="none"/>
              </w:rPr>
            </w:pPr>
          </w:p>
        </w:tc>
      </w:tr>
      <w:tr w14:paraId="2B789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36"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36"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37"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A8C6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38" w:author="Administrator" w:date="2024-08-08T09:08:55Z">
              <w:r>
                <w:rPr>
                  <w:rFonts w:hint="eastAsia" w:ascii="宋体" w:hAnsi="宋体" w:eastAsia="宋体" w:cs="宋体"/>
                  <w:i w:val="0"/>
                  <w:color w:val="000000"/>
                  <w:kern w:val="0"/>
                  <w:sz w:val="20"/>
                  <w:szCs w:val="20"/>
                  <w:u w:val="none"/>
                  <w:lang w:val="en-US" w:eastAsia="zh-CN" w:bidi="ar"/>
                </w:rPr>
                <w:t>20305</w:t>
              </w:r>
            </w:ins>
            <w:del w:id="4039" w:author="Administrator" w:date="2024-08-08T09:08:55Z">
              <w:r>
                <w:rPr>
                  <w:rFonts w:hint="eastAsia" w:ascii="宋体" w:hAnsi="宋体" w:eastAsia="宋体" w:cs="宋体"/>
                  <w:i w:val="0"/>
                  <w:iCs w:val="0"/>
                  <w:color w:val="000000"/>
                  <w:kern w:val="0"/>
                  <w:sz w:val="20"/>
                  <w:szCs w:val="20"/>
                  <w:u w:val="none"/>
                  <w:lang w:val="en-US" w:eastAsia="zh-CN" w:bidi="ar"/>
                </w:rPr>
                <w:delText>20305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40"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D860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41" w:author="Administrator" w:date="2024-08-08T09:08:55Z">
              <w:r>
                <w:rPr>
                  <w:rFonts w:hint="eastAsia" w:ascii="宋体" w:hAnsi="宋体" w:eastAsia="宋体" w:cs="宋体"/>
                  <w:i w:val="0"/>
                  <w:color w:val="000000"/>
                  <w:kern w:val="0"/>
                  <w:sz w:val="20"/>
                  <w:szCs w:val="20"/>
                  <w:u w:val="none"/>
                  <w:lang w:val="en-US" w:eastAsia="zh-CN" w:bidi="ar"/>
                </w:rPr>
                <w:t xml:space="preserve">  专项工程(款)</w:t>
              </w:r>
            </w:ins>
            <w:del w:id="4042"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专项工程(款)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43"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08D1A1">
            <w:pPr>
              <w:jc w:val="right"/>
              <w:rPr>
                <w:rFonts w:hint="eastAsia" w:ascii="宋体" w:hAnsi="宋体" w:eastAsia="宋体" w:cs="宋体"/>
                <w:i w:val="0"/>
                <w:iCs w:val="0"/>
                <w:color w:val="000000"/>
                <w:sz w:val="20"/>
                <w:szCs w:val="20"/>
                <w:u w:val="none"/>
              </w:rPr>
            </w:pPr>
          </w:p>
        </w:tc>
      </w:tr>
      <w:tr w14:paraId="2F422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44"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44"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45"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FEBD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46" w:author="Administrator" w:date="2024-08-08T09:08:55Z">
              <w:r>
                <w:rPr>
                  <w:rFonts w:hint="eastAsia" w:ascii="宋体" w:hAnsi="宋体" w:eastAsia="宋体" w:cs="宋体"/>
                  <w:i w:val="0"/>
                  <w:color w:val="000000"/>
                  <w:kern w:val="0"/>
                  <w:sz w:val="20"/>
                  <w:szCs w:val="20"/>
                  <w:u w:val="none"/>
                  <w:lang w:val="en-US" w:eastAsia="zh-CN" w:bidi="ar"/>
                </w:rPr>
                <w:t>2030501</w:t>
              </w:r>
            </w:ins>
            <w:del w:id="4047" w:author="Administrator" w:date="2024-08-08T09:08:55Z">
              <w:r>
                <w:rPr>
                  <w:rFonts w:hint="eastAsia" w:ascii="宋体" w:hAnsi="宋体" w:eastAsia="宋体" w:cs="宋体"/>
                  <w:i w:val="0"/>
                  <w:iCs w:val="0"/>
                  <w:color w:val="000000"/>
                  <w:kern w:val="0"/>
                  <w:sz w:val="20"/>
                  <w:szCs w:val="20"/>
                  <w:u w:val="none"/>
                  <w:lang w:val="en-US" w:eastAsia="zh-CN" w:bidi="ar"/>
                </w:rPr>
                <w:delText>2030501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48"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56A0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49" w:author="Administrator" w:date="2024-08-08T09:08:55Z">
              <w:r>
                <w:rPr>
                  <w:rFonts w:hint="eastAsia" w:ascii="宋体" w:hAnsi="宋体" w:eastAsia="宋体" w:cs="宋体"/>
                  <w:i w:val="0"/>
                  <w:color w:val="000000"/>
                  <w:kern w:val="0"/>
                  <w:sz w:val="20"/>
                  <w:szCs w:val="20"/>
                  <w:u w:val="none"/>
                  <w:lang w:val="en-US" w:eastAsia="zh-CN" w:bidi="ar"/>
                </w:rPr>
                <w:t xml:space="preserve">    专项工程(项)</w:t>
              </w:r>
            </w:ins>
            <w:del w:id="4050"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专项工程(项)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51"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7770A7">
            <w:pPr>
              <w:jc w:val="right"/>
              <w:rPr>
                <w:rFonts w:hint="eastAsia" w:ascii="宋体" w:hAnsi="宋体" w:eastAsia="宋体" w:cs="宋体"/>
                <w:i w:val="0"/>
                <w:iCs w:val="0"/>
                <w:color w:val="000000"/>
                <w:sz w:val="20"/>
                <w:szCs w:val="20"/>
                <w:u w:val="none"/>
              </w:rPr>
            </w:pPr>
          </w:p>
        </w:tc>
      </w:tr>
      <w:tr w14:paraId="2D055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52"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52"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53"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EE31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54" w:author="Administrator" w:date="2024-08-08T09:08:55Z">
              <w:r>
                <w:rPr>
                  <w:rFonts w:hint="eastAsia" w:ascii="宋体" w:hAnsi="宋体" w:eastAsia="宋体" w:cs="宋体"/>
                  <w:i w:val="0"/>
                  <w:color w:val="000000"/>
                  <w:kern w:val="0"/>
                  <w:sz w:val="20"/>
                  <w:szCs w:val="20"/>
                  <w:u w:val="none"/>
                  <w:lang w:val="en-US" w:eastAsia="zh-CN" w:bidi="ar"/>
                </w:rPr>
                <w:t>20306</w:t>
              </w:r>
            </w:ins>
            <w:del w:id="4055" w:author="Administrator" w:date="2024-08-08T09:08:55Z">
              <w:r>
                <w:rPr>
                  <w:rFonts w:hint="eastAsia" w:ascii="宋体" w:hAnsi="宋体" w:eastAsia="宋体" w:cs="宋体"/>
                  <w:i w:val="0"/>
                  <w:iCs w:val="0"/>
                  <w:color w:val="000000"/>
                  <w:kern w:val="0"/>
                  <w:sz w:val="20"/>
                  <w:szCs w:val="20"/>
                  <w:u w:val="none"/>
                  <w:lang w:val="en-US" w:eastAsia="zh-CN" w:bidi="ar"/>
                </w:rPr>
                <w:delText>20306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56"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2395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57" w:author="Administrator" w:date="2024-08-08T09:08:55Z">
              <w:r>
                <w:rPr>
                  <w:rFonts w:hint="eastAsia" w:ascii="宋体" w:hAnsi="宋体" w:eastAsia="宋体" w:cs="宋体"/>
                  <w:i w:val="0"/>
                  <w:color w:val="000000"/>
                  <w:kern w:val="0"/>
                  <w:sz w:val="20"/>
                  <w:szCs w:val="20"/>
                  <w:u w:val="none"/>
                  <w:lang w:val="en-US" w:eastAsia="zh-CN" w:bidi="ar"/>
                </w:rPr>
                <w:t xml:space="preserve">  国防动员</w:t>
              </w:r>
            </w:ins>
            <w:del w:id="4058"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国防动员</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59"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CECD26">
            <w:pPr>
              <w:jc w:val="right"/>
              <w:rPr>
                <w:rFonts w:hint="eastAsia" w:ascii="宋体" w:hAnsi="宋体" w:eastAsia="宋体" w:cs="宋体"/>
                <w:i w:val="0"/>
                <w:iCs w:val="0"/>
                <w:color w:val="000000"/>
                <w:sz w:val="20"/>
                <w:szCs w:val="20"/>
                <w:u w:val="none"/>
              </w:rPr>
            </w:pPr>
          </w:p>
        </w:tc>
      </w:tr>
      <w:tr w14:paraId="4195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60"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60"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61"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6432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62" w:author="Administrator" w:date="2024-08-08T09:08:55Z">
              <w:r>
                <w:rPr>
                  <w:rFonts w:hint="eastAsia" w:ascii="宋体" w:hAnsi="宋体" w:eastAsia="宋体" w:cs="宋体"/>
                  <w:i w:val="0"/>
                  <w:color w:val="000000"/>
                  <w:kern w:val="0"/>
                  <w:sz w:val="20"/>
                  <w:szCs w:val="20"/>
                  <w:u w:val="none"/>
                  <w:lang w:val="en-US" w:eastAsia="zh-CN" w:bidi="ar"/>
                </w:rPr>
                <w:t>2030601</w:t>
              </w:r>
            </w:ins>
            <w:del w:id="4063" w:author="Administrator" w:date="2024-08-08T09:08:55Z">
              <w:r>
                <w:rPr>
                  <w:rFonts w:hint="eastAsia" w:ascii="宋体" w:hAnsi="宋体" w:eastAsia="宋体" w:cs="宋体"/>
                  <w:i w:val="0"/>
                  <w:iCs w:val="0"/>
                  <w:color w:val="000000"/>
                  <w:kern w:val="0"/>
                  <w:sz w:val="20"/>
                  <w:szCs w:val="20"/>
                  <w:u w:val="none"/>
                  <w:lang w:val="en-US" w:eastAsia="zh-CN" w:bidi="ar"/>
                </w:rPr>
                <w:delText>2030601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64"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F39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65" w:author="Administrator" w:date="2024-08-08T09:08:55Z">
              <w:r>
                <w:rPr>
                  <w:rFonts w:hint="eastAsia" w:ascii="宋体" w:hAnsi="宋体" w:eastAsia="宋体" w:cs="宋体"/>
                  <w:i w:val="0"/>
                  <w:color w:val="000000"/>
                  <w:kern w:val="0"/>
                  <w:sz w:val="20"/>
                  <w:szCs w:val="20"/>
                  <w:u w:val="none"/>
                  <w:lang w:val="en-US" w:eastAsia="zh-CN" w:bidi="ar"/>
                </w:rPr>
                <w:t xml:space="preserve">    兵役征集</w:t>
              </w:r>
            </w:ins>
            <w:del w:id="4066"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兵役征集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67"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4E93E5">
            <w:pPr>
              <w:jc w:val="right"/>
              <w:rPr>
                <w:rFonts w:hint="eastAsia" w:ascii="宋体" w:hAnsi="宋体" w:eastAsia="宋体" w:cs="宋体"/>
                <w:i w:val="0"/>
                <w:iCs w:val="0"/>
                <w:color w:val="000000"/>
                <w:sz w:val="20"/>
                <w:szCs w:val="20"/>
                <w:u w:val="none"/>
              </w:rPr>
            </w:pPr>
          </w:p>
        </w:tc>
      </w:tr>
      <w:tr w14:paraId="56301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68"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68"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69"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B9E2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70" w:author="Administrator" w:date="2024-08-08T09:08:55Z">
              <w:r>
                <w:rPr>
                  <w:rFonts w:hint="eastAsia" w:ascii="宋体" w:hAnsi="宋体" w:eastAsia="宋体" w:cs="宋体"/>
                  <w:i w:val="0"/>
                  <w:color w:val="000000"/>
                  <w:kern w:val="0"/>
                  <w:sz w:val="20"/>
                  <w:szCs w:val="20"/>
                  <w:u w:val="none"/>
                  <w:lang w:val="en-US" w:eastAsia="zh-CN" w:bidi="ar"/>
                </w:rPr>
                <w:t>2030602</w:t>
              </w:r>
            </w:ins>
            <w:del w:id="4071" w:author="Administrator" w:date="2024-08-08T09:08:55Z">
              <w:r>
                <w:rPr>
                  <w:rFonts w:hint="eastAsia" w:ascii="宋体" w:hAnsi="宋体" w:eastAsia="宋体" w:cs="宋体"/>
                  <w:i w:val="0"/>
                  <w:iCs w:val="0"/>
                  <w:color w:val="000000"/>
                  <w:kern w:val="0"/>
                  <w:sz w:val="20"/>
                  <w:szCs w:val="20"/>
                  <w:u w:val="none"/>
                  <w:lang w:val="en-US" w:eastAsia="zh-CN" w:bidi="ar"/>
                </w:rPr>
                <w:delText>2030602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72"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ADE5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73" w:author="Administrator" w:date="2024-08-08T09:08:55Z">
              <w:r>
                <w:rPr>
                  <w:rFonts w:hint="eastAsia" w:ascii="宋体" w:hAnsi="宋体" w:eastAsia="宋体" w:cs="宋体"/>
                  <w:i w:val="0"/>
                  <w:color w:val="000000"/>
                  <w:kern w:val="0"/>
                  <w:sz w:val="20"/>
                  <w:szCs w:val="20"/>
                  <w:u w:val="none"/>
                  <w:lang w:val="en-US" w:eastAsia="zh-CN" w:bidi="ar"/>
                </w:rPr>
                <w:t xml:space="preserve">    经济动员</w:t>
              </w:r>
            </w:ins>
            <w:del w:id="4074"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经济动员</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75"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8C5659">
            <w:pPr>
              <w:jc w:val="right"/>
              <w:rPr>
                <w:rFonts w:hint="eastAsia" w:ascii="宋体" w:hAnsi="宋体" w:eastAsia="宋体" w:cs="宋体"/>
                <w:i w:val="0"/>
                <w:iCs w:val="0"/>
                <w:color w:val="000000"/>
                <w:sz w:val="20"/>
                <w:szCs w:val="20"/>
                <w:u w:val="none"/>
              </w:rPr>
            </w:pPr>
          </w:p>
        </w:tc>
      </w:tr>
      <w:tr w14:paraId="61755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76"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76"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77"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6758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78" w:author="Administrator" w:date="2024-08-08T09:08:55Z">
              <w:r>
                <w:rPr>
                  <w:rFonts w:hint="eastAsia" w:ascii="宋体" w:hAnsi="宋体" w:eastAsia="宋体" w:cs="宋体"/>
                  <w:i w:val="0"/>
                  <w:color w:val="000000"/>
                  <w:kern w:val="0"/>
                  <w:sz w:val="20"/>
                  <w:szCs w:val="20"/>
                  <w:u w:val="none"/>
                  <w:lang w:val="en-US" w:eastAsia="zh-CN" w:bidi="ar"/>
                </w:rPr>
                <w:t>2030603</w:t>
              </w:r>
            </w:ins>
            <w:del w:id="4079" w:author="Administrator" w:date="2024-08-08T09:08:55Z">
              <w:r>
                <w:rPr>
                  <w:rFonts w:hint="eastAsia" w:ascii="宋体" w:hAnsi="宋体" w:eastAsia="宋体" w:cs="宋体"/>
                  <w:i w:val="0"/>
                  <w:iCs w:val="0"/>
                  <w:color w:val="000000"/>
                  <w:kern w:val="0"/>
                  <w:sz w:val="20"/>
                  <w:szCs w:val="20"/>
                  <w:u w:val="none"/>
                  <w:lang w:val="en-US" w:eastAsia="zh-CN" w:bidi="ar"/>
                </w:rPr>
                <w:delText>2030603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80"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D458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81" w:author="Administrator" w:date="2024-08-08T09:08:55Z">
              <w:r>
                <w:rPr>
                  <w:rFonts w:hint="eastAsia" w:ascii="宋体" w:hAnsi="宋体" w:eastAsia="宋体" w:cs="宋体"/>
                  <w:i w:val="0"/>
                  <w:color w:val="000000"/>
                  <w:kern w:val="0"/>
                  <w:sz w:val="20"/>
                  <w:szCs w:val="20"/>
                  <w:u w:val="none"/>
                  <w:lang w:val="en-US" w:eastAsia="zh-CN" w:bidi="ar"/>
                </w:rPr>
                <w:t xml:space="preserve">    人民防空</w:t>
              </w:r>
            </w:ins>
            <w:del w:id="4082"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人民防空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83"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909FDA">
            <w:pPr>
              <w:jc w:val="right"/>
              <w:rPr>
                <w:rFonts w:hint="eastAsia" w:ascii="宋体" w:hAnsi="宋体" w:eastAsia="宋体" w:cs="宋体"/>
                <w:i w:val="0"/>
                <w:iCs w:val="0"/>
                <w:color w:val="000000"/>
                <w:sz w:val="20"/>
                <w:szCs w:val="20"/>
                <w:u w:val="none"/>
              </w:rPr>
            </w:pPr>
          </w:p>
        </w:tc>
      </w:tr>
      <w:tr w14:paraId="18EBD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84"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84"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85"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68A0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86" w:author="Administrator" w:date="2024-08-08T09:08:55Z">
              <w:r>
                <w:rPr>
                  <w:rFonts w:hint="eastAsia" w:ascii="宋体" w:hAnsi="宋体" w:eastAsia="宋体" w:cs="宋体"/>
                  <w:i w:val="0"/>
                  <w:color w:val="000000"/>
                  <w:kern w:val="0"/>
                  <w:sz w:val="20"/>
                  <w:szCs w:val="20"/>
                  <w:u w:val="none"/>
                  <w:lang w:val="en-US" w:eastAsia="zh-CN" w:bidi="ar"/>
                </w:rPr>
                <w:t>2030604</w:t>
              </w:r>
            </w:ins>
            <w:del w:id="4087" w:author="Administrator" w:date="2024-08-08T09:08:55Z">
              <w:r>
                <w:rPr>
                  <w:rFonts w:hint="eastAsia" w:ascii="宋体" w:hAnsi="宋体" w:eastAsia="宋体" w:cs="宋体"/>
                  <w:i w:val="0"/>
                  <w:iCs w:val="0"/>
                  <w:color w:val="000000"/>
                  <w:kern w:val="0"/>
                  <w:sz w:val="20"/>
                  <w:szCs w:val="20"/>
                  <w:u w:val="none"/>
                  <w:lang w:val="en-US" w:eastAsia="zh-CN" w:bidi="ar"/>
                </w:rPr>
                <w:delText>2030604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88"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01AF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89" w:author="Administrator" w:date="2024-08-08T09:08:55Z">
              <w:r>
                <w:rPr>
                  <w:rFonts w:hint="eastAsia" w:ascii="宋体" w:hAnsi="宋体" w:eastAsia="宋体" w:cs="宋体"/>
                  <w:i w:val="0"/>
                  <w:color w:val="000000"/>
                  <w:kern w:val="0"/>
                  <w:sz w:val="20"/>
                  <w:szCs w:val="20"/>
                  <w:u w:val="none"/>
                  <w:lang w:val="en-US" w:eastAsia="zh-CN" w:bidi="ar"/>
                </w:rPr>
                <w:t xml:space="preserve">    交通战备</w:t>
              </w:r>
            </w:ins>
            <w:del w:id="4090"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交通战备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91"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E258D2">
            <w:pPr>
              <w:jc w:val="right"/>
              <w:rPr>
                <w:rFonts w:hint="eastAsia" w:ascii="宋体" w:hAnsi="宋体" w:eastAsia="宋体" w:cs="宋体"/>
                <w:i w:val="0"/>
                <w:iCs w:val="0"/>
                <w:color w:val="000000"/>
                <w:sz w:val="20"/>
                <w:szCs w:val="20"/>
                <w:u w:val="none"/>
              </w:rPr>
            </w:pPr>
          </w:p>
        </w:tc>
      </w:tr>
      <w:tr w14:paraId="7A571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092"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092"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93"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0CBA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94" w:author="Administrator" w:date="2024-08-08T09:08:55Z">
              <w:r>
                <w:rPr>
                  <w:rFonts w:hint="eastAsia" w:ascii="宋体" w:hAnsi="宋体" w:eastAsia="宋体" w:cs="宋体"/>
                  <w:i w:val="0"/>
                  <w:color w:val="000000"/>
                  <w:kern w:val="0"/>
                  <w:sz w:val="20"/>
                  <w:szCs w:val="20"/>
                  <w:u w:val="none"/>
                  <w:lang w:val="en-US" w:eastAsia="zh-CN" w:bidi="ar"/>
                </w:rPr>
                <w:t>2030607</w:t>
              </w:r>
            </w:ins>
            <w:del w:id="4095" w:author="Administrator" w:date="2024-08-08T09:08:55Z">
              <w:r>
                <w:rPr>
                  <w:rFonts w:hint="eastAsia" w:ascii="宋体" w:hAnsi="宋体" w:eastAsia="宋体" w:cs="宋体"/>
                  <w:i w:val="0"/>
                  <w:iCs w:val="0"/>
                  <w:color w:val="000000"/>
                  <w:kern w:val="0"/>
                  <w:sz w:val="20"/>
                  <w:szCs w:val="20"/>
                  <w:u w:val="none"/>
                  <w:lang w:val="en-US" w:eastAsia="zh-CN" w:bidi="ar"/>
                </w:rPr>
                <w:delText>2030607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96"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DDD4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097" w:author="Administrator" w:date="2024-08-08T09:08:55Z">
              <w:r>
                <w:rPr>
                  <w:rFonts w:hint="eastAsia" w:ascii="宋体" w:hAnsi="宋体" w:eastAsia="宋体" w:cs="宋体"/>
                  <w:i w:val="0"/>
                  <w:color w:val="000000"/>
                  <w:kern w:val="0"/>
                  <w:sz w:val="20"/>
                  <w:szCs w:val="20"/>
                  <w:u w:val="none"/>
                  <w:lang w:val="en-US" w:eastAsia="zh-CN" w:bidi="ar"/>
                </w:rPr>
                <w:t xml:space="preserve">    民兵</w:t>
              </w:r>
            </w:ins>
            <w:del w:id="4098"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民兵</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99"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A5B2C4">
            <w:pPr>
              <w:jc w:val="right"/>
              <w:rPr>
                <w:rFonts w:hint="eastAsia" w:ascii="宋体" w:hAnsi="宋体" w:eastAsia="宋体" w:cs="宋体"/>
                <w:i w:val="0"/>
                <w:iCs w:val="0"/>
                <w:color w:val="000000"/>
                <w:sz w:val="20"/>
                <w:szCs w:val="20"/>
                <w:u w:val="none"/>
              </w:rPr>
            </w:pPr>
          </w:p>
        </w:tc>
      </w:tr>
      <w:tr w14:paraId="293B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00"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00"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01"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59B2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02" w:author="Administrator" w:date="2024-08-08T09:08:55Z">
              <w:r>
                <w:rPr>
                  <w:rFonts w:hint="eastAsia" w:ascii="宋体" w:hAnsi="宋体" w:eastAsia="宋体" w:cs="宋体"/>
                  <w:i w:val="0"/>
                  <w:color w:val="000000"/>
                  <w:kern w:val="0"/>
                  <w:sz w:val="20"/>
                  <w:szCs w:val="20"/>
                  <w:u w:val="none"/>
                  <w:lang w:val="en-US" w:eastAsia="zh-CN" w:bidi="ar"/>
                </w:rPr>
                <w:t>2030608</w:t>
              </w:r>
            </w:ins>
            <w:del w:id="4103" w:author="Administrator" w:date="2024-08-08T09:08:55Z">
              <w:r>
                <w:rPr>
                  <w:rFonts w:hint="eastAsia" w:ascii="宋体" w:hAnsi="宋体" w:eastAsia="宋体" w:cs="宋体"/>
                  <w:i w:val="0"/>
                  <w:iCs w:val="0"/>
                  <w:color w:val="000000"/>
                  <w:kern w:val="0"/>
                  <w:sz w:val="20"/>
                  <w:szCs w:val="20"/>
                  <w:u w:val="none"/>
                  <w:lang w:val="en-US" w:eastAsia="zh-CN" w:bidi="ar"/>
                </w:rPr>
                <w:delText>2030608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04"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17E2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05" w:author="Administrator" w:date="2024-08-08T09:08:55Z">
              <w:r>
                <w:rPr>
                  <w:rFonts w:hint="eastAsia" w:ascii="宋体" w:hAnsi="宋体" w:eastAsia="宋体" w:cs="宋体"/>
                  <w:i w:val="0"/>
                  <w:color w:val="000000"/>
                  <w:kern w:val="0"/>
                  <w:sz w:val="20"/>
                  <w:szCs w:val="20"/>
                  <w:u w:val="none"/>
                  <w:lang w:val="en-US" w:eastAsia="zh-CN" w:bidi="ar"/>
                </w:rPr>
                <w:t xml:space="preserve">    边海防</w:t>
              </w:r>
            </w:ins>
            <w:del w:id="4106"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边海防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07"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A8FACD">
            <w:pPr>
              <w:jc w:val="right"/>
              <w:rPr>
                <w:rFonts w:hint="eastAsia" w:ascii="宋体" w:hAnsi="宋体" w:eastAsia="宋体" w:cs="宋体"/>
                <w:i w:val="0"/>
                <w:iCs w:val="0"/>
                <w:color w:val="000000"/>
                <w:sz w:val="20"/>
                <w:szCs w:val="20"/>
                <w:u w:val="none"/>
              </w:rPr>
            </w:pPr>
          </w:p>
        </w:tc>
      </w:tr>
      <w:tr w14:paraId="5B679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08"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08"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09"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E39C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10" w:author="Administrator" w:date="2024-08-08T09:08:55Z">
              <w:r>
                <w:rPr>
                  <w:rFonts w:hint="eastAsia" w:ascii="宋体" w:hAnsi="宋体" w:eastAsia="宋体" w:cs="宋体"/>
                  <w:i w:val="0"/>
                  <w:color w:val="000000"/>
                  <w:kern w:val="0"/>
                  <w:sz w:val="20"/>
                  <w:szCs w:val="20"/>
                  <w:u w:val="none"/>
                  <w:lang w:val="en-US" w:eastAsia="zh-CN" w:bidi="ar"/>
                </w:rPr>
                <w:t>2030699</w:t>
              </w:r>
            </w:ins>
            <w:del w:id="4111" w:author="Administrator" w:date="2024-08-08T09:08:55Z">
              <w:r>
                <w:rPr>
                  <w:rFonts w:hint="eastAsia" w:ascii="宋体" w:hAnsi="宋体" w:eastAsia="宋体" w:cs="宋体"/>
                  <w:i w:val="0"/>
                  <w:iCs w:val="0"/>
                  <w:color w:val="000000"/>
                  <w:kern w:val="0"/>
                  <w:sz w:val="20"/>
                  <w:szCs w:val="20"/>
                  <w:u w:val="none"/>
                  <w:lang w:val="en-US" w:eastAsia="zh-CN" w:bidi="ar"/>
                </w:rPr>
                <w:delText>2030699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12"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AAE0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13" w:author="Administrator" w:date="2024-08-08T09:08:55Z">
              <w:r>
                <w:rPr>
                  <w:rFonts w:hint="eastAsia" w:ascii="宋体" w:hAnsi="宋体" w:eastAsia="宋体" w:cs="宋体"/>
                  <w:i w:val="0"/>
                  <w:color w:val="000000"/>
                  <w:kern w:val="0"/>
                  <w:sz w:val="20"/>
                  <w:szCs w:val="20"/>
                  <w:u w:val="none"/>
                  <w:lang w:val="en-US" w:eastAsia="zh-CN" w:bidi="ar"/>
                </w:rPr>
                <w:t xml:space="preserve">    其他国防动员支出</w:t>
              </w:r>
            </w:ins>
            <w:del w:id="4114"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其他国防动员支出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15"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E3951F">
            <w:pPr>
              <w:jc w:val="right"/>
              <w:rPr>
                <w:rFonts w:hint="eastAsia" w:ascii="宋体" w:hAnsi="宋体" w:eastAsia="宋体" w:cs="宋体"/>
                <w:i w:val="0"/>
                <w:iCs w:val="0"/>
                <w:color w:val="000000"/>
                <w:sz w:val="20"/>
                <w:szCs w:val="20"/>
                <w:u w:val="none"/>
              </w:rPr>
            </w:pPr>
          </w:p>
        </w:tc>
      </w:tr>
      <w:tr w14:paraId="758AA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16"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16"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17"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8BAE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18" w:author="Administrator" w:date="2024-08-08T09:08:55Z">
              <w:r>
                <w:rPr>
                  <w:rFonts w:hint="eastAsia" w:ascii="宋体" w:hAnsi="宋体" w:eastAsia="宋体" w:cs="宋体"/>
                  <w:i w:val="0"/>
                  <w:color w:val="000000"/>
                  <w:kern w:val="0"/>
                  <w:sz w:val="20"/>
                  <w:szCs w:val="20"/>
                  <w:u w:val="none"/>
                  <w:lang w:val="en-US" w:eastAsia="zh-CN" w:bidi="ar"/>
                </w:rPr>
                <w:t>20399</w:t>
              </w:r>
            </w:ins>
            <w:del w:id="4119" w:author="Administrator" w:date="2024-08-08T09:08:55Z">
              <w:r>
                <w:rPr>
                  <w:rFonts w:hint="eastAsia" w:ascii="宋体" w:hAnsi="宋体" w:eastAsia="宋体" w:cs="宋体"/>
                  <w:i w:val="0"/>
                  <w:iCs w:val="0"/>
                  <w:color w:val="000000"/>
                  <w:kern w:val="0"/>
                  <w:sz w:val="20"/>
                  <w:szCs w:val="20"/>
                  <w:u w:val="none"/>
                  <w:lang w:val="en-US" w:eastAsia="zh-CN" w:bidi="ar"/>
                </w:rPr>
                <w:delText>20399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20"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C3B5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21" w:author="Administrator" w:date="2024-08-08T09:08:55Z">
              <w:r>
                <w:rPr>
                  <w:rFonts w:hint="eastAsia" w:ascii="宋体" w:hAnsi="宋体" w:eastAsia="宋体" w:cs="宋体"/>
                  <w:i w:val="0"/>
                  <w:color w:val="000000"/>
                  <w:kern w:val="0"/>
                  <w:sz w:val="20"/>
                  <w:szCs w:val="20"/>
                  <w:u w:val="none"/>
                  <w:lang w:val="en-US" w:eastAsia="zh-CN" w:bidi="ar"/>
                </w:rPr>
                <w:t xml:space="preserve">  其他国防支出(款)</w:t>
              </w:r>
            </w:ins>
            <w:del w:id="4122"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其他国防支出(款)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23"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5C2B08">
            <w:pPr>
              <w:widowControl/>
              <w:jc w:val="right"/>
              <w:textAlignment w:val="center"/>
              <w:rPr>
                <w:rFonts w:hint="eastAsia" w:ascii="宋体" w:hAnsi="宋体" w:eastAsia="宋体" w:cs="宋体"/>
                <w:i w:val="0"/>
                <w:iCs w:val="0"/>
                <w:color w:val="000000"/>
                <w:sz w:val="20"/>
                <w:szCs w:val="20"/>
                <w:u w:val="none"/>
              </w:rPr>
              <w:pPrChange w:id="4124" w:author="Administrator" w:date="2024-08-08T09:08:55Z">
                <w:pPr>
                  <w:jc w:val="right"/>
                </w:pPr>
              </w:pPrChange>
            </w:pPr>
            <w:ins w:id="4125" w:author="Administrator" w:date="2024-08-08T09:08:55Z">
              <w:r>
                <w:rPr>
                  <w:rFonts w:hint="eastAsia" w:ascii="宋体" w:hAnsi="宋体" w:eastAsia="宋体" w:cs="宋体"/>
                  <w:i w:val="0"/>
                  <w:color w:val="000000"/>
                  <w:kern w:val="0"/>
                  <w:sz w:val="20"/>
                  <w:szCs w:val="20"/>
                  <w:u w:val="none"/>
                  <w:lang w:val="en-US" w:eastAsia="zh-CN" w:bidi="ar"/>
                </w:rPr>
                <w:t>170</w:t>
              </w:r>
            </w:ins>
          </w:p>
        </w:tc>
      </w:tr>
      <w:tr w14:paraId="3AA8C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26" w:author="Administrator" w:date="2024-08-08T09:08: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26" w:author="Administrator" w:date="2024-08-08T09:08: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27" w:author="Administrator" w:date="2024-08-08T09:08: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D467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28" w:author="Administrator" w:date="2024-08-08T09:08:55Z">
              <w:r>
                <w:rPr>
                  <w:rFonts w:hint="eastAsia" w:ascii="宋体" w:hAnsi="宋体" w:eastAsia="宋体" w:cs="宋体"/>
                  <w:i w:val="0"/>
                  <w:color w:val="000000"/>
                  <w:kern w:val="0"/>
                  <w:sz w:val="20"/>
                  <w:szCs w:val="20"/>
                  <w:u w:val="none"/>
                  <w:lang w:val="en-US" w:eastAsia="zh-CN" w:bidi="ar"/>
                </w:rPr>
                <w:t>2039999</w:t>
              </w:r>
            </w:ins>
            <w:del w:id="4129" w:author="Administrator" w:date="2024-08-08T09:08:55Z">
              <w:r>
                <w:rPr>
                  <w:rFonts w:hint="eastAsia" w:ascii="宋体" w:hAnsi="宋体" w:eastAsia="宋体" w:cs="宋体"/>
                  <w:i w:val="0"/>
                  <w:iCs w:val="0"/>
                  <w:color w:val="000000"/>
                  <w:kern w:val="0"/>
                  <w:sz w:val="20"/>
                  <w:szCs w:val="20"/>
                  <w:u w:val="none"/>
                  <w:lang w:val="en-US" w:eastAsia="zh-CN" w:bidi="ar"/>
                </w:rPr>
                <w:delText>2039999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30" w:author="Administrator" w:date="2024-08-08T09:08: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9DBE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31" w:author="Administrator" w:date="2024-08-08T09:08:55Z">
              <w:r>
                <w:rPr>
                  <w:rFonts w:hint="eastAsia" w:ascii="宋体" w:hAnsi="宋体" w:eastAsia="宋体" w:cs="宋体"/>
                  <w:i w:val="0"/>
                  <w:color w:val="000000"/>
                  <w:kern w:val="0"/>
                  <w:sz w:val="20"/>
                  <w:szCs w:val="20"/>
                  <w:u w:val="none"/>
                  <w:lang w:val="en-US" w:eastAsia="zh-CN" w:bidi="ar"/>
                </w:rPr>
                <w:t xml:space="preserve">    其他国防支出(项)</w:t>
              </w:r>
            </w:ins>
            <w:del w:id="4132" w:author="Administrator" w:date="2024-08-08T09:08:55Z">
              <w:r>
                <w:rPr>
                  <w:rFonts w:hint="eastAsia" w:ascii="宋体" w:hAnsi="宋体" w:eastAsia="宋体" w:cs="宋体"/>
                  <w:i w:val="0"/>
                  <w:iCs w:val="0"/>
                  <w:color w:val="000000"/>
                  <w:kern w:val="0"/>
                  <w:sz w:val="20"/>
                  <w:szCs w:val="20"/>
                  <w:u w:val="none"/>
                  <w:lang w:val="en-US" w:eastAsia="zh-CN" w:bidi="ar"/>
                </w:rPr>
                <w:delText xml:space="preserve">    其他国防支出(项)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33" w:author="Administrator" w:date="2024-08-08T09:08: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88F61E">
            <w:pPr>
              <w:widowControl/>
              <w:jc w:val="right"/>
              <w:textAlignment w:val="center"/>
              <w:rPr>
                <w:rFonts w:hint="eastAsia" w:ascii="宋体" w:hAnsi="宋体" w:eastAsia="宋体" w:cs="宋体"/>
                <w:i w:val="0"/>
                <w:iCs w:val="0"/>
                <w:color w:val="000000"/>
                <w:sz w:val="20"/>
                <w:szCs w:val="20"/>
                <w:u w:val="none"/>
              </w:rPr>
              <w:pPrChange w:id="4134" w:author="Administrator" w:date="2024-08-08T09:08:55Z">
                <w:pPr>
                  <w:jc w:val="right"/>
                </w:pPr>
              </w:pPrChange>
            </w:pPr>
            <w:ins w:id="4135" w:author="Administrator" w:date="2024-08-08T09:08:55Z">
              <w:r>
                <w:rPr>
                  <w:rFonts w:hint="eastAsia" w:ascii="宋体" w:hAnsi="宋体" w:eastAsia="宋体" w:cs="宋体"/>
                  <w:i w:val="0"/>
                  <w:color w:val="000000"/>
                  <w:kern w:val="0"/>
                  <w:sz w:val="20"/>
                  <w:szCs w:val="20"/>
                  <w:u w:val="none"/>
                  <w:lang w:val="en-US" w:eastAsia="zh-CN" w:bidi="ar"/>
                </w:rPr>
                <w:t>170</w:t>
              </w:r>
            </w:ins>
          </w:p>
        </w:tc>
      </w:tr>
      <w:tr w14:paraId="2524D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3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3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3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7961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38" w:author="Administrator" w:date="2024-08-08T09:08:55Z">
              <w:r>
                <w:rPr>
                  <w:rFonts w:hint="eastAsia" w:ascii="宋体" w:hAnsi="宋体" w:eastAsia="宋体" w:cs="宋体"/>
                  <w:i w:val="0"/>
                  <w:color w:val="000000"/>
                  <w:kern w:val="0"/>
                  <w:sz w:val="20"/>
                  <w:szCs w:val="20"/>
                  <w:u w:val="none"/>
                  <w:lang w:val="en-US" w:eastAsia="zh-CN" w:bidi="ar"/>
                </w:rPr>
                <w:t>204</w:t>
              </w:r>
            </w:ins>
            <w:del w:id="4139" w:author="Administrator" w:date="2024-08-08T09:08:55Z">
              <w:r>
                <w:rPr>
                  <w:rFonts w:hint="eastAsia" w:ascii="宋体" w:hAnsi="宋体" w:eastAsia="宋体" w:cs="宋体"/>
                  <w:i w:val="0"/>
                  <w:iCs w:val="0"/>
                  <w:color w:val="000000"/>
                  <w:kern w:val="0"/>
                  <w:sz w:val="20"/>
                  <w:szCs w:val="20"/>
                  <w:u w:val="none"/>
                  <w:lang w:val="en-US" w:eastAsia="zh-CN" w:bidi="ar"/>
                </w:rPr>
                <w:delText>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4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3A2A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41" w:author="Administrator" w:date="2024-08-08T09:08:55Z">
              <w:r>
                <w:rPr>
                  <w:rFonts w:hint="eastAsia" w:ascii="宋体" w:hAnsi="宋体" w:eastAsia="宋体" w:cs="宋体"/>
                  <w:i w:val="0"/>
                  <w:color w:val="000000"/>
                  <w:kern w:val="0"/>
                  <w:sz w:val="20"/>
                  <w:szCs w:val="20"/>
                  <w:u w:val="none"/>
                  <w:lang w:val="en-US" w:eastAsia="zh-CN" w:bidi="ar"/>
                </w:rPr>
                <w:t>公共安全支出</w:t>
              </w:r>
            </w:ins>
            <w:del w:id="4142" w:author="Administrator" w:date="2024-08-08T09:08:55Z">
              <w:r>
                <w:rPr>
                  <w:rFonts w:hint="eastAsia" w:ascii="宋体" w:hAnsi="宋体" w:eastAsia="宋体" w:cs="宋体"/>
                  <w:i w:val="0"/>
                  <w:iCs w:val="0"/>
                  <w:color w:val="000000"/>
                  <w:kern w:val="0"/>
                  <w:sz w:val="20"/>
                  <w:szCs w:val="20"/>
                  <w:u w:val="none"/>
                  <w:lang w:val="en-US" w:eastAsia="zh-CN" w:bidi="ar"/>
                </w:rPr>
                <w:delText>公共安全支出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4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7DB0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144" w:author="Administrator" w:date="2024-08-08T09:08:55Z">
              <w:r>
                <w:rPr>
                  <w:rFonts w:hint="eastAsia" w:ascii="宋体" w:hAnsi="宋体" w:eastAsia="宋体" w:cs="宋体"/>
                  <w:i w:val="0"/>
                  <w:color w:val="000000"/>
                  <w:kern w:val="0"/>
                  <w:sz w:val="20"/>
                  <w:szCs w:val="20"/>
                  <w:u w:val="none"/>
                  <w:lang w:val="en-US" w:eastAsia="zh-CN" w:bidi="ar"/>
                </w:rPr>
                <w:t>9,271</w:t>
              </w:r>
            </w:ins>
            <w:del w:id="4145" w:author="Administrator" w:date="2024-08-08T09:08:55Z">
              <w:r>
                <w:rPr>
                  <w:rFonts w:hint="eastAsia" w:ascii="宋体" w:hAnsi="宋体" w:eastAsia="宋体" w:cs="宋体"/>
                  <w:i w:val="0"/>
                  <w:iCs w:val="0"/>
                  <w:color w:val="000000"/>
                  <w:kern w:val="0"/>
                  <w:sz w:val="20"/>
                  <w:szCs w:val="20"/>
                  <w:u w:val="none"/>
                  <w:lang w:val="en-US" w:eastAsia="zh-CN" w:bidi="ar"/>
                </w:rPr>
                <w:delText>8,078</w:delText>
              </w:r>
            </w:del>
          </w:p>
        </w:tc>
      </w:tr>
      <w:tr w14:paraId="57A69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4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4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4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C9B8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48" w:author="Administrator" w:date="2024-08-08T09:08:56Z">
              <w:r>
                <w:rPr>
                  <w:rFonts w:hint="eastAsia" w:ascii="宋体" w:hAnsi="宋体" w:eastAsia="宋体" w:cs="宋体"/>
                  <w:i w:val="0"/>
                  <w:color w:val="000000"/>
                  <w:kern w:val="0"/>
                  <w:sz w:val="20"/>
                  <w:szCs w:val="20"/>
                  <w:u w:val="none"/>
                  <w:lang w:val="en-US" w:eastAsia="zh-CN" w:bidi="ar"/>
                </w:rPr>
                <w:t>20401</w:t>
              </w:r>
            </w:ins>
            <w:del w:id="4149" w:author="Administrator" w:date="2024-08-08T09:08:56Z">
              <w:r>
                <w:rPr>
                  <w:rFonts w:hint="eastAsia" w:ascii="宋体" w:hAnsi="宋体" w:eastAsia="宋体" w:cs="宋体"/>
                  <w:i w:val="0"/>
                  <w:iCs w:val="0"/>
                  <w:color w:val="000000"/>
                  <w:kern w:val="0"/>
                  <w:sz w:val="20"/>
                  <w:szCs w:val="20"/>
                  <w:u w:val="none"/>
                  <w:lang w:val="en-US" w:eastAsia="zh-CN" w:bidi="ar"/>
                </w:rPr>
                <w:delText>20401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5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D400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51" w:author="Administrator" w:date="2024-08-08T09:08:56Z">
              <w:r>
                <w:rPr>
                  <w:rFonts w:hint="eastAsia" w:ascii="宋体" w:hAnsi="宋体" w:eastAsia="宋体" w:cs="宋体"/>
                  <w:i w:val="0"/>
                  <w:color w:val="000000"/>
                  <w:kern w:val="0"/>
                  <w:sz w:val="20"/>
                  <w:szCs w:val="20"/>
                  <w:u w:val="none"/>
                  <w:lang w:val="en-US" w:eastAsia="zh-CN" w:bidi="ar"/>
                </w:rPr>
                <w:t xml:space="preserve">  武装警察部队(款)</w:t>
              </w:r>
            </w:ins>
            <w:del w:id="415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武装警察部队(款)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5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4A36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154" w:author="Administrator" w:date="2024-08-08T09:08:56Z">
              <w:r>
                <w:rPr>
                  <w:rFonts w:hint="eastAsia" w:ascii="宋体" w:hAnsi="宋体" w:eastAsia="宋体" w:cs="宋体"/>
                  <w:i w:val="0"/>
                  <w:color w:val="000000"/>
                  <w:kern w:val="0"/>
                  <w:sz w:val="20"/>
                  <w:szCs w:val="20"/>
                  <w:u w:val="none"/>
                  <w:lang w:val="en-US" w:eastAsia="zh-CN" w:bidi="ar"/>
                </w:rPr>
                <w:t>2,840</w:t>
              </w:r>
            </w:ins>
            <w:del w:id="4155" w:author="Administrator" w:date="2024-08-08T09:08:56Z">
              <w:r>
                <w:rPr>
                  <w:rFonts w:hint="eastAsia" w:ascii="宋体" w:hAnsi="宋体" w:eastAsia="宋体" w:cs="宋体"/>
                  <w:i w:val="0"/>
                  <w:iCs w:val="0"/>
                  <w:color w:val="000000"/>
                  <w:kern w:val="0"/>
                  <w:sz w:val="20"/>
                  <w:szCs w:val="20"/>
                  <w:u w:val="none"/>
                  <w:lang w:val="en-US" w:eastAsia="zh-CN" w:bidi="ar"/>
                </w:rPr>
                <w:delText>348</w:delText>
              </w:r>
            </w:del>
          </w:p>
        </w:tc>
      </w:tr>
      <w:tr w14:paraId="7B6EF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5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5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5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FF35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58" w:author="Administrator" w:date="2024-08-08T09:08:56Z">
              <w:r>
                <w:rPr>
                  <w:rFonts w:hint="eastAsia" w:ascii="宋体" w:hAnsi="宋体" w:eastAsia="宋体" w:cs="宋体"/>
                  <w:i w:val="0"/>
                  <w:color w:val="000000"/>
                  <w:kern w:val="0"/>
                  <w:sz w:val="20"/>
                  <w:szCs w:val="20"/>
                  <w:u w:val="none"/>
                  <w:lang w:val="en-US" w:eastAsia="zh-CN" w:bidi="ar"/>
                </w:rPr>
                <w:t>2040101</w:t>
              </w:r>
            </w:ins>
            <w:del w:id="4159" w:author="Administrator" w:date="2024-08-08T09:08:56Z">
              <w:r>
                <w:rPr>
                  <w:rFonts w:hint="eastAsia" w:ascii="宋体" w:hAnsi="宋体" w:eastAsia="宋体" w:cs="宋体"/>
                  <w:i w:val="0"/>
                  <w:iCs w:val="0"/>
                  <w:color w:val="000000"/>
                  <w:kern w:val="0"/>
                  <w:sz w:val="20"/>
                  <w:szCs w:val="20"/>
                  <w:u w:val="none"/>
                  <w:lang w:val="en-US" w:eastAsia="zh-CN" w:bidi="ar"/>
                </w:rPr>
                <w:delText>2040101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6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1AF0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61" w:author="Administrator" w:date="2024-08-08T09:08:56Z">
              <w:r>
                <w:rPr>
                  <w:rFonts w:hint="eastAsia" w:ascii="宋体" w:hAnsi="宋体" w:eastAsia="宋体" w:cs="宋体"/>
                  <w:i w:val="0"/>
                  <w:color w:val="000000"/>
                  <w:kern w:val="0"/>
                  <w:sz w:val="20"/>
                  <w:szCs w:val="20"/>
                  <w:u w:val="none"/>
                  <w:lang w:val="en-US" w:eastAsia="zh-CN" w:bidi="ar"/>
                </w:rPr>
                <w:t xml:space="preserve">    武装警察部队(项)</w:t>
              </w:r>
            </w:ins>
            <w:del w:id="416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武装警察部队(项)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6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4321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164" w:author="Administrator" w:date="2024-08-08T09:08:56Z">
              <w:r>
                <w:rPr>
                  <w:rFonts w:hint="eastAsia" w:ascii="宋体" w:hAnsi="宋体" w:eastAsia="宋体" w:cs="宋体"/>
                  <w:i w:val="0"/>
                  <w:color w:val="000000"/>
                  <w:kern w:val="0"/>
                  <w:sz w:val="20"/>
                  <w:szCs w:val="20"/>
                  <w:u w:val="none"/>
                  <w:lang w:val="en-US" w:eastAsia="zh-CN" w:bidi="ar"/>
                </w:rPr>
                <w:t>1,726</w:t>
              </w:r>
            </w:ins>
            <w:del w:id="4165" w:author="Administrator" w:date="2024-08-08T09:08:56Z">
              <w:r>
                <w:rPr>
                  <w:rFonts w:hint="eastAsia" w:ascii="宋体" w:hAnsi="宋体" w:eastAsia="宋体" w:cs="宋体"/>
                  <w:i w:val="0"/>
                  <w:iCs w:val="0"/>
                  <w:color w:val="000000"/>
                  <w:kern w:val="0"/>
                  <w:sz w:val="20"/>
                  <w:szCs w:val="20"/>
                  <w:u w:val="none"/>
                  <w:lang w:val="en-US" w:eastAsia="zh-CN" w:bidi="ar"/>
                </w:rPr>
                <w:delText>122</w:delText>
              </w:r>
            </w:del>
          </w:p>
        </w:tc>
      </w:tr>
      <w:tr w14:paraId="28187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6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6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6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B33B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68" w:author="Administrator" w:date="2024-08-08T09:08:56Z">
              <w:r>
                <w:rPr>
                  <w:rFonts w:hint="eastAsia" w:ascii="宋体" w:hAnsi="宋体" w:eastAsia="宋体" w:cs="宋体"/>
                  <w:i w:val="0"/>
                  <w:color w:val="000000"/>
                  <w:kern w:val="0"/>
                  <w:sz w:val="20"/>
                  <w:szCs w:val="20"/>
                  <w:u w:val="none"/>
                  <w:lang w:val="en-US" w:eastAsia="zh-CN" w:bidi="ar"/>
                </w:rPr>
                <w:t>2040199</w:t>
              </w:r>
            </w:ins>
            <w:del w:id="4169" w:author="Administrator" w:date="2024-08-08T09:08:56Z">
              <w:r>
                <w:rPr>
                  <w:rFonts w:hint="eastAsia" w:ascii="宋体" w:hAnsi="宋体" w:eastAsia="宋体" w:cs="宋体"/>
                  <w:i w:val="0"/>
                  <w:iCs w:val="0"/>
                  <w:color w:val="000000"/>
                  <w:kern w:val="0"/>
                  <w:sz w:val="20"/>
                  <w:szCs w:val="20"/>
                  <w:u w:val="none"/>
                  <w:lang w:val="en-US" w:eastAsia="zh-CN" w:bidi="ar"/>
                </w:rPr>
                <w:delText>2040199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7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A0A3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71" w:author="Administrator" w:date="2024-08-08T09:08:56Z">
              <w:r>
                <w:rPr>
                  <w:rFonts w:hint="eastAsia" w:ascii="宋体" w:hAnsi="宋体" w:eastAsia="宋体" w:cs="宋体"/>
                  <w:i w:val="0"/>
                  <w:color w:val="000000"/>
                  <w:kern w:val="0"/>
                  <w:sz w:val="20"/>
                  <w:szCs w:val="20"/>
                  <w:u w:val="none"/>
                  <w:lang w:val="en-US" w:eastAsia="zh-CN" w:bidi="ar"/>
                </w:rPr>
                <w:t xml:space="preserve">    其他武装警察部队支出</w:t>
              </w:r>
            </w:ins>
            <w:del w:id="417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其他武装警察部队支出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7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57BB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174" w:author="Administrator" w:date="2024-08-08T09:08:56Z">
              <w:r>
                <w:rPr>
                  <w:rFonts w:hint="eastAsia" w:ascii="宋体" w:hAnsi="宋体" w:eastAsia="宋体" w:cs="宋体"/>
                  <w:i w:val="0"/>
                  <w:color w:val="000000"/>
                  <w:kern w:val="0"/>
                  <w:sz w:val="20"/>
                  <w:szCs w:val="20"/>
                  <w:u w:val="none"/>
                  <w:lang w:val="en-US" w:eastAsia="zh-CN" w:bidi="ar"/>
                </w:rPr>
                <w:t>1,114</w:t>
              </w:r>
            </w:ins>
            <w:del w:id="4175" w:author="Administrator" w:date="2024-08-08T09:08:56Z">
              <w:r>
                <w:rPr>
                  <w:rFonts w:hint="eastAsia" w:ascii="宋体" w:hAnsi="宋体" w:eastAsia="宋体" w:cs="宋体"/>
                  <w:i w:val="0"/>
                  <w:iCs w:val="0"/>
                  <w:color w:val="000000"/>
                  <w:kern w:val="0"/>
                  <w:sz w:val="20"/>
                  <w:szCs w:val="20"/>
                  <w:u w:val="none"/>
                  <w:lang w:val="en-US" w:eastAsia="zh-CN" w:bidi="ar"/>
                </w:rPr>
                <w:delText>226</w:delText>
              </w:r>
            </w:del>
          </w:p>
        </w:tc>
      </w:tr>
      <w:tr w14:paraId="048DF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7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7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7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1DF1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78" w:author="Administrator" w:date="2024-08-08T09:08:56Z">
              <w:r>
                <w:rPr>
                  <w:rFonts w:hint="eastAsia" w:ascii="宋体" w:hAnsi="宋体" w:eastAsia="宋体" w:cs="宋体"/>
                  <w:i w:val="0"/>
                  <w:color w:val="000000"/>
                  <w:kern w:val="0"/>
                  <w:sz w:val="20"/>
                  <w:szCs w:val="20"/>
                  <w:u w:val="none"/>
                  <w:lang w:val="en-US" w:eastAsia="zh-CN" w:bidi="ar"/>
                </w:rPr>
                <w:t>20402</w:t>
              </w:r>
            </w:ins>
            <w:del w:id="4179" w:author="Administrator" w:date="2024-08-08T09:08:56Z">
              <w:r>
                <w:rPr>
                  <w:rFonts w:hint="eastAsia" w:ascii="宋体" w:hAnsi="宋体" w:eastAsia="宋体" w:cs="宋体"/>
                  <w:i w:val="0"/>
                  <w:iCs w:val="0"/>
                  <w:color w:val="000000"/>
                  <w:kern w:val="0"/>
                  <w:sz w:val="20"/>
                  <w:szCs w:val="20"/>
                  <w:u w:val="none"/>
                  <w:lang w:val="en-US" w:eastAsia="zh-CN" w:bidi="ar"/>
                </w:rPr>
                <w:delText>20402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8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438A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81" w:author="Administrator" w:date="2024-08-08T09:08:56Z">
              <w:r>
                <w:rPr>
                  <w:rFonts w:hint="eastAsia" w:ascii="宋体" w:hAnsi="宋体" w:eastAsia="宋体" w:cs="宋体"/>
                  <w:i w:val="0"/>
                  <w:color w:val="000000"/>
                  <w:kern w:val="0"/>
                  <w:sz w:val="20"/>
                  <w:szCs w:val="20"/>
                  <w:u w:val="none"/>
                  <w:lang w:val="en-US" w:eastAsia="zh-CN" w:bidi="ar"/>
                </w:rPr>
                <w:t xml:space="preserve">  公安</w:t>
              </w:r>
            </w:ins>
            <w:del w:id="418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公安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8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44C7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184" w:author="Administrator" w:date="2024-08-08T09:08:56Z">
              <w:r>
                <w:rPr>
                  <w:rFonts w:hint="eastAsia" w:ascii="宋体" w:hAnsi="宋体" w:eastAsia="宋体" w:cs="宋体"/>
                  <w:i w:val="0"/>
                  <w:color w:val="000000"/>
                  <w:kern w:val="0"/>
                  <w:sz w:val="20"/>
                  <w:szCs w:val="20"/>
                  <w:u w:val="none"/>
                  <w:lang w:val="en-US" w:eastAsia="zh-CN" w:bidi="ar"/>
                </w:rPr>
                <w:t>4,486</w:t>
              </w:r>
            </w:ins>
            <w:del w:id="4185" w:author="Administrator" w:date="2024-08-08T09:08:56Z">
              <w:r>
                <w:rPr>
                  <w:rFonts w:hint="eastAsia" w:ascii="宋体" w:hAnsi="宋体" w:eastAsia="宋体" w:cs="宋体"/>
                  <w:i w:val="0"/>
                  <w:iCs w:val="0"/>
                  <w:color w:val="000000"/>
                  <w:kern w:val="0"/>
                  <w:sz w:val="20"/>
                  <w:szCs w:val="20"/>
                  <w:u w:val="none"/>
                  <w:lang w:val="en-US" w:eastAsia="zh-CN" w:bidi="ar"/>
                </w:rPr>
                <w:delText>5,168</w:delText>
              </w:r>
            </w:del>
          </w:p>
        </w:tc>
      </w:tr>
      <w:tr w14:paraId="47BE7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8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18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8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BFE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88" w:author="Administrator" w:date="2024-08-08T09:08:56Z">
              <w:r>
                <w:rPr>
                  <w:rFonts w:hint="eastAsia" w:ascii="宋体" w:hAnsi="宋体" w:eastAsia="宋体" w:cs="宋体"/>
                  <w:i w:val="0"/>
                  <w:color w:val="000000"/>
                  <w:kern w:val="0"/>
                  <w:sz w:val="20"/>
                  <w:szCs w:val="20"/>
                  <w:u w:val="none"/>
                  <w:lang w:val="en-US" w:eastAsia="zh-CN" w:bidi="ar"/>
                </w:rPr>
                <w:t>2040201</w:t>
              </w:r>
            </w:ins>
            <w:del w:id="4189" w:author="Administrator" w:date="2024-08-08T09:08:56Z">
              <w:r>
                <w:rPr>
                  <w:rFonts w:hint="eastAsia" w:ascii="宋体" w:hAnsi="宋体" w:eastAsia="宋体" w:cs="宋体"/>
                  <w:i w:val="0"/>
                  <w:iCs w:val="0"/>
                  <w:color w:val="000000"/>
                  <w:kern w:val="0"/>
                  <w:sz w:val="20"/>
                  <w:szCs w:val="20"/>
                  <w:u w:val="none"/>
                  <w:lang w:val="en-US" w:eastAsia="zh-CN" w:bidi="ar"/>
                </w:rPr>
                <w:delText>2040201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9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9FD4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91" w:author="Administrator" w:date="2024-08-08T09:08:56Z">
              <w:r>
                <w:rPr>
                  <w:rFonts w:hint="eastAsia" w:ascii="宋体" w:hAnsi="宋体" w:eastAsia="宋体" w:cs="宋体"/>
                  <w:i w:val="0"/>
                  <w:color w:val="000000"/>
                  <w:kern w:val="0"/>
                  <w:sz w:val="20"/>
                  <w:szCs w:val="20"/>
                  <w:u w:val="none"/>
                  <w:lang w:val="en-US" w:eastAsia="zh-CN" w:bidi="ar"/>
                </w:rPr>
                <w:t xml:space="preserve">    行政运行</w:t>
              </w:r>
            </w:ins>
            <w:del w:id="419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9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7E71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194" w:author="Administrator" w:date="2024-08-08T09:08:56Z">
              <w:r>
                <w:rPr>
                  <w:rFonts w:hint="eastAsia" w:ascii="宋体" w:hAnsi="宋体" w:eastAsia="宋体" w:cs="宋体"/>
                  <w:i w:val="0"/>
                  <w:color w:val="000000"/>
                  <w:kern w:val="0"/>
                  <w:sz w:val="20"/>
                  <w:szCs w:val="20"/>
                  <w:u w:val="none"/>
                  <w:lang w:val="en-US" w:eastAsia="zh-CN" w:bidi="ar"/>
                </w:rPr>
                <w:t>3,304</w:t>
              </w:r>
            </w:ins>
            <w:del w:id="4195" w:author="Administrator" w:date="2024-08-08T09:08:56Z">
              <w:r>
                <w:rPr>
                  <w:rFonts w:hint="eastAsia" w:ascii="宋体" w:hAnsi="宋体" w:eastAsia="宋体" w:cs="宋体"/>
                  <w:i w:val="0"/>
                  <w:iCs w:val="0"/>
                  <w:color w:val="000000"/>
                  <w:kern w:val="0"/>
                  <w:sz w:val="20"/>
                  <w:szCs w:val="20"/>
                  <w:u w:val="none"/>
                  <w:lang w:val="en-US" w:eastAsia="zh-CN" w:bidi="ar"/>
                </w:rPr>
                <w:delText>4,601</w:delText>
              </w:r>
            </w:del>
          </w:p>
        </w:tc>
      </w:tr>
      <w:tr w14:paraId="0523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9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19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19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D73E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198" w:author="Administrator" w:date="2024-08-08T09:08:56Z">
              <w:r>
                <w:rPr>
                  <w:rFonts w:hint="eastAsia" w:ascii="宋体" w:hAnsi="宋体" w:eastAsia="宋体" w:cs="宋体"/>
                  <w:i w:val="0"/>
                  <w:color w:val="000000"/>
                  <w:kern w:val="0"/>
                  <w:sz w:val="20"/>
                  <w:szCs w:val="20"/>
                  <w:u w:val="none"/>
                  <w:lang w:val="en-US" w:eastAsia="zh-CN" w:bidi="ar"/>
                </w:rPr>
                <w:t>2040202</w:t>
              </w:r>
            </w:ins>
            <w:del w:id="4199" w:author="Administrator" w:date="2024-08-08T09:08:56Z">
              <w:r>
                <w:rPr>
                  <w:rFonts w:hint="eastAsia" w:ascii="宋体" w:hAnsi="宋体" w:eastAsia="宋体" w:cs="宋体"/>
                  <w:i w:val="0"/>
                  <w:iCs w:val="0"/>
                  <w:color w:val="000000"/>
                  <w:kern w:val="0"/>
                  <w:sz w:val="20"/>
                  <w:szCs w:val="20"/>
                  <w:u w:val="none"/>
                  <w:lang w:val="en-US" w:eastAsia="zh-CN" w:bidi="ar"/>
                </w:rPr>
                <w:delText>2040202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0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1D1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01" w:author="Administrator" w:date="2024-08-08T09:08:56Z">
              <w:r>
                <w:rPr>
                  <w:rFonts w:hint="eastAsia" w:ascii="宋体" w:hAnsi="宋体" w:eastAsia="宋体" w:cs="宋体"/>
                  <w:i w:val="0"/>
                  <w:color w:val="000000"/>
                  <w:kern w:val="0"/>
                  <w:sz w:val="20"/>
                  <w:szCs w:val="20"/>
                  <w:u w:val="none"/>
                  <w:lang w:val="en-US" w:eastAsia="zh-CN" w:bidi="ar"/>
                </w:rPr>
                <w:t xml:space="preserve">    一般行政管理事务</w:t>
              </w:r>
            </w:ins>
            <w:del w:id="420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0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670F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204" w:author="Administrator" w:date="2024-08-08T09:08:56Z">
              <w:r>
                <w:rPr>
                  <w:rFonts w:hint="eastAsia" w:ascii="宋体" w:hAnsi="宋体" w:eastAsia="宋体" w:cs="宋体"/>
                  <w:i w:val="0"/>
                  <w:color w:val="000000"/>
                  <w:kern w:val="0"/>
                  <w:sz w:val="20"/>
                  <w:szCs w:val="20"/>
                  <w:u w:val="none"/>
                  <w:lang w:val="en-US" w:eastAsia="zh-CN" w:bidi="ar"/>
                </w:rPr>
                <w:t>396</w:t>
              </w:r>
            </w:ins>
            <w:del w:id="4205" w:author="Administrator" w:date="2024-08-08T09:08:56Z">
              <w:r>
                <w:rPr>
                  <w:rFonts w:hint="eastAsia" w:ascii="宋体" w:hAnsi="宋体" w:eastAsia="宋体" w:cs="宋体"/>
                  <w:i w:val="0"/>
                  <w:iCs w:val="0"/>
                  <w:color w:val="000000"/>
                  <w:kern w:val="0"/>
                  <w:sz w:val="20"/>
                  <w:szCs w:val="20"/>
                  <w:u w:val="none"/>
                  <w:lang w:val="en-US" w:eastAsia="zh-CN" w:bidi="ar"/>
                </w:rPr>
                <w:delText>406</w:delText>
              </w:r>
            </w:del>
          </w:p>
        </w:tc>
      </w:tr>
      <w:tr w14:paraId="3E936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0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0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0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763B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08" w:author="Administrator" w:date="2024-08-08T09:08:56Z">
              <w:r>
                <w:rPr>
                  <w:rFonts w:hint="eastAsia" w:ascii="宋体" w:hAnsi="宋体" w:eastAsia="宋体" w:cs="宋体"/>
                  <w:i w:val="0"/>
                  <w:color w:val="000000"/>
                  <w:kern w:val="0"/>
                  <w:sz w:val="20"/>
                  <w:szCs w:val="20"/>
                  <w:u w:val="none"/>
                  <w:lang w:val="en-US" w:eastAsia="zh-CN" w:bidi="ar"/>
                </w:rPr>
                <w:t>2040203</w:t>
              </w:r>
            </w:ins>
            <w:del w:id="4209" w:author="Administrator" w:date="2024-08-08T09:08:56Z">
              <w:r>
                <w:rPr>
                  <w:rFonts w:hint="eastAsia" w:ascii="宋体" w:hAnsi="宋体" w:eastAsia="宋体" w:cs="宋体"/>
                  <w:i w:val="0"/>
                  <w:iCs w:val="0"/>
                  <w:color w:val="000000"/>
                  <w:kern w:val="0"/>
                  <w:sz w:val="20"/>
                  <w:szCs w:val="20"/>
                  <w:u w:val="none"/>
                  <w:lang w:val="en-US" w:eastAsia="zh-CN" w:bidi="ar"/>
                </w:rPr>
                <w:delText>2040203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1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34CC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11" w:author="Administrator" w:date="2024-08-08T09:08:56Z">
              <w:r>
                <w:rPr>
                  <w:rFonts w:hint="eastAsia" w:ascii="宋体" w:hAnsi="宋体" w:eastAsia="宋体" w:cs="宋体"/>
                  <w:i w:val="0"/>
                  <w:color w:val="000000"/>
                  <w:kern w:val="0"/>
                  <w:sz w:val="20"/>
                  <w:szCs w:val="20"/>
                  <w:u w:val="none"/>
                  <w:lang w:val="en-US" w:eastAsia="zh-CN" w:bidi="ar"/>
                </w:rPr>
                <w:t xml:space="preserve">    机关服务</w:t>
              </w:r>
            </w:ins>
            <w:del w:id="421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1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C23603">
            <w:pPr>
              <w:jc w:val="right"/>
              <w:rPr>
                <w:rFonts w:hint="eastAsia" w:ascii="宋体" w:hAnsi="宋体" w:eastAsia="宋体" w:cs="宋体"/>
                <w:i w:val="0"/>
                <w:iCs w:val="0"/>
                <w:color w:val="000000"/>
                <w:sz w:val="20"/>
                <w:szCs w:val="20"/>
                <w:u w:val="none"/>
              </w:rPr>
            </w:pPr>
          </w:p>
        </w:tc>
      </w:tr>
      <w:tr w14:paraId="46F30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14"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14"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15"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F109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16" w:author="Administrator" w:date="2024-08-08T09:08:56Z">
              <w:r>
                <w:rPr>
                  <w:rFonts w:hint="eastAsia" w:ascii="宋体" w:hAnsi="宋体" w:eastAsia="宋体" w:cs="宋体"/>
                  <w:i w:val="0"/>
                  <w:color w:val="000000"/>
                  <w:kern w:val="0"/>
                  <w:sz w:val="20"/>
                  <w:szCs w:val="20"/>
                  <w:u w:val="none"/>
                  <w:lang w:val="en-US" w:eastAsia="zh-CN" w:bidi="ar"/>
                </w:rPr>
                <w:t>2040219</w:t>
              </w:r>
            </w:ins>
            <w:del w:id="4217" w:author="Administrator" w:date="2024-08-08T09:08:56Z">
              <w:r>
                <w:rPr>
                  <w:rFonts w:hint="eastAsia" w:ascii="宋体" w:hAnsi="宋体" w:eastAsia="宋体" w:cs="宋体"/>
                  <w:i w:val="0"/>
                  <w:iCs w:val="0"/>
                  <w:color w:val="000000"/>
                  <w:kern w:val="0"/>
                  <w:sz w:val="20"/>
                  <w:szCs w:val="20"/>
                  <w:u w:val="none"/>
                  <w:lang w:val="en-US" w:eastAsia="zh-CN" w:bidi="ar"/>
                </w:rPr>
                <w:delText>2040219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18"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4213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19" w:author="Administrator" w:date="2024-08-08T09:08:56Z">
              <w:r>
                <w:rPr>
                  <w:rFonts w:hint="eastAsia" w:ascii="宋体" w:hAnsi="宋体" w:eastAsia="宋体" w:cs="宋体"/>
                  <w:i w:val="0"/>
                  <w:color w:val="000000"/>
                  <w:kern w:val="0"/>
                  <w:sz w:val="20"/>
                  <w:szCs w:val="20"/>
                  <w:u w:val="none"/>
                  <w:lang w:val="en-US" w:eastAsia="zh-CN" w:bidi="ar"/>
                </w:rPr>
                <w:t xml:space="preserve">    信息化建设</w:t>
              </w:r>
            </w:ins>
            <w:del w:id="4220"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21"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1182D1">
            <w:pPr>
              <w:widowControl/>
              <w:jc w:val="right"/>
              <w:textAlignment w:val="center"/>
              <w:rPr>
                <w:rFonts w:hint="eastAsia" w:ascii="宋体" w:hAnsi="宋体" w:eastAsia="宋体" w:cs="宋体"/>
                <w:i w:val="0"/>
                <w:iCs w:val="0"/>
                <w:color w:val="000000"/>
                <w:sz w:val="20"/>
                <w:szCs w:val="20"/>
                <w:u w:val="none"/>
              </w:rPr>
              <w:pPrChange w:id="4222" w:author="Administrator" w:date="2024-08-08T09:08:56Z">
                <w:pPr>
                  <w:jc w:val="right"/>
                </w:pPr>
              </w:pPrChange>
            </w:pPr>
            <w:ins w:id="4223" w:author="Administrator" w:date="2024-08-08T09:08:56Z">
              <w:r>
                <w:rPr>
                  <w:rFonts w:hint="eastAsia" w:ascii="宋体" w:hAnsi="宋体" w:eastAsia="宋体" w:cs="宋体"/>
                  <w:i w:val="0"/>
                  <w:color w:val="000000"/>
                  <w:kern w:val="0"/>
                  <w:sz w:val="20"/>
                  <w:szCs w:val="20"/>
                  <w:u w:val="none"/>
                  <w:lang w:val="en-US" w:eastAsia="zh-CN" w:bidi="ar"/>
                </w:rPr>
                <w:t>20</w:t>
              </w:r>
            </w:ins>
          </w:p>
        </w:tc>
      </w:tr>
      <w:tr w14:paraId="2A396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24"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224"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25"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555E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26" w:author="Administrator" w:date="2024-08-08T09:08:56Z">
              <w:r>
                <w:rPr>
                  <w:rFonts w:hint="eastAsia" w:ascii="宋体" w:hAnsi="宋体" w:eastAsia="宋体" w:cs="宋体"/>
                  <w:i w:val="0"/>
                  <w:color w:val="000000"/>
                  <w:kern w:val="0"/>
                  <w:sz w:val="20"/>
                  <w:szCs w:val="20"/>
                  <w:u w:val="none"/>
                  <w:lang w:val="en-US" w:eastAsia="zh-CN" w:bidi="ar"/>
                </w:rPr>
                <w:t>2040220</w:t>
              </w:r>
            </w:ins>
            <w:del w:id="4227" w:author="Administrator" w:date="2024-08-08T09:08:56Z">
              <w:r>
                <w:rPr>
                  <w:rFonts w:hint="eastAsia" w:ascii="宋体" w:hAnsi="宋体" w:eastAsia="宋体" w:cs="宋体"/>
                  <w:i w:val="0"/>
                  <w:iCs w:val="0"/>
                  <w:color w:val="000000"/>
                  <w:kern w:val="0"/>
                  <w:sz w:val="20"/>
                  <w:szCs w:val="20"/>
                  <w:u w:val="none"/>
                  <w:lang w:val="en-US" w:eastAsia="zh-CN" w:bidi="ar"/>
                </w:rPr>
                <w:delText>2040220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28"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644B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29" w:author="Administrator" w:date="2024-08-08T09:08:56Z">
              <w:r>
                <w:rPr>
                  <w:rFonts w:hint="eastAsia" w:ascii="宋体" w:hAnsi="宋体" w:eastAsia="宋体" w:cs="宋体"/>
                  <w:i w:val="0"/>
                  <w:color w:val="000000"/>
                  <w:kern w:val="0"/>
                  <w:sz w:val="20"/>
                  <w:szCs w:val="20"/>
                  <w:u w:val="none"/>
                  <w:lang w:val="en-US" w:eastAsia="zh-CN" w:bidi="ar"/>
                </w:rPr>
                <w:t xml:space="preserve">    执法办案</w:t>
              </w:r>
            </w:ins>
            <w:del w:id="4230"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执法办案</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31"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0DBD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232" w:author="Administrator" w:date="2024-08-08T09:08:56Z">
              <w:r>
                <w:rPr>
                  <w:rFonts w:hint="eastAsia" w:ascii="宋体" w:hAnsi="宋体" w:eastAsia="宋体" w:cs="宋体"/>
                  <w:i w:val="0"/>
                  <w:color w:val="000000"/>
                  <w:kern w:val="0"/>
                  <w:sz w:val="20"/>
                  <w:szCs w:val="20"/>
                  <w:u w:val="none"/>
                  <w:lang w:val="en-US" w:eastAsia="zh-CN" w:bidi="ar"/>
                </w:rPr>
                <w:t>63</w:t>
              </w:r>
            </w:ins>
            <w:del w:id="4233" w:author="Administrator" w:date="2024-08-08T09:08:56Z">
              <w:r>
                <w:rPr>
                  <w:rFonts w:hint="eastAsia" w:ascii="宋体" w:hAnsi="宋体" w:eastAsia="宋体" w:cs="宋体"/>
                  <w:i w:val="0"/>
                  <w:iCs w:val="0"/>
                  <w:color w:val="000000"/>
                  <w:kern w:val="0"/>
                  <w:sz w:val="20"/>
                  <w:szCs w:val="20"/>
                  <w:u w:val="none"/>
                  <w:lang w:val="en-US" w:eastAsia="zh-CN" w:bidi="ar"/>
                </w:rPr>
                <w:delText>54</w:delText>
              </w:r>
            </w:del>
          </w:p>
        </w:tc>
      </w:tr>
      <w:tr w14:paraId="40E4E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34"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234"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35"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1B80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36" w:author="Administrator" w:date="2024-08-08T09:08:56Z">
              <w:r>
                <w:rPr>
                  <w:rFonts w:hint="eastAsia" w:ascii="宋体" w:hAnsi="宋体" w:eastAsia="宋体" w:cs="宋体"/>
                  <w:i w:val="0"/>
                  <w:color w:val="000000"/>
                  <w:kern w:val="0"/>
                  <w:sz w:val="20"/>
                  <w:szCs w:val="20"/>
                  <w:u w:val="none"/>
                  <w:lang w:val="en-US" w:eastAsia="zh-CN" w:bidi="ar"/>
                </w:rPr>
                <w:t>2040221</w:t>
              </w:r>
            </w:ins>
            <w:del w:id="4237" w:author="Administrator" w:date="2024-08-08T09:08:56Z">
              <w:r>
                <w:rPr>
                  <w:rFonts w:hint="eastAsia" w:ascii="宋体" w:hAnsi="宋体" w:eastAsia="宋体" w:cs="宋体"/>
                  <w:i w:val="0"/>
                  <w:iCs w:val="0"/>
                  <w:color w:val="000000"/>
                  <w:kern w:val="0"/>
                  <w:sz w:val="20"/>
                  <w:szCs w:val="20"/>
                  <w:u w:val="none"/>
                  <w:lang w:val="en-US" w:eastAsia="zh-CN" w:bidi="ar"/>
                </w:rPr>
                <w:delText>2040221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38"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6043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39" w:author="Administrator" w:date="2024-08-08T09:08:56Z">
              <w:r>
                <w:rPr>
                  <w:rFonts w:hint="eastAsia" w:ascii="宋体" w:hAnsi="宋体" w:eastAsia="宋体" w:cs="宋体"/>
                  <w:i w:val="0"/>
                  <w:color w:val="000000"/>
                  <w:kern w:val="0"/>
                  <w:sz w:val="20"/>
                  <w:szCs w:val="20"/>
                  <w:u w:val="none"/>
                  <w:lang w:val="en-US" w:eastAsia="zh-CN" w:bidi="ar"/>
                </w:rPr>
                <w:t xml:space="preserve">    特别业务</w:t>
              </w:r>
            </w:ins>
            <w:del w:id="4240"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特别业务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41"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790546">
            <w:pPr>
              <w:jc w:val="right"/>
              <w:rPr>
                <w:rFonts w:hint="eastAsia" w:ascii="宋体" w:hAnsi="宋体" w:eastAsia="宋体" w:cs="宋体"/>
                <w:i w:val="0"/>
                <w:iCs w:val="0"/>
                <w:color w:val="000000"/>
                <w:sz w:val="20"/>
                <w:szCs w:val="20"/>
                <w:u w:val="none"/>
              </w:rPr>
            </w:pPr>
          </w:p>
        </w:tc>
      </w:tr>
      <w:tr w14:paraId="08C8E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42"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4242" w:author="Administrator" w:date="2024-08-08T09:08:56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43"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DF8D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44" w:author="Administrator" w:date="2024-08-08T09:08:56Z">
              <w:r>
                <w:rPr>
                  <w:rFonts w:hint="eastAsia" w:ascii="宋体" w:hAnsi="宋体" w:eastAsia="宋体" w:cs="宋体"/>
                  <w:i w:val="0"/>
                  <w:color w:val="000000"/>
                  <w:kern w:val="0"/>
                  <w:sz w:val="20"/>
                  <w:szCs w:val="20"/>
                  <w:u w:val="none"/>
                  <w:lang w:val="en-US" w:eastAsia="zh-CN" w:bidi="ar"/>
                </w:rPr>
                <w:t>2040222</w:t>
              </w:r>
            </w:ins>
            <w:del w:id="4245" w:author="Administrator" w:date="2024-08-08T09:08:56Z">
              <w:r>
                <w:rPr>
                  <w:rFonts w:hint="eastAsia" w:ascii="宋体" w:hAnsi="宋体" w:eastAsia="宋体" w:cs="宋体"/>
                  <w:i w:val="0"/>
                  <w:iCs w:val="0"/>
                  <w:color w:val="000000"/>
                  <w:kern w:val="0"/>
                  <w:sz w:val="20"/>
                  <w:szCs w:val="20"/>
                  <w:u w:val="none"/>
                  <w:lang w:val="en-US" w:eastAsia="zh-CN" w:bidi="ar"/>
                </w:rPr>
                <w:delText>2040222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46"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E0E2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47" w:author="Administrator" w:date="2024-08-08T09:08:56Z">
              <w:r>
                <w:rPr>
                  <w:rFonts w:hint="eastAsia" w:ascii="宋体" w:hAnsi="宋体" w:eastAsia="宋体" w:cs="宋体"/>
                  <w:i w:val="0"/>
                  <w:color w:val="000000"/>
                  <w:kern w:val="0"/>
                  <w:sz w:val="20"/>
                  <w:szCs w:val="20"/>
                  <w:u w:val="none"/>
                  <w:lang w:val="en-US" w:eastAsia="zh-CN" w:bidi="ar"/>
                </w:rPr>
                <w:t xml:space="preserve">    特勤业务</w:t>
              </w:r>
            </w:ins>
            <w:del w:id="4248"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特勤业务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49"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AE1B11">
            <w:pPr>
              <w:jc w:val="right"/>
              <w:rPr>
                <w:rFonts w:hint="eastAsia" w:ascii="宋体" w:hAnsi="宋体" w:eastAsia="宋体" w:cs="宋体"/>
                <w:i w:val="0"/>
                <w:iCs w:val="0"/>
                <w:color w:val="000000"/>
                <w:sz w:val="20"/>
                <w:szCs w:val="20"/>
                <w:u w:val="none"/>
              </w:rPr>
            </w:pPr>
          </w:p>
        </w:tc>
      </w:tr>
      <w:tr w14:paraId="5367D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50"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4250" w:author="Administrator" w:date="2024-08-08T09:08:56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51"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AAC7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52" w:author="Administrator" w:date="2024-08-08T09:08:56Z">
              <w:r>
                <w:rPr>
                  <w:rFonts w:hint="eastAsia" w:ascii="宋体" w:hAnsi="宋体" w:eastAsia="宋体" w:cs="宋体"/>
                  <w:i w:val="0"/>
                  <w:color w:val="000000"/>
                  <w:kern w:val="0"/>
                  <w:sz w:val="20"/>
                  <w:szCs w:val="20"/>
                  <w:u w:val="none"/>
                  <w:lang w:val="en-US" w:eastAsia="zh-CN" w:bidi="ar"/>
                </w:rPr>
                <w:t>2040223</w:t>
              </w:r>
            </w:ins>
            <w:del w:id="4253" w:author="Administrator" w:date="2024-08-08T09:08:56Z">
              <w:r>
                <w:rPr>
                  <w:rFonts w:hint="eastAsia" w:ascii="宋体" w:hAnsi="宋体" w:eastAsia="宋体" w:cs="宋体"/>
                  <w:i w:val="0"/>
                  <w:iCs w:val="0"/>
                  <w:color w:val="000000"/>
                  <w:kern w:val="0"/>
                  <w:sz w:val="20"/>
                  <w:szCs w:val="20"/>
                  <w:u w:val="none"/>
                  <w:lang w:val="en-US" w:eastAsia="zh-CN" w:bidi="ar"/>
                </w:rPr>
                <w:delText>2040223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54"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CC4E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55" w:author="Administrator" w:date="2024-08-08T09:08:56Z">
              <w:r>
                <w:rPr>
                  <w:rFonts w:hint="eastAsia" w:ascii="宋体" w:hAnsi="宋体" w:eastAsia="宋体" w:cs="宋体"/>
                  <w:i w:val="0"/>
                  <w:color w:val="000000"/>
                  <w:kern w:val="0"/>
                  <w:sz w:val="20"/>
                  <w:szCs w:val="20"/>
                  <w:u w:val="none"/>
                  <w:lang w:val="en-US" w:eastAsia="zh-CN" w:bidi="ar"/>
                </w:rPr>
                <w:t xml:space="preserve">    移民事务</w:t>
              </w:r>
            </w:ins>
            <w:del w:id="4256"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移民事务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57"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0B477E">
            <w:pPr>
              <w:jc w:val="right"/>
              <w:rPr>
                <w:rFonts w:hint="eastAsia" w:ascii="宋体" w:hAnsi="宋体" w:eastAsia="宋体" w:cs="宋体"/>
                <w:i w:val="0"/>
                <w:iCs w:val="0"/>
                <w:color w:val="000000"/>
                <w:sz w:val="20"/>
                <w:szCs w:val="20"/>
                <w:u w:val="none"/>
              </w:rPr>
            </w:pPr>
          </w:p>
        </w:tc>
      </w:tr>
      <w:tr w14:paraId="07A3C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58"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58"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59"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8B53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60" w:author="Administrator" w:date="2024-08-08T09:08:56Z">
              <w:r>
                <w:rPr>
                  <w:rFonts w:hint="eastAsia" w:ascii="宋体" w:hAnsi="宋体" w:eastAsia="宋体" w:cs="宋体"/>
                  <w:i w:val="0"/>
                  <w:color w:val="000000"/>
                  <w:kern w:val="0"/>
                  <w:sz w:val="20"/>
                  <w:szCs w:val="20"/>
                  <w:u w:val="none"/>
                  <w:lang w:val="en-US" w:eastAsia="zh-CN" w:bidi="ar"/>
                </w:rPr>
                <w:t>2040250</w:t>
              </w:r>
            </w:ins>
            <w:del w:id="4261" w:author="Administrator" w:date="2024-08-08T09:08:56Z">
              <w:r>
                <w:rPr>
                  <w:rFonts w:hint="eastAsia" w:ascii="宋体" w:hAnsi="宋体" w:eastAsia="宋体" w:cs="宋体"/>
                  <w:i w:val="0"/>
                  <w:iCs w:val="0"/>
                  <w:color w:val="000000"/>
                  <w:kern w:val="0"/>
                  <w:sz w:val="20"/>
                  <w:szCs w:val="20"/>
                  <w:u w:val="none"/>
                  <w:lang w:val="en-US" w:eastAsia="zh-CN" w:bidi="ar"/>
                </w:rPr>
                <w:delText>2040250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62"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3701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63" w:author="Administrator" w:date="2024-08-08T09:08:56Z">
              <w:r>
                <w:rPr>
                  <w:rFonts w:hint="eastAsia" w:ascii="宋体" w:hAnsi="宋体" w:eastAsia="宋体" w:cs="宋体"/>
                  <w:i w:val="0"/>
                  <w:color w:val="000000"/>
                  <w:kern w:val="0"/>
                  <w:sz w:val="20"/>
                  <w:szCs w:val="20"/>
                  <w:u w:val="none"/>
                  <w:lang w:val="en-US" w:eastAsia="zh-CN" w:bidi="ar"/>
                </w:rPr>
                <w:t xml:space="preserve">    事业运行</w:t>
              </w:r>
            </w:ins>
            <w:del w:id="4264"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65"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B236A1">
            <w:pPr>
              <w:jc w:val="right"/>
              <w:rPr>
                <w:rFonts w:hint="eastAsia" w:ascii="宋体" w:hAnsi="宋体" w:eastAsia="宋体" w:cs="宋体"/>
                <w:i w:val="0"/>
                <w:iCs w:val="0"/>
                <w:color w:val="000000"/>
                <w:sz w:val="20"/>
                <w:szCs w:val="20"/>
                <w:u w:val="none"/>
              </w:rPr>
            </w:pPr>
          </w:p>
        </w:tc>
      </w:tr>
      <w:tr w14:paraId="28DA1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6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6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6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1BBB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68" w:author="Administrator" w:date="2024-08-08T09:08:56Z">
              <w:r>
                <w:rPr>
                  <w:rFonts w:hint="eastAsia" w:ascii="宋体" w:hAnsi="宋体" w:eastAsia="宋体" w:cs="宋体"/>
                  <w:i w:val="0"/>
                  <w:color w:val="000000"/>
                  <w:kern w:val="0"/>
                  <w:sz w:val="20"/>
                  <w:szCs w:val="20"/>
                  <w:u w:val="none"/>
                  <w:lang w:val="en-US" w:eastAsia="zh-CN" w:bidi="ar"/>
                </w:rPr>
                <w:t>2040299</w:t>
              </w:r>
            </w:ins>
            <w:del w:id="4269" w:author="Administrator" w:date="2024-08-08T09:08:56Z">
              <w:r>
                <w:rPr>
                  <w:rFonts w:hint="eastAsia" w:ascii="宋体" w:hAnsi="宋体" w:eastAsia="宋体" w:cs="宋体"/>
                  <w:i w:val="0"/>
                  <w:iCs w:val="0"/>
                  <w:color w:val="000000"/>
                  <w:kern w:val="0"/>
                  <w:sz w:val="20"/>
                  <w:szCs w:val="20"/>
                  <w:u w:val="none"/>
                  <w:lang w:val="en-US" w:eastAsia="zh-CN" w:bidi="ar"/>
                </w:rPr>
                <w:delText>2040299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7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DBF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71" w:author="Administrator" w:date="2024-08-08T09:08:56Z">
              <w:r>
                <w:rPr>
                  <w:rFonts w:hint="eastAsia" w:ascii="宋体" w:hAnsi="宋体" w:eastAsia="宋体" w:cs="宋体"/>
                  <w:i w:val="0"/>
                  <w:color w:val="000000"/>
                  <w:kern w:val="0"/>
                  <w:sz w:val="20"/>
                  <w:szCs w:val="20"/>
                  <w:u w:val="none"/>
                  <w:lang w:val="en-US" w:eastAsia="zh-CN" w:bidi="ar"/>
                </w:rPr>
                <w:t xml:space="preserve">    其他公安支出</w:t>
              </w:r>
            </w:ins>
            <w:del w:id="427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其他公安支出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7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8413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274" w:author="Administrator" w:date="2024-08-08T09:08:56Z">
              <w:r>
                <w:rPr>
                  <w:rFonts w:hint="eastAsia" w:ascii="宋体" w:hAnsi="宋体" w:eastAsia="宋体" w:cs="宋体"/>
                  <w:i w:val="0"/>
                  <w:color w:val="000000"/>
                  <w:kern w:val="0"/>
                  <w:sz w:val="20"/>
                  <w:szCs w:val="20"/>
                  <w:u w:val="none"/>
                  <w:lang w:val="en-US" w:eastAsia="zh-CN" w:bidi="ar"/>
                </w:rPr>
                <w:t>703</w:t>
              </w:r>
            </w:ins>
            <w:del w:id="4275" w:author="Administrator" w:date="2024-08-08T09:08:56Z">
              <w:r>
                <w:rPr>
                  <w:rFonts w:hint="eastAsia" w:ascii="宋体" w:hAnsi="宋体" w:eastAsia="宋体" w:cs="宋体"/>
                  <w:i w:val="0"/>
                  <w:iCs w:val="0"/>
                  <w:color w:val="000000"/>
                  <w:kern w:val="0"/>
                  <w:sz w:val="20"/>
                  <w:szCs w:val="20"/>
                  <w:u w:val="none"/>
                  <w:lang w:val="en-US" w:eastAsia="zh-CN" w:bidi="ar"/>
                </w:rPr>
                <w:delText>107</w:delText>
              </w:r>
            </w:del>
          </w:p>
        </w:tc>
      </w:tr>
      <w:tr w14:paraId="2999F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76"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76"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77"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26DA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78" w:author="Administrator" w:date="2024-08-08T09:08:56Z">
              <w:r>
                <w:rPr>
                  <w:rFonts w:hint="eastAsia" w:ascii="宋体" w:hAnsi="宋体" w:eastAsia="宋体" w:cs="宋体"/>
                  <w:i w:val="0"/>
                  <w:color w:val="000000"/>
                  <w:kern w:val="0"/>
                  <w:sz w:val="20"/>
                  <w:szCs w:val="20"/>
                  <w:u w:val="none"/>
                  <w:lang w:val="en-US" w:eastAsia="zh-CN" w:bidi="ar"/>
                </w:rPr>
                <w:t>20403</w:t>
              </w:r>
            </w:ins>
            <w:del w:id="4279" w:author="Administrator" w:date="2024-08-08T09:08:56Z">
              <w:r>
                <w:rPr>
                  <w:rFonts w:hint="eastAsia" w:ascii="宋体" w:hAnsi="宋体" w:eastAsia="宋体" w:cs="宋体"/>
                  <w:i w:val="0"/>
                  <w:iCs w:val="0"/>
                  <w:color w:val="000000"/>
                  <w:kern w:val="0"/>
                  <w:sz w:val="20"/>
                  <w:szCs w:val="20"/>
                  <w:u w:val="none"/>
                  <w:lang w:val="en-US" w:eastAsia="zh-CN" w:bidi="ar"/>
                </w:rPr>
                <w:delText>20403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80"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0C8A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81" w:author="Administrator" w:date="2024-08-08T09:08:56Z">
              <w:r>
                <w:rPr>
                  <w:rFonts w:hint="eastAsia" w:ascii="宋体" w:hAnsi="宋体" w:eastAsia="宋体" w:cs="宋体"/>
                  <w:i w:val="0"/>
                  <w:color w:val="000000"/>
                  <w:kern w:val="0"/>
                  <w:sz w:val="20"/>
                  <w:szCs w:val="20"/>
                  <w:u w:val="none"/>
                  <w:lang w:val="en-US" w:eastAsia="zh-CN" w:bidi="ar"/>
                </w:rPr>
                <w:t xml:space="preserve">  国家安全</w:t>
              </w:r>
            </w:ins>
            <w:del w:id="4282"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国家安全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83"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BBE291">
            <w:pPr>
              <w:jc w:val="right"/>
              <w:rPr>
                <w:rFonts w:hint="eastAsia" w:ascii="宋体" w:hAnsi="宋体" w:eastAsia="宋体" w:cs="宋体"/>
                <w:i w:val="0"/>
                <w:iCs w:val="0"/>
                <w:color w:val="000000"/>
                <w:sz w:val="20"/>
                <w:szCs w:val="20"/>
                <w:u w:val="none"/>
              </w:rPr>
            </w:pPr>
          </w:p>
        </w:tc>
      </w:tr>
      <w:tr w14:paraId="1AA1B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84" w:author="Administrator" w:date="2024-08-08T09:08: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84" w:author="Administrator" w:date="2024-08-08T09:08: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85" w:author="Administrator" w:date="2024-08-08T09:08: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EB0A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86" w:author="Administrator" w:date="2024-08-08T09:08:56Z">
              <w:r>
                <w:rPr>
                  <w:rFonts w:hint="eastAsia" w:ascii="宋体" w:hAnsi="宋体" w:eastAsia="宋体" w:cs="宋体"/>
                  <w:i w:val="0"/>
                  <w:color w:val="000000"/>
                  <w:kern w:val="0"/>
                  <w:sz w:val="20"/>
                  <w:szCs w:val="20"/>
                  <w:u w:val="none"/>
                  <w:lang w:val="en-US" w:eastAsia="zh-CN" w:bidi="ar"/>
                </w:rPr>
                <w:t>2040301</w:t>
              </w:r>
            </w:ins>
            <w:del w:id="4287" w:author="Administrator" w:date="2024-08-08T09:08:56Z">
              <w:r>
                <w:rPr>
                  <w:rFonts w:hint="eastAsia" w:ascii="宋体" w:hAnsi="宋体" w:eastAsia="宋体" w:cs="宋体"/>
                  <w:i w:val="0"/>
                  <w:iCs w:val="0"/>
                  <w:color w:val="000000"/>
                  <w:kern w:val="0"/>
                  <w:sz w:val="20"/>
                  <w:szCs w:val="20"/>
                  <w:u w:val="none"/>
                  <w:lang w:val="en-US" w:eastAsia="zh-CN" w:bidi="ar"/>
                </w:rPr>
                <w:delText>2040301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88" w:author="Administrator" w:date="2024-08-08T09:08: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B5A5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89" w:author="Administrator" w:date="2024-08-08T09:08:56Z">
              <w:r>
                <w:rPr>
                  <w:rFonts w:hint="eastAsia" w:ascii="宋体" w:hAnsi="宋体" w:eastAsia="宋体" w:cs="宋体"/>
                  <w:i w:val="0"/>
                  <w:color w:val="000000"/>
                  <w:kern w:val="0"/>
                  <w:sz w:val="20"/>
                  <w:szCs w:val="20"/>
                  <w:u w:val="none"/>
                  <w:lang w:val="en-US" w:eastAsia="zh-CN" w:bidi="ar"/>
                </w:rPr>
                <w:t xml:space="preserve">    行政运行</w:t>
              </w:r>
            </w:ins>
            <w:del w:id="4290" w:author="Administrator" w:date="2024-08-08T09:08:56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91" w:author="Administrator" w:date="2024-08-08T09:08: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1CD30F">
            <w:pPr>
              <w:jc w:val="right"/>
              <w:rPr>
                <w:rFonts w:hint="eastAsia" w:ascii="宋体" w:hAnsi="宋体" w:eastAsia="宋体" w:cs="宋体"/>
                <w:i w:val="0"/>
                <w:iCs w:val="0"/>
                <w:color w:val="000000"/>
                <w:sz w:val="20"/>
                <w:szCs w:val="20"/>
                <w:u w:val="none"/>
              </w:rPr>
            </w:pPr>
          </w:p>
        </w:tc>
      </w:tr>
      <w:tr w14:paraId="03144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29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29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9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E7D8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94" w:author="Administrator" w:date="2024-08-08T09:08:56Z">
              <w:r>
                <w:rPr>
                  <w:rFonts w:hint="eastAsia" w:ascii="宋体" w:hAnsi="宋体" w:eastAsia="宋体" w:cs="宋体"/>
                  <w:i w:val="0"/>
                  <w:color w:val="000000"/>
                  <w:kern w:val="0"/>
                  <w:sz w:val="20"/>
                  <w:szCs w:val="20"/>
                  <w:u w:val="none"/>
                  <w:lang w:val="en-US" w:eastAsia="zh-CN" w:bidi="ar"/>
                </w:rPr>
                <w:t>2040302</w:t>
              </w:r>
            </w:ins>
            <w:del w:id="4295" w:author="Administrator" w:date="2024-08-08T09:08:56Z">
              <w:r>
                <w:rPr>
                  <w:rFonts w:hint="eastAsia" w:ascii="宋体" w:hAnsi="宋体" w:eastAsia="宋体" w:cs="宋体"/>
                  <w:i w:val="0"/>
                  <w:iCs w:val="0"/>
                  <w:color w:val="000000"/>
                  <w:kern w:val="0"/>
                  <w:sz w:val="20"/>
                  <w:szCs w:val="20"/>
                  <w:u w:val="none"/>
                  <w:lang w:val="en-US" w:eastAsia="zh-CN" w:bidi="ar"/>
                </w:rPr>
                <w:delText>2040302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9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5F0A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297" w:author="Administrator" w:date="2024-08-08T09:08:57Z">
              <w:r>
                <w:rPr>
                  <w:rFonts w:hint="eastAsia" w:ascii="宋体" w:hAnsi="宋体" w:eastAsia="宋体" w:cs="宋体"/>
                  <w:i w:val="0"/>
                  <w:color w:val="000000"/>
                  <w:kern w:val="0"/>
                  <w:sz w:val="20"/>
                  <w:szCs w:val="20"/>
                  <w:u w:val="none"/>
                  <w:lang w:val="en-US" w:eastAsia="zh-CN" w:bidi="ar"/>
                </w:rPr>
                <w:t xml:space="preserve">    一般行政管理事务</w:t>
              </w:r>
            </w:ins>
            <w:del w:id="429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29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DE48A7">
            <w:pPr>
              <w:jc w:val="right"/>
              <w:rPr>
                <w:rFonts w:hint="eastAsia" w:ascii="宋体" w:hAnsi="宋体" w:eastAsia="宋体" w:cs="宋体"/>
                <w:i w:val="0"/>
                <w:iCs w:val="0"/>
                <w:color w:val="000000"/>
                <w:sz w:val="20"/>
                <w:szCs w:val="20"/>
                <w:u w:val="none"/>
              </w:rPr>
            </w:pPr>
          </w:p>
        </w:tc>
      </w:tr>
      <w:tr w14:paraId="4E0DD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00"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300"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01"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D80A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02" w:author="Administrator" w:date="2024-08-08T09:08:57Z">
              <w:r>
                <w:rPr>
                  <w:rFonts w:hint="eastAsia" w:ascii="宋体" w:hAnsi="宋体" w:eastAsia="宋体" w:cs="宋体"/>
                  <w:i w:val="0"/>
                  <w:color w:val="000000"/>
                  <w:kern w:val="0"/>
                  <w:sz w:val="20"/>
                  <w:szCs w:val="20"/>
                  <w:u w:val="none"/>
                  <w:lang w:val="en-US" w:eastAsia="zh-CN" w:bidi="ar"/>
                </w:rPr>
                <w:t>2040303</w:t>
              </w:r>
            </w:ins>
            <w:del w:id="4303" w:author="Administrator" w:date="2024-08-08T09:08:57Z">
              <w:r>
                <w:rPr>
                  <w:rFonts w:hint="eastAsia" w:ascii="宋体" w:hAnsi="宋体" w:eastAsia="宋体" w:cs="宋体"/>
                  <w:i w:val="0"/>
                  <w:iCs w:val="0"/>
                  <w:color w:val="000000"/>
                  <w:kern w:val="0"/>
                  <w:sz w:val="20"/>
                  <w:szCs w:val="20"/>
                  <w:u w:val="none"/>
                  <w:lang w:val="en-US" w:eastAsia="zh-CN" w:bidi="ar"/>
                </w:rPr>
                <w:delText>2040303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04"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3F70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05" w:author="Administrator" w:date="2024-08-08T09:08:57Z">
              <w:r>
                <w:rPr>
                  <w:rFonts w:hint="eastAsia" w:ascii="宋体" w:hAnsi="宋体" w:eastAsia="宋体" w:cs="宋体"/>
                  <w:i w:val="0"/>
                  <w:color w:val="000000"/>
                  <w:kern w:val="0"/>
                  <w:sz w:val="20"/>
                  <w:szCs w:val="20"/>
                  <w:u w:val="none"/>
                  <w:lang w:val="en-US" w:eastAsia="zh-CN" w:bidi="ar"/>
                </w:rPr>
                <w:t xml:space="preserve">    机关服务</w:t>
              </w:r>
            </w:ins>
            <w:del w:id="4306"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07"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1604E5">
            <w:pPr>
              <w:jc w:val="right"/>
              <w:rPr>
                <w:rFonts w:hint="eastAsia" w:ascii="宋体" w:hAnsi="宋体" w:eastAsia="宋体" w:cs="宋体"/>
                <w:i w:val="0"/>
                <w:iCs w:val="0"/>
                <w:color w:val="000000"/>
                <w:sz w:val="20"/>
                <w:szCs w:val="20"/>
                <w:u w:val="none"/>
              </w:rPr>
            </w:pPr>
          </w:p>
        </w:tc>
      </w:tr>
      <w:tr w14:paraId="6797F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08"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308"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09"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A711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10" w:author="Administrator" w:date="2024-08-08T09:08:57Z">
              <w:r>
                <w:rPr>
                  <w:rFonts w:hint="eastAsia" w:ascii="宋体" w:hAnsi="宋体" w:eastAsia="宋体" w:cs="宋体"/>
                  <w:i w:val="0"/>
                  <w:color w:val="000000"/>
                  <w:kern w:val="0"/>
                  <w:sz w:val="20"/>
                  <w:szCs w:val="20"/>
                  <w:u w:val="none"/>
                  <w:lang w:val="en-US" w:eastAsia="zh-CN" w:bidi="ar"/>
                </w:rPr>
                <w:t>2040304</w:t>
              </w:r>
            </w:ins>
            <w:del w:id="4311" w:author="Administrator" w:date="2024-08-08T09:08:57Z">
              <w:r>
                <w:rPr>
                  <w:rFonts w:hint="eastAsia" w:ascii="宋体" w:hAnsi="宋体" w:eastAsia="宋体" w:cs="宋体"/>
                  <w:i w:val="0"/>
                  <w:iCs w:val="0"/>
                  <w:color w:val="000000"/>
                  <w:kern w:val="0"/>
                  <w:sz w:val="20"/>
                  <w:szCs w:val="20"/>
                  <w:u w:val="none"/>
                  <w:lang w:val="en-US" w:eastAsia="zh-CN" w:bidi="ar"/>
                </w:rPr>
                <w:delText>2040304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12"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ECE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13" w:author="Administrator" w:date="2024-08-08T09:08:57Z">
              <w:r>
                <w:rPr>
                  <w:rFonts w:hint="eastAsia" w:ascii="宋体" w:hAnsi="宋体" w:eastAsia="宋体" w:cs="宋体"/>
                  <w:i w:val="0"/>
                  <w:color w:val="000000"/>
                  <w:kern w:val="0"/>
                  <w:sz w:val="20"/>
                  <w:szCs w:val="20"/>
                  <w:u w:val="none"/>
                  <w:lang w:val="en-US" w:eastAsia="zh-CN" w:bidi="ar"/>
                </w:rPr>
                <w:t xml:space="preserve">    安全业务</w:t>
              </w:r>
            </w:ins>
            <w:del w:id="4314"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安全业务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15"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321FA7">
            <w:pPr>
              <w:jc w:val="right"/>
              <w:rPr>
                <w:rFonts w:hint="eastAsia" w:ascii="宋体" w:hAnsi="宋体" w:eastAsia="宋体" w:cs="宋体"/>
                <w:i w:val="0"/>
                <w:iCs w:val="0"/>
                <w:color w:val="000000"/>
                <w:sz w:val="20"/>
                <w:szCs w:val="20"/>
                <w:u w:val="none"/>
              </w:rPr>
            </w:pPr>
          </w:p>
        </w:tc>
      </w:tr>
      <w:tr w14:paraId="23D2A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16"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316"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17"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52B3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18" w:author="Administrator" w:date="2024-08-08T09:08:57Z">
              <w:r>
                <w:rPr>
                  <w:rFonts w:hint="eastAsia" w:ascii="宋体" w:hAnsi="宋体" w:eastAsia="宋体" w:cs="宋体"/>
                  <w:i w:val="0"/>
                  <w:color w:val="000000"/>
                  <w:kern w:val="0"/>
                  <w:sz w:val="20"/>
                  <w:szCs w:val="20"/>
                  <w:u w:val="none"/>
                  <w:lang w:val="en-US" w:eastAsia="zh-CN" w:bidi="ar"/>
                </w:rPr>
                <w:t>2040350</w:t>
              </w:r>
            </w:ins>
            <w:del w:id="4319" w:author="Administrator" w:date="2024-08-08T09:08:57Z">
              <w:r>
                <w:rPr>
                  <w:rFonts w:hint="eastAsia" w:ascii="宋体" w:hAnsi="宋体" w:eastAsia="宋体" w:cs="宋体"/>
                  <w:i w:val="0"/>
                  <w:iCs w:val="0"/>
                  <w:color w:val="000000"/>
                  <w:kern w:val="0"/>
                  <w:sz w:val="20"/>
                  <w:szCs w:val="20"/>
                  <w:u w:val="none"/>
                  <w:lang w:val="en-US" w:eastAsia="zh-CN" w:bidi="ar"/>
                </w:rPr>
                <w:delText>2040350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20"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5A92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21" w:author="Administrator" w:date="2024-08-08T09:08:57Z">
              <w:r>
                <w:rPr>
                  <w:rFonts w:hint="eastAsia" w:ascii="宋体" w:hAnsi="宋体" w:eastAsia="宋体" w:cs="宋体"/>
                  <w:i w:val="0"/>
                  <w:color w:val="000000"/>
                  <w:kern w:val="0"/>
                  <w:sz w:val="20"/>
                  <w:szCs w:val="20"/>
                  <w:u w:val="none"/>
                  <w:lang w:val="en-US" w:eastAsia="zh-CN" w:bidi="ar"/>
                </w:rPr>
                <w:t xml:space="preserve">    事业运行</w:t>
              </w:r>
            </w:ins>
            <w:del w:id="4322"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23"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F71D95">
            <w:pPr>
              <w:jc w:val="right"/>
              <w:rPr>
                <w:rFonts w:hint="eastAsia" w:ascii="宋体" w:hAnsi="宋体" w:eastAsia="宋体" w:cs="宋体"/>
                <w:i w:val="0"/>
                <w:iCs w:val="0"/>
                <w:color w:val="000000"/>
                <w:sz w:val="20"/>
                <w:szCs w:val="20"/>
                <w:u w:val="none"/>
              </w:rPr>
            </w:pPr>
          </w:p>
        </w:tc>
      </w:tr>
      <w:tr w14:paraId="64B28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24"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324"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25"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159F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26" w:author="Administrator" w:date="2024-08-08T09:08:57Z">
              <w:r>
                <w:rPr>
                  <w:rFonts w:hint="eastAsia" w:ascii="宋体" w:hAnsi="宋体" w:eastAsia="宋体" w:cs="宋体"/>
                  <w:i w:val="0"/>
                  <w:color w:val="000000"/>
                  <w:kern w:val="0"/>
                  <w:sz w:val="20"/>
                  <w:szCs w:val="20"/>
                  <w:u w:val="none"/>
                  <w:lang w:val="en-US" w:eastAsia="zh-CN" w:bidi="ar"/>
                </w:rPr>
                <w:t>2040399</w:t>
              </w:r>
            </w:ins>
            <w:del w:id="4327" w:author="Administrator" w:date="2024-08-08T09:08:57Z">
              <w:r>
                <w:rPr>
                  <w:rFonts w:hint="eastAsia" w:ascii="宋体" w:hAnsi="宋体" w:eastAsia="宋体" w:cs="宋体"/>
                  <w:i w:val="0"/>
                  <w:iCs w:val="0"/>
                  <w:color w:val="000000"/>
                  <w:kern w:val="0"/>
                  <w:sz w:val="20"/>
                  <w:szCs w:val="20"/>
                  <w:u w:val="none"/>
                  <w:lang w:val="en-US" w:eastAsia="zh-CN" w:bidi="ar"/>
                </w:rPr>
                <w:delText>2040399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28"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35B5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29" w:author="Administrator" w:date="2024-08-08T09:08:57Z">
              <w:r>
                <w:rPr>
                  <w:rFonts w:hint="eastAsia" w:ascii="宋体" w:hAnsi="宋体" w:eastAsia="宋体" w:cs="宋体"/>
                  <w:i w:val="0"/>
                  <w:color w:val="000000"/>
                  <w:kern w:val="0"/>
                  <w:sz w:val="20"/>
                  <w:szCs w:val="20"/>
                  <w:u w:val="none"/>
                  <w:lang w:val="en-US" w:eastAsia="zh-CN" w:bidi="ar"/>
                </w:rPr>
                <w:t xml:space="preserve">    其他国家安全支出</w:t>
              </w:r>
            </w:ins>
            <w:del w:id="4330"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其他国家安全支出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31"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C417F2">
            <w:pPr>
              <w:jc w:val="right"/>
              <w:rPr>
                <w:rFonts w:hint="eastAsia" w:ascii="宋体" w:hAnsi="宋体" w:eastAsia="宋体" w:cs="宋体"/>
                <w:i w:val="0"/>
                <w:iCs w:val="0"/>
                <w:color w:val="000000"/>
                <w:sz w:val="20"/>
                <w:szCs w:val="20"/>
                <w:u w:val="none"/>
              </w:rPr>
            </w:pPr>
          </w:p>
        </w:tc>
      </w:tr>
      <w:tr w14:paraId="18985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3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33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3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C3B2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34" w:author="Administrator" w:date="2024-08-08T09:08:57Z">
              <w:r>
                <w:rPr>
                  <w:rFonts w:hint="eastAsia" w:ascii="宋体" w:hAnsi="宋体" w:eastAsia="宋体" w:cs="宋体"/>
                  <w:i w:val="0"/>
                  <w:color w:val="000000"/>
                  <w:kern w:val="0"/>
                  <w:sz w:val="20"/>
                  <w:szCs w:val="20"/>
                  <w:u w:val="none"/>
                  <w:lang w:val="en-US" w:eastAsia="zh-CN" w:bidi="ar"/>
                </w:rPr>
                <w:t>20404</w:t>
              </w:r>
            </w:ins>
            <w:del w:id="4335" w:author="Administrator" w:date="2024-08-08T09:08:57Z">
              <w:r>
                <w:rPr>
                  <w:rFonts w:hint="eastAsia" w:ascii="宋体" w:hAnsi="宋体" w:eastAsia="宋体" w:cs="宋体"/>
                  <w:i w:val="0"/>
                  <w:iCs w:val="0"/>
                  <w:color w:val="000000"/>
                  <w:kern w:val="0"/>
                  <w:sz w:val="20"/>
                  <w:szCs w:val="20"/>
                  <w:u w:val="none"/>
                  <w:lang w:val="en-US" w:eastAsia="zh-CN" w:bidi="ar"/>
                </w:rPr>
                <w:delText>20404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3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6D00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37" w:author="Administrator" w:date="2024-08-08T09:08:57Z">
              <w:r>
                <w:rPr>
                  <w:rFonts w:hint="eastAsia" w:ascii="宋体" w:hAnsi="宋体" w:eastAsia="宋体" w:cs="宋体"/>
                  <w:i w:val="0"/>
                  <w:color w:val="000000"/>
                  <w:kern w:val="0"/>
                  <w:sz w:val="20"/>
                  <w:szCs w:val="20"/>
                  <w:u w:val="none"/>
                  <w:lang w:val="en-US" w:eastAsia="zh-CN" w:bidi="ar"/>
                </w:rPr>
                <w:t xml:space="preserve">  检察</w:t>
              </w:r>
            </w:ins>
            <w:del w:id="433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检察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3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1BFF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340" w:author="Administrator" w:date="2024-08-08T09:08:57Z">
              <w:r>
                <w:rPr>
                  <w:rFonts w:hint="eastAsia" w:ascii="宋体" w:hAnsi="宋体" w:eastAsia="宋体" w:cs="宋体"/>
                  <w:i w:val="0"/>
                  <w:color w:val="000000"/>
                  <w:kern w:val="0"/>
                  <w:sz w:val="20"/>
                  <w:szCs w:val="20"/>
                  <w:u w:val="none"/>
                  <w:lang w:val="en-US" w:eastAsia="zh-CN" w:bidi="ar"/>
                </w:rPr>
                <w:t>169</w:t>
              </w:r>
            </w:ins>
            <w:del w:id="4341" w:author="Administrator" w:date="2024-08-08T09:08:57Z">
              <w:r>
                <w:rPr>
                  <w:rFonts w:hint="eastAsia" w:ascii="宋体" w:hAnsi="宋体" w:eastAsia="宋体" w:cs="宋体"/>
                  <w:i w:val="0"/>
                  <w:iCs w:val="0"/>
                  <w:color w:val="000000"/>
                  <w:kern w:val="0"/>
                  <w:sz w:val="20"/>
                  <w:szCs w:val="20"/>
                  <w:u w:val="none"/>
                  <w:lang w:val="en-US" w:eastAsia="zh-CN" w:bidi="ar"/>
                </w:rPr>
                <w:delText>101</w:delText>
              </w:r>
            </w:del>
          </w:p>
        </w:tc>
      </w:tr>
      <w:tr w14:paraId="45832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4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34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4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70ED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44" w:author="Administrator" w:date="2024-08-08T09:08:57Z">
              <w:r>
                <w:rPr>
                  <w:rFonts w:hint="eastAsia" w:ascii="宋体" w:hAnsi="宋体" w:eastAsia="宋体" w:cs="宋体"/>
                  <w:i w:val="0"/>
                  <w:color w:val="000000"/>
                  <w:kern w:val="0"/>
                  <w:sz w:val="20"/>
                  <w:szCs w:val="20"/>
                  <w:u w:val="none"/>
                  <w:lang w:val="en-US" w:eastAsia="zh-CN" w:bidi="ar"/>
                </w:rPr>
                <w:t>2040401</w:t>
              </w:r>
            </w:ins>
            <w:del w:id="4345" w:author="Administrator" w:date="2024-08-08T09:08:57Z">
              <w:r>
                <w:rPr>
                  <w:rFonts w:hint="eastAsia" w:ascii="宋体" w:hAnsi="宋体" w:eastAsia="宋体" w:cs="宋体"/>
                  <w:i w:val="0"/>
                  <w:iCs w:val="0"/>
                  <w:color w:val="000000"/>
                  <w:kern w:val="0"/>
                  <w:sz w:val="20"/>
                  <w:szCs w:val="20"/>
                  <w:u w:val="none"/>
                  <w:lang w:val="en-US" w:eastAsia="zh-CN" w:bidi="ar"/>
                </w:rPr>
                <w:delText>2040401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4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8C44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47" w:author="Administrator" w:date="2024-08-08T09:08:57Z">
              <w:r>
                <w:rPr>
                  <w:rFonts w:hint="eastAsia" w:ascii="宋体" w:hAnsi="宋体" w:eastAsia="宋体" w:cs="宋体"/>
                  <w:i w:val="0"/>
                  <w:color w:val="000000"/>
                  <w:kern w:val="0"/>
                  <w:sz w:val="20"/>
                  <w:szCs w:val="20"/>
                  <w:u w:val="none"/>
                  <w:lang w:val="en-US" w:eastAsia="zh-CN" w:bidi="ar"/>
                </w:rPr>
                <w:t xml:space="preserve">    行政运行</w:t>
              </w:r>
            </w:ins>
            <w:del w:id="434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4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D300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350" w:author="Administrator" w:date="2024-08-08T09:08:57Z">
              <w:r>
                <w:rPr>
                  <w:rFonts w:hint="eastAsia" w:ascii="宋体" w:hAnsi="宋体" w:eastAsia="宋体" w:cs="宋体"/>
                  <w:i w:val="0"/>
                  <w:color w:val="000000"/>
                  <w:kern w:val="0"/>
                  <w:sz w:val="20"/>
                  <w:szCs w:val="20"/>
                  <w:u w:val="none"/>
                  <w:lang w:val="en-US" w:eastAsia="zh-CN" w:bidi="ar"/>
                </w:rPr>
                <w:t>124</w:t>
              </w:r>
            </w:ins>
            <w:del w:id="4351" w:author="Administrator" w:date="2024-08-08T09:08:57Z">
              <w:r>
                <w:rPr>
                  <w:rFonts w:hint="eastAsia" w:ascii="宋体" w:hAnsi="宋体" w:eastAsia="宋体" w:cs="宋体"/>
                  <w:i w:val="0"/>
                  <w:iCs w:val="0"/>
                  <w:color w:val="000000"/>
                  <w:kern w:val="0"/>
                  <w:sz w:val="20"/>
                  <w:szCs w:val="20"/>
                  <w:u w:val="none"/>
                  <w:lang w:val="en-US" w:eastAsia="zh-CN" w:bidi="ar"/>
                </w:rPr>
                <w:delText>101</w:delText>
              </w:r>
            </w:del>
          </w:p>
        </w:tc>
      </w:tr>
      <w:tr w14:paraId="0A986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5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35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5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438E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54" w:author="Administrator" w:date="2024-08-08T09:08:57Z">
              <w:r>
                <w:rPr>
                  <w:rFonts w:hint="eastAsia" w:ascii="宋体" w:hAnsi="宋体" w:eastAsia="宋体" w:cs="宋体"/>
                  <w:i w:val="0"/>
                  <w:color w:val="000000"/>
                  <w:kern w:val="0"/>
                  <w:sz w:val="20"/>
                  <w:szCs w:val="20"/>
                  <w:u w:val="none"/>
                  <w:lang w:val="en-US" w:eastAsia="zh-CN" w:bidi="ar"/>
                </w:rPr>
                <w:t>2040402</w:t>
              </w:r>
            </w:ins>
            <w:del w:id="4355" w:author="Administrator" w:date="2024-08-08T09:08:57Z">
              <w:r>
                <w:rPr>
                  <w:rFonts w:hint="eastAsia" w:ascii="宋体" w:hAnsi="宋体" w:eastAsia="宋体" w:cs="宋体"/>
                  <w:i w:val="0"/>
                  <w:iCs w:val="0"/>
                  <w:color w:val="000000"/>
                  <w:kern w:val="0"/>
                  <w:sz w:val="20"/>
                  <w:szCs w:val="20"/>
                  <w:u w:val="none"/>
                  <w:lang w:val="en-US" w:eastAsia="zh-CN" w:bidi="ar"/>
                </w:rPr>
                <w:delText>2040402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5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2CB7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57" w:author="Administrator" w:date="2024-08-08T09:08:57Z">
              <w:r>
                <w:rPr>
                  <w:rFonts w:hint="eastAsia" w:ascii="宋体" w:hAnsi="宋体" w:eastAsia="宋体" w:cs="宋体"/>
                  <w:i w:val="0"/>
                  <w:color w:val="000000"/>
                  <w:kern w:val="0"/>
                  <w:sz w:val="20"/>
                  <w:szCs w:val="20"/>
                  <w:u w:val="none"/>
                  <w:lang w:val="en-US" w:eastAsia="zh-CN" w:bidi="ar"/>
                </w:rPr>
                <w:t xml:space="preserve">    一般行政管理事务</w:t>
              </w:r>
            </w:ins>
            <w:del w:id="435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5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F3AFDD">
            <w:pPr>
              <w:widowControl/>
              <w:jc w:val="right"/>
              <w:textAlignment w:val="center"/>
              <w:rPr>
                <w:rFonts w:hint="eastAsia" w:ascii="宋体" w:hAnsi="宋体" w:eastAsia="宋体" w:cs="宋体"/>
                <w:i w:val="0"/>
                <w:iCs w:val="0"/>
                <w:color w:val="000000"/>
                <w:sz w:val="20"/>
                <w:szCs w:val="20"/>
                <w:u w:val="none"/>
              </w:rPr>
              <w:pPrChange w:id="4360" w:author="Administrator" w:date="2024-08-08T09:08:57Z">
                <w:pPr>
                  <w:jc w:val="right"/>
                </w:pPr>
              </w:pPrChange>
            </w:pPr>
            <w:ins w:id="4361" w:author="Administrator" w:date="2024-08-08T09:08:57Z">
              <w:r>
                <w:rPr>
                  <w:rFonts w:hint="eastAsia" w:ascii="宋体" w:hAnsi="宋体" w:eastAsia="宋体" w:cs="宋体"/>
                  <w:i w:val="0"/>
                  <w:color w:val="000000"/>
                  <w:kern w:val="0"/>
                  <w:sz w:val="20"/>
                  <w:szCs w:val="20"/>
                  <w:u w:val="none"/>
                  <w:lang w:val="en-US" w:eastAsia="zh-CN" w:bidi="ar"/>
                </w:rPr>
                <w:t>45</w:t>
              </w:r>
            </w:ins>
          </w:p>
        </w:tc>
      </w:tr>
      <w:tr w14:paraId="0C581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6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36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6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2E57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64" w:author="Administrator" w:date="2024-08-08T09:08:57Z">
              <w:r>
                <w:rPr>
                  <w:rFonts w:hint="eastAsia" w:ascii="宋体" w:hAnsi="宋体" w:eastAsia="宋体" w:cs="宋体"/>
                  <w:i w:val="0"/>
                  <w:color w:val="000000"/>
                  <w:kern w:val="0"/>
                  <w:sz w:val="20"/>
                  <w:szCs w:val="20"/>
                  <w:u w:val="none"/>
                  <w:lang w:val="en-US" w:eastAsia="zh-CN" w:bidi="ar"/>
                </w:rPr>
                <w:t>2040403</w:t>
              </w:r>
            </w:ins>
            <w:del w:id="4365" w:author="Administrator" w:date="2024-08-08T09:08:57Z">
              <w:r>
                <w:rPr>
                  <w:rFonts w:hint="eastAsia" w:ascii="宋体" w:hAnsi="宋体" w:eastAsia="宋体" w:cs="宋体"/>
                  <w:i w:val="0"/>
                  <w:iCs w:val="0"/>
                  <w:color w:val="000000"/>
                  <w:kern w:val="0"/>
                  <w:sz w:val="20"/>
                  <w:szCs w:val="20"/>
                  <w:u w:val="none"/>
                  <w:lang w:val="en-US" w:eastAsia="zh-CN" w:bidi="ar"/>
                </w:rPr>
                <w:delText>2040403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6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01B3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67" w:author="Administrator" w:date="2024-08-08T09:08:57Z">
              <w:r>
                <w:rPr>
                  <w:rFonts w:hint="eastAsia" w:ascii="宋体" w:hAnsi="宋体" w:eastAsia="宋体" w:cs="宋体"/>
                  <w:i w:val="0"/>
                  <w:color w:val="000000"/>
                  <w:kern w:val="0"/>
                  <w:sz w:val="20"/>
                  <w:szCs w:val="20"/>
                  <w:u w:val="none"/>
                  <w:lang w:val="en-US" w:eastAsia="zh-CN" w:bidi="ar"/>
                </w:rPr>
                <w:t xml:space="preserve">    机关服务</w:t>
              </w:r>
            </w:ins>
            <w:del w:id="436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6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7BE8EC">
            <w:pPr>
              <w:jc w:val="right"/>
              <w:rPr>
                <w:rFonts w:hint="eastAsia" w:ascii="宋体" w:hAnsi="宋体" w:eastAsia="宋体" w:cs="宋体"/>
                <w:i w:val="0"/>
                <w:iCs w:val="0"/>
                <w:color w:val="000000"/>
                <w:sz w:val="20"/>
                <w:szCs w:val="20"/>
                <w:u w:val="none"/>
              </w:rPr>
            </w:pPr>
          </w:p>
        </w:tc>
      </w:tr>
      <w:tr w14:paraId="1A345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70"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370"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71"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C1AE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72" w:author="Administrator" w:date="2024-08-08T09:08:57Z">
              <w:r>
                <w:rPr>
                  <w:rFonts w:hint="eastAsia" w:ascii="宋体" w:hAnsi="宋体" w:eastAsia="宋体" w:cs="宋体"/>
                  <w:i w:val="0"/>
                  <w:color w:val="000000"/>
                  <w:kern w:val="0"/>
                  <w:sz w:val="20"/>
                  <w:szCs w:val="20"/>
                  <w:u w:val="none"/>
                  <w:lang w:val="en-US" w:eastAsia="zh-CN" w:bidi="ar"/>
                </w:rPr>
                <w:t>2040409</w:t>
              </w:r>
            </w:ins>
            <w:del w:id="4373" w:author="Administrator" w:date="2024-08-08T09:08:57Z">
              <w:r>
                <w:rPr>
                  <w:rFonts w:hint="eastAsia" w:ascii="宋体" w:hAnsi="宋体" w:eastAsia="宋体" w:cs="宋体"/>
                  <w:i w:val="0"/>
                  <w:iCs w:val="0"/>
                  <w:color w:val="000000"/>
                  <w:kern w:val="0"/>
                  <w:sz w:val="20"/>
                  <w:szCs w:val="20"/>
                  <w:u w:val="none"/>
                  <w:lang w:val="en-US" w:eastAsia="zh-CN" w:bidi="ar"/>
                </w:rPr>
                <w:delText>2040409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74"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F30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75" w:author="Administrator" w:date="2024-08-08T09:08:57Z">
              <w:r>
                <w:rPr>
                  <w:rFonts w:hint="eastAsia" w:ascii="宋体" w:hAnsi="宋体" w:eastAsia="宋体" w:cs="宋体"/>
                  <w:i w:val="0"/>
                  <w:color w:val="000000"/>
                  <w:kern w:val="0"/>
                  <w:sz w:val="20"/>
                  <w:szCs w:val="20"/>
                  <w:u w:val="none"/>
                  <w:lang w:val="en-US" w:eastAsia="zh-CN" w:bidi="ar"/>
                </w:rPr>
                <w:t xml:space="preserve">    “两房”建设</w:t>
              </w:r>
            </w:ins>
            <w:del w:id="4376"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“两房”建设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77"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4BA497">
            <w:pPr>
              <w:jc w:val="right"/>
              <w:rPr>
                <w:rFonts w:hint="eastAsia" w:ascii="宋体" w:hAnsi="宋体" w:eastAsia="宋体" w:cs="宋体"/>
                <w:i w:val="0"/>
                <w:iCs w:val="0"/>
                <w:color w:val="000000"/>
                <w:sz w:val="20"/>
                <w:szCs w:val="20"/>
                <w:u w:val="none"/>
              </w:rPr>
            </w:pPr>
          </w:p>
        </w:tc>
      </w:tr>
      <w:tr w14:paraId="07532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78"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378"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79"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F978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80" w:author="Administrator" w:date="2024-08-08T09:08:57Z">
              <w:r>
                <w:rPr>
                  <w:rFonts w:hint="eastAsia" w:ascii="宋体" w:hAnsi="宋体" w:eastAsia="宋体" w:cs="宋体"/>
                  <w:i w:val="0"/>
                  <w:color w:val="000000"/>
                  <w:kern w:val="0"/>
                  <w:sz w:val="20"/>
                  <w:szCs w:val="20"/>
                  <w:u w:val="none"/>
                  <w:lang w:val="en-US" w:eastAsia="zh-CN" w:bidi="ar"/>
                </w:rPr>
                <w:t>2040410</w:t>
              </w:r>
            </w:ins>
            <w:del w:id="4381" w:author="Administrator" w:date="2024-08-08T09:08:57Z">
              <w:r>
                <w:rPr>
                  <w:rFonts w:hint="eastAsia" w:ascii="宋体" w:hAnsi="宋体" w:eastAsia="宋体" w:cs="宋体"/>
                  <w:i w:val="0"/>
                  <w:iCs w:val="0"/>
                  <w:color w:val="000000"/>
                  <w:kern w:val="0"/>
                  <w:sz w:val="20"/>
                  <w:szCs w:val="20"/>
                  <w:u w:val="none"/>
                  <w:lang w:val="en-US" w:eastAsia="zh-CN" w:bidi="ar"/>
                </w:rPr>
                <w:delText>2040410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82"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849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83" w:author="Administrator" w:date="2024-08-08T09:08:57Z">
              <w:r>
                <w:rPr>
                  <w:rFonts w:hint="eastAsia" w:ascii="宋体" w:hAnsi="宋体" w:eastAsia="宋体" w:cs="宋体"/>
                  <w:i w:val="0"/>
                  <w:color w:val="000000"/>
                  <w:kern w:val="0"/>
                  <w:sz w:val="20"/>
                  <w:szCs w:val="20"/>
                  <w:u w:val="none"/>
                  <w:lang w:val="en-US" w:eastAsia="zh-CN" w:bidi="ar"/>
                </w:rPr>
                <w:t xml:space="preserve">    检察监督</w:t>
              </w:r>
            </w:ins>
            <w:del w:id="4384"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检察监督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85"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8A17E5">
            <w:pPr>
              <w:jc w:val="right"/>
              <w:rPr>
                <w:rFonts w:hint="eastAsia" w:ascii="宋体" w:hAnsi="宋体" w:eastAsia="宋体" w:cs="宋体"/>
                <w:i w:val="0"/>
                <w:iCs w:val="0"/>
                <w:color w:val="000000"/>
                <w:sz w:val="20"/>
                <w:szCs w:val="20"/>
                <w:u w:val="none"/>
              </w:rPr>
            </w:pPr>
          </w:p>
        </w:tc>
      </w:tr>
      <w:tr w14:paraId="14BC8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86"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386"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87"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3B32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88" w:author="Administrator" w:date="2024-08-08T09:08:57Z">
              <w:r>
                <w:rPr>
                  <w:rFonts w:hint="eastAsia" w:ascii="宋体" w:hAnsi="宋体" w:eastAsia="宋体" w:cs="宋体"/>
                  <w:i w:val="0"/>
                  <w:color w:val="000000"/>
                  <w:kern w:val="0"/>
                  <w:sz w:val="20"/>
                  <w:szCs w:val="20"/>
                  <w:u w:val="none"/>
                  <w:lang w:val="en-US" w:eastAsia="zh-CN" w:bidi="ar"/>
                </w:rPr>
                <w:t>2040450</w:t>
              </w:r>
            </w:ins>
            <w:del w:id="4389" w:author="Administrator" w:date="2024-08-08T09:08:57Z">
              <w:r>
                <w:rPr>
                  <w:rFonts w:hint="eastAsia" w:ascii="宋体" w:hAnsi="宋体" w:eastAsia="宋体" w:cs="宋体"/>
                  <w:i w:val="0"/>
                  <w:iCs w:val="0"/>
                  <w:color w:val="000000"/>
                  <w:kern w:val="0"/>
                  <w:sz w:val="20"/>
                  <w:szCs w:val="20"/>
                  <w:u w:val="none"/>
                  <w:lang w:val="en-US" w:eastAsia="zh-CN" w:bidi="ar"/>
                </w:rPr>
                <w:delText>2040450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90"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6C6E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91" w:author="Administrator" w:date="2024-08-08T09:08:57Z">
              <w:r>
                <w:rPr>
                  <w:rFonts w:hint="eastAsia" w:ascii="宋体" w:hAnsi="宋体" w:eastAsia="宋体" w:cs="宋体"/>
                  <w:i w:val="0"/>
                  <w:color w:val="000000"/>
                  <w:kern w:val="0"/>
                  <w:sz w:val="20"/>
                  <w:szCs w:val="20"/>
                  <w:u w:val="none"/>
                  <w:lang w:val="en-US" w:eastAsia="zh-CN" w:bidi="ar"/>
                </w:rPr>
                <w:t xml:space="preserve">    事业运行</w:t>
              </w:r>
            </w:ins>
            <w:del w:id="4392"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93"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D855EF">
            <w:pPr>
              <w:jc w:val="right"/>
              <w:rPr>
                <w:rFonts w:hint="eastAsia" w:ascii="宋体" w:hAnsi="宋体" w:eastAsia="宋体" w:cs="宋体"/>
                <w:i w:val="0"/>
                <w:iCs w:val="0"/>
                <w:color w:val="000000"/>
                <w:sz w:val="20"/>
                <w:szCs w:val="20"/>
                <w:u w:val="none"/>
              </w:rPr>
            </w:pPr>
          </w:p>
        </w:tc>
      </w:tr>
      <w:tr w14:paraId="3291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394"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394"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95"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9AD3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96" w:author="Administrator" w:date="2024-08-08T09:08:57Z">
              <w:r>
                <w:rPr>
                  <w:rFonts w:hint="eastAsia" w:ascii="宋体" w:hAnsi="宋体" w:eastAsia="宋体" w:cs="宋体"/>
                  <w:i w:val="0"/>
                  <w:color w:val="000000"/>
                  <w:kern w:val="0"/>
                  <w:sz w:val="20"/>
                  <w:szCs w:val="20"/>
                  <w:u w:val="none"/>
                  <w:lang w:val="en-US" w:eastAsia="zh-CN" w:bidi="ar"/>
                </w:rPr>
                <w:t>2040499</w:t>
              </w:r>
            </w:ins>
            <w:del w:id="4397" w:author="Administrator" w:date="2024-08-08T09:08:57Z">
              <w:r>
                <w:rPr>
                  <w:rFonts w:hint="eastAsia" w:ascii="宋体" w:hAnsi="宋体" w:eastAsia="宋体" w:cs="宋体"/>
                  <w:i w:val="0"/>
                  <w:iCs w:val="0"/>
                  <w:color w:val="000000"/>
                  <w:kern w:val="0"/>
                  <w:sz w:val="20"/>
                  <w:szCs w:val="20"/>
                  <w:u w:val="none"/>
                  <w:lang w:val="en-US" w:eastAsia="zh-CN" w:bidi="ar"/>
                </w:rPr>
                <w:delText>2040499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398"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FD00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399" w:author="Administrator" w:date="2024-08-08T09:08:57Z">
              <w:r>
                <w:rPr>
                  <w:rFonts w:hint="eastAsia" w:ascii="宋体" w:hAnsi="宋体" w:eastAsia="宋体" w:cs="宋体"/>
                  <w:i w:val="0"/>
                  <w:color w:val="000000"/>
                  <w:kern w:val="0"/>
                  <w:sz w:val="20"/>
                  <w:szCs w:val="20"/>
                  <w:u w:val="none"/>
                  <w:lang w:val="en-US" w:eastAsia="zh-CN" w:bidi="ar"/>
                </w:rPr>
                <w:t xml:space="preserve">    其他检察支出</w:t>
              </w:r>
            </w:ins>
            <w:del w:id="4400"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其他检察支出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01"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4EB8F1">
            <w:pPr>
              <w:jc w:val="right"/>
              <w:rPr>
                <w:rFonts w:hint="eastAsia" w:ascii="宋体" w:hAnsi="宋体" w:eastAsia="宋体" w:cs="宋体"/>
                <w:i w:val="0"/>
                <w:iCs w:val="0"/>
                <w:color w:val="000000"/>
                <w:sz w:val="20"/>
                <w:szCs w:val="20"/>
                <w:u w:val="none"/>
              </w:rPr>
            </w:pPr>
          </w:p>
        </w:tc>
      </w:tr>
      <w:tr w14:paraId="085F5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0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40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0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FC6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04" w:author="Administrator" w:date="2024-08-08T09:08:57Z">
              <w:r>
                <w:rPr>
                  <w:rFonts w:hint="eastAsia" w:ascii="宋体" w:hAnsi="宋体" w:eastAsia="宋体" w:cs="宋体"/>
                  <w:i w:val="0"/>
                  <w:color w:val="000000"/>
                  <w:kern w:val="0"/>
                  <w:sz w:val="20"/>
                  <w:szCs w:val="20"/>
                  <w:u w:val="none"/>
                  <w:lang w:val="en-US" w:eastAsia="zh-CN" w:bidi="ar"/>
                </w:rPr>
                <w:t>20405</w:t>
              </w:r>
            </w:ins>
            <w:del w:id="4405" w:author="Administrator" w:date="2024-08-08T09:08:57Z">
              <w:r>
                <w:rPr>
                  <w:rFonts w:hint="eastAsia" w:ascii="宋体" w:hAnsi="宋体" w:eastAsia="宋体" w:cs="宋体"/>
                  <w:i w:val="0"/>
                  <w:iCs w:val="0"/>
                  <w:color w:val="000000"/>
                  <w:kern w:val="0"/>
                  <w:sz w:val="20"/>
                  <w:szCs w:val="20"/>
                  <w:u w:val="none"/>
                  <w:lang w:val="en-US" w:eastAsia="zh-CN" w:bidi="ar"/>
                </w:rPr>
                <w:delText>20405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0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F717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07" w:author="Administrator" w:date="2024-08-08T09:08:57Z">
              <w:r>
                <w:rPr>
                  <w:rFonts w:hint="eastAsia" w:ascii="宋体" w:hAnsi="宋体" w:eastAsia="宋体" w:cs="宋体"/>
                  <w:i w:val="0"/>
                  <w:color w:val="000000"/>
                  <w:kern w:val="0"/>
                  <w:sz w:val="20"/>
                  <w:szCs w:val="20"/>
                  <w:u w:val="none"/>
                  <w:lang w:val="en-US" w:eastAsia="zh-CN" w:bidi="ar"/>
                </w:rPr>
                <w:t xml:space="preserve">  法院</w:t>
              </w:r>
            </w:ins>
            <w:del w:id="440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法院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0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3F9F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410" w:author="Administrator" w:date="2024-08-08T09:08:57Z">
              <w:r>
                <w:rPr>
                  <w:rFonts w:hint="eastAsia" w:ascii="宋体" w:hAnsi="宋体" w:eastAsia="宋体" w:cs="宋体"/>
                  <w:i w:val="0"/>
                  <w:color w:val="000000"/>
                  <w:kern w:val="0"/>
                  <w:sz w:val="20"/>
                  <w:szCs w:val="20"/>
                  <w:u w:val="none"/>
                  <w:lang w:val="en-US" w:eastAsia="zh-CN" w:bidi="ar"/>
                </w:rPr>
                <w:t>236</w:t>
              </w:r>
            </w:ins>
            <w:del w:id="4411" w:author="Administrator" w:date="2024-08-08T09:08:57Z">
              <w:r>
                <w:rPr>
                  <w:rFonts w:hint="eastAsia" w:ascii="宋体" w:hAnsi="宋体" w:eastAsia="宋体" w:cs="宋体"/>
                  <w:i w:val="0"/>
                  <w:iCs w:val="0"/>
                  <w:color w:val="000000"/>
                  <w:kern w:val="0"/>
                  <w:sz w:val="20"/>
                  <w:szCs w:val="20"/>
                  <w:u w:val="none"/>
                  <w:lang w:val="en-US" w:eastAsia="zh-CN" w:bidi="ar"/>
                </w:rPr>
                <w:delText>193</w:delText>
              </w:r>
            </w:del>
          </w:p>
        </w:tc>
      </w:tr>
      <w:tr w14:paraId="64AB7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1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1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1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FA8F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14" w:author="Administrator" w:date="2024-08-08T09:08:57Z">
              <w:r>
                <w:rPr>
                  <w:rFonts w:hint="eastAsia" w:ascii="宋体" w:hAnsi="宋体" w:eastAsia="宋体" w:cs="宋体"/>
                  <w:i w:val="0"/>
                  <w:color w:val="000000"/>
                  <w:kern w:val="0"/>
                  <w:sz w:val="20"/>
                  <w:szCs w:val="20"/>
                  <w:u w:val="none"/>
                  <w:lang w:val="en-US" w:eastAsia="zh-CN" w:bidi="ar"/>
                </w:rPr>
                <w:t>2040501</w:t>
              </w:r>
            </w:ins>
            <w:del w:id="4415" w:author="Administrator" w:date="2024-08-08T09:08:57Z">
              <w:r>
                <w:rPr>
                  <w:rFonts w:hint="eastAsia" w:ascii="宋体" w:hAnsi="宋体" w:eastAsia="宋体" w:cs="宋体"/>
                  <w:i w:val="0"/>
                  <w:iCs w:val="0"/>
                  <w:color w:val="000000"/>
                  <w:kern w:val="0"/>
                  <w:sz w:val="20"/>
                  <w:szCs w:val="20"/>
                  <w:u w:val="none"/>
                  <w:lang w:val="en-US" w:eastAsia="zh-CN" w:bidi="ar"/>
                </w:rPr>
                <w:delText>2040501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1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4C7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17" w:author="Administrator" w:date="2024-08-08T09:08:57Z">
              <w:r>
                <w:rPr>
                  <w:rFonts w:hint="eastAsia" w:ascii="宋体" w:hAnsi="宋体" w:eastAsia="宋体" w:cs="宋体"/>
                  <w:i w:val="0"/>
                  <w:color w:val="000000"/>
                  <w:kern w:val="0"/>
                  <w:sz w:val="20"/>
                  <w:szCs w:val="20"/>
                  <w:u w:val="none"/>
                  <w:lang w:val="en-US" w:eastAsia="zh-CN" w:bidi="ar"/>
                </w:rPr>
                <w:t xml:space="preserve">    行政运行</w:t>
              </w:r>
            </w:ins>
            <w:del w:id="441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1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3785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420" w:author="Administrator" w:date="2024-08-08T09:08:57Z">
              <w:r>
                <w:rPr>
                  <w:rFonts w:hint="eastAsia" w:ascii="宋体" w:hAnsi="宋体" w:eastAsia="宋体" w:cs="宋体"/>
                  <w:i w:val="0"/>
                  <w:color w:val="000000"/>
                  <w:kern w:val="0"/>
                  <w:sz w:val="20"/>
                  <w:szCs w:val="20"/>
                  <w:u w:val="none"/>
                  <w:lang w:val="en-US" w:eastAsia="zh-CN" w:bidi="ar"/>
                </w:rPr>
                <w:t>236</w:t>
              </w:r>
            </w:ins>
            <w:del w:id="4421" w:author="Administrator" w:date="2024-08-08T09:08:57Z">
              <w:r>
                <w:rPr>
                  <w:rFonts w:hint="eastAsia" w:ascii="宋体" w:hAnsi="宋体" w:eastAsia="宋体" w:cs="宋体"/>
                  <w:i w:val="0"/>
                  <w:iCs w:val="0"/>
                  <w:color w:val="000000"/>
                  <w:kern w:val="0"/>
                  <w:sz w:val="20"/>
                  <w:szCs w:val="20"/>
                  <w:u w:val="none"/>
                  <w:lang w:val="en-US" w:eastAsia="zh-CN" w:bidi="ar"/>
                </w:rPr>
                <w:delText>193</w:delText>
              </w:r>
            </w:del>
          </w:p>
        </w:tc>
      </w:tr>
      <w:tr w14:paraId="4D4D2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22"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22"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23"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2C64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24" w:author="Administrator" w:date="2024-08-08T09:08:57Z">
              <w:r>
                <w:rPr>
                  <w:rFonts w:hint="eastAsia" w:ascii="宋体" w:hAnsi="宋体" w:eastAsia="宋体" w:cs="宋体"/>
                  <w:i w:val="0"/>
                  <w:color w:val="000000"/>
                  <w:kern w:val="0"/>
                  <w:sz w:val="20"/>
                  <w:szCs w:val="20"/>
                  <w:u w:val="none"/>
                  <w:lang w:val="en-US" w:eastAsia="zh-CN" w:bidi="ar"/>
                </w:rPr>
                <w:t>2040502</w:t>
              </w:r>
            </w:ins>
            <w:del w:id="4425" w:author="Administrator" w:date="2024-08-08T09:08:57Z">
              <w:r>
                <w:rPr>
                  <w:rFonts w:hint="eastAsia" w:ascii="宋体" w:hAnsi="宋体" w:eastAsia="宋体" w:cs="宋体"/>
                  <w:i w:val="0"/>
                  <w:iCs w:val="0"/>
                  <w:color w:val="000000"/>
                  <w:kern w:val="0"/>
                  <w:sz w:val="20"/>
                  <w:szCs w:val="20"/>
                  <w:u w:val="none"/>
                  <w:lang w:val="en-US" w:eastAsia="zh-CN" w:bidi="ar"/>
                </w:rPr>
                <w:delText>2040502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26"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2E94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27" w:author="Administrator" w:date="2024-08-08T09:08:57Z">
              <w:r>
                <w:rPr>
                  <w:rFonts w:hint="eastAsia" w:ascii="宋体" w:hAnsi="宋体" w:eastAsia="宋体" w:cs="宋体"/>
                  <w:i w:val="0"/>
                  <w:color w:val="000000"/>
                  <w:kern w:val="0"/>
                  <w:sz w:val="20"/>
                  <w:szCs w:val="20"/>
                  <w:u w:val="none"/>
                  <w:lang w:val="en-US" w:eastAsia="zh-CN" w:bidi="ar"/>
                </w:rPr>
                <w:t xml:space="preserve">    一般行政管理事务</w:t>
              </w:r>
            </w:ins>
            <w:del w:id="4428"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29"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5E9FBC">
            <w:pPr>
              <w:jc w:val="right"/>
              <w:rPr>
                <w:rFonts w:hint="eastAsia" w:ascii="宋体" w:hAnsi="宋体" w:eastAsia="宋体" w:cs="宋体"/>
                <w:i w:val="0"/>
                <w:iCs w:val="0"/>
                <w:color w:val="000000"/>
                <w:sz w:val="20"/>
                <w:szCs w:val="20"/>
                <w:u w:val="none"/>
              </w:rPr>
            </w:pPr>
          </w:p>
        </w:tc>
      </w:tr>
      <w:tr w14:paraId="75F2B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30"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30"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31"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75B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32" w:author="Administrator" w:date="2024-08-08T09:08:57Z">
              <w:r>
                <w:rPr>
                  <w:rFonts w:hint="eastAsia" w:ascii="宋体" w:hAnsi="宋体" w:eastAsia="宋体" w:cs="宋体"/>
                  <w:i w:val="0"/>
                  <w:color w:val="000000"/>
                  <w:kern w:val="0"/>
                  <w:sz w:val="20"/>
                  <w:szCs w:val="20"/>
                  <w:u w:val="none"/>
                  <w:lang w:val="en-US" w:eastAsia="zh-CN" w:bidi="ar"/>
                </w:rPr>
                <w:t>2040503</w:t>
              </w:r>
            </w:ins>
            <w:del w:id="4433" w:author="Administrator" w:date="2024-08-08T09:08:57Z">
              <w:r>
                <w:rPr>
                  <w:rFonts w:hint="eastAsia" w:ascii="宋体" w:hAnsi="宋体" w:eastAsia="宋体" w:cs="宋体"/>
                  <w:i w:val="0"/>
                  <w:iCs w:val="0"/>
                  <w:color w:val="000000"/>
                  <w:kern w:val="0"/>
                  <w:sz w:val="20"/>
                  <w:szCs w:val="20"/>
                  <w:u w:val="none"/>
                  <w:lang w:val="en-US" w:eastAsia="zh-CN" w:bidi="ar"/>
                </w:rPr>
                <w:delText>2040503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34"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3E5D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35" w:author="Administrator" w:date="2024-08-08T09:08:57Z">
              <w:r>
                <w:rPr>
                  <w:rFonts w:hint="eastAsia" w:ascii="宋体" w:hAnsi="宋体" w:eastAsia="宋体" w:cs="宋体"/>
                  <w:i w:val="0"/>
                  <w:color w:val="000000"/>
                  <w:kern w:val="0"/>
                  <w:sz w:val="20"/>
                  <w:szCs w:val="20"/>
                  <w:u w:val="none"/>
                  <w:lang w:val="en-US" w:eastAsia="zh-CN" w:bidi="ar"/>
                </w:rPr>
                <w:t xml:space="preserve">    机关服务</w:t>
              </w:r>
            </w:ins>
            <w:del w:id="4436"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37"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430500">
            <w:pPr>
              <w:jc w:val="right"/>
              <w:rPr>
                <w:rFonts w:hint="eastAsia" w:ascii="宋体" w:hAnsi="宋体" w:eastAsia="宋体" w:cs="宋体"/>
                <w:i w:val="0"/>
                <w:iCs w:val="0"/>
                <w:color w:val="000000"/>
                <w:sz w:val="20"/>
                <w:szCs w:val="20"/>
                <w:u w:val="none"/>
              </w:rPr>
            </w:pPr>
          </w:p>
        </w:tc>
      </w:tr>
      <w:tr w14:paraId="14ABF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38"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38"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39"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0556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40" w:author="Administrator" w:date="2024-08-08T09:08:57Z">
              <w:r>
                <w:rPr>
                  <w:rFonts w:hint="eastAsia" w:ascii="宋体" w:hAnsi="宋体" w:eastAsia="宋体" w:cs="宋体"/>
                  <w:i w:val="0"/>
                  <w:color w:val="000000"/>
                  <w:kern w:val="0"/>
                  <w:sz w:val="20"/>
                  <w:szCs w:val="20"/>
                  <w:u w:val="none"/>
                  <w:lang w:val="en-US" w:eastAsia="zh-CN" w:bidi="ar"/>
                </w:rPr>
                <w:t>2040504</w:t>
              </w:r>
            </w:ins>
            <w:del w:id="4441" w:author="Administrator" w:date="2024-08-08T09:08:57Z">
              <w:r>
                <w:rPr>
                  <w:rFonts w:hint="eastAsia" w:ascii="宋体" w:hAnsi="宋体" w:eastAsia="宋体" w:cs="宋体"/>
                  <w:i w:val="0"/>
                  <w:iCs w:val="0"/>
                  <w:color w:val="000000"/>
                  <w:kern w:val="0"/>
                  <w:sz w:val="20"/>
                  <w:szCs w:val="20"/>
                  <w:u w:val="none"/>
                  <w:lang w:val="en-US" w:eastAsia="zh-CN" w:bidi="ar"/>
                </w:rPr>
                <w:delText>2040504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42"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6FD6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43" w:author="Administrator" w:date="2024-08-08T09:08:57Z">
              <w:r>
                <w:rPr>
                  <w:rFonts w:hint="eastAsia" w:ascii="宋体" w:hAnsi="宋体" w:eastAsia="宋体" w:cs="宋体"/>
                  <w:i w:val="0"/>
                  <w:color w:val="000000"/>
                  <w:kern w:val="0"/>
                  <w:sz w:val="20"/>
                  <w:szCs w:val="20"/>
                  <w:u w:val="none"/>
                  <w:lang w:val="en-US" w:eastAsia="zh-CN" w:bidi="ar"/>
                </w:rPr>
                <w:t xml:space="preserve">    案件审判</w:t>
              </w:r>
            </w:ins>
            <w:del w:id="4444"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案件审判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45"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9120BC">
            <w:pPr>
              <w:jc w:val="right"/>
              <w:rPr>
                <w:rFonts w:hint="eastAsia" w:ascii="宋体" w:hAnsi="宋体" w:eastAsia="宋体" w:cs="宋体"/>
                <w:i w:val="0"/>
                <w:iCs w:val="0"/>
                <w:color w:val="000000"/>
                <w:sz w:val="20"/>
                <w:szCs w:val="20"/>
                <w:u w:val="none"/>
              </w:rPr>
            </w:pPr>
          </w:p>
        </w:tc>
      </w:tr>
      <w:tr w14:paraId="148D2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46" w:author="Administrator" w:date="2024-08-08T09:08: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46" w:author="Administrator" w:date="2024-08-08T09:08: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47" w:author="Administrator" w:date="2024-08-08T09:08: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781B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48" w:author="Administrator" w:date="2024-08-08T09:08:57Z">
              <w:r>
                <w:rPr>
                  <w:rFonts w:hint="eastAsia" w:ascii="宋体" w:hAnsi="宋体" w:eastAsia="宋体" w:cs="宋体"/>
                  <w:i w:val="0"/>
                  <w:color w:val="000000"/>
                  <w:kern w:val="0"/>
                  <w:sz w:val="20"/>
                  <w:szCs w:val="20"/>
                  <w:u w:val="none"/>
                  <w:lang w:val="en-US" w:eastAsia="zh-CN" w:bidi="ar"/>
                </w:rPr>
                <w:t>2040505</w:t>
              </w:r>
            </w:ins>
            <w:del w:id="4449" w:author="Administrator" w:date="2024-08-08T09:08:57Z">
              <w:r>
                <w:rPr>
                  <w:rFonts w:hint="eastAsia" w:ascii="宋体" w:hAnsi="宋体" w:eastAsia="宋体" w:cs="宋体"/>
                  <w:i w:val="0"/>
                  <w:iCs w:val="0"/>
                  <w:color w:val="000000"/>
                  <w:kern w:val="0"/>
                  <w:sz w:val="20"/>
                  <w:szCs w:val="20"/>
                  <w:u w:val="none"/>
                  <w:lang w:val="en-US" w:eastAsia="zh-CN" w:bidi="ar"/>
                </w:rPr>
                <w:delText>2040505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50" w:author="Administrator" w:date="2024-08-08T09:08: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747C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51" w:author="Administrator" w:date="2024-08-08T09:08:57Z">
              <w:r>
                <w:rPr>
                  <w:rFonts w:hint="eastAsia" w:ascii="宋体" w:hAnsi="宋体" w:eastAsia="宋体" w:cs="宋体"/>
                  <w:i w:val="0"/>
                  <w:color w:val="000000"/>
                  <w:kern w:val="0"/>
                  <w:sz w:val="20"/>
                  <w:szCs w:val="20"/>
                  <w:u w:val="none"/>
                  <w:lang w:val="en-US" w:eastAsia="zh-CN" w:bidi="ar"/>
                </w:rPr>
                <w:t xml:space="preserve">    案件执行</w:t>
              </w:r>
            </w:ins>
            <w:del w:id="4452" w:author="Administrator" w:date="2024-08-08T09:08:57Z">
              <w:r>
                <w:rPr>
                  <w:rFonts w:hint="eastAsia" w:ascii="宋体" w:hAnsi="宋体" w:eastAsia="宋体" w:cs="宋体"/>
                  <w:i w:val="0"/>
                  <w:iCs w:val="0"/>
                  <w:color w:val="000000"/>
                  <w:kern w:val="0"/>
                  <w:sz w:val="20"/>
                  <w:szCs w:val="20"/>
                  <w:u w:val="none"/>
                  <w:lang w:val="en-US" w:eastAsia="zh-CN" w:bidi="ar"/>
                </w:rPr>
                <w:delText xml:space="preserve">    案件执行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53" w:author="Administrator" w:date="2024-08-08T09:08: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698F4B">
            <w:pPr>
              <w:jc w:val="right"/>
              <w:rPr>
                <w:rFonts w:hint="eastAsia" w:ascii="宋体" w:hAnsi="宋体" w:eastAsia="宋体" w:cs="宋体"/>
                <w:i w:val="0"/>
                <w:iCs w:val="0"/>
                <w:color w:val="000000"/>
                <w:sz w:val="20"/>
                <w:szCs w:val="20"/>
                <w:u w:val="none"/>
              </w:rPr>
            </w:pPr>
          </w:p>
        </w:tc>
      </w:tr>
      <w:tr w14:paraId="54C16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54"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54"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55"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A86B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56" w:author="Administrator" w:date="2024-08-08T09:08:57Z">
              <w:r>
                <w:rPr>
                  <w:rFonts w:hint="eastAsia" w:ascii="宋体" w:hAnsi="宋体" w:eastAsia="宋体" w:cs="宋体"/>
                  <w:i w:val="0"/>
                  <w:color w:val="000000"/>
                  <w:kern w:val="0"/>
                  <w:sz w:val="20"/>
                  <w:szCs w:val="20"/>
                  <w:u w:val="none"/>
                  <w:lang w:val="en-US" w:eastAsia="zh-CN" w:bidi="ar"/>
                </w:rPr>
                <w:t>2040506</w:t>
              </w:r>
            </w:ins>
            <w:del w:id="4457" w:author="Administrator" w:date="2024-08-08T09:08:57Z">
              <w:r>
                <w:rPr>
                  <w:rFonts w:hint="eastAsia" w:ascii="宋体" w:hAnsi="宋体" w:eastAsia="宋体" w:cs="宋体"/>
                  <w:i w:val="0"/>
                  <w:iCs w:val="0"/>
                  <w:color w:val="000000"/>
                  <w:kern w:val="0"/>
                  <w:sz w:val="20"/>
                  <w:szCs w:val="20"/>
                  <w:u w:val="none"/>
                  <w:lang w:val="en-US" w:eastAsia="zh-CN" w:bidi="ar"/>
                </w:rPr>
                <w:delText>2040506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58"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5092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59" w:author="Administrator" w:date="2024-08-08T09:08:58Z">
              <w:r>
                <w:rPr>
                  <w:rFonts w:hint="eastAsia" w:ascii="宋体" w:hAnsi="宋体" w:eastAsia="宋体" w:cs="宋体"/>
                  <w:i w:val="0"/>
                  <w:color w:val="000000"/>
                  <w:kern w:val="0"/>
                  <w:sz w:val="20"/>
                  <w:szCs w:val="20"/>
                  <w:u w:val="none"/>
                  <w:lang w:val="en-US" w:eastAsia="zh-CN" w:bidi="ar"/>
                </w:rPr>
                <w:t xml:space="preserve">    “两庭”建设</w:t>
              </w:r>
            </w:ins>
            <w:del w:id="4460"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“两庭”建设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61"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E32710">
            <w:pPr>
              <w:jc w:val="right"/>
              <w:rPr>
                <w:rFonts w:hint="eastAsia" w:ascii="宋体" w:hAnsi="宋体" w:eastAsia="宋体" w:cs="宋体"/>
                <w:i w:val="0"/>
                <w:iCs w:val="0"/>
                <w:color w:val="000000"/>
                <w:sz w:val="20"/>
                <w:szCs w:val="20"/>
                <w:u w:val="none"/>
              </w:rPr>
            </w:pPr>
          </w:p>
        </w:tc>
      </w:tr>
      <w:tr w14:paraId="22D19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62"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62"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63"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FFFB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64" w:author="Administrator" w:date="2024-08-08T09:08:58Z">
              <w:r>
                <w:rPr>
                  <w:rFonts w:hint="eastAsia" w:ascii="宋体" w:hAnsi="宋体" w:eastAsia="宋体" w:cs="宋体"/>
                  <w:i w:val="0"/>
                  <w:color w:val="000000"/>
                  <w:kern w:val="0"/>
                  <w:sz w:val="20"/>
                  <w:szCs w:val="20"/>
                  <w:u w:val="none"/>
                  <w:lang w:val="en-US" w:eastAsia="zh-CN" w:bidi="ar"/>
                </w:rPr>
                <w:t>2040550</w:t>
              </w:r>
            </w:ins>
            <w:del w:id="4465" w:author="Administrator" w:date="2024-08-08T09:08:58Z">
              <w:r>
                <w:rPr>
                  <w:rFonts w:hint="eastAsia" w:ascii="宋体" w:hAnsi="宋体" w:eastAsia="宋体" w:cs="宋体"/>
                  <w:i w:val="0"/>
                  <w:iCs w:val="0"/>
                  <w:color w:val="000000"/>
                  <w:kern w:val="0"/>
                  <w:sz w:val="20"/>
                  <w:szCs w:val="20"/>
                  <w:u w:val="none"/>
                  <w:lang w:val="en-US" w:eastAsia="zh-CN" w:bidi="ar"/>
                </w:rPr>
                <w:delText>2040550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66"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EC3B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67" w:author="Administrator" w:date="2024-08-08T09:08:58Z">
              <w:r>
                <w:rPr>
                  <w:rFonts w:hint="eastAsia" w:ascii="宋体" w:hAnsi="宋体" w:eastAsia="宋体" w:cs="宋体"/>
                  <w:i w:val="0"/>
                  <w:color w:val="000000"/>
                  <w:kern w:val="0"/>
                  <w:sz w:val="20"/>
                  <w:szCs w:val="20"/>
                  <w:u w:val="none"/>
                  <w:lang w:val="en-US" w:eastAsia="zh-CN" w:bidi="ar"/>
                </w:rPr>
                <w:t xml:space="preserve">    事业运行</w:t>
              </w:r>
            </w:ins>
            <w:del w:id="4468"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69"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0A31CE">
            <w:pPr>
              <w:jc w:val="right"/>
              <w:rPr>
                <w:rFonts w:hint="eastAsia" w:ascii="宋体" w:hAnsi="宋体" w:eastAsia="宋体" w:cs="宋体"/>
                <w:i w:val="0"/>
                <w:iCs w:val="0"/>
                <w:color w:val="000000"/>
                <w:sz w:val="20"/>
                <w:szCs w:val="20"/>
                <w:u w:val="none"/>
              </w:rPr>
            </w:pPr>
          </w:p>
        </w:tc>
      </w:tr>
      <w:tr w14:paraId="12827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70"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70"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71"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7AA6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72" w:author="Administrator" w:date="2024-08-08T09:08:58Z">
              <w:r>
                <w:rPr>
                  <w:rFonts w:hint="eastAsia" w:ascii="宋体" w:hAnsi="宋体" w:eastAsia="宋体" w:cs="宋体"/>
                  <w:i w:val="0"/>
                  <w:color w:val="000000"/>
                  <w:kern w:val="0"/>
                  <w:sz w:val="20"/>
                  <w:szCs w:val="20"/>
                  <w:u w:val="none"/>
                  <w:lang w:val="en-US" w:eastAsia="zh-CN" w:bidi="ar"/>
                </w:rPr>
                <w:t>2040599</w:t>
              </w:r>
            </w:ins>
            <w:del w:id="4473" w:author="Administrator" w:date="2024-08-08T09:08:58Z">
              <w:r>
                <w:rPr>
                  <w:rFonts w:hint="eastAsia" w:ascii="宋体" w:hAnsi="宋体" w:eastAsia="宋体" w:cs="宋体"/>
                  <w:i w:val="0"/>
                  <w:iCs w:val="0"/>
                  <w:color w:val="000000"/>
                  <w:kern w:val="0"/>
                  <w:sz w:val="20"/>
                  <w:szCs w:val="20"/>
                  <w:u w:val="none"/>
                  <w:lang w:val="en-US" w:eastAsia="zh-CN" w:bidi="ar"/>
                </w:rPr>
                <w:delText>2040599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74"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0E66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75" w:author="Administrator" w:date="2024-08-08T09:08:58Z">
              <w:r>
                <w:rPr>
                  <w:rFonts w:hint="eastAsia" w:ascii="宋体" w:hAnsi="宋体" w:eastAsia="宋体" w:cs="宋体"/>
                  <w:i w:val="0"/>
                  <w:color w:val="000000"/>
                  <w:kern w:val="0"/>
                  <w:sz w:val="20"/>
                  <w:szCs w:val="20"/>
                  <w:u w:val="none"/>
                  <w:lang w:val="en-US" w:eastAsia="zh-CN" w:bidi="ar"/>
                </w:rPr>
                <w:t xml:space="preserve">    其他法院支出</w:t>
              </w:r>
            </w:ins>
            <w:del w:id="4476"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其他法院支出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77"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CD3898">
            <w:pPr>
              <w:jc w:val="right"/>
              <w:rPr>
                <w:rFonts w:hint="eastAsia" w:ascii="宋体" w:hAnsi="宋体" w:eastAsia="宋体" w:cs="宋体"/>
                <w:i w:val="0"/>
                <w:iCs w:val="0"/>
                <w:color w:val="000000"/>
                <w:sz w:val="20"/>
                <w:szCs w:val="20"/>
                <w:u w:val="none"/>
              </w:rPr>
            </w:pPr>
          </w:p>
        </w:tc>
      </w:tr>
      <w:tr w14:paraId="4E2BA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78"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78"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79"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3B97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80" w:author="Administrator" w:date="2024-08-08T09:08:58Z">
              <w:r>
                <w:rPr>
                  <w:rFonts w:hint="eastAsia" w:ascii="宋体" w:hAnsi="宋体" w:eastAsia="宋体" w:cs="宋体"/>
                  <w:i w:val="0"/>
                  <w:color w:val="000000"/>
                  <w:kern w:val="0"/>
                  <w:sz w:val="20"/>
                  <w:szCs w:val="20"/>
                  <w:u w:val="none"/>
                  <w:lang w:val="en-US" w:eastAsia="zh-CN" w:bidi="ar"/>
                </w:rPr>
                <w:t>20406</w:t>
              </w:r>
            </w:ins>
            <w:del w:id="4481" w:author="Administrator" w:date="2024-08-08T09:08:58Z">
              <w:r>
                <w:rPr>
                  <w:rFonts w:hint="eastAsia" w:ascii="宋体" w:hAnsi="宋体" w:eastAsia="宋体" w:cs="宋体"/>
                  <w:i w:val="0"/>
                  <w:iCs w:val="0"/>
                  <w:color w:val="000000"/>
                  <w:kern w:val="0"/>
                  <w:sz w:val="20"/>
                  <w:szCs w:val="20"/>
                  <w:u w:val="none"/>
                  <w:lang w:val="en-US" w:eastAsia="zh-CN" w:bidi="ar"/>
                </w:rPr>
                <w:delText>20406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82"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17B6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83" w:author="Administrator" w:date="2024-08-08T09:08:58Z">
              <w:r>
                <w:rPr>
                  <w:rFonts w:hint="eastAsia" w:ascii="宋体" w:hAnsi="宋体" w:eastAsia="宋体" w:cs="宋体"/>
                  <w:i w:val="0"/>
                  <w:color w:val="000000"/>
                  <w:kern w:val="0"/>
                  <w:sz w:val="20"/>
                  <w:szCs w:val="20"/>
                  <w:u w:val="none"/>
                  <w:lang w:val="en-US" w:eastAsia="zh-CN" w:bidi="ar"/>
                </w:rPr>
                <w:t xml:space="preserve">  司法</w:t>
              </w:r>
            </w:ins>
            <w:del w:id="4484"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司法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85"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FACA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486" w:author="Administrator" w:date="2024-08-08T09:08:58Z">
              <w:r>
                <w:rPr>
                  <w:rFonts w:hint="eastAsia" w:ascii="宋体" w:hAnsi="宋体" w:eastAsia="宋体" w:cs="宋体"/>
                  <w:i w:val="0"/>
                  <w:color w:val="000000"/>
                  <w:kern w:val="0"/>
                  <w:sz w:val="20"/>
                  <w:szCs w:val="20"/>
                  <w:u w:val="none"/>
                  <w:lang w:val="en-US" w:eastAsia="zh-CN" w:bidi="ar"/>
                </w:rPr>
                <w:t>1,394</w:t>
              </w:r>
            </w:ins>
            <w:del w:id="4487" w:author="Administrator" w:date="2024-08-08T09:08:58Z">
              <w:r>
                <w:rPr>
                  <w:rFonts w:hint="eastAsia" w:ascii="宋体" w:hAnsi="宋体" w:eastAsia="宋体" w:cs="宋体"/>
                  <w:i w:val="0"/>
                  <w:iCs w:val="0"/>
                  <w:color w:val="000000"/>
                  <w:kern w:val="0"/>
                  <w:sz w:val="20"/>
                  <w:szCs w:val="20"/>
                  <w:u w:val="none"/>
                  <w:lang w:val="en-US" w:eastAsia="zh-CN" w:bidi="ar"/>
                </w:rPr>
                <w:delText>1,016</w:delText>
              </w:r>
            </w:del>
          </w:p>
        </w:tc>
      </w:tr>
      <w:tr w14:paraId="5790A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88"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88"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89"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A3A1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90" w:author="Administrator" w:date="2024-08-08T09:08:58Z">
              <w:r>
                <w:rPr>
                  <w:rFonts w:hint="eastAsia" w:ascii="宋体" w:hAnsi="宋体" w:eastAsia="宋体" w:cs="宋体"/>
                  <w:i w:val="0"/>
                  <w:color w:val="000000"/>
                  <w:kern w:val="0"/>
                  <w:sz w:val="20"/>
                  <w:szCs w:val="20"/>
                  <w:u w:val="none"/>
                  <w:lang w:val="en-US" w:eastAsia="zh-CN" w:bidi="ar"/>
                </w:rPr>
                <w:t>2040601</w:t>
              </w:r>
            </w:ins>
            <w:del w:id="4491" w:author="Administrator" w:date="2024-08-08T09:08:58Z">
              <w:r>
                <w:rPr>
                  <w:rFonts w:hint="eastAsia" w:ascii="宋体" w:hAnsi="宋体" w:eastAsia="宋体" w:cs="宋体"/>
                  <w:i w:val="0"/>
                  <w:iCs w:val="0"/>
                  <w:color w:val="000000"/>
                  <w:kern w:val="0"/>
                  <w:sz w:val="20"/>
                  <w:szCs w:val="20"/>
                  <w:u w:val="none"/>
                  <w:lang w:val="en-US" w:eastAsia="zh-CN" w:bidi="ar"/>
                </w:rPr>
                <w:delText>2040601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92"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2E39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493" w:author="Administrator" w:date="2024-08-08T09:08:58Z">
              <w:r>
                <w:rPr>
                  <w:rFonts w:hint="eastAsia" w:ascii="宋体" w:hAnsi="宋体" w:eastAsia="宋体" w:cs="宋体"/>
                  <w:i w:val="0"/>
                  <w:color w:val="000000"/>
                  <w:kern w:val="0"/>
                  <w:sz w:val="20"/>
                  <w:szCs w:val="20"/>
                  <w:u w:val="none"/>
                  <w:lang w:val="en-US" w:eastAsia="zh-CN" w:bidi="ar"/>
                </w:rPr>
                <w:t xml:space="preserve">    行政运行</w:t>
              </w:r>
            </w:ins>
            <w:del w:id="4494"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95"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94C4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496" w:author="Administrator" w:date="2024-08-08T09:08:58Z">
              <w:r>
                <w:rPr>
                  <w:rFonts w:hint="eastAsia" w:ascii="宋体" w:hAnsi="宋体" w:eastAsia="宋体" w:cs="宋体"/>
                  <w:i w:val="0"/>
                  <w:color w:val="000000"/>
                  <w:kern w:val="0"/>
                  <w:sz w:val="20"/>
                  <w:szCs w:val="20"/>
                  <w:u w:val="none"/>
                  <w:lang w:val="en-US" w:eastAsia="zh-CN" w:bidi="ar"/>
                </w:rPr>
                <w:t>1,270</w:t>
              </w:r>
            </w:ins>
            <w:del w:id="4497" w:author="Administrator" w:date="2024-08-08T09:08:58Z">
              <w:r>
                <w:rPr>
                  <w:rFonts w:hint="eastAsia" w:ascii="宋体" w:hAnsi="宋体" w:eastAsia="宋体" w:cs="宋体"/>
                  <w:i w:val="0"/>
                  <w:iCs w:val="0"/>
                  <w:color w:val="000000"/>
                  <w:kern w:val="0"/>
                  <w:sz w:val="20"/>
                  <w:szCs w:val="20"/>
                  <w:u w:val="none"/>
                  <w:lang w:val="en-US" w:eastAsia="zh-CN" w:bidi="ar"/>
                </w:rPr>
                <w:delText>958</w:delText>
              </w:r>
            </w:del>
          </w:p>
        </w:tc>
      </w:tr>
      <w:tr w14:paraId="57363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498"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498"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99"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11F3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00" w:author="Administrator" w:date="2024-08-08T09:08:58Z">
              <w:r>
                <w:rPr>
                  <w:rFonts w:hint="eastAsia" w:ascii="宋体" w:hAnsi="宋体" w:eastAsia="宋体" w:cs="宋体"/>
                  <w:i w:val="0"/>
                  <w:color w:val="000000"/>
                  <w:kern w:val="0"/>
                  <w:sz w:val="20"/>
                  <w:szCs w:val="20"/>
                  <w:u w:val="none"/>
                  <w:lang w:val="en-US" w:eastAsia="zh-CN" w:bidi="ar"/>
                </w:rPr>
                <w:t>2040602</w:t>
              </w:r>
            </w:ins>
            <w:del w:id="4501" w:author="Administrator" w:date="2024-08-08T09:08:58Z">
              <w:r>
                <w:rPr>
                  <w:rFonts w:hint="eastAsia" w:ascii="宋体" w:hAnsi="宋体" w:eastAsia="宋体" w:cs="宋体"/>
                  <w:i w:val="0"/>
                  <w:iCs w:val="0"/>
                  <w:color w:val="000000"/>
                  <w:kern w:val="0"/>
                  <w:sz w:val="20"/>
                  <w:szCs w:val="20"/>
                  <w:u w:val="none"/>
                  <w:lang w:val="en-US" w:eastAsia="zh-CN" w:bidi="ar"/>
                </w:rPr>
                <w:delText>2040602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02"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A336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03" w:author="Administrator" w:date="2024-08-08T09:08:58Z">
              <w:r>
                <w:rPr>
                  <w:rFonts w:hint="eastAsia" w:ascii="宋体" w:hAnsi="宋体" w:eastAsia="宋体" w:cs="宋体"/>
                  <w:i w:val="0"/>
                  <w:color w:val="000000"/>
                  <w:kern w:val="0"/>
                  <w:sz w:val="20"/>
                  <w:szCs w:val="20"/>
                  <w:u w:val="none"/>
                  <w:lang w:val="en-US" w:eastAsia="zh-CN" w:bidi="ar"/>
                </w:rPr>
                <w:t xml:space="preserve">    一般行政管理事务</w:t>
              </w:r>
            </w:ins>
            <w:del w:id="4504"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05"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F82C05">
            <w:pPr>
              <w:jc w:val="right"/>
              <w:rPr>
                <w:rFonts w:hint="eastAsia" w:ascii="宋体" w:hAnsi="宋体" w:eastAsia="宋体" w:cs="宋体"/>
                <w:i w:val="0"/>
                <w:iCs w:val="0"/>
                <w:color w:val="000000"/>
                <w:sz w:val="20"/>
                <w:szCs w:val="20"/>
                <w:u w:val="none"/>
              </w:rPr>
            </w:pPr>
          </w:p>
        </w:tc>
      </w:tr>
      <w:tr w14:paraId="231A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06"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506"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07"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1FF9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08" w:author="Administrator" w:date="2024-08-08T09:08:58Z">
              <w:r>
                <w:rPr>
                  <w:rFonts w:hint="eastAsia" w:ascii="宋体" w:hAnsi="宋体" w:eastAsia="宋体" w:cs="宋体"/>
                  <w:i w:val="0"/>
                  <w:color w:val="000000"/>
                  <w:kern w:val="0"/>
                  <w:sz w:val="20"/>
                  <w:szCs w:val="20"/>
                  <w:u w:val="none"/>
                  <w:lang w:val="en-US" w:eastAsia="zh-CN" w:bidi="ar"/>
                </w:rPr>
                <w:t>2040603</w:t>
              </w:r>
            </w:ins>
            <w:del w:id="4509" w:author="Administrator" w:date="2024-08-08T09:08:58Z">
              <w:r>
                <w:rPr>
                  <w:rFonts w:hint="eastAsia" w:ascii="宋体" w:hAnsi="宋体" w:eastAsia="宋体" w:cs="宋体"/>
                  <w:i w:val="0"/>
                  <w:iCs w:val="0"/>
                  <w:color w:val="000000"/>
                  <w:kern w:val="0"/>
                  <w:sz w:val="20"/>
                  <w:szCs w:val="20"/>
                  <w:u w:val="none"/>
                  <w:lang w:val="en-US" w:eastAsia="zh-CN" w:bidi="ar"/>
                </w:rPr>
                <w:delText>2040603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10"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B932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11" w:author="Administrator" w:date="2024-08-08T09:08:58Z">
              <w:r>
                <w:rPr>
                  <w:rFonts w:hint="eastAsia" w:ascii="宋体" w:hAnsi="宋体" w:eastAsia="宋体" w:cs="宋体"/>
                  <w:i w:val="0"/>
                  <w:color w:val="000000"/>
                  <w:kern w:val="0"/>
                  <w:sz w:val="20"/>
                  <w:szCs w:val="20"/>
                  <w:u w:val="none"/>
                  <w:lang w:val="en-US" w:eastAsia="zh-CN" w:bidi="ar"/>
                </w:rPr>
                <w:t xml:space="preserve">    机关服务</w:t>
              </w:r>
            </w:ins>
            <w:del w:id="4512"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13"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489C3A">
            <w:pPr>
              <w:jc w:val="right"/>
              <w:rPr>
                <w:rFonts w:hint="eastAsia" w:ascii="宋体" w:hAnsi="宋体" w:eastAsia="宋体" w:cs="宋体"/>
                <w:i w:val="0"/>
                <w:iCs w:val="0"/>
                <w:color w:val="000000"/>
                <w:sz w:val="20"/>
                <w:szCs w:val="20"/>
                <w:u w:val="none"/>
              </w:rPr>
            </w:pPr>
          </w:p>
        </w:tc>
      </w:tr>
      <w:tr w14:paraId="27787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14"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14"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15"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EAE1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16" w:author="Administrator" w:date="2024-08-08T09:08:58Z">
              <w:r>
                <w:rPr>
                  <w:rFonts w:hint="eastAsia" w:ascii="宋体" w:hAnsi="宋体" w:eastAsia="宋体" w:cs="宋体"/>
                  <w:i w:val="0"/>
                  <w:color w:val="000000"/>
                  <w:kern w:val="0"/>
                  <w:sz w:val="20"/>
                  <w:szCs w:val="20"/>
                  <w:u w:val="none"/>
                  <w:lang w:val="en-US" w:eastAsia="zh-CN" w:bidi="ar"/>
                </w:rPr>
                <w:t>2040604</w:t>
              </w:r>
            </w:ins>
            <w:del w:id="4517" w:author="Administrator" w:date="2024-08-08T09:08:58Z">
              <w:r>
                <w:rPr>
                  <w:rFonts w:hint="eastAsia" w:ascii="宋体" w:hAnsi="宋体" w:eastAsia="宋体" w:cs="宋体"/>
                  <w:i w:val="0"/>
                  <w:iCs w:val="0"/>
                  <w:color w:val="000000"/>
                  <w:kern w:val="0"/>
                  <w:sz w:val="20"/>
                  <w:szCs w:val="20"/>
                  <w:u w:val="none"/>
                  <w:lang w:val="en-US" w:eastAsia="zh-CN" w:bidi="ar"/>
                </w:rPr>
                <w:delText>2040604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18"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1531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19" w:author="Administrator" w:date="2024-08-08T09:08:58Z">
              <w:r>
                <w:rPr>
                  <w:rFonts w:hint="eastAsia" w:ascii="宋体" w:hAnsi="宋体" w:eastAsia="宋体" w:cs="宋体"/>
                  <w:i w:val="0"/>
                  <w:color w:val="000000"/>
                  <w:kern w:val="0"/>
                  <w:sz w:val="20"/>
                  <w:szCs w:val="20"/>
                  <w:u w:val="none"/>
                  <w:lang w:val="en-US" w:eastAsia="zh-CN" w:bidi="ar"/>
                </w:rPr>
                <w:t xml:space="preserve">    基层司法业务</w:t>
              </w:r>
            </w:ins>
            <w:del w:id="4520"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基层司法业务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21"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A65A18">
            <w:pPr>
              <w:widowControl/>
              <w:jc w:val="right"/>
              <w:textAlignment w:val="center"/>
              <w:rPr>
                <w:rFonts w:hint="eastAsia" w:ascii="宋体" w:hAnsi="宋体" w:eastAsia="宋体" w:cs="宋体"/>
                <w:i w:val="0"/>
                <w:iCs w:val="0"/>
                <w:color w:val="000000"/>
                <w:sz w:val="20"/>
                <w:szCs w:val="20"/>
                <w:u w:val="none"/>
              </w:rPr>
              <w:pPrChange w:id="4522" w:author="Administrator" w:date="2024-08-08T09:08:58Z">
                <w:pPr>
                  <w:jc w:val="right"/>
                </w:pPr>
              </w:pPrChange>
            </w:pPr>
            <w:ins w:id="4523" w:author="Administrator" w:date="2024-08-08T09:08:58Z">
              <w:r>
                <w:rPr>
                  <w:rFonts w:hint="eastAsia" w:ascii="宋体" w:hAnsi="宋体" w:eastAsia="宋体" w:cs="宋体"/>
                  <w:i w:val="0"/>
                  <w:color w:val="000000"/>
                  <w:kern w:val="0"/>
                  <w:sz w:val="20"/>
                  <w:szCs w:val="20"/>
                  <w:u w:val="none"/>
                  <w:lang w:val="en-US" w:eastAsia="zh-CN" w:bidi="ar"/>
                </w:rPr>
                <w:t>11</w:t>
              </w:r>
            </w:ins>
          </w:p>
        </w:tc>
      </w:tr>
      <w:tr w14:paraId="11A68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24"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24"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25"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3AD4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26" w:author="Administrator" w:date="2024-08-08T09:08:58Z">
              <w:r>
                <w:rPr>
                  <w:rFonts w:hint="eastAsia" w:ascii="宋体" w:hAnsi="宋体" w:eastAsia="宋体" w:cs="宋体"/>
                  <w:i w:val="0"/>
                  <w:color w:val="000000"/>
                  <w:kern w:val="0"/>
                  <w:sz w:val="20"/>
                  <w:szCs w:val="20"/>
                  <w:u w:val="none"/>
                  <w:lang w:val="en-US" w:eastAsia="zh-CN" w:bidi="ar"/>
                </w:rPr>
                <w:t>2040605</w:t>
              </w:r>
            </w:ins>
            <w:del w:id="4527" w:author="Administrator" w:date="2024-08-08T09:08:58Z">
              <w:r>
                <w:rPr>
                  <w:rFonts w:hint="eastAsia" w:ascii="宋体" w:hAnsi="宋体" w:eastAsia="宋体" w:cs="宋体"/>
                  <w:i w:val="0"/>
                  <w:iCs w:val="0"/>
                  <w:color w:val="000000"/>
                  <w:kern w:val="0"/>
                  <w:sz w:val="20"/>
                  <w:szCs w:val="20"/>
                  <w:u w:val="none"/>
                  <w:lang w:val="en-US" w:eastAsia="zh-CN" w:bidi="ar"/>
                </w:rPr>
                <w:delText>2040605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28"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85BA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29" w:author="Administrator" w:date="2024-08-08T09:08:58Z">
              <w:r>
                <w:rPr>
                  <w:rFonts w:hint="eastAsia" w:ascii="宋体" w:hAnsi="宋体" w:eastAsia="宋体" w:cs="宋体"/>
                  <w:i w:val="0"/>
                  <w:color w:val="000000"/>
                  <w:kern w:val="0"/>
                  <w:sz w:val="20"/>
                  <w:szCs w:val="20"/>
                  <w:u w:val="none"/>
                  <w:lang w:val="en-US" w:eastAsia="zh-CN" w:bidi="ar"/>
                </w:rPr>
                <w:t xml:space="preserve">    普法宣传</w:t>
              </w:r>
            </w:ins>
            <w:del w:id="4530"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普法宣传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31"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81C457">
            <w:pPr>
              <w:widowControl/>
              <w:jc w:val="right"/>
              <w:textAlignment w:val="center"/>
              <w:rPr>
                <w:rFonts w:hint="eastAsia" w:ascii="宋体" w:hAnsi="宋体" w:eastAsia="宋体" w:cs="宋体"/>
                <w:i w:val="0"/>
                <w:iCs w:val="0"/>
                <w:color w:val="000000"/>
                <w:sz w:val="20"/>
                <w:szCs w:val="20"/>
                <w:u w:val="none"/>
              </w:rPr>
              <w:pPrChange w:id="4532" w:author="Administrator" w:date="2024-08-08T09:08:58Z">
                <w:pPr>
                  <w:jc w:val="right"/>
                </w:pPr>
              </w:pPrChange>
            </w:pPr>
            <w:ins w:id="4533" w:author="Administrator" w:date="2024-08-08T09:08:58Z">
              <w:r>
                <w:rPr>
                  <w:rFonts w:hint="eastAsia" w:ascii="宋体" w:hAnsi="宋体" w:eastAsia="宋体" w:cs="宋体"/>
                  <w:i w:val="0"/>
                  <w:color w:val="000000"/>
                  <w:kern w:val="0"/>
                  <w:sz w:val="20"/>
                  <w:szCs w:val="20"/>
                  <w:u w:val="none"/>
                  <w:lang w:val="en-US" w:eastAsia="zh-CN" w:bidi="ar"/>
                </w:rPr>
                <w:t>21</w:t>
              </w:r>
            </w:ins>
          </w:p>
        </w:tc>
      </w:tr>
      <w:tr w14:paraId="11AA0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34"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34"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35"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5319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36" w:author="Administrator" w:date="2024-08-08T09:08:58Z">
              <w:r>
                <w:rPr>
                  <w:rFonts w:hint="eastAsia" w:ascii="宋体" w:hAnsi="宋体" w:eastAsia="宋体" w:cs="宋体"/>
                  <w:i w:val="0"/>
                  <w:color w:val="000000"/>
                  <w:kern w:val="0"/>
                  <w:sz w:val="20"/>
                  <w:szCs w:val="20"/>
                  <w:u w:val="none"/>
                  <w:lang w:val="en-US" w:eastAsia="zh-CN" w:bidi="ar"/>
                </w:rPr>
                <w:t>2040606</w:t>
              </w:r>
            </w:ins>
            <w:del w:id="4537" w:author="Administrator" w:date="2024-08-08T09:08:58Z">
              <w:r>
                <w:rPr>
                  <w:rFonts w:hint="eastAsia" w:ascii="宋体" w:hAnsi="宋体" w:eastAsia="宋体" w:cs="宋体"/>
                  <w:i w:val="0"/>
                  <w:iCs w:val="0"/>
                  <w:color w:val="000000"/>
                  <w:kern w:val="0"/>
                  <w:sz w:val="20"/>
                  <w:szCs w:val="20"/>
                  <w:u w:val="none"/>
                  <w:lang w:val="en-US" w:eastAsia="zh-CN" w:bidi="ar"/>
                </w:rPr>
                <w:delText>2040606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38"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C676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39" w:author="Administrator" w:date="2024-08-08T09:08:58Z">
              <w:r>
                <w:rPr>
                  <w:rFonts w:hint="eastAsia" w:ascii="宋体" w:hAnsi="宋体" w:eastAsia="宋体" w:cs="宋体"/>
                  <w:i w:val="0"/>
                  <w:color w:val="000000"/>
                  <w:kern w:val="0"/>
                  <w:sz w:val="20"/>
                  <w:szCs w:val="20"/>
                  <w:u w:val="none"/>
                  <w:lang w:val="en-US" w:eastAsia="zh-CN" w:bidi="ar"/>
                </w:rPr>
                <w:t xml:space="preserve">    律师管理</w:t>
              </w:r>
            </w:ins>
            <w:del w:id="4540"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律师管理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41"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7F8C20">
            <w:pPr>
              <w:jc w:val="right"/>
              <w:rPr>
                <w:rFonts w:hint="eastAsia" w:ascii="宋体" w:hAnsi="宋体" w:eastAsia="宋体" w:cs="宋体"/>
                <w:i w:val="0"/>
                <w:iCs w:val="0"/>
                <w:color w:val="000000"/>
                <w:sz w:val="20"/>
                <w:szCs w:val="20"/>
                <w:u w:val="none"/>
              </w:rPr>
            </w:pPr>
          </w:p>
        </w:tc>
      </w:tr>
      <w:tr w14:paraId="6BC26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42"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42"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43"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00A5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44" w:author="Administrator" w:date="2024-08-08T09:08:58Z">
              <w:r>
                <w:rPr>
                  <w:rFonts w:hint="eastAsia" w:ascii="宋体" w:hAnsi="宋体" w:eastAsia="宋体" w:cs="宋体"/>
                  <w:i w:val="0"/>
                  <w:color w:val="000000"/>
                  <w:kern w:val="0"/>
                  <w:sz w:val="20"/>
                  <w:szCs w:val="20"/>
                  <w:u w:val="none"/>
                  <w:lang w:val="en-US" w:eastAsia="zh-CN" w:bidi="ar"/>
                </w:rPr>
                <w:t>2040607</w:t>
              </w:r>
            </w:ins>
            <w:del w:id="4545" w:author="Administrator" w:date="2024-08-08T09:08:58Z">
              <w:r>
                <w:rPr>
                  <w:rFonts w:hint="eastAsia" w:ascii="宋体" w:hAnsi="宋体" w:eastAsia="宋体" w:cs="宋体"/>
                  <w:i w:val="0"/>
                  <w:iCs w:val="0"/>
                  <w:color w:val="000000"/>
                  <w:kern w:val="0"/>
                  <w:sz w:val="20"/>
                  <w:szCs w:val="20"/>
                  <w:u w:val="none"/>
                  <w:lang w:val="en-US" w:eastAsia="zh-CN" w:bidi="ar"/>
                </w:rPr>
                <w:delText>2040607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46"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328F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47" w:author="Administrator" w:date="2024-08-08T09:08:58Z">
              <w:r>
                <w:rPr>
                  <w:rFonts w:hint="eastAsia" w:ascii="宋体" w:hAnsi="宋体" w:eastAsia="宋体" w:cs="宋体"/>
                  <w:i w:val="0"/>
                  <w:color w:val="000000"/>
                  <w:kern w:val="0"/>
                  <w:sz w:val="20"/>
                  <w:szCs w:val="20"/>
                  <w:u w:val="none"/>
                  <w:lang w:val="en-US" w:eastAsia="zh-CN" w:bidi="ar"/>
                </w:rPr>
                <w:t xml:space="preserve">    公共法律服务</w:t>
              </w:r>
            </w:ins>
            <w:del w:id="4548"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公共法律服务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49"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A49794">
            <w:pPr>
              <w:widowControl/>
              <w:jc w:val="right"/>
              <w:textAlignment w:val="center"/>
              <w:rPr>
                <w:rFonts w:hint="eastAsia" w:ascii="宋体" w:hAnsi="宋体" w:eastAsia="宋体" w:cs="宋体"/>
                <w:i w:val="0"/>
                <w:iCs w:val="0"/>
                <w:color w:val="000000"/>
                <w:sz w:val="20"/>
                <w:szCs w:val="20"/>
                <w:u w:val="none"/>
              </w:rPr>
              <w:pPrChange w:id="4550" w:author="Administrator" w:date="2024-08-08T09:08:58Z">
                <w:pPr>
                  <w:jc w:val="right"/>
                </w:pPr>
              </w:pPrChange>
            </w:pPr>
            <w:ins w:id="4551" w:author="Administrator" w:date="2024-08-08T09:08:58Z">
              <w:r>
                <w:rPr>
                  <w:rFonts w:hint="eastAsia" w:ascii="宋体" w:hAnsi="宋体" w:eastAsia="宋体" w:cs="宋体"/>
                  <w:i w:val="0"/>
                  <w:color w:val="000000"/>
                  <w:kern w:val="0"/>
                  <w:sz w:val="20"/>
                  <w:szCs w:val="20"/>
                  <w:u w:val="none"/>
                  <w:lang w:val="en-US" w:eastAsia="zh-CN" w:bidi="ar"/>
                </w:rPr>
                <w:t>18</w:t>
              </w:r>
            </w:ins>
          </w:p>
        </w:tc>
      </w:tr>
      <w:tr w14:paraId="76A69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52"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552"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53"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2CA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54" w:author="Administrator" w:date="2024-08-08T09:08:58Z">
              <w:r>
                <w:rPr>
                  <w:rFonts w:hint="eastAsia" w:ascii="宋体" w:hAnsi="宋体" w:eastAsia="宋体" w:cs="宋体"/>
                  <w:i w:val="0"/>
                  <w:color w:val="000000"/>
                  <w:kern w:val="0"/>
                  <w:sz w:val="20"/>
                  <w:szCs w:val="20"/>
                  <w:u w:val="none"/>
                  <w:lang w:val="en-US" w:eastAsia="zh-CN" w:bidi="ar"/>
                </w:rPr>
                <w:t>2040608</w:t>
              </w:r>
            </w:ins>
            <w:del w:id="4555" w:author="Administrator" w:date="2024-08-08T09:08:58Z">
              <w:r>
                <w:rPr>
                  <w:rFonts w:hint="eastAsia" w:ascii="宋体" w:hAnsi="宋体" w:eastAsia="宋体" w:cs="宋体"/>
                  <w:i w:val="0"/>
                  <w:iCs w:val="0"/>
                  <w:color w:val="000000"/>
                  <w:kern w:val="0"/>
                  <w:sz w:val="20"/>
                  <w:szCs w:val="20"/>
                  <w:u w:val="none"/>
                  <w:lang w:val="en-US" w:eastAsia="zh-CN" w:bidi="ar"/>
                </w:rPr>
                <w:delText>2040608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56"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2AD5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57" w:author="Administrator" w:date="2024-08-08T09:08:58Z">
              <w:r>
                <w:rPr>
                  <w:rFonts w:hint="eastAsia" w:ascii="宋体" w:hAnsi="宋体" w:eastAsia="宋体" w:cs="宋体"/>
                  <w:i w:val="0"/>
                  <w:color w:val="000000"/>
                  <w:kern w:val="0"/>
                  <w:sz w:val="20"/>
                  <w:szCs w:val="20"/>
                  <w:u w:val="none"/>
                  <w:lang w:val="en-US" w:eastAsia="zh-CN" w:bidi="ar"/>
                </w:rPr>
                <w:t xml:space="preserve">    国家统一法律职业资格考试</w:t>
              </w:r>
            </w:ins>
            <w:del w:id="4558"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国家统一法律职业资格考试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59"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D37858">
            <w:pPr>
              <w:jc w:val="right"/>
              <w:rPr>
                <w:rFonts w:hint="eastAsia" w:ascii="宋体" w:hAnsi="宋体" w:eastAsia="宋体" w:cs="宋体"/>
                <w:i w:val="0"/>
                <w:iCs w:val="0"/>
                <w:color w:val="000000"/>
                <w:sz w:val="20"/>
                <w:szCs w:val="20"/>
                <w:u w:val="none"/>
              </w:rPr>
            </w:pPr>
          </w:p>
        </w:tc>
      </w:tr>
      <w:tr w14:paraId="37E6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60"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60"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61"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3BE7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62" w:author="Administrator" w:date="2024-08-08T09:08:58Z">
              <w:r>
                <w:rPr>
                  <w:rFonts w:hint="eastAsia" w:ascii="宋体" w:hAnsi="宋体" w:eastAsia="宋体" w:cs="宋体"/>
                  <w:i w:val="0"/>
                  <w:color w:val="000000"/>
                  <w:kern w:val="0"/>
                  <w:sz w:val="20"/>
                  <w:szCs w:val="20"/>
                  <w:u w:val="none"/>
                  <w:lang w:val="en-US" w:eastAsia="zh-CN" w:bidi="ar"/>
                </w:rPr>
                <w:t>2040610</w:t>
              </w:r>
            </w:ins>
            <w:del w:id="4563" w:author="Administrator" w:date="2024-08-08T09:08:58Z">
              <w:r>
                <w:rPr>
                  <w:rFonts w:hint="eastAsia" w:ascii="宋体" w:hAnsi="宋体" w:eastAsia="宋体" w:cs="宋体"/>
                  <w:i w:val="0"/>
                  <w:iCs w:val="0"/>
                  <w:color w:val="000000"/>
                  <w:kern w:val="0"/>
                  <w:sz w:val="20"/>
                  <w:szCs w:val="20"/>
                  <w:u w:val="none"/>
                  <w:lang w:val="en-US" w:eastAsia="zh-CN" w:bidi="ar"/>
                </w:rPr>
                <w:delText>2040610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64"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7AC5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65" w:author="Administrator" w:date="2024-08-08T09:08:58Z">
              <w:r>
                <w:rPr>
                  <w:rFonts w:hint="eastAsia" w:ascii="宋体" w:hAnsi="宋体" w:eastAsia="宋体" w:cs="宋体"/>
                  <w:i w:val="0"/>
                  <w:color w:val="000000"/>
                  <w:kern w:val="0"/>
                  <w:sz w:val="20"/>
                  <w:szCs w:val="20"/>
                  <w:u w:val="none"/>
                  <w:lang w:val="en-US" w:eastAsia="zh-CN" w:bidi="ar"/>
                </w:rPr>
                <w:t xml:space="preserve">    社区矫正</w:t>
              </w:r>
            </w:ins>
            <w:del w:id="4566"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社区矫正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67"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B9902F">
            <w:pPr>
              <w:widowControl/>
              <w:jc w:val="right"/>
              <w:textAlignment w:val="center"/>
              <w:rPr>
                <w:rFonts w:hint="eastAsia" w:ascii="宋体" w:hAnsi="宋体" w:eastAsia="宋体" w:cs="宋体"/>
                <w:i w:val="0"/>
                <w:iCs w:val="0"/>
                <w:color w:val="000000"/>
                <w:sz w:val="20"/>
                <w:szCs w:val="20"/>
                <w:u w:val="none"/>
              </w:rPr>
              <w:pPrChange w:id="4568" w:author="Administrator" w:date="2024-08-08T09:08:58Z">
                <w:pPr>
                  <w:jc w:val="right"/>
                </w:pPr>
              </w:pPrChange>
            </w:pPr>
            <w:ins w:id="4569" w:author="Administrator" w:date="2024-08-08T09:08:58Z">
              <w:r>
                <w:rPr>
                  <w:rFonts w:hint="eastAsia" w:ascii="宋体" w:hAnsi="宋体" w:eastAsia="宋体" w:cs="宋体"/>
                  <w:i w:val="0"/>
                  <w:color w:val="000000"/>
                  <w:kern w:val="0"/>
                  <w:sz w:val="20"/>
                  <w:szCs w:val="20"/>
                  <w:u w:val="none"/>
                  <w:lang w:val="en-US" w:eastAsia="zh-CN" w:bidi="ar"/>
                </w:rPr>
                <w:t>18</w:t>
              </w:r>
            </w:ins>
          </w:p>
        </w:tc>
      </w:tr>
      <w:tr w14:paraId="7FFF9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70"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570"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71"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4C0D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72" w:author="Administrator" w:date="2024-08-08T09:08:58Z">
              <w:r>
                <w:rPr>
                  <w:rFonts w:hint="eastAsia" w:ascii="宋体" w:hAnsi="宋体" w:eastAsia="宋体" w:cs="宋体"/>
                  <w:i w:val="0"/>
                  <w:color w:val="000000"/>
                  <w:kern w:val="0"/>
                  <w:sz w:val="20"/>
                  <w:szCs w:val="20"/>
                  <w:u w:val="none"/>
                  <w:lang w:val="en-US" w:eastAsia="zh-CN" w:bidi="ar"/>
                </w:rPr>
                <w:t>2040612</w:t>
              </w:r>
            </w:ins>
            <w:del w:id="4573" w:author="Administrator" w:date="2024-08-08T09:08:58Z">
              <w:r>
                <w:rPr>
                  <w:rFonts w:hint="eastAsia" w:ascii="宋体" w:hAnsi="宋体" w:eastAsia="宋体" w:cs="宋体"/>
                  <w:i w:val="0"/>
                  <w:iCs w:val="0"/>
                  <w:color w:val="000000"/>
                  <w:kern w:val="0"/>
                  <w:sz w:val="20"/>
                  <w:szCs w:val="20"/>
                  <w:u w:val="none"/>
                  <w:lang w:val="en-US" w:eastAsia="zh-CN" w:bidi="ar"/>
                </w:rPr>
                <w:delText>2040612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74"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0D3F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75" w:author="Administrator" w:date="2024-08-08T09:08:58Z">
              <w:r>
                <w:rPr>
                  <w:rFonts w:hint="eastAsia" w:ascii="宋体" w:hAnsi="宋体" w:eastAsia="宋体" w:cs="宋体"/>
                  <w:i w:val="0"/>
                  <w:color w:val="000000"/>
                  <w:kern w:val="0"/>
                  <w:sz w:val="20"/>
                  <w:szCs w:val="20"/>
                  <w:u w:val="none"/>
                  <w:lang w:val="en-US" w:eastAsia="zh-CN" w:bidi="ar"/>
                </w:rPr>
                <w:t xml:space="preserve">    法治建设</w:t>
              </w:r>
            </w:ins>
            <w:del w:id="4576"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法治建设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77"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AF8579">
            <w:pPr>
              <w:jc w:val="right"/>
              <w:rPr>
                <w:rFonts w:hint="eastAsia" w:ascii="宋体" w:hAnsi="宋体" w:eastAsia="宋体" w:cs="宋体"/>
                <w:i w:val="0"/>
                <w:iCs w:val="0"/>
                <w:color w:val="000000"/>
                <w:sz w:val="20"/>
                <w:szCs w:val="20"/>
                <w:u w:val="none"/>
              </w:rPr>
            </w:pPr>
          </w:p>
        </w:tc>
      </w:tr>
      <w:tr w14:paraId="56916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78"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78"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79"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3DCC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80" w:author="Administrator" w:date="2024-08-08T09:08:58Z">
              <w:r>
                <w:rPr>
                  <w:rFonts w:hint="eastAsia" w:ascii="宋体" w:hAnsi="宋体" w:eastAsia="宋体" w:cs="宋体"/>
                  <w:i w:val="0"/>
                  <w:color w:val="000000"/>
                  <w:kern w:val="0"/>
                  <w:sz w:val="20"/>
                  <w:szCs w:val="20"/>
                  <w:u w:val="none"/>
                  <w:lang w:val="en-US" w:eastAsia="zh-CN" w:bidi="ar"/>
                </w:rPr>
                <w:t>2040613</w:t>
              </w:r>
            </w:ins>
            <w:del w:id="4581" w:author="Administrator" w:date="2024-08-08T09:08:58Z">
              <w:r>
                <w:rPr>
                  <w:rFonts w:hint="eastAsia" w:ascii="宋体" w:hAnsi="宋体" w:eastAsia="宋体" w:cs="宋体"/>
                  <w:i w:val="0"/>
                  <w:iCs w:val="0"/>
                  <w:color w:val="000000"/>
                  <w:kern w:val="0"/>
                  <w:sz w:val="20"/>
                  <w:szCs w:val="20"/>
                  <w:u w:val="none"/>
                  <w:lang w:val="en-US" w:eastAsia="zh-CN" w:bidi="ar"/>
                </w:rPr>
                <w:delText>2040613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82"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DA8F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83" w:author="Administrator" w:date="2024-08-08T09:08:58Z">
              <w:r>
                <w:rPr>
                  <w:rFonts w:hint="eastAsia" w:ascii="宋体" w:hAnsi="宋体" w:eastAsia="宋体" w:cs="宋体"/>
                  <w:i w:val="0"/>
                  <w:color w:val="000000"/>
                  <w:kern w:val="0"/>
                  <w:sz w:val="20"/>
                  <w:szCs w:val="20"/>
                  <w:u w:val="none"/>
                  <w:lang w:val="en-US" w:eastAsia="zh-CN" w:bidi="ar"/>
                </w:rPr>
                <w:t xml:space="preserve">    信息化建设</w:t>
              </w:r>
            </w:ins>
            <w:del w:id="4584"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85"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A46741">
            <w:pPr>
              <w:jc w:val="right"/>
              <w:rPr>
                <w:rFonts w:hint="eastAsia" w:ascii="宋体" w:hAnsi="宋体" w:eastAsia="宋体" w:cs="宋体"/>
                <w:i w:val="0"/>
                <w:iCs w:val="0"/>
                <w:color w:val="000000"/>
                <w:sz w:val="20"/>
                <w:szCs w:val="20"/>
                <w:u w:val="none"/>
              </w:rPr>
            </w:pPr>
          </w:p>
        </w:tc>
      </w:tr>
      <w:tr w14:paraId="4EB18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86"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86"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87"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7903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88" w:author="Administrator" w:date="2024-08-08T09:08:58Z">
              <w:r>
                <w:rPr>
                  <w:rFonts w:hint="eastAsia" w:ascii="宋体" w:hAnsi="宋体" w:eastAsia="宋体" w:cs="宋体"/>
                  <w:i w:val="0"/>
                  <w:color w:val="000000"/>
                  <w:kern w:val="0"/>
                  <w:sz w:val="20"/>
                  <w:szCs w:val="20"/>
                  <w:u w:val="none"/>
                  <w:lang w:val="en-US" w:eastAsia="zh-CN" w:bidi="ar"/>
                </w:rPr>
                <w:t>2040650</w:t>
              </w:r>
            </w:ins>
            <w:del w:id="4589" w:author="Administrator" w:date="2024-08-08T09:08:58Z">
              <w:r>
                <w:rPr>
                  <w:rFonts w:hint="eastAsia" w:ascii="宋体" w:hAnsi="宋体" w:eastAsia="宋体" w:cs="宋体"/>
                  <w:i w:val="0"/>
                  <w:iCs w:val="0"/>
                  <w:color w:val="000000"/>
                  <w:kern w:val="0"/>
                  <w:sz w:val="20"/>
                  <w:szCs w:val="20"/>
                  <w:u w:val="none"/>
                  <w:lang w:val="en-US" w:eastAsia="zh-CN" w:bidi="ar"/>
                </w:rPr>
                <w:delText>2040650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90"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ADAB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91" w:author="Administrator" w:date="2024-08-08T09:08:58Z">
              <w:r>
                <w:rPr>
                  <w:rFonts w:hint="eastAsia" w:ascii="宋体" w:hAnsi="宋体" w:eastAsia="宋体" w:cs="宋体"/>
                  <w:i w:val="0"/>
                  <w:color w:val="000000"/>
                  <w:kern w:val="0"/>
                  <w:sz w:val="20"/>
                  <w:szCs w:val="20"/>
                  <w:u w:val="none"/>
                  <w:lang w:val="en-US" w:eastAsia="zh-CN" w:bidi="ar"/>
                </w:rPr>
                <w:t xml:space="preserve">    事业运行</w:t>
              </w:r>
            </w:ins>
            <w:del w:id="4592"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93"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14F2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594" w:author="Administrator" w:date="2024-08-08T09:08:58Z">
              <w:r>
                <w:rPr>
                  <w:rFonts w:hint="eastAsia" w:ascii="宋体" w:hAnsi="宋体" w:eastAsia="宋体" w:cs="宋体"/>
                  <w:i w:val="0"/>
                  <w:color w:val="000000"/>
                  <w:kern w:val="0"/>
                  <w:sz w:val="20"/>
                  <w:szCs w:val="20"/>
                  <w:u w:val="none"/>
                  <w:lang w:val="en-US" w:eastAsia="zh-CN" w:bidi="ar"/>
                </w:rPr>
                <w:t>56</w:t>
              </w:r>
            </w:ins>
            <w:del w:id="4595" w:author="Administrator" w:date="2024-08-08T09:08:58Z">
              <w:r>
                <w:rPr>
                  <w:rFonts w:hint="eastAsia" w:ascii="宋体" w:hAnsi="宋体" w:eastAsia="宋体" w:cs="宋体"/>
                  <w:i w:val="0"/>
                  <w:iCs w:val="0"/>
                  <w:color w:val="000000"/>
                  <w:kern w:val="0"/>
                  <w:sz w:val="20"/>
                  <w:szCs w:val="20"/>
                  <w:u w:val="none"/>
                  <w:lang w:val="en-US" w:eastAsia="zh-CN" w:bidi="ar"/>
                </w:rPr>
                <w:delText>47</w:delText>
              </w:r>
            </w:del>
          </w:p>
        </w:tc>
      </w:tr>
      <w:tr w14:paraId="335B7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96" w:author="Administrator" w:date="2024-08-08T09:08: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596" w:author="Administrator" w:date="2024-08-08T09:08: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97" w:author="Administrator" w:date="2024-08-08T09:08: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35E8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598" w:author="Administrator" w:date="2024-08-08T09:08:58Z">
              <w:r>
                <w:rPr>
                  <w:rFonts w:hint="eastAsia" w:ascii="宋体" w:hAnsi="宋体" w:eastAsia="宋体" w:cs="宋体"/>
                  <w:i w:val="0"/>
                  <w:color w:val="000000"/>
                  <w:kern w:val="0"/>
                  <w:sz w:val="20"/>
                  <w:szCs w:val="20"/>
                  <w:u w:val="none"/>
                  <w:lang w:val="en-US" w:eastAsia="zh-CN" w:bidi="ar"/>
                </w:rPr>
                <w:t>2040699</w:t>
              </w:r>
            </w:ins>
            <w:del w:id="4599" w:author="Administrator" w:date="2024-08-08T09:08:58Z">
              <w:r>
                <w:rPr>
                  <w:rFonts w:hint="eastAsia" w:ascii="宋体" w:hAnsi="宋体" w:eastAsia="宋体" w:cs="宋体"/>
                  <w:i w:val="0"/>
                  <w:iCs w:val="0"/>
                  <w:color w:val="000000"/>
                  <w:kern w:val="0"/>
                  <w:sz w:val="20"/>
                  <w:szCs w:val="20"/>
                  <w:u w:val="none"/>
                  <w:lang w:val="en-US" w:eastAsia="zh-CN" w:bidi="ar"/>
                </w:rPr>
                <w:delText>2040699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00" w:author="Administrator" w:date="2024-08-08T09:08: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DFA5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01" w:author="Administrator" w:date="2024-08-08T09:08:58Z">
              <w:r>
                <w:rPr>
                  <w:rFonts w:hint="eastAsia" w:ascii="宋体" w:hAnsi="宋体" w:eastAsia="宋体" w:cs="宋体"/>
                  <w:i w:val="0"/>
                  <w:color w:val="000000"/>
                  <w:kern w:val="0"/>
                  <w:sz w:val="20"/>
                  <w:szCs w:val="20"/>
                  <w:u w:val="none"/>
                  <w:lang w:val="en-US" w:eastAsia="zh-CN" w:bidi="ar"/>
                </w:rPr>
                <w:t xml:space="preserve">    其他司法支出</w:t>
              </w:r>
            </w:ins>
            <w:del w:id="4602"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其他司法支出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03" w:author="Administrator" w:date="2024-08-08T09:08: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27A14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4604" w:author="Administrator" w:date="2024-08-08T09:08:58Z">
                <w:pPr>
                  <w:keepNext w:val="0"/>
                  <w:keepLines w:val="0"/>
                  <w:widowControl/>
                  <w:suppressLineNumbers w:val="0"/>
                  <w:jc w:val="right"/>
                  <w:textAlignment w:val="center"/>
                </w:pPr>
              </w:pPrChange>
            </w:pPr>
            <w:del w:id="4605" w:author="Administrator" w:date="2024-08-08T09:08:58Z">
              <w:r>
                <w:rPr>
                  <w:rFonts w:hint="eastAsia" w:ascii="宋体" w:hAnsi="宋体" w:eastAsia="宋体" w:cs="宋体"/>
                  <w:i w:val="0"/>
                  <w:iCs w:val="0"/>
                  <w:color w:val="000000"/>
                  <w:kern w:val="0"/>
                  <w:sz w:val="20"/>
                  <w:szCs w:val="20"/>
                  <w:u w:val="none"/>
                  <w:lang w:val="en-US" w:eastAsia="zh-CN" w:bidi="ar"/>
                </w:rPr>
                <w:delText>11</w:delText>
              </w:r>
            </w:del>
          </w:p>
        </w:tc>
      </w:tr>
      <w:tr w14:paraId="2CFD1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06"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06"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07"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F834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08" w:author="Administrator" w:date="2024-08-08T09:08:58Z">
              <w:r>
                <w:rPr>
                  <w:rFonts w:hint="eastAsia" w:ascii="宋体" w:hAnsi="宋体" w:eastAsia="宋体" w:cs="宋体"/>
                  <w:i w:val="0"/>
                  <w:color w:val="000000"/>
                  <w:kern w:val="0"/>
                  <w:sz w:val="20"/>
                  <w:szCs w:val="20"/>
                  <w:u w:val="none"/>
                  <w:lang w:val="en-US" w:eastAsia="zh-CN" w:bidi="ar"/>
                </w:rPr>
                <w:t>20407</w:t>
              </w:r>
            </w:ins>
            <w:del w:id="4609" w:author="Administrator" w:date="2024-08-08T09:08:58Z">
              <w:r>
                <w:rPr>
                  <w:rFonts w:hint="eastAsia" w:ascii="宋体" w:hAnsi="宋体" w:eastAsia="宋体" w:cs="宋体"/>
                  <w:i w:val="0"/>
                  <w:iCs w:val="0"/>
                  <w:color w:val="000000"/>
                  <w:kern w:val="0"/>
                  <w:sz w:val="20"/>
                  <w:szCs w:val="20"/>
                  <w:u w:val="none"/>
                  <w:lang w:val="en-US" w:eastAsia="zh-CN" w:bidi="ar"/>
                </w:rPr>
                <w:delText>20407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10"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A8B2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11" w:author="Administrator" w:date="2024-08-08T09:08:59Z">
              <w:r>
                <w:rPr>
                  <w:rFonts w:hint="eastAsia" w:ascii="宋体" w:hAnsi="宋体" w:eastAsia="宋体" w:cs="宋体"/>
                  <w:i w:val="0"/>
                  <w:color w:val="000000"/>
                  <w:kern w:val="0"/>
                  <w:sz w:val="20"/>
                  <w:szCs w:val="20"/>
                  <w:u w:val="none"/>
                  <w:lang w:val="en-US" w:eastAsia="zh-CN" w:bidi="ar"/>
                </w:rPr>
                <w:t xml:space="preserve">  监狱</w:t>
              </w:r>
            </w:ins>
            <w:del w:id="4612" w:author="Administrator" w:date="2024-08-08T09:08:58Z">
              <w:r>
                <w:rPr>
                  <w:rFonts w:hint="eastAsia" w:ascii="宋体" w:hAnsi="宋体" w:eastAsia="宋体" w:cs="宋体"/>
                  <w:i w:val="0"/>
                  <w:iCs w:val="0"/>
                  <w:color w:val="000000"/>
                  <w:kern w:val="0"/>
                  <w:sz w:val="20"/>
                  <w:szCs w:val="20"/>
                  <w:u w:val="none"/>
                  <w:lang w:val="en-US" w:eastAsia="zh-CN" w:bidi="ar"/>
                </w:rPr>
                <w:delText xml:space="preserve">  监狱</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13"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14EDC2">
            <w:pPr>
              <w:jc w:val="right"/>
              <w:rPr>
                <w:rFonts w:hint="eastAsia" w:ascii="宋体" w:hAnsi="宋体" w:eastAsia="宋体" w:cs="宋体"/>
                <w:i w:val="0"/>
                <w:iCs w:val="0"/>
                <w:color w:val="000000"/>
                <w:sz w:val="20"/>
                <w:szCs w:val="20"/>
                <w:u w:val="none"/>
              </w:rPr>
            </w:pPr>
          </w:p>
        </w:tc>
      </w:tr>
      <w:tr w14:paraId="50E4B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14"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14"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15"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01A1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16" w:author="Administrator" w:date="2024-08-08T09:08:59Z">
              <w:r>
                <w:rPr>
                  <w:rFonts w:hint="eastAsia" w:ascii="宋体" w:hAnsi="宋体" w:eastAsia="宋体" w:cs="宋体"/>
                  <w:i w:val="0"/>
                  <w:color w:val="000000"/>
                  <w:kern w:val="0"/>
                  <w:sz w:val="20"/>
                  <w:szCs w:val="20"/>
                  <w:u w:val="none"/>
                  <w:lang w:val="en-US" w:eastAsia="zh-CN" w:bidi="ar"/>
                </w:rPr>
                <w:t>2040701</w:t>
              </w:r>
            </w:ins>
            <w:del w:id="4617" w:author="Administrator" w:date="2024-08-08T09:08:59Z">
              <w:r>
                <w:rPr>
                  <w:rFonts w:hint="eastAsia" w:ascii="宋体" w:hAnsi="宋体" w:eastAsia="宋体" w:cs="宋体"/>
                  <w:i w:val="0"/>
                  <w:iCs w:val="0"/>
                  <w:color w:val="000000"/>
                  <w:kern w:val="0"/>
                  <w:sz w:val="20"/>
                  <w:szCs w:val="20"/>
                  <w:u w:val="none"/>
                  <w:lang w:val="en-US" w:eastAsia="zh-CN" w:bidi="ar"/>
                </w:rPr>
                <w:delText>2040701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18"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CBE5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19" w:author="Administrator" w:date="2024-08-08T09:08:59Z">
              <w:r>
                <w:rPr>
                  <w:rFonts w:hint="eastAsia" w:ascii="宋体" w:hAnsi="宋体" w:eastAsia="宋体" w:cs="宋体"/>
                  <w:i w:val="0"/>
                  <w:color w:val="000000"/>
                  <w:kern w:val="0"/>
                  <w:sz w:val="20"/>
                  <w:szCs w:val="20"/>
                  <w:u w:val="none"/>
                  <w:lang w:val="en-US" w:eastAsia="zh-CN" w:bidi="ar"/>
                </w:rPr>
                <w:t xml:space="preserve">    行政运行</w:t>
              </w:r>
            </w:ins>
            <w:del w:id="4620"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21"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F9EAE9">
            <w:pPr>
              <w:jc w:val="right"/>
              <w:rPr>
                <w:rFonts w:hint="eastAsia" w:ascii="宋体" w:hAnsi="宋体" w:eastAsia="宋体" w:cs="宋体"/>
                <w:i w:val="0"/>
                <w:iCs w:val="0"/>
                <w:color w:val="000000"/>
                <w:sz w:val="20"/>
                <w:szCs w:val="20"/>
                <w:u w:val="none"/>
              </w:rPr>
            </w:pPr>
          </w:p>
        </w:tc>
      </w:tr>
      <w:tr w14:paraId="6ED28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22"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622"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23"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544B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24" w:author="Administrator" w:date="2024-08-08T09:08:59Z">
              <w:r>
                <w:rPr>
                  <w:rFonts w:hint="eastAsia" w:ascii="宋体" w:hAnsi="宋体" w:eastAsia="宋体" w:cs="宋体"/>
                  <w:i w:val="0"/>
                  <w:color w:val="000000"/>
                  <w:kern w:val="0"/>
                  <w:sz w:val="20"/>
                  <w:szCs w:val="20"/>
                  <w:u w:val="none"/>
                  <w:lang w:val="en-US" w:eastAsia="zh-CN" w:bidi="ar"/>
                </w:rPr>
                <w:t>2040702</w:t>
              </w:r>
            </w:ins>
            <w:del w:id="4625" w:author="Administrator" w:date="2024-08-08T09:08:59Z">
              <w:r>
                <w:rPr>
                  <w:rFonts w:hint="eastAsia" w:ascii="宋体" w:hAnsi="宋体" w:eastAsia="宋体" w:cs="宋体"/>
                  <w:i w:val="0"/>
                  <w:iCs w:val="0"/>
                  <w:color w:val="000000"/>
                  <w:kern w:val="0"/>
                  <w:sz w:val="20"/>
                  <w:szCs w:val="20"/>
                  <w:u w:val="none"/>
                  <w:lang w:val="en-US" w:eastAsia="zh-CN" w:bidi="ar"/>
                </w:rPr>
                <w:delText>2040702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26"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D2CE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27" w:author="Administrator" w:date="2024-08-08T09:08:59Z">
              <w:r>
                <w:rPr>
                  <w:rFonts w:hint="eastAsia" w:ascii="宋体" w:hAnsi="宋体" w:eastAsia="宋体" w:cs="宋体"/>
                  <w:i w:val="0"/>
                  <w:color w:val="000000"/>
                  <w:kern w:val="0"/>
                  <w:sz w:val="20"/>
                  <w:szCs w:val="20"/>
                  <w:u w:val="none"/>
                  <w:lang w:val="en-US" w:eastAsia="zh-CN" w:bidi="ar"/>
                </w:rPr>
                <w:t xml:space="preserve">    一般行政管理事务</w:t>
              </w:r>
            </w:ins>
            <w:del w:id="4628"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29"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AC3042">
            <w:pPr>
              <w:jc w:val="right"/>
              <w:rPr>
                <w:rFonts w:hint="eastAsia" w:ascii="宋体" w:hAnsi="宋体" w:eastAsia="宋体" w:cs="宋体"/>
                <w:i w:val="0"/>
                <w:iCs w:val="0"/>
                <w:color w:val="000000"/>
                <w:sz w:val="20"/>
                <w:szCs w:val="20"/>
                <w:u w:val="none"/>
              </w:rPr>
            </w:pPr>
          </w:p>
        </w:tc>
      </w:tr>
      <w:tr w14:paraId="0305B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30"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30"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31"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C480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32" w:author="Administrator" w:date="2024-08-08T09:08:59Z">
              <w:r>
                <w:rPr>
                  <w:rFonts w:hint="eastAsia" w:ascii="宋体" w:hAnsi="宋体" w:eastAsia="宋体" w:cs="宋体"/>
                  <w:i w:val="0"/>
                  <w:color w:val="000000"/>
                  <w:kern w:val="0"/>
                  <w:sz w:val="20"/>
                  <w:szCs w:val="20"/>
                  <w:u w:val="none"/>
                  <w:lang w:val="en-US" w:eastAsia="zh-CN" w:bidi="ar"/>
                </w:rPr>
                <w:t>2040703</w:t>
              </w:r>
            </w:ins>
            <w:del w:id="4633" w:author="Administrator" w:date="2024-08-08T09:08:59Z">
              <w:r>
                <w:rPr>
                  <w:rFonts w:hint="eastAsia" w:ascii="宋体" w:hAnsi="宋体" w:eastAsia="宋体" w:cs="宋体"/>
                  <w:i w:val="0"/>
                  <w:iCs w:val="0"/>
                  <w:color w:val="000000"/>
                  <w:kern w:val="0"/>
                  <w:sz w:val="20"/>
                  <w:szCs w:val="20"/>
                  <w:u w:val="none"/>
                  <w:lang w:val="en-US" w:eastAsia="zh-CN" w:bidi="ar"/>
                </w:rPr>
                <w:delText>2040703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34"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45D8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35" w:author="Administrator" w:date="2024-08-08T09:08:59Z">
              <w:r>
                <w:rPr>
                  <w:rFonts w:hint="eastAsia" w:ascii="宋体" w:hAnsi="宋体" w:eastAsia="宋体" w:cs="宋体"/>
                  <w:i w:val="0"/>
                  <w:color w:val="000000"/>
                  <w:kern w:val="0"/>
                  <w:sz w:val="20"/>
                  <w:szCs w:val="20"/>
                  <w:u w:val="none"/>
                  <w:lang w:val="en-US" w:eastAsia="zh-CN" w:bidi="ar"/>
                </w:rPr>
                <w:t xml:space="preserve">    机关服务</w:t>
              </w:r>
            </w:ins>
            <w:del w:id="4636"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37"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8B7A4A">
            <w:pPr>
              <w:jc w:val="right"/>
              <w:rPr>
                <w:rFonts w:hint="eastAsia" w:ascii="宋体" w:hAnsi="宋体" w:eastAsia="宋体" w:cs="宋体"/>
                <w:i w:val="0"/>
                <w:iCs w:val="0"/>
                <w:color w:val="000000"/>
                <w:sz w:val="20"/>
                <w:szCs w:val="20"/>
                <w:u w:val="none"/>
              </w:rPr>
            </w:pPr>
          </w:p>
        </w:tc>
      </w:tr>
      <w:tr w14:paraId="75735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38"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638"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39"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847F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40" w:author="Administrator" w:date="2024-08-08T09:08:59Z">
              <w:r>
                <w:rPr>
                  <w:rFonts w:hint="eastAsia" w:ascii="宋体" w:hAnsi="宋体" w:eastAsia="宋体" w:cs="宋体"/>
                  <w:i w:val="0"/>
                  <w:color w:val="000000"/>
                  <w:kern w:val="0"/>
                  <w:sz w:val="20"/>
                  <w:szCs w:val="20"/>
                  <w:u w:val="none"/>
                  <w:lang w:val="en-US" w:eastAsia="zh-CN" w:bidi="ar"/>
                </w:rPr>
                <w:t>2040704</w:t>
              </w:r>
            </w:ins>
            <w:del w:id="4641" w:author="Administrator" w:date="2024-08-08T09:08:59Z">
              <w:r>
                <w:rPr>
                  <w:rFonts w:hint="eastAsia" w:ascii="宋体" w:hAnsi="宋体" w:eastAsia="宋体" w:cs="宋体"/>
                  <w:i w:val="0"/>
                  <w:iCs w:val="0"/>
                  <w:color w:val="000000"/>
                  <w:kern w:val="0"/>
                  <w:sz w:val="20"/>
                  <w:szCs w:val="20"/>
                  <w:u w:val="none"/>
                  <w:lang w:val="en-US" w:eastAsia="zh-CN" w:bidi="ar"/>
                </w:rPr>
                <w:delText>2040804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42"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7B68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43" w:author="Administrator" w:date="2024-08-08T09:08:59Z">
              <w:r>
                <w:rPr>
                  <w:rFonts w:hint="eastAsia" w:ascii="宋体" w:hAnsi="宋体" w:eastAsia="宋体" w:cs="宋体"/>
                  <w:i w:val="0"/>
                  <w:color w:val="000000"/>
                  <w:kern w:val="0"/>
                  <w:sz w:val="20"/>
                  <w:szCs w:val="20"/>
                  <w:u w:val="none"/>
                  <w:lang w:val="en-US" w:eastAsia="zh-CN" w:bidi="ar"/>
                </w:rPr>
                <w:t xml:space="preserve">    罪犯生活及医疗卫生</w:t>
              </w:r>
            </w:ins>
            <w:del w:id="4644"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罪犯生活及医疗卫生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45"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E9C2E6">
            <w:pPr>
              <w:jc w:val="right"/>
              <w:rPr>
                <w:rFonts w:hint="eastAsia" w:ascii="宋体" w:hAnsi="宋体" w:eastAsia="宋体" w:cs="宋体"/>
                <w:i w:val="0"/>
                <w:iCs w:val="0"/>
                <w:color w:val="000000"/>
                <w:sz w:val="20"/>
                <w:szCs w:val="20"/>
                <w:u w:val="none"/>
              </w:rPr>
            </w:pPr>
          </w:p>
        </w:tc>
      </w:tr>
      <w:tr w14:paraId="42588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46"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46"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47"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EB01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48" w:author="Administrator" w:date="2024-08-08T09:08:59Z">
              <w:r>
                <w:rPr>
                  <w:rFonts w:hint="eastAsia" w:ascii="宋体" w:hAnsi="宋体" w:eastAsia="宋体" w:cs="宋体"/>
                  <w:i w:val="0"/>
                  <w:color w:val="000000"/>
                  <w:kern w:val="0"/>
                  <w:sz w:val="20"/>
                  <w:szCs w:val="20"/>
                  <w:u w:val="none"/>
                  <w:lang w:val="en-US" w:eastAsia="zh-CN" w:bidi="ar"/>
                </w:rPr>
                <w:t>2040705</w:t>
              </w:r>
            </w:ins>
            <w:del w:id="4649" w:author="Administrator" w:date="2024-08-08T09:08:59Z">
              <w:r>
                <w:rPr>
                  <w:rFonts w:hint="eastAsia" w:ascii="宋体" w:hAnsi="宋体" w:eastAsia="宋体" w:cs="宋体"/>
                  <w:i w:val="0"/>
                  <w:iCs w:val="0"/>
                  <w:color w:val="000000"/>
                  <w:kern w:val="0"/>
                  <w:sz w:val="20"/>
                  <w:szCs w:val="20"/>
                  <w:u w:val="none"/>
                  <w:lang w:val="en-US" w:eastAsia="zh-CN" w:bidi="ar"/>
                </w:rPr>
                <w:delText>2040805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50"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C486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51" w:author="Administrator" w:date="2024-08-08T09:08:59Z">
              <w:r>
                <w:rPr>
                  <w:rFonts w:hint="eastAsia" w:ascii="宋体" w:hAnsi="宋体" w:eastAsia="宋体" w:cs="宋体"/>
                  <w:i w:val="0"/>
                  <w:color w:val="000000"/>
                  <w:kern w:val="0"/>
                  <w:sz w:val="20"/>
                  <w:szCs w:val="20"/>
                  <w:u w:val="none"/>
                  <w:lang w:val="en-US" w:eastAsia="zh-CN" w:bidi="ar"/>
                </w:rPr>
                <w:t xml:space="preserve">    监狱业务及罪犯改造</w:t>
              </w:r>
            </w:ins>
            <w:del w:id="4652"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监狱业务及罪犯改造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53"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D190AD">
            <w:pPr>
              <w:jc w:val="right"/>
              <w:rPr>
                <w:rFonts w:hint="eastAsia" w:ascii="宋体" w:hAnsi="宋体" w:eastAsia="宋体" w:cs="宋体"/>
                <w:i w:val="0"/>
                <w:iCs w:val="0"/>
                <w:color w:val="000000"/>
                <w:sz w:val="20"/>
                <w:szCs w:val="20"/>
                <w:u w:val="none"/>
              </w:rPr>
            </w:pPr>
          </w:p>
        </w:tc>
      </w:tr>
      <w:tr w14:paraId="496EF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54"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54"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55"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9427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56" w:author="Administrator" w:date="2024-08-08T09:08:59Z">
              <w:r>
                <w:rPr>
                  <w:rFonts w:hint="eastAsia" w:ascii="宋体" w:hAnsi="宋体" w:eastAsia="宋体" w:cs="宋体"/>
                  <w:i w:val="0"/>
                  <w:color w:val="000000"/>
                  <w:kern w:val="0"/>
                  <w:sz w:val="20"/>
                  <w:szCs w:val="20"/>
                  <w:u w:val="none"/>
                  <w:lang w:val="en-US" w:eastAsia="zh-CN" w:bidi="ar"/>
                </w:rPr>
                <w:t>2040706</w:t>
              </w:r>
            </w:ins>
            <w:del w:id="4657" w:author="Administrator" w:date="2024-08-08T09:08:59Z">
              <w:r>
                <w:rPr>
                  <w:rFonts w:hint="eastAsia" w:ascii="宋体" w:hAnsi="宋体" w:eastAsia="宋体" w:cs="宋体"/>
                  <w:i w:val="0"/>
                  <w:iCs w:val="0"/>
                  <w:color w:val="000000"/>
                  <w:kern w:val="0"/>
                  <w:sz w:val="20"/>
                  <w:szCs w:val="20"/>
                  <w:u w:val="none"/>
                  <w:lang w:val="en-US" w:eastAsia="zh-CN" w:bidi="ar"/>
                </w:rPr>
                <w:delText>2040706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58"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06EC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59" w:author="Administrator" w:date="2024-08-08T09:08:59Z">
              <w:r>
                <w:rPr>
                  <w:rFonts w:hint="eastAsia" w:ascii="宋体" w:hAnsi="宋体" w:eastAsia="宋体" w:cs="宋体"/>
                  <w:i w:val="0"/>
                  <w:color w:val="000000"/>
                  <w:kern w:val="0"/>
                  <w:sz w:val="20"/>
                  <w:szCs w:val="20"/>
                  <w:u w:val="none"/>
                  <w:lang w:val="en-US" w:eastAsia="zh-CN" w:bidi="ar"/>
                </w:rPr>
                <w:t xml:space="preserve">    狱政设施建设</w:t>
              </w:r>
            </w:ins>
            <w:del w:id="4660"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狱政设施建设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61"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AE619F">
            <w:pPr>
              <w:jc w:val="right"/>
              <w:rPr>
                <w:rFonts w:hint="eastAsia" w:ascii="宋体" w:hAnsi="宋体" w:eastAsia="宋体" w:cs="宋体"/>
                <w:i w:val="0"/>
                <w:iCs w:val="0"/>
                <w:color w:val="000000"/>
                <w:sz w:val="20"/>
                <w:szCs w:val="20"/>
                <w:u w:val="none"/>
              </w:rPr>
            </w:pPr>
          </w:p>
        </w:tc>
      </w:tr>
      <w:tr w14:paraId="5C6C4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62"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62"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63"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0ED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64" w:author="Administrator" w:date="2024-08-08T09:08:59Z">
              <w:r>
                <w:rPr>
                  <w:rFonts w:hint="eastAsia" w:ascii="宋体" w:hAnsi="宋体" w:eastAsia="宋体" w:cs="宋体"/>
                  <w:i w:val="0"/>
                  <w:color w:val="000000"/>
                  <w:kern w:val="0"/>
                  <w:sz w:val="20"/>
                  <w:szCs w:val="20"/>
                  <w:u w:val="none"/>
                  <w:lang w:val="en-US" w:eastAsia="zh-CN" w:bidi="ar"/>
                </w:rPr>
                <w:t>2040707</w:t>
              </w:r>
            </w:ins>
            <w:del w:id="4665" w:author="Administrator" w:date="2024-08-08T09:08:59Z">
              <w:r>
                <w:rPr>
                  <w:rFonts w:hint="eastAsia" w:ascii="宋体" w:hAnsi="宋体" w:eastAsia="宋体" w:cs="宋体"/>
                  <w:i w:val="0"/>
                  <w:iCs w:val="0"/>
                  <w:color w:val="000000"/>
                  <w:kern w:val="0"/>
                  <w:sz w:val="20"/>
                  <w:szCs w:val="20"/>
                  <w:u w:val="none"/>
                  <w:lang w:val="en-US" w:eastAsia="zh-CN" w:bidi="ar"/>
                </w:rPr>
                <w:delText>2040707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66"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2FD3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67" w:author="Administrator" w:date="2024-08-08T09:08:59Z">
              <w:r>
                <w:rPr>
                  <w:rFonts w:hint="eastAsia" w:ascii="宋体" w:hAnsi="宋体" w:eastAsia="宋体" w:cs="宋体"/>
                  <w:i w:val="0"/>
                  <w:color w:val="000000"/>
                  <w:kern w:val="0"/>
                  <w:sz w:val="20"/>
                  <w:szCs w:val="20"/>
                  <w:u w:val="none"/>
                  <w:lang w:val="en-US" w:eastAsia="zh-CN" w:bidi="ar"/>
                </w:rPr>
                <w:t xml:space="preserve">    信息化建设</w:t>
              </w:r>
            </w:ins>
            <w:del w:id="4668"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69"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FFC136">
            <w:pPr>
              <w:jc w:val="right"/>
              <w:rPr>
                <w:rFonts w:hint="eastAsia" w:ascii="宋体" w:hAnsi="宋体" w:eastAsia="宋体" w:cs="宋体"/>
                <w:i w:val="0"/>
                <w:iCs w:val="0"/>
                <w:color w:val="000000"/>
                <w:sz w:val="20"/>
                <w:szCs w:val="20"/>
                <w:u w:val="none"/>
              </w:rPr>
            </w:pPr>
          </w:p>
        </w:tc>
      </w:tr>
      <w:tr w14:paraId="539DF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70"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70"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71"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CDFA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72" w:author="Administrator" w:date="2024-08-08T09:08:59Z">
              <w:r>
                <w:rPr>
                  <w:rFonts w:hint="eastAsia" w:ascii="宋体" w:hAnsi="宋体" w:eastAsia="宋体" w:cs="宋体"/>
                  <w:i w:val="0"/>
                  <w:color w:val="000000"/>
                  <w:kern w:val="0"/>
                  <w:sz w:val="20"/>
                  <w:szCs w:val="20"/>
                  <w:u w:val="none"/>
                  <w:lang w:val="en-US" w:eastAsia="zh-CN" w:bidi="ar"/>
                </w:rPr>
                <w:t>2040750</w:t>
              </w:r>
            </w:ins>
            <w:del w:id="4673" w:author="Administrator" w:date="2024-08-08T09:08:59Z">
              <w:r>
                <w:rPr>
                  <w:rFonts w:hint="eastAsia" w:ascii="宋体" w:hAnsi="宋体" w:eastAsia="宋体" w:cs="宋体"/>
                  <w:i w:val="0"/>
                  <w:iCs w:val="0"/>
                  <w:color w:val="000000"/>
                  <w:kern w:val="0"/>
                  <w:sz w:val="20"/>
                  <w:szCs w:val="20"/>
                  <w:u w:val="none"/>
                  <w:lang w:val="en-US" w:eastAsia="zh-CN" w:bidi="ar"/>
                </w:rPr>
                <w:delText>2040750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74"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58D2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75" w:author="Administrator" w:date="2024-08-08T09:08:59Z">
              <w:r>
                <w:rPr>
                  <w:rFonts w:hint="eastAsia" w:ascii="宋体" w:hAnsi="宋体" w:eastAsia="宋体" w:cs="宋体"/>
                  <w:i w:val="0"/>
                  <w:color w:val="000000"/>
                  <w:kern w:val="0"/>
                  <w:sz w:val="20"/>
                  <w:szCs w:val="20"/>
                  <w:u w:val="none"/>
                  <w:lang w:val="en-US" w:eastAsia="zh-CN" w:bidi="ar"/>
                </w:rPr>
                <w:t xml:space="preserve">    事业运行</w:t>
              </w:r>
            </w:ins>
            <w:del w:id="4676"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77"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A0BFED">
            <w:pPr>
              <w:jc w:val="right"/>
              <w:rPr>
                <w:rFonts w:hint="eastAsia" w:ascii="宋体" w:hAnsi="宋体" w:eastAsia="宋体" w:cs="宋体"/>
                <w:i w:val="0"/>
                <w:iCs w:val="0"/>
                <w:color w:val="000000"/>
                <w:sz w:val="20"/>
                <w:szCs w:val="20"/>
                <w:u w:val="none"/>
              </w:rPr>
            </w:pPr>
          </w:p>
        </w:tc>
      </w:tr>
      <w:tr w14:paraId="6DED1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78"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78"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79"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B6B4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80" w:author="Administrator" w:date="2024-08-08T09:08:59Z">
              <w:r>
                <w:rPr>
                  <w:rFonts w:hint="eastAsia" w:ascii="宋体" w:hAnsi="宋体" w:eastAsia="宋体" w:cs="宋体"/>
                  <w:i w:val="0"/>
                  <w:color w:val="000000"/>
                  <w:kern w:val="0"/>
                  <w:sz w:val="20"/>
                  <w:szCs w:val="20"/>
                  <w:u w:val="none"/>
                  <w:lang w:val="en-US" w:eastAsia="zh-CN" w:bidi="ar"/>
                </w:rPr>
                <w:t>2040799</w:t>
              </w:r>
            </w:ins>
            <w:del w:id="4681" w:author="Administrator" w:date="2024-08-08T09:08:59Z">
              <w:r>
                <w:rPr>
                  <w:rFonts w:hint="eastAsia" w:ascii="宋体" w:hAnsi="宋体" w:eastAsia="宋体" w:cs="宋体"/>
                  <w:i w:val="0"/>
                  <w:iCs w:val="0"/>
                  <w:color w:val="000000"/>
                  <w:kern w:val="0"/>
                  <w:sz w:val="20"/>
                  <w:szCs w:val="20"/>
                  <w:u w:val="none"/>
                  <w:lang w:val="en-US" w:eastAsia="zh-CN" w:bidi="ar"/>
                </w:rPr>
                <w:delText>2040799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82"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0433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83" w:author="Administrator" w:date="2024-08-08T09:08:59Z">
              <w:r>
                <w:rPr>
                  <w:rFonts w:hint="eastAsia" w:ascii="宋体" w:hAnsi="宋体" w:eastAsia="宋体" w:cs="宋体"/>
                  <w:i w:val="0"/>
                  <w:color w:val="000000"/>
                  <w:kern w:val="0"/>
                  <w:sz w:val="20"/>
                  <w:szCs w:val="20"/>
                  <w:u w:val="none"/>
                  <w:lang w:val="en-US" w:eastAsia="zh-CN" w:bidi="ar"/>
                </w:rPr>
                <w:t xml:space="preserve">    其他监狱支出</w:t>
              </w:r>
            </w:ins>
            <w:del w:id="4684"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其他监狱支出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85"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86E89">
            <w:pPr>
              <w:jc w:val="right"/>
              <w:rPr>
                <w:rFonts w:hint="eastAsia" w:ascii="宋体" w:hAnsi="宋体" w:eastAsia="宋体" w:cs="宋体"/>
                <w:i w:val="0"/>
                <w:iCs w:val="0"/>
                <w:color w:val="000000"/>
                <w:sz w:val="20"/>
                <w:szCs w:val="20"/>
                <w:u w:val="none"/>
              </w:rPr>
            </w:pPr>
          </w:p>
        </w:tc>
      </w:tr>
      <w:tr w14:paraId="5A7B1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86"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86"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87"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003C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88" w:author="Administrator" w:date="2024-08-08T09:08:59Z">
              <w:r>
                <w:rPr>
                  <w:rFonts w:hint="eastAsia" w:ascii="宋体" w:hAnsi="宋体" w:eastAsia="宋体" w:cs="宋体"/>
                  <w:i w:val="0"/>
                  <w:color w:val="000000"/>
                  <w:kern w:val="0"/>
                  <w:sz w:val="20"/>
                  <w:szCs w:val="20"/>
                  <w:u w:val="none"/>
                  <w:lang w:val="en-US" w:eastAsia="zh-CN" w:bidi="ar"/>
                </w:rPr>
                <w:t>20408</w:t>
              </w:r>
            </w:ins>
            <w:del w:id="4689" w:author="Administrator" w:date="2024-08-08T09:08:59Z">
              <w:r>
                <w:rPr>
                  <w:rFonts w:hint="eastAsia" w:ascii="宋体" w:hAnsi="宋体" w:eastAsia="宋体" w:cs="宋体"/>
                  <w:i w:val="0"/>
                  <w:iCs w:val="0"/>
                  <w:color w:val="000000"/>
                  <w:kern w:val="0"/>
                  <w:sz w:val="20"/>
                  <w:szCs w:val="20"/>
                  <w:u w:val="none"/>
                  <w:lang w:val="en-US" w:eastAsia="zh-CN" w:bidi="ar"/>
                </w:rPr>
                <w:delText>20408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90"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0A4A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91" w:author="Administrator" w:date="2024-08-08T09:08:59Z">
              <w:r>
                <w:rPr>
                  <w:rFonts w:hint="eastAsia" w:ascii="宋体" w:hAnsi="宋体" w:eastAsia="宋体" w:cs="宋体"/>
                  <w:i w:val="0"/>
                  <w:color w:val="000000"/>
                  <w:kern w:val="0"/>
                  <w:sz w:val="20"/>
                  <w:szCs w:val="20"/>
                  <w:u w:val="none"/>
                  <w:lang w:val="en-US" w:eastAsia="zh-CN" w:bidi="ar"/>
                </w:rPr>
                <w:t xml:space="preserve">  强制隔离戒毒</w:t>
              </w:r>
            </w:ins>
            <w:del w:id="4692"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强制隔离戒毒</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93"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E1A6F3">
            <w:pPr>
              <w:jc w:val="right"/>
              <w:rPr>
                <w:rFonts w:hint="eastAsia" w:ascii="宋体" w:hAnsi="宋体" w:eastAsia="宋体" w:cs="宋体"/>
                <w:i w:val="0"/>
                <w:iCs w:val="0"/>
                <w:color w:val="000000"/>
                <w:sz w:val="20"/>
                <w:szCs w:val="20"/>
                <w:u w:val="none"/>
              </w:rPr>
            </w:pPr>
          </w:p>
        </w:tc>
      </w:tr>
      <w:tr w14:paraId="1D204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694"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694"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95"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2B0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96" w:author="Administrator" w:date="2024-08-08T09:08:59Z">
              <w:r>
                <w:rPr>
                  <w:rFonts w:hint="eastAsia" w:ascii="宋体" w:hAnsi="宋体" w:eastAsia="宋体" w:cs="宋体"/>
                  <w:i w:val="0"/>
                  <w:color w:val="000000"/>
                  <w:kern w:val="0"/>
                  <w:sz w:val="20"/>
                  <w:szCs w:val="20"/>
                  <w:u w:val="none"/>
                  <w:lang w:val="en-US" w:eastAsia="zh-CN" w:bidi="ar"/>
                </w:rPr>
                <w:t>2040801</w:t>
              </w:r>
            </w:ins>
            <w:del w:id="4697" w:author="Administrator" w:date="2024-08-08T09:08:59Z">
              <w:r>
                <w:rPr>
                  <w:rFonts w:hint="eastAsia" w:ascii="宋体" w:hAnsi="宋体" w:eastAsia="宋体" w:cs="宋体"/>
                  <w:i w:val="0"/>
                  <w:iCs w:val="0"/>
                  <w:color w:val="000000"/>
                  <w:kern w:val="0"/>
                  <w:sz w:val="20"/>
                  <w:szCs w:val="20"/>
                  <w:u w:val="none"/>
                  <w:lang w:val="en-US" w:eastAsia="zh-CN" w:bidi="ar"/>
                </w:rPr>
                <w:delText>2040801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698"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5319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699" w:author="Administrator" w:date="2024-08-08T09:08:59Z">
              <w:r>
                <w:rPr>
                  <w:rFonts w:hint="eastAsia" w:ascii="宋体" w:hAnsi="宋体" w:eastAsia="宋体" w:cs="宋体"/>
                  <w:i w:val="0"/>
                  <w:color w:val="000000"/>
                  <w:kern w:val="0"/>
                  <w:sz w:val="20"/>
                  <w:szCs w:val="20"/>
                  <w:u w:val="none"/>
                  <w:lang w:val="en-US" w:eastAsia="zh-CN" w:bidi="ar"/>
                </w:rPr>
                <w:t xml:space="preserve">    行政运行</w:t>
              </w:r>
            </w:ins>
            <w:del w:id="4700"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01"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AA4883">
            <w:pPr>
              <w:jc w:val="right"/>
              <w:rPr>
                <w:rFonts w:hint="eastAsia" w:ascii="宋体" w:hAnsi="宋体" w:eastAsia="宋体" w:cs="宋体"/>
                <w:i w:val="0"/>
                <w:iCs w:val="0"/>
                <w:color w:val="000000"/>
                <w:sz w:val="20"/>
                <w:szCs w:val="20"/>
                <w:u w:val="none"/>
              </w:rPr>
            </w:pPr>
          </w:p>
        </w:tc>
      </w:tr>
      <w:tr w14:paraId="65045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02"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02"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03"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CC78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04" w:author="Administrator" w:date="2024-08-08T09:08:59Z">
              <w:r>
                <w:rPr>
                  <w:rFonts w:hint="eastAsia" w:ascii="宋体" w:hAnsi="宋体" w:eastAsia="宋体" w:cs="宋体"/>
                  <w:i w:val="0"/>
                  <w:color w:val="000000"/>
                  <w:kern w:val="0"/>
                  <w:sz w:val="20"/>
                  <w:szCs w:val="20"/>
                  <w:u w:val="none"/>
                  <w:lang w:val="en-US" w:eastAsia="zh-CN" w:bidi="ar"/>
                </w:rPr>
                <w:t>2040802</w:t>
              </w:r>
            </w:ins>
            <w:del w:id="4705" w:author="Administrator" w:date="2024-08-08T09:08:59Z">
              <w:r>
                <w:rPr>
                  <w:rFonts w:hint="eastAsia" w:ascii="宋体" w:hAnsi="宋体" w:eastAsia="宋体" w:cs="宋体"/>
                  <w:i w:val="0"/>
                  <w:iCs w:val="0"/>
                  <w:color w:val="000000"/>
                  <w:kern w:val="0"/>
                  <w:sz w:val="20"/>
                  <w:szCs w:val="20"/>
                  <w:u w:val="none"/>
                  <w:lang w:val="en-US" w:eastAsia="zh-CN" w:bidi="ar"/>
                </w:rPr>
                <w:delText>2040802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06"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BB4A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07" w:author="Administrator" w:date="2024-08-08T09:08:59Z">
              <w:r>
                <w:rPr>
                  <w:rFonts w:hint="eastAsia" w:ascii="宋体" w:hAnsi="宋体" w:eastAsia="宋体" w:cs="宋体"/>
                  <w:i w:val="0"/>
                  <w:color w:val="000000"/>
                  <w:kern w:val="0"/>
                  <w:sz w:val="20"/>
                  <w:szCs w:val="20"/>
                  <w:u w:val="none"/>
                  <w:lang w:val="en-US" w:eastAsia="zh-CN" w:bidi="ar"/>
                </w:rPr>
                <w:t xml:space="preserve">    一般行政管理事务</w:t>
              </w:r>
            </w:ins>
            <w:del w:id="4708"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09"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44524A">
            <w:pPr>
              <w:jc w:val="right"/>
              <w:rPr>
                <w:rFonts w:hint="eastAsia" w:ascii="宋体" w:hAnsi="宋体" w:eastAsia="宋体" w:cs="宋体"/>
                <w:i w:val="0"/>
                <w:iCs w:val="0"/>
                <w:color w:val="000000"/>
                <w:sz w:val="20"/>
                <w:szCs w:val="20"/>
                <w:u w:val="none"/>
              </w:rPr>
            </w:pPr>
          </w:p>
        </w:tc>
      </w:tr>
      <w:tr w14:paraId="6414B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10"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710"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11"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A9FF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12" w:author="Administrator" w:date="2024-08-08T09:08:59Z">
              <w:r>
                <w:rPr>
                  <w:rFonts w:hint="eastAsia" w:ascii="宋体" w:hAnsi="宋体" w:eastAsia="宋体" w:cs="宋体"/>
                  <w:i w:val="0"/>
                  <w:color w:val="000000"/>
                  <w:kern w:val="0"/>
                  <w:sz w:val="20"/>
                  <w:szCs w:val="20"/>
                  <w:u w:val="none"/>
                  <w:lang w:val="en-US" w:eastAsia="zh-CN" w:bidi="ar"/>
                </w:rPr>
                <w:t>2040803</w:t>
              </w:r>
            </w:ins>
            <w:del w:id="4713" w:author="Administrator" w:date="2024-08-08T09:08:59Z">
              <w:r>
                <w:rPr>
                  <w:rFonts w:hint="eastAsia" w:ascii="宋体" w:hAnsi="宋体" w:eastAsia="宋体" w:cs="宋体"/>
                  <w:i w:val="0"/>
                  <w:iCs w:val="0"/>
                  <w:color w:val="000000"/>
                  <w:kern w:val="0"/>
                  <w:sz w:val="20"/>
                  <w:szCs w:val="20"/>
                  <w:u w:val="none"/>
                  <w:lang w:val="en-US" w:eastAsia="zh-CN" w:bidi="ar"/>
                </w:rPr>
                <w:delText>2040803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14"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A646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15" w:author="Administrator" w:date="2024-08-08T09:08:59Z">
              <w:r>
                <w:rPr>
                  <w:rFonts w:hint="eastAsia" w:ascii="宋体" w:hAnsi="宋体" w:eastAsia="宋体" w:cs="宋体"/>
                  <w:i w:val="0"/>
                  <w:color w:val="000000"/>
                  <w:kern w:val="0"/>
                  <w:sz w:val="20"/>
                  <w:szCs w:val="20"/>
                  <w:u w:val="none"/>
                  <w:lang w:val="en-US" w:eastAsia="zh-CN" w:bidi="ar"/>
                </w:rPr>
                <w:t xml:space="preserve">    机关服务</w:t>
              </w:r>
            </w:ins>
            <w:del w:id="4716"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17"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24A64D">
            <w:pPr>
              <w:jc w:val="right"/>
              <w:rPr>
                <w:rFonts w:hint="eastAsia" w:ascii="宋体" w:hAnsi="宋体" w:eastAsia="宋体" w:cs="宋体"/>
                <w:i w:val="0"/>
                <w:iCs w:val="0"/>
                <w:color w:val="000000"/>
                <w:sz w:val="20"/>
                <w:szCs w:val="20"/>
                <w:u w:val="none"/>
              </w:rPr>
            </w:pPr>
          </w:p>
        </w:tc>
      </w:tr>
      <w:tr w14:paraId="099F1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18"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18"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19"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1965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20" w:author="Administrator" w:date="2024-08-08T09:08:59Z">
              <w:r>
                <w:rPr>
                  <w:rFonts w:hint="eastAsia" w:ascii="宋体" w:hAnsi="宋体" w:eastAsia="宋体" w:cs="宋体"/>
                  <w:i w:val="0"/>
                  <w:color w:val="000000"/>
                  <w:kern w:val="0"/>
                  <w:sz w:val="20"/>
                  <w:szCs w:val="20"/>
                  <w:u w:val="none"/>
                  <w:lang w:val="en-US" w:eastAsia="zh-CN" w:bidi="ar"/>
                </w:rPr>
                <w:t>2040804</w:t>
              </w:r>
            </w:ins>
            <w:del w:id="4721" w:author="Administrator" w:date="2024-08-08T09:08:59Z">
              <w:r>
                <w:rPr>
                  <w:rFonts w:hint="eastAsia" w:ascii="宋体" w:hAnsi="宋体" w:eastAsia="宋体" w:cs="宋体"/>
                  <w:i w:val="0"/>
                  <w:iCs w:val="0"/>
                  <w:color w:val="000000"/>
                  <w:kern w:val="0"/>
                  <w:sz w:val="20"/>
                  <w:szCs w:val="20"/>
                  <w:u w:val="none"/>
                  <w:lang w:val="en-US" w:eastAsia="zh-CN" w:bidi="ar"/>
                </w:rPr>
                <w:delText>2040804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22"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9C19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23" w:author="Administrator" w:date="2024-08-08T09:08:59Z">
              <w:r>
                <w:rPr>
                  <w:rFonts w:hint="eastAsia" w:ascii="宋体" w:hAnsi="宋体" w:eastAsia="宋体" w:cs="宋体"/>
                  <w:i w:val="0"/>
                  <w:color w:val="000000"/>
                  <w:kern w:val="0"/>
                  <w:sz w:val="20"/>
                  <w:szCs w:val="20"/>
                  <w:u w:val="none"/>
                  <w:lang w:val="en-US" w:eastAsia="zh-CN" w:bidi="ar"/>
                </w:rPr>
                <w:t xml:space="preserve">    强制隔离戒毒人员生活</w:t>
              </w:r>
            </w:ins>
            <w:del w:id="4724"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强制隔离戒毒人员生活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25"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D1E3F9">
            <w:pPr>
              <w:jc w:val="right"/>
              <w:rPr>
                <w:rFonts w:hint="eastAsia" w:ascii="宋体" w:hAnsi="宋体" w:eastAsia="宋体" w:cs="宋体"/>
                <w:i w:val="0"/>
                <w:iCs w:val="0"/>
                <w:color w:val="000000"/>
                <w:sz w:val="20"/>
                <w:szCs w:val="20"/>
                <w:u w:val="none"/>
              </w:rPr>
            </w:pPr>
          </w:p>
        </w:tc>
      </w:tr>
      <w:tr w14:paraId="5AC94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26"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26"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27"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DBF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28" w:author="Administrator" w:date="2024-08-08T09:08:59Z">
              <w:r>
                <w:rPr>
                  <w:rFonts w:hint="eastAsia" w:ascii="宋体" w:hAnsi="宋体" w:eastAsia="宋体" w:cs="宋体"/>
                  <w:i w:val="0"/>
                  <w:color w:val="000000"/>
                  <w:kern w:val="0"/>
                  <w:sz w:val="20"/>
                  <w:szCs w:val="20"/>
                  <w:u w:val="none"/>
                  <w:lang w:val="en-US" w:eastAsia="zh-CN" w:bidi="ar"/>
                </w:rPr>
                <w:t>2040805</w:t>
              </w:r>
            </w:ins>
            <w:del w:id="4729" w:author="Administrator" w:date="2024-08-08T09:08:59Z">
              <w:r>
                <w:rPr>
                  <w:rFonts w:hint="eastAsia" w:ascii="宋体" w:hAnsi="宋体" w:eastAsia="宋体" w:cs="宋体"/>
                  <w:i w:val="0"/>
                  <w:iCs w:val="0"/>
                  <w:color w:val="000000"/>
                  <w:kern w:val="0"/>
                  <w:sz w:val="20"/>
                  <w:szCs w:val="20"/>
                  <w:u w:val="none"/>
                  <w:lang w:val="en-US" w:eastAsia="zh-CN" w:bidi="ar"/>
                </w:rPr>
                <w:delText>2040805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30"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63A8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31" w:author="Administrator" w:date="2024-08-08T09:08:59Z">
              <w:r>
                <w:rPr>
                  <w:rFonts w:hint="eastAsia" w:ascii="宋体" w:hAnsi="宋体" w:eastAsia="宋体" w:cs="宋体"/>
                  <w:i w:val="0"/>
                  <w:color w:val="000000"/>
                  <w:kern w:val="0"/>
                  <w:sz w:val="20"/>
                  <w:szCs w:val="20"/>
                  <w:u w:val="none"/>
                  <w:lang w:val="en-US" w:eastAsia="zh-CN" w:bidi="ar"/>
                </w:rPr>
                <w:t xml:space="preserve">    强制隔离戒毒人员教育</w:t>
              </w:r>
            </w:ins>
            <w:del w:id="4732"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强制隔离戒毒人员教育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33"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929C5B">
            <w:pPr>
              <w:jc w:val="right"/>
              <w:rPr>
                <w:rFonts w:hint="eastAsia" w:ascii="宋体" w:hAnsi="宋体" w:eastAsia="宋体" w:cs="宋体"/>
                <w:i w:val="0"/>
                <w:iCs w:val="0"/>
                <w:color w:val="000000"/>
                <w:sz w:val="20"/>
                <w:szCs w:val="20"/>
                <w:u w:val="none"/>
              </w:rPr>
            </w:pPr>
          </w:p>
        </w:tc>
      </w:tr>
      <w:tr w14:paraId="2388D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34"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34"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35"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FAB1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36" w:author="Administrator" w:date="2024-08-08T09:08:59Z">
              <w:r>
                <w:rPr>
                  <w:rFonts w:hint="eastAsia" w:ascii="宋体" w:hAnsi="宋体" w:eastAsia="宋体" w:cs="宋体"/>
                  <w:i w:val="0"/>
                  <w:color w:val="000000"/>
                  <w:kern w:val="0"/>
                  <w:sz w:val="20"/>
                  <w:szCs w:val="20"/>
                  <w:u w:val="none"/>
                  <w:lang w:val="en-US" w:eastAsia="zh-CN" w:bidi="ar"/>
                </w:rPr>
                <w:t>2040806</w:t>
              </w:r>
            </w:ins>
            <w:del w:id="4737" w:author="Administrator" w:date="2024-08-08T09:08:59Z">
              <w:r>
                <w:rPr>
                  <w:rFonts w:hint="eastAsia" w:ascii="宋体" w:hAnsi="宋体" w:eastAsia="宋体" w:cs="宋体"/>
                  <w:i w:val="0"/>
                  <w:iCs w:val="0"/>
                  <w:color w:val="000000"/>
                  <w:kern w:val="0"/>
                  <w:sz w:val="20"/>
                  <w:szCs w:val="20"/>
                  <w:u w:val="none"/>
                  <w:lang w:val="en-US" w:eastAsia="zh-CN" w:bidi="ar"/>
                </w:rPr>
                <w:delText>2040806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38"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3CCD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39" w:author="Administrator" w:date="2024-08-08T09:08:59Z">
              <w:r>
                <w:rPr>
                  <w:rFonts w:hint="eastAsia" w:ascii="宋体" w:hAnsi="宋体" w:eastAsia="宋体" w:cs="宋体"/>
                  <w:i w:val="0"/>
                  <w:color w:val="000000"/>
                  <w:kern w:val="0"/>
                  <w:sz w:val="20"/>
                  <w:szCs w:val="20"/>
                  <w:u w:val="none"/>
                  <w:lang w:val="en-US" w:eastAsia="zh-CN" w:bidi="ar"/>
                </w:rPr>
                <w:t xml:space="preserve">    所政设施建设</w:t>
              </w:r>
            </w:ins>
            <w:del w:id="4740"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所政设施建设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41"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F457B3">
            <w:pPr>
              <w:jc w:val="right"/>
              <w:rPr>
                <w:rFonts w:hint="eastAsia" w:ascii="宋体" w:hAnsi="宋体" w:eastAsia="宋体" w:cs="宋体"/>
                <w:i w:val="0"/>
                <w:iCs w:val="0"/>
                <w:color w:val="000000"/>
                <w:sz w:val="20"/>
                <w:szCs w:val="20"/>
                <w:u w:val="none"/>
              </w:rPr>
            </w:pPr>
          </w:p>
        </w:tc>
      </w:tr>
      <w:tr w14:paraId="726D8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42"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42"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43"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30E2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44" w:author="Administrator" w:date="2024-08-08T09:08:59Z">
              <w:r>
                <w:rPr>
                  <w:rFonts w:hint="eastAsia" w:ascii="宋体" w:hAnsi="宋体" w:eastAsia="宋体" w:cs="宋体"/>
                  <w:i w:val="0"/>
                  <w:color w:val="000000"/>
                  <w:kern w:val="0"/>
                  <w:sz w:val="20"/>
                  <w:szCs w:val="20"/>
                  <w:u w:val="none"/>
                  <w:lang w:val="en-US" w:eastAsia="zh-CN" w:bidi="ar"/>
                </w:rPr>
                <w:t>2040807</w:t>
              </w:r>
            </w:ins>
            <w:del w:id="4745" w:author="Administrator" w:date="2024-08-08T09:08:59Z">
              <w:r>
                <w:rPr>
                  <w:rFonts w:hint="eastAsia" w:ascii="宋体" w:hAnsi="宋体" w:eastAsia="宋体" w:cs="宋体"/>
                  <w:i w:val="0"/>
                  <w:iCs w:val="0"/>
                  <w:color w:val="000000"/>
                  <w:kern w:val="0"/>
                  <w:sz w:val="20"/>
                  <w:szCs w:val="20"/>
                  <w:u w:val="none"/>
                  <w:lang w:val="en-US" w:eastAsia="zh-CN" w:bidi="ar"/>
                </w:rPr>
                <w:delText>2040807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46"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AEB8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47" w:author="Administrator" w:date="2024-08-08T09:08:59Z">
              <w:r>
                <w:rPr>
                  <w:rFonts w:hint="eastAsia" w:ascii="宋体" w:hAnsi="宋体" w:eastAsia="宋体" w:cs="宋体"/>
                  <w:i w:val="0"/>
                  <w:color w:val="000000"/>
                  <w:kern w:val="0"/>
                  <w:sz w:val="20"/>
                  <w:szCs w:val="20"/>
                  <w:u w:val="none"/>
                  <w:lang w:val="en-US" w:eastAsia="zh-CN" w:bidi="ar"/>
                </w:rPr>
                <w:t xml:space="preserve">    信息化建设</w:t>
              </w:r>
            </w:ins>
            <w:del w:id="4748"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49"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D5187F">
            <w:pPr>
              <w:jc w:val="right"/>
              <w:rPr>
                <w:rFonts w:hint="eastAsia" w:ascii="宋体" w:hAnsi="宋体" w:eastAsia="宋体" w:cs="宋体"/>
                <w:i w:val="0"/>
                <w:iCs w:val="0"/>
                <w:color w:val="000000"/>
                <w:sz w:val="20"/>
                <w:szCs w:val="20"/>
                <w:u w:val="none"/>
              </w:rPr>
            </w:pPr>
          </w:p>
        </w:tc>
      </w:tr>
      <w:tr w14:paraId="4DEB7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50"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50"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51"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ACC1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52" w:author="Administrator" w:date="2024-08-08T09:08:59Z">
              <w:r>
                <w:rPr>
                  <w:rFonts w:hint="eastAsia" w:ascii="宋体" w:hAnsi="宋体" w:eastAsia="宋体" w:cs="宋体"/>
                  <w:i w:val="0"/>
                  <w:color w:val="000000"/>
                  <w:kern w:val="0"/>
                  <w:sz w:val="20"/>
                  <w:szCs w:val="20"/>
                  <w:u w:val="none"/>
                  <w:lang w:val="en-US" w:eastAsia="zh-CN" w:bidi="ar"/>
                </w:rPr>
                <w:t>2040850</w:t>
              </w:r>
            </w:ins>
            <w:del w:id="4753" w:author="Administrator" w:date="2024-08-08T09:08:59Z">
              <w:r>
                <w:rPr>
                  <w:rFonts w:hint="eastAsia" w:ascii="宋体" w:hAnsi="宋体" w:eastAsia="宋体" w:cs="宋体"/>
                  <w:i w:val="0"/>
                  <w:iCs w:val="0"/>
                  <w:color w:val="000000"/>
                  <w:kern w:val="0"/>
                  <w:sz w:val="20"/>
                  <w:szCs w:val="20"/>
                  <w:u w:val="none"/>
                  <w:lang w:val="en-US" w:eastAsia="zh-CN" w:bidi="ar"/>
                </w:rPr>
                <w:delText>2040850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54"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031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55" w:author="Administrator" w:date="2024-08-08T09:08:59Z">
              <w:r>
                <w:rPr>
                  <w:rFonts w:hint="eastAsia" w:ascii="宋体" w:hAnsi="宋体" w:eastAsia="宋体" w:cs="宋体"/>
                  <w:i w:val="0"/>
                  <w:color w:val="000000"/>
                  <w:kern w:val="0"/>
                  <w:sz w:val="20"/>
                  <w:szCs w:val="20"/>
                  <w:u w:val="none"/>
                  <w:lang w:val="en-US" w:eastAsia="zh-CN" w:bidi="ar"/>
                </w:rPr>
                <w:t xml:space="preserve">    事业运行</w:t>
              </w:r>
            </w:ins>
            <w:del w:id="4756"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57"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71EE4F">
            <w:pPr>
              <w:jc w:val="right"/>
              <w:rPr>
                <w:rFonts w:hint="eastAsia" w:ascii="宋体" w:hAnsi="宋体" w:eastAsia="宋体" w:cs="宋体"/>
                <w:i w:val="0"/>
                <w:iCs w:val="0"/>
                <w:color w:val="000000"/>
                <w:sz w:val="20"/>
                <w:szCs w:val="20"/>
                <w:u w:val="none"/>
              </w:rPr>
            </w:pPr>
          </w:p>
        </w:tc>
      </w:tr>
      <w:tr w14:paraId="01E0C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58"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58"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59"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ADE0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60" w:author="Administrator" w:date="2024-08-08T09:08:59Z">
              <w:r>
                <w:rPr>
                  <w:rFonts w:hint="eastAsia" w:ascii="宋体" w:hAnsi="宋体" w:eastAsia="宋体" w:cs="宋体"/>
                  <w:i w:val="0"/>
                  <w:color w:val="000000"/>
                  <w:kern w:val="0"/>
                  <w:sz w:val="20"/>
                  <w:szCs w:val="20"/>
                  <w:u w:val="none"/>
                  <w:lang w:val="en-US" w:eastAsia="zh-CN" w:bidi="ar"/>
                </w:rPr>
                <w:t>2040899</w:t>
              </w:r>
            </w:ins>
            <w:del w:id="4761" w:author="Administrator" w:date="2024-08-08T09:08:59Z">
              <w:r>
                <w:rPr>
                  <w:rFonts w:hint="eastAsia" w:ascii="宋体" w:hAnsi="宋体" w:eastAsia="宋体" w:cs="宋体"/>
                  <w:i w:val="0"/>
                  <w:iCs w:val="0"/>
                  <w:color w:val="000000"/>
                  <w:kern w:val="0"/>
                  <w:sz w:val="20"/>
                  <w:szCs w:val="20"/>
                  <w:u w:val="none"/>
                  <w:lang w:val="en-US" w:eastAsia="zh-CN" w:bidi="ar"/>
                </w:rPr>
                <w:delText>2040899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62"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52B0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63" w:author="Administrator" w:date="2024-08-08T09:08:59Z">
              <w:r>
                <w:rPr>
                  <w:rFonts w:hint="eastAsia" w:ascii="宋体" w:hAnsi="宋体" w:eastAsia="宋体" w:cs="宋体"/>
                  <w:i w:val="0"/>
                  <w:color w:val="000000"/>
                  <w:kern w:val="0"/>
                  <w:sz w:val="20"/>
                  <w:szCs w:val="20"/>
                  <w:u w:val="none"/>
                  <w:lang w:val="en-US" w:eastAsia="zh-CN" w:bidi="ar"/>
                </w:rPr>
                <w:t xml:space="preserve">    其他强制隔离戒毒支出</w:t>
              </w:r>
            </w:ins>
            <w:del w:id="4764"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其他强制隔离戒毒支出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65"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761BC2">
            <w:pPr>
              <w:jc w:val="right"/>
              <w:rPr>
                <w:rFonts w:hint="eastAsia" w:ascii="宋体" w:hAnsi="宋体" w:eastAsia="宋体" w:cs="宋体"/>
                <w:i w:val="0"/>
                <w:iCs w:val="0"/>
                <w:color w:val="000000"/>
                <w:sz w:val="20"/>
                <w:szCs w:val="20"/>
                <w:u w:val="none"/>
              </w:rPr>
            </w:pPr>
          </w:p>
        </w:tc>
      </w:tr>
      <w:tr w14:paraId="36991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66" w:author="Administrator" w:date="2024-08-08T09:08: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766" w:author="Administrator" w:date="2024-08-08T09:08: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67" w:author="Administrator" w:date="2024-08-08T09:08: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AC77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68" w:author="Administrator" w:date="2024-08-08T09:08:59Z">
              <w:r>
                <w:rPr>
                  <w:rFonts w:hint="eastAsia" w:ascii="宋体" w:hAnsi="宋体" w:eastAsia="宋体" w:cs="宋体"/>
                  <w:i w:val="0"/>
                  <w:color w:val="000000"/>
                  <w:kern w:val="0"/>
                  <w:sz w:val="20"/>
                  <w:szCs w:val="20"/>
                  <w:u w:val="none"/>
                  <w:lang w:val="en-US" w:eastAsia="zh-CN" w:bidi="ar"/>
                </w:rPr>
                <w:t>20409</w:t>
              </w:r>
            </w:ins>
            <w:del w:id="4769" w:author="Administrator" w:date="2024-08-08T09:08:59Z">
              <w:r>
                <w:rPr>
                  <w:rFonts w:hint="eastAsia" w:ascii="宋体" w:hAnsi="宋体" w:eastAsia="宋体" w:cs="宋体"/>
                  <w:i w:val="0"/>
                  <w:iCs w:val="0"/>
                  <w:color w:val="000000"/>
                  <w:kern w:val="0"/>
                  <w:sz w:val="20"/>
                  <w:szCs w:val="20"/>
                  <w:u w:val="none"/>
                  <w:lang w:val="en-US" w:eastAsia="zh-CN" w:bidi="ar"/>
                </w:rPr>
                <w:delText>20409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70" w:author="Administrator" w:date="2024-08-08T09:08: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ED78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71" w:author="Administrator" w:date="2024-08-08T09:08:59Z">
              <w:r>
                <w:rPr>
                  <w:rFonts w:hint="eastAsia" w:ascii="宋体" w:hAnsi="宋体" w:eastAsia="宋体" w:cs="宋体"/>
                  <w:i w:val="0"/>
                  <w:color w:val="000000"/>
                  <w:kern w:val="0"/>
                  <w:sz w:val="20"/>
                  <w:szCs w:val="20"/>
                  <w:u w:val="none"/>
                  <w:lang w:val="en-US" w:eastAsia="zh-CN" w:bidi="ar"/>
                </w:rPr>
                <w:t xml:space="preserve">  国家保密</w:t>
              </w:r>
            </w:ins>
            <w:del w:id="4772" w:author="Administrator" w:date="2024-08-08T09:08:59Z">
              <w:r>
                <w:rPr>
                  <w:rFonts w:hint="eastAsia" w:ascii="宋体" w:hAnsi="宋体" w:eastAsia="宋体" w:cs="宋体"/>
                  <w:i w:val="0"/>
                  <w:iCs w:val="0"/>
                  <w:color w:val="000000"/>
                  <w:kern w:val="0"/>
                  <w:sz w:val="20"/>
                  <w:szCs w:val="20"/>
                  <w:u w:val="none"/>
                  <w:lang w:val="en-US" w:eastAsia="zh-CN" w:bidi="ar"/>
                </w:rPr>
                <w:delText xml:space="preserve">  国家保密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73" w:author="Administrator" w:date="2024-08-08T09:08: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0EE0ED">
            <w:pPr>
              <w:jc w:val="right"/>
              <w:rPr>
                <w:rFonts w:hint="eastAsia" w:ascii="宋体" w:hAnsi="宋体" w:eastAsia="宋体" w:cs="宋体"/>
                <w:i w:val="0"/>
                <w:iCs w:val="0"/>
                <w:color w:val="000000"/>
                <w:sz w:val="20"/>
                <w:szCs w:val="20"/>
                <w:u w:val="none"/>
              </w:rPr>
            </w:pPr>
          </w:p>
        </w:tc>
      </w:tr>
      <w:tr w14:paraId="12112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74"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74"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75"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489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76" w:author="Administrator" w:date="2024-08-08T09:08:59Z">
              <w:r>
                <w:rPr>
                  <w:rFonts w:hint="eastAsia" w:ascii="宋体" w:hAnsi="宋体" w:eastAsia="宋体" w:cs="宋体"/>
                  <w:i w:val="0"/>
                  <w:color w:val="000000"/>
                  <w:kern w:val="0"/>
                  <w:sz w:val="20"/>
                  <w:szCs w:val="20"/>
                  <w:u w:val="none"/>
                  <w:lang w:val="en-US" w:eastAsia="zh-CN" w:bidi="ar"/>
                </w:rPr>
                <w:t>2040901</w:t>
              </w:r>
            </w:ins>
            <w:del w:id="4777" w:author="Administrator" w:date="2024-08-08T09:08:59Z">
              <w:r>
                <w:rPr>
                  <w:rFonts w:hint="eastAsia" w:ascii="宋体" w:hAnsi="宋体" w:eastAsia="宋体" w:cs="宋体"/>
                  <w:i w:val="0"/>
                  <w:iCs w:val="0"/>
                  <w:color w:val="000000"/>
                  <w:kern w:val="0"/>
                  <w:sz w:val="20"/>
                  <w:szCs w:val="20"/>
                  <w:u w:val="none"/>
                  <w:lang w:val="en-US" w:eastAsia="zh-CN" w:bidi="ar"/>
                </w:rPr>
                <w:delText>2040901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78"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A724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79" w:author="Administrator" w:date="2024-08-08T09:09:00Z">
              <w:r>
                <w:rPr>
                  <w:rFonts w:hint="eastAsia" w:ascii="宋体" w:hAnsi="宋体" w:eastAsia="宋体" w:cs="宋体"/>
                  <w:i w:val="0"/>
                  <w:color w:val="000000"/>
                  <w:kern w:val="0"/>
                  <w:sz w:val="20"/>
                  <w:szCs w:val="20"/>
                  <w:u w:val="none"/>
                  <w:lang w:val="en-US" w:eastAsia="zh-CN" w:bidi="ar"/>
                </w:rPr>
                <w:t xml:space="preserve">    行政运行</w:t>
              </w:r>
            </w:ins>
            <w:del w:id="4780"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81"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AE910F">
            <w:pPr>
              <w:jc w:val="right"/>
              <w:rPr>
                <w:rFonts w:hint="eastAsia" w:ascii="宋体" w:hAnsi="宋体" w:eastAsia="宋体" w:cs="宋体"/>
                <w:i w:val="0"/>
                <w:iCs w:val="0"/>
                <w:color w:val="000000"/>
                <w:sz w:val="20"/>
                <w:szCs w:val="20"/>
                <w:u w:val="none"/>
              </w:rPr>
            </w:pPr>
          </w:p>
        </w:tc>
      </w:tr>
      <w:tr w14:paraId="7D5DB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82"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4782"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83"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0911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84" w:author="Administrator" w:date="2024-08-08T09:09:00Z">
              <w:r>
                <w:rPr>
                  <w:rFonts w:hint="eastAsia" w:ascii="宋体" w:hAnsi="宋体" w:eastAsia="宋体" w:cs="宋体"/>
                  <w:i w:val="0"/>
                  <w:color w:val="000000"/>
                  <w:kern w:val="0"/>
                  <w:sz w:val="20"/>
                  <w:szCs w:val="20"/>
                  <w:u w:val="none"/>
                  <w:lang w:val="en-US" w:eastAsia="zh-CN" w:bidi="ar"/>
                </w:rPr>
                <w:t>2040902</w:t>
              </w:r>
            </w:ins>
            <w:del w:id="4785" w:author="Administrator" w:date="2024-08-08T09:09:00Z">
              <w:r>
                <w:rPr>
                  <w:rFonts w:hint="eastAsia" w:ascii="宋体" w:hAnsi="宋体" w:eastAsia="宋体" w:cs="宋体"/>
                  <w:i w:val="0"/>
                  <w:iCs w:val="0"/>
                  <w:color w:val="000000"/>
                  <w:kern w:val="0"/>
                  <w:sz w:val="20"/>
                  <w:szCs w:val="20"/>
                  <w:u w:val="none"/>
                  <w:lang w:val="en-US" w:eastAsia="zh-CN" w:bidi="ar"/>
                </w:rPr>
                <w:delText>2040902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86"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665F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87" w:author="Administrator" w:date="2024-08-08T09:09:00Z">
              <w:r>
                <w:rPr>
                  <w:rFonts w:hint="eastAsia" w:ascii="宋体" w:hAnsi="宋体" w:eastAsia="宋体" w:cs="宋体"/>
                  <w:i w:val="0"/>
                  <w:color w:val="000000"/>
                  <w:kern w:val="0"/>
                  <w:sz w:val="20"/>
                  <w:szCs w:val="20"/>
                  <w:u w:val="none"/>
                  <w:lang w:val="en-US" w:eastAsia="zh-CN" w:bidi="ar"/>
                </w:rPr>
                <w:t xml:space="preserve">    一般行政管理事务</w:t>
              </w:r>
            </w:ins>
            <w:del w:id="4788"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89"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1D0D02">
            <w:pPr>
              <w:jc w:val="right"/>
              <w:rPr>
                <w:rFonts w:hint="eastAsia" w:ascii="宋体" w:hAnsi="宋体" w:eastAsia="宋体" w:cs="宋体"/>
                <w:i w:val="0"/>
                <w:iCs w:val="0"/>
                <w:color w:val="000000"/>
                <w:sz w:val="20"/>
                <w:szCs w:val="20"/>
                <w:u w:val="none"/>
              </w:rPr>
            </w:pPr>
          </w:p>
        </w:tc>
      </w:tr>
      <w:tr w14:paraId="55811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90"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90"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91"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912F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92" w:author="Administrator" w:date="2024-08-08T09:09:00Z">
              <w:r>
                <w:rPr>
                  <w:rFonts w:hint="eastAsia" w:ascii="宋体" w:hAnsi="宋体" w:eastAsia="宋体" w:cs="宋体"/>
                  <w:i w:val="0"/>
                  <w:color w:val="000000"/>
                  <w:kern w:val="0"/>
                  <w:sz w:val="20"/>
                  <w:szCs w:val="20"/>
                  <w:u w:val="none"/>
                  <w:lang w:val="en-US" w:eastAsia="zh-CN" w:bidi="ar"/>
                </w:rPr>
                <w:t>2040903</w:t>
              </w:r>
            </w:ins>
            <w:del w:id="4793" w:author="Administrator" w:date="2024-08-08T09:09:00Z">
              <w:r>
                <w:rPr>
                  <w:rFonts w:hint="eastAsia" w:ascii="宋体" w:hAnsi="宋体" w:eastAsia="宋体" w:cs="宋体"/>
                  <w:i w:val="0"/>
                  <w:iCs w:val="0"/>
                  <w:color w:val="000000"/>
                  <w:kern w:val="0"/>
                  <w:sz w:val="20"/>
                  <w:szCs w:val="20"/>
                  <w:u w:val="none"/>
                  <w:lang w:val="en-US" w:eastAsia="zh-CN" w:bidi="ar"/>
                </w:rPr>
                <w:delText>2040903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94"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846C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795" w:author="Administrator" w:date="2024-08-08T09:09:00Z">
              <w:r>
                <w:rPr>
                  <w:rFonts w:hint="eastAsia" w:ascii="宋体" w:hAnsi="宋体" w:eastAsia="宋体" w:cs="宋体"/>
                  <w:i w:val="0"/>
                  <w:color w:val="000000"/>
                  <w:kern w:val="0"/>
                  <w:sz w:val="20"/>
                  <w:szCs w:val="20"/>
                  <w:u w:val="none"/>
                  <w:lang w:val="en-US" w:eastAsia="zh-CN" w:bidi="ar"/>
                </w:rPr>
                <w:t xml:space="preserve">    机关服务</w:t>
              </w:r>
            </w:ins>
            <w:del w:id="4796"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97"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855F4A">
            <w:pPr>
              <w:jc w:val="right"/>
              <w:rPr>
                <w:rFonts w:hint="eastAsia" w:ascii="宋体" w:hAnsi="宋体" w:eastAsia="宋体" w:cs="宋体"/>
                <w:i w:val="0"/>
                <w:iCs w:val="0"/>
                <w:color w:val="000000"/>
                <w:sz w:val="20"/>
                <w:szCs w:val="20"/>
                <w:u w:val="none"/>
              </w:rPr>
            </w:pPr>
          </w:p>
        </w:tc>
      </w:tr>
      <w:tr w14:paraId="56918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798"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798"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799"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26AE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00" w:author="Administrator" w:date="2024-08-08T09:09:00Z">
              <w:r>
                <w:rPr>
                  <w:rFonts w:hint="eastAsia" w:ascii="宋体" w:hAnsi="宋体" w:eastAsia="宋体" w:cs="宋体"/>
                  <w:i w:val="0"/>
                  <w:color w:val="000000"/>
                  <w:kern w:val="0"/>
                  <w:sz w:val="20"/>
                  <w:szCs w:val="20"/>
                  <w:u w:val="none"/>
                  <w:lang w:val="en-US" w:eastAsia="zh-CN" w:bidi="ar"/>
                </w:rPr>
                <w:t>2040904</w:t>
              </w:r>
            </w:ins>
            <w:del w:id="4801" w:author="Administrator" w:date="2024-08-08T09:09:00Z">
              <w:r>
                <w:rPr>
                  <w:rFonts w:hint="eastAsia" w:ascii="宋体" w:hAnsi="宋体" w:eastAsia="宋体" w:cs="宋体"/>
                  <w:i w:val="0"/>
                  <w:iCs w:val="0"/>
                  <w:color w:val="000000"/>
                  <w:kern w:val="0"/>
                  <w:sz w:val="20"/>
                  <w:szCs w:val="20"/>
                  <w:u w:val="none"/>
                  <w:lang w:val="en-US" w:eastAsia="zh-CN" w:bidi="ar"/>
                </w:rPr>
                <w:delText>2040904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02"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DB69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03" w:author="Administrator" w:date="2024-08-08T09:09:00Z">
              <w:r>
                <w:rPr>
                  <w:rFonts w:hint="eastAsia" w:ascii="宋体" w:hAnsi="宋体" w:eastAsia="宋体" w:cs="宋体"/>
                  <w:i w:val="0"/>
                  <w:color w:val="000000"/>
                  <w:kern w:val="0"/>
                  <w:sz w:val="20"/>
                  <w:szCs w:val="20"/>
                  <w:u w:val="none"/>
                  <w:lang w:val="en-US" w:eastAsia="zh-CN" w:bidi="ar"/>
                </w:rPr>
                <w:t xml:space="preserve">    保密技术</w:t>
              </w:r>
            </w:ins>
            <w:del w:id="4804"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保密技术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05"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BA0A5F">
            <w:pPr>
              <w:jc w:val="right"/>
              <w:rPr>
                <w:rFonts w:hint="eastAsia" w:ascii="宋体" w:hAnsi="宋体" w:eastAsia="宋体" w:cs="宋体"/>
                <w:i w:val="0"/>
                <w:iCs w:val="0"/>
                <w:color w:val="000000"/>
                <w:sz w:val="20"/>
                <w:szCs w:val="20"/>
                <w:u w:val="none"/>
              </w:rPr>
            </w:pPr>
          </w:p>
        </w:tc>
      </w:tr>
      <w:tr w14:paraId="079AC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06"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06"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07"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9093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08" w:author="Administrator" w:date="2024-08-08T09:09:00Z">
              <w:r>
                <w:rPr>
                  <w:rFonts w:hint="eastAsia" w:ascii="宋体" w:hAnsi="宋体" w:eastAsia="宋体" w:cs="宋体"/>
                  <w:i w:val="0"/>
                  <w:color w:val="000000"/>
                  <w:kern w:val="0"/>
                  <w:sz w:val="20"/>
                  <w:szCs w:val="20"/>
                  <w:u w:val="none"/>
                  <w:lang w:val="en-US" w:eastAsia="zh-CN" w:bidi="ar"/>
                </w:rPr>
                <w:t>2040905</w:t>
              </w:r>
            </w:ins>
            <w:del w:id="4809" w:author="Administrator" w:date="2024-08-08T09:09:00Z">
              <w:r>
                <w:rPr>
                  <w:rFonts w:hint="eastAsia" w:ascii="宋体" w:hAnsi="宋体" w:eastAsia="宋体" w:cs="宋体"/>
                  <w:i w:val="0"/>
                  <w:iCs w:val="0"/>
                  <w:color w:val="000000"/>
                  <w:kern w:val="0"/>
                  <w:sz w:val="20"/>
                  <w:szCs w:val="20"/>
                  <w:u w:val="none"/>
                  <w:lang w:val="en-US" w:eastAsia="zh-CN" w:bidi="ar"/>
                </w:rPr>
                <w:delText>2040905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10"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682B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11" w:author="Administrator" w:date="2024-08-08T09:09:00Z">
              <w:r>
                <w:rPr>
                  <w:rFonts w:hint="eastAsia" w:ascii="宋体" w:hAnsi="宋体" w:eastAsia="宋体" w:cs="宋体"/>
                  <w:i w:val="0"/>
                  <w:color w:val="000000"/>
                  <w:kern w:val="0"/>
                  <w:sz w:val="20"/>
                  <w:szCs w:val="20"/>
                  <w:u w:val="none"/>
                  <w:lang w:val="en-US" w:eastAsia="zh-CN" w:bidi="ar"/>
                </w:rPr>
                <w:t xml:space="preserve">    保密管理</w:t>
              </w:r>
            </w:ins>
            <w:del w:id="4812"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保密管理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13"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0AA904">
            <w:pPr>
              <w:jc w:val="right"/>
              <w:rPr>
                <w:rFonts w:hint="eastAsia" w:ascii="宋体" w:hAnsi="宋体" w:eastAsia="宋体" w:cs="宋体"/>
                <w:i w:val="0"/>
                <w:iCs w:val="0"/>
                <w:color w:val="000000"/>
                <w:sz w:val="20"/>
                <w:szCs w:val="20"/>
                <w:u w:val="none"/>
              </w:rPr>
            </w:pPr>
          </w:p>
        </w:tc>
      </w:tr>
      <w:tr w14:paraId="4DAE8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14"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14"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15"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372C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16" w:author="Administrator" w:date="2024-08-08T09:09:00Z">
              <w:r>
                <w:rPr>
                  <w:rFonts w:hint="eastAsia" w:ascii="宋体" w:hAnsi="宋体" w:eastAsia="宋体" w:cs="宋体"/>
                  <w:i w:val="0"/>
                  <w:color w:val="000000"/>
                  <w:kern w:val="0"/>
                  <w:sz w:val="20"/>
                  <w:szCs w:val="20"/>
                  <w:u w:val="none"/>
                  <w:lang w:val="en-US" w:eastAsia="zh-CN" w:bidi="ar"/>
                </w:rPr>
                <w:t>2040950</w:t>
              </w:r>
            </w:ins>
            <w:del w:id="4817" w:author="Administrator" w:date="2024-08-08T09:09:00Z">
              <w:r>
                <w:rPr>
                  <w:rFonts w:hint="eastAsia" w:ascii="宋体" w:hAnsi="宋体" w:eastAsia="宋体" w:cs="宋体"/>
                  <w:i w:val="0"/>
                  <w:iCs w:val="0"/>
                  <w:color w:val="000000"/>
                  <w:kern w:val="0"/>
                  <w:sz w:val="20"/>
                  <w:szCs w:val="20"/>
                  <w:u w:val="none"/>
                  <w:lang w:val="en-US" w:eastAsia="zh-CN" w:bidi="ar"/>
                </w:rPr>
                <w:delText>2040950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18"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4344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19" w:author="Administrator" w:date="2024-08-08T09:09:00Z">
              <w:r>
                <w:rPr>
                  <w:rFonts w:hint="eastAsia" w:ascii="宋体" w:hAnsi="宋体" w:eastAsia="宋体" w:cs="宋体"/>
                  <w:i w:val="0"/>
                  <w:color w:val="000000"/>
                  <w:kern w:val="0"/>
                  <w:sz w:val="20"/>
                  <w:szCs w:val="20"/>
                  <w:u w:val="none"/>
                  <w:lang w:val="en-US" w:eastAsia="zh-CN" w:bidi="ar"/>
                </w:rPr>
                <w:t xml:space="preserve">    事业运行</w:t>
              </w:r>
            </w:ins>
            <w:del w:id="4820"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21"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4881C9">
            <w:pPr>
              <w:jc w:val="right"/>
              <w:rPr>
                <w:rFonts w:hint="eastAsia" w:ascii="宋体" w:hAnsi="宋体" w:eastAsia="宋体" w:cs="宋体"/>
                <w:i w:val="0"/>
                <w:iCs w:val="0"/>
                <w:color w:val="000000"/>
                <w:sz w:val="20"/>
                <w:szCs w:val="20"/>
                <w:u w:val="none"/>
              </w:rPr>
            </w:pPr>
          </w:p>
        </w:tc>
      </w:tr>
      <w:tr w14:paraId="64ECB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22"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22"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23"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4B8A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24" w:author="Administrator" w:date="2024-08-08T09:09:00Z">
              <w:r>
                <w:rPr>
                  <w:rFonts w:hint="eastAsia" w:ascii="宋体" w:hAnsi="宋体" w:eastAsia="宋体" w:cs="宋体"/>
                  <w:i w:val="0"/>
                  <w:color w:val="000000"/>
                  <w:kern w:val="0"/>
                  <w:sz w:val="20"/>
                  <w:szCs w:val="20"/>
                  <w:u w:val="none"/>
                  <w:lang w:val="en-US" w:eastAsia="zh-CN" w:bidi="ar"/>
                </w:rPr>
                <w:t>2040999</w:t>
              </w:r>
            </w:ins>
            <w:del w:id="4825" w:author="Administrator" w:date="2024-08-08T09:09:00Z">
              <w:r>
                <w:rPr>
                  <w:rFonts w:hint="eastAsia" w:ascii="宋体" w:hAnsi="宋体" w:eastAsia="宋体" w:cs="宋体"/>
                  <w:i w:val="0"/>
                  <w:iCs w:val="0"/>
                  <w:color w:val="000000"/>
                  <w:kern w:val="0"/>
                  <w:sz w:val="20"/>
                  <w:szCs w:val="20"/>
                  <w:u w:val="none"/>
                  <w:lang w:val="en-US" w:eastAsia="zh-CN" w:bidi="ar"/>
                </w:rPr>
                <w:delText>2040999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26"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2ADA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27" w:author="Administrator" w:date="2024-08-08T09:09:00Z">
              <w:r>
                <w:rPr>
                  <w:rFonts w:hint="eastAsia" w:ascii="宋体" w:hAnsi="宋体" w:eastAsia="宋体" w:cs="宋体"/>
                  <w:i w:val="0"/>
                  <w:color w:val="000000"/>
                  <w:kern w:val="0"/>
                  <w:sz w:val="20"/>
                  <w:szCs w:val="20"/>
                  <w:u w:val="none"/>
                  <w:lang w:val="en-US" w:eastAsia="zh-CN" w:bidi="ar"/>
                </w:rPr>
                <w:t xml:space="preserve">    其他国家保密支出</w:t>
              </w:r>
            </w:ins>
            <w:del w:id="4828"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其他国家保密支出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29"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D9D03F">
            <w:pPr>
              <w:jc w:val="right"/>
              <w:rPr>
                <w:rFonts w:hint="eastAsia" w:ascii="宋体" w:hAnsi="宋体" w:eastAsia="宋体" w:cs="宋体"/>
                <w:i w:val="0"/>
                <w:iCs w:val="0"/>
                <w:color w:val="000000"/>
                <w:sz w:val="20"/>
                <w:szCs w:val="20"/>
                <w:u w:val="none"/>
              </w:rPr>
            </w:pPr>
          </w:p>
        </w:tc>
      </w:tr>
      <w:tr w14:paraId="0ED5A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30"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30"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31"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ED71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32" w:author="Administrator" w:date="2024-08-08T09:09:00Z">
              <w:r>
                <w:rPr>
                  <w:rFonts w:hint="eastAsia" w:ascii="宋体" w:hAnsi="宋体" w:eastAsia="宋体" w:cs="宋体"/>
                  <w:i w:val="0"/>
                  <w:color w:val="000000"/>
                  <w:kern w:val="0"/>
                  <w:sz w:val="20"/>
                  <w:szCs w:val="20"/>
                  <w:u w:val="none"/>
                  <w:lang w:val="en-US" w:eastAsia="zh-CN" w:bidi="ar"/>
                </w:rPr>
                <w:t>20410</w:t>
              </w:r>
            </w:ins>
            <w:del w:id="4833" w:author="Administrator" w:date="2024-08-08T09:09:00Z">
              <w:r>
                <w:rPr>
                  <w:rFonts w:hint="eastAsia" w:ascii="宋体" w:hAnsi="宋体" w:eastAsia="宋体" w:cs="宋体"/>
                  <w:i w:val="0"/>
                  <w:iCs w:val="0"/>
                  <w:color w:val="000000"/>
                  <w:kern w:val="0"/>
                  <w:sz w:val="20"/>
                  <w:szCs w:val="20"/>
                  <w:u w:val="none"/>
                  <w:lang w:val="en-US" w:eastAsia="zh-CN" w:bidi="ar"/>
                </w:rPr>
                <w:delText>20410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34"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3DE3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35" w:author="Administrator" w:date="2024-08-08T09:09:00Z">
              <w:r>
                <w:rPr>
                  <w:rFonts w:hint="eastAsia" w:ascii="宋体" w:hAnsi="宋体" w:eastAsia="宋体" w:cs="宋体"/>
                  <w:i w:val="0"/>
                  <w:color w:val="000000"/>
                  <w:kern w:val="0"/>
                  <w:sz w:val="20"/>
                  <w:szCs w:val="20"/>
                  <w:u w:val="none"/>
                  <w:lang w:val="en-US" w:eastAsia="zh-CN" w:bidi="ar"/>
                </w:rPr>
                <w:t xml:space="preserve">  缉私警察</w:t>
              </w:r>
            </w:ins>
            <w:del w:id="4836"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缉私警察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37"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A2EEC9">
            <w:pPr>
              <w:jc w:val="right"/>
              <w:rPr>
                <w:rFonts w:hint="eastAsia" w:ascii="宋体" w:hAnsi="宋体" w:eastAsia="宋体" w:cs="宋体"/>
                <w:i w:val="0"/>
                <w:iCs w:val="0"/>
                <w:color w:val="000000"/>
                <w:sz w:val="20"/>
                <w:szCs w:val="20"/>
                <w:u w:val="none"/>
              </w:rPr>
            </w:pPr>
          </w:p>
        </w:tc>
      </w:tr>
      <w:tr w14:paraId="2D35F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38"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38"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39"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013D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40" w:author="Administrator" w:date="2024-08-08T09:09:00Z">
              <w:r>
                <w:rPr>
                  <w:rFonts w:hint="eastAsia" w:ascii="宋体" w:hAnsi="宋体" w:eastAsia="宋体" w:cs="宋体"/>
                  <w:i w:val="0"/>
                  <w:color w:val="000000"/>
                  <w:kern w:val="0"/>
                  <w:sz w:val="20"/>
                  <w:szCs w:val="20"/>
                  <w:u w:val="none"/>
                  <w:lang w:val="en-US" w:eastAsia="zh-CN" w:bidi="ar"/>
                </w:rPr>
                <w:t>2041001</w:t>
              </w:r>
            </w:ins>
            <w:del w:id="4841" w:author="Administrator" w:date="2024-08-08T09:09:00Z">
              <w:r>
                <w:rPr>
                  <w:rFonts w:hint="eastAsia" w:ascii="宋体" w:hAnsi="宋体" w:eastAsia="宋体" w:cs="宋体"/>
                  <w:i w:val="0"/>
                  <w:iCs w:val="0"/>
                  <w:color w:val="000000"/>
                  <w:kern w:val="0"/>
                  <w:sz w:val="20"/>
                  <w:szCs w:val="20"/>
                  <w:u w:val="none"/>
                  <w:lang w:val="en-US" w:eastAsia="zh-CN" w:bidi="ar"/>
                </w:rPr>
                <w:delText>2041001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42"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6914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43" w:author="Administrator" w:date="2024-08-08T09:09:00Z">
              <w:r>
                <w:rPr>
                  <w:rFonts w:hint="eastAsia" w:ascii="宋体" w:hAnsi="宋体" w:eastAsia="宋体" w:cs="宋体"/>
                  <w:i w:val="0"/>
                  <w:color w:val="000000"/>
                  <w:kern w:val="0"/>
                  <w:sz w:val="20"/>
                  <w:szCs w:val="20"/>
                  <w:u w:val="none"/>
                  <w:lang w:val="en-US" w:eastAsia="zh-CN" w:bidi="ar"/>
                </w:rPr>
                <w:t xml:space="preserve">    行政运行</w:t>
              </w:r>
            </w:ins>
            <w:del w:id="4844"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45"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03974D">
            <w:pPr>
              <w:jc w:val="right"/>
              <w:rPr>
                <w:rFonts w:hint="eastAsia" w:ascii="宋体" w:hAnsi="宋体" w:eastAsia="宋体" w:cs="宋体"/>
                <w:i w:val="0"/>
                <w:iCs w:val="0"/>
                <w:color w:val="000000"/>
                <w:sz w:val="20"/>
                <w:szCs w:val="20"/>
                <w:u w:val="none"/>
              </w:rPr>
            </w:pPr>
          </w:p>
        </w:tc>
      </w:tr>
      <w:tr w14:paraId="7477C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46"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46"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47"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8E86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48" w:author="Administrator" w:date="2024-08-08T09:09:00Z">
              <w:r>
                <w:rPr>
                  <w:rFonts w:hint="eastAsia" w:ascii="宋体" w:hAnsi="宋体" w:eastAsia="宋体" w:cs="宋体"/>
                  <w:i w:val="0"/>
                  <w:color w:val="000000"/>
                  <w:kern w:val="0"/>
                  <w:sz w:val="20"/>
                  <w:szCs w:val="20"/>
                  <w:u w:val="none"/>
                  <w:lang w:val="en-US" w:eastAsia="zh-CN" w:bidi="ar"/>
                </w:rPr>
                <w:t>2041002</w:t>
              </w:r>
            </w:ins>
            <w:del w:id="4849" w:author="Administrator" w:date="2024-08-08T09:09:00Z">
              <w:r>
                <w:rPr>
                  <w:rFonts w:hint="eastAsia" w:ascii="宋体" w:hAnsi="宋体" w:eastAsia="宋体" w:cs="宋体"/>
                  <w:i w:val="0"/>
                  <w:iCs w:val="0"/>
                  <w:color w:val="000000"/>
                  <w:kern w:val="0"/>
                  <w:sz w:val="20"/>
                  <w:szCs w:val="20"/>
                  <w:u w:val="none"/>
                  <w:lang w:val="en-US" w:eastAsia="zh-CN" w:bidi="ar"/>
                </w:rPr>
                <w:delText>2041002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50"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20F4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51" w:author="Administrator" w:date="2024-08-08T09:09:00Z">
              <w:r>
                <w:rPr>
                  <w:rFonts w:hint="eastAsia" w:ascii="宋体" w:hAnsi="宋体" w:eastAsia="宋体" w:cs="宋体"/>
                  <w:i w:val="0"/>
                  <w:color w:val="000000"/>
                  <w:kern w:val="0"/>
                  <w:sz w:val="20"/>
                  <w:szCs w:val="20"/>
                  <w:u w:val="none"/>
                  <w:lang w:val="en-US" w:eastAsia="zh-CN" w:bidi="ar"/>
                </w:rPr>
                <w:t xml:space="preserve">    一般行政管理事务</w:t>
              </w:r>
            </w:ins>
            <w:del w:id="4852"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53"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EF1FC1">
            <w:pPr>
              <w:jc w:val="right"/>
              <w:rPr>
                <w:rFonts w:hint="eastAsia" w:ascii="宋体" w:hAnsi="宋体" w:eastAsia="宋体" w:cs="宋体"/>
                <w:i w:val="0"/>
                <w:iCs w:val="0"/>
                <w:color w:val="000000"/>
                <w:sz w:val="20"/>
                <w:szCs w:val="20"/>
                <w:u w:val="none"/>
              </w:rPr>
            </w:pPr>
          </w:p>
        </w:tc>
      </w:tr>
      <w:tr w14:paraId="15096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54"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54"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55"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253E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56" w:author="Administrator" w:date="2024-08-08T09:09:00Z">
              <w:r>
                <w:rPr>
                  <w:rFonts w:hint="eastAsia" w:ascii="宋体" w:hAnsi="宋体" w:eastAsia="宋体" w:cs="宋体"/>
                  <w:i w:val="0"/>
                  <w:color w:val="000000"/>
                  <w:kern w:val="0"/>
                  <w:sz w:val="20"/>
                  <w:szCs w:val="20"/>
                  <w:u w:val="none"/>
                  <w:lang w:val="en-US" w:eastAsia="zh-CN" w:bidi="ar"/>
                </w:rPr>
                <w:t>2041006</w:t>
              </w:r>
            </w:ins>
            <w:del w:id="4857" w:author="Administrator" w:date="2024-08-08T09:09:00Z">
              <w:r>
                <w:rPr>
                  <w:rFonts w:hint="eastAsia" w:ascii="宋体" w:hAnsi="宋体" w:eastAsia="宋体" w:cs="宋体"/>
                  <w:i w:val="0"/>
                  <w:iCs w:val="0"/>
                  <w:color w:val="000000"/>
                  <w:kern w:val="0"/>
                  <w:sz w:val="20"/>
                  <w:szCs w:val="20"/>
                  <w:u w:val="none"/>
                  <w:lang w:val="en-US" w:eastAsia="zh-CN" w:bidi="ar"/>
                </w:rPr>
                <w:delText>2041006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58"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D4DF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59" w:author="Administrator" w:date="2024-08-08T09:09:00Z">
              <w:r>
                <w:rPr>
                  <w:rFonts w:hint="eastAsia" w:ascii="宋体" w:hAnsi="宋体" w:eastAsia="宋体" w:cs="宋体"/>
                  <w:i w:val="0"/>
                  <w:color w:val="000000"/>
                  <w:kern w:val="0"/>
                  <w:sz w:val="20"/>
                  <w:szCs w:val="20"/>
                  <w:u w:val="none"/>
                  <w:lang w:val="en-US" w:eastAsia="zh-CN" w:bidi="ar"/>
                </w:rPr>
                <w:t xml:space="preserve">    信息化建设</w:t>
              </w:r>
            </w:ins>
            <w:del w:id="4860"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61"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2C454E">
            <w:pPr>
              <w:jc w:val="right"/>
              <w:rPr>
                <w:rFonts w:hint="eastAsia" w:ascii="宋体" w:hAnsi="宋体" w:eastAsia="宋体" w:cs="宋体"/>
                <w:i w:val="0"/>
                <w:iCs w:val="0"/>
                <w:color w:val="000000"/>
                <w:sz w:val="20"/>
                <w:szCs w:val="20"/>
                <w:u w:val="none"/>
              </w:rPr>
            </w:pPr>
          </w:p>
        </w:tc>
      </w:tr>
      <w:tr w14:paraId="6A278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62"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62"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63"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7CEA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64" w:author="Administrator" w:date="2024-08-08T09:09:00Z">
              <w:r>
                <w:rPr>
                  <w:rFonts w:hint="eastAsia" w:ascii="宋体" w:hAnsi="宋体" w:eastAsia="宋体" w:cs="宋体"/>
                  <w:i w:val="0"/>
                  <w:color w:val="000000"/>
                  <w:kern w:val="0"/>
                  <w:sz w:val="20"/>
                  <w:szCs w:val="20"/>
                  <w:u w:val="none"/>
                  <w:lang w:val="en-US" w:eastAsia="zh-CN" w:bidi="ar"/>
                </w:rPr>
                <w:t>2041007</w:t>
              </w:r>
            </w:ins>
            <w:del w:id="4865" w:author="Administrator" w:date="2024-08-08T09:09:00Z">
              <w:r>
                <w:rPr>
                  <w:rFonts w:hint="eastAsia" w:ascii="宋体" w:hAnsi="宋体" w:eastAsia="宋体" w:cs="宋体"/>
                  <w:i w:val="0"/>
                  <w:iCs w:val="0"/>
                  <w:color w:val="000000"/>
                  <w:kern w:val="0"/>
                  <w:sz w:val="20"/>
                  <w:szCs w:val="20"/>
                  <w:u w:val="none"/>
                  <w:lang w:val="en-US" w:eastAsia="zh-CN" w:bidi="ar"/>
                </w:rPr>
                <w:delText>2041007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66"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89C5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67" w:author="Administrator" w:date="2024-08-08T09:09:00Z">
              <w:r>
                <w:rPr>
                  <w:rFonts w:hint="eastAsia" w:ascii="宋体" w:hAnsi="宋体" w:eastAsia="宋体" w:cs="宋体"/>
                  <w:i w:val="0"/>
                  <w:color w:val="000000"/>
                  <w:kern w:val="0"/>
                  <w:sz w:val="20"/>
                  <w:szCs w:val="20"/>
                  <w:u w:val="none"/>
                  <w:lang w:val="en-US" w:eastAsia="zh-CN" w:bidi="ar"/>
                </w:rPr>
                <w:t xml:space="preserve">    缉私业务</w:t>
              </w:r>
            </w:ins>
            <w:del w:id="4868"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缉私业务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69"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5F9821">
            <w:pPr>
              <w:jc w:val="right"/>
              <w:rPr>
                <w:rFonts w:hint="eastAsia" w:ascii="宋体" w:hAnsi="宋体" w:eastAsia="宋体" w:cs="宋体"/>
                <w:i w:val="0"/>
                <w:iCs w:val="0"/>
                <w:color w:val="000000"/>
                <w:sz w:val="20"/>
                <w:szCs w:val="20"/>
                <w:u w:val="none"/>
              </w:rPr>
            </w:pPr>
          </w:p>
        </w:tc>
      </w:tr>
      <w:tr w14:paraId="10B57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70"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70"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71"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3698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72" w:author="Administrator" w:date="2024-08-08T09:09:00Z">
              <w:r>
                <w:rPr>
                  <w:rFonts w:hint="eastAsia" w:ascii="宋体" w:hAnsi="宋体" w:eastAsia="宋体" w:cs="宋体"/>
                  <w:i w:val="0"/>
                  <w:color w:val="000000"/>
                  <w:kern w:val="0"/>
                  <w:sz w:val="20"/>
                  <w:szCs w:val="20"/>
                  <w:u w:val="none"/>
                  <w:lang w:val="en-US" w:eastAsia="zh-CN" w:bidi="ar"/>
                </w:rPr>
                <w:t>2041099</w:t>
              </w:r>
            </w:ins>
            <w:del w:id="4873" w:author="Administrator" w:date="2024-08-08T09:09:00Z">
              <w:r>
                <w:rPr>
                  <w:rFonts w:hint="eastAsia" w:ascii="宋体" w:hAnsi="宋体" w:eastAsia="宋体" w:cs="宋体"/>
                  <w:i w:val="0"/>
                  <w:iCs w:val="0"/>
                  <w:color w:val="000000"/>
                  <w:kern w:val="0"/>
                  <w:sz w:val="20"/>
                  <w:szCs w:val="20"/>
                  <w:u w:val="none"/>
                  <w:lang w:val="en-US" w:eastAsia="zh-CN" w:bidi="ar"/>
                </w:rPr>
                <w:delText>2041099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74"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20F6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75" w:author="Administrator" w:date="2024-08-08T09:09:00Z">
              <w:r>
                <w:rPr>
                  <w:rFonts w:hint="eastAsia" w:ascii="宋体" w:hAnsi="宋体" w:eastAsia="宋体" w:cs="宋体"/>
                  <w:i w:val="0"/>
                  <w:color w:val="000000"/>
                  <w:kern w:val="0"/>
                  <w:sz w:val="20"/>
                  <w:szCs w:val="20"/>
                  <w:u w:val="none"/>
                  <w:lang w:val="en-US" w:eastAsia="zh-CN" w:bidi="ar"/>
                </w:rPr>
                <w:t xml:space="preserve">    其他缉私警察支出</w:t>
              </w:r>
            </w:ins>
            <w:del w:id="4876"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其他缉私警察支出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77"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FE51C1">
            <w:pPr>
              <w:jc w:val="right"/>
              <w:rPr>
                <w:rFonts w:hint="eastAsia" w:ascii="宋体" w:hAnsi="宋体" w:eastAsia="宋体" w:cs="宋体"/>
                <w:i w:val="0"/>
                <w:iCs w:val="0"/>
                <w:color w:val="000000"/>
                <w:sz w:val="20"/>
                <w:szCs w:val="20"/>
                <w:u w:val="none"/>
              </w:rPr>
            </w:pPr>
          </w:p>
        </w:tc>
      </w:tr>
      <w:tr w14:paraId="2BD8B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78"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78"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79"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A3CE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80" w:author="Administrator" w:date="2024-08-08T09:09:00Z">
              <w:r>
                <w:rPr>
                  <w:rFonts w:hint="eastAsia" w:ascii="宋体" w:hAnsi="宋体" w:eastAsia="宋体" w:cs="宋体"/>
                  <w:i w:val="0"/>
                  <w:color w:val="000000"/>
                  <w:kern w:val="0"/>
                  <w:sz w:val="20"/>
                  <w:szCs w:val="20"/>
                  <w:u w:val="none"/>
                  <w:lang w:val="en-US" w:eastAsia="zh-CN" w:bidi="ar"/>
                </w:rPr>
                <w:t>20499</w:t>
              </w:r>
            </w:ins>
            <w:del w:id="4881" w:author="Administrator" w:date="2024-08-08T09:09:00Z">
              <w:r>
                <w:rPr>
                  <w:rFonts w:hint="eastAsia" w:ascii="宋体" w:hAnsi="宋体" w:eastAsia="宋体" w:cs="宋体"/>
                  <w:i w:val="0"/>
                  <w:iCs w:val="0"/>
                  <w:color w:val="000000"/>
                  <w:kern w:val="0"/>
                  <w:sz w:val="20"/>
                  <w:szCs w:val="20"/>
                  <w:u w:val="none"/>
                  <w:lang w:val="en-US" w:eastAsia="zh-CN" w:bidi="ar"/>
                </w:rPr>
                <w:delText>20499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82"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708E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83" w:author="Administrator" w:date="2024-08-08T09:09:00Z">
              <w:r>
                <w:rPr>
                  <w:rFonts w:hint="eastAsia" w:ascii="宋体" w:hAnsi="宋体" w:eastAsia="宋体" w:cs="宋体"/>
                  <w:i w:val="0"/>
                  <w:color w:val="000000"/>
                  <w:kern w:val="0"/>
                  <w:sz w:val="20"/>
                  <w:szCs w:val="20"/>
                  <w:u w:val="none"/>
                  <w:lang w:val="en-US" w:eastAsia="zh-CN" w:bidi="ar"/>
                </w:rPr>
                <w:t xml:space="preserve">  其他公共安全支出(款)</w:t>
              </w:r>
            </w:ins>
            <w:del w:id="4884"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其他公共安全支出(款)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85"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80002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886" w:author="Administrator" w:date="2024-08-08T09:09:00Z">
              <w:r>
                <w:rPr>
                  <w:rFonts w:hint="eastAsia" w:ascii="宋体" w:hAnsi="宋体" w:eastAsia="宋体" w:cs="宋体"/>
                  <w:i w:val="0"/>
                  <w:color w:val="000000"/>
                  <w:kern w:val="0"/>
                  <w:sz w:val="20"/>
                  <w:szCs w:val="20"/>
                  <w:u w:val="none"/>
                  <w:lang w:val="en-US" w:eastAsia="zh-CN" w:bidi="ar"/>
                </w:rPr>
                <w:t>146</w:t>
              </w:r>
            </w:ins>
            <w:del w:id="4887" w:author="Administrator" w:date="2024-08-08T09:09:00Z">
              <w:r>
                <w:rPr>
                  <w:rFonts w:hint="eastAsia" w:ascii="宋体" w:hAnsi="宋体" w:eastAsia="宋体" w:cs="宋体"/>
                  <w:i w:val="0"/>
                  <w:iCs w:val="0"/>
                  <w:color w:val="000000"/>
                  <w:kern w:val="0"/>
                  <w:sz w:val="20"/>
                  <w:szCs w:val="20"/>
                  <w:u w:val="none"/>
                  <w:lang w:val="en-US" w:eastAsia="zh-CN" w:bidi="ar"/>
                </w:rPr>
                <w:delText>1,252</w:delText>
              </w:r>
            </w:del>
          </w:p>
        </w:tc>
      </w:tr>
      <w:tr w14:paraId="47370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88"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4888" w:author="Administrator" w:date="2024-08-08T09:09:00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89"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6467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90" w:author="Administrator" w:date="2024-08-08T09:09:00Z">
              <w:r>
                <w:rPr>
                  <w:rFonts w:hint="eastAsia" w:ascii="宋体" w:hAnsi="宋体" w:eastAsia="宋体" w:cs="宋体"/>
                  <w:i w:val="0"/>
                  <w:color w:val="000000"/>
                  <w:kern w:val="0"/>
                  <w:sz w:val="20"/>
                  <w:szCs w:val="20"/>
                  <w:u w:val="none"/>
                  <w:lang w:val="en-US" w:eastAsia="zh-CN" w:bidi="ar"/>
                </w:rPr>
                <w:t>2049902</w:t>
              </w:r>
            </w:ins>
            <w:del w:id="4891" w:author="Administrator" w:date="2024-08-08T09:09:00Z">
              <w:r>
                <w:rPr>
                  <w:rFonts w:hint="eastAsia" w:ascii="宋体" w:hAnsi="宋体" w:eastAsia="宋体" w:cs="宋体"/>
                  <w:i w:val="0"/>
                  <w:iCs w:val="0"/>
                  <w:color w:val="000000"/>
                  <w:kern w:val="0"/>
                  <w:sz w:val="20"/>
                  <w:szCs w:val="20"/>
                  <w:u w:val="none"/>
                  <w:lang w:val="en-US" w:eastAsia="zh-CN" w:bidi="ar"/>
                </w:rPr>
                <w:delText>2049902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92"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5736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93" w:author="Administrator" w:date="2024-08-08T09:09:00Z">
              <w:r>
                <w:rPr>
                  <w:rFonts w:hint="eastAsia" w:ascii="宋体" w:hAnsi="宋体" w:eastAsia="宋体" w:cs="宋体"/>
                  <w:i w:val="0"/>
                  <w:color w:val="000000"/>
                  <w:kern w:val="0"/>
                  <w:sz w:val="20"/>
                  <w:szCs w:val="20"/>
                  <w:u w:val="none"/>
                  <w:lang w:val="en-US" w:eastAsia="zh-CN" w:bidi="ar"/>
                </w:rPr>
                <w:t xml:space="preserve">    国家司法救助支出</w:t>
              </w:r>
            </w:ins>
            <w:del w:id="4894"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国家司法救助支出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95"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F69466">
            <w:pPr>
              <w:jc w:val="right"/>
              <w:rPr>
                <w:rFonts w:hint="eastAsia" w:ascii="宋体" w:hAnsi="宋体" w:eastAsia="宋体" w:cs="宋体"/>
                <w:i w:val="0"/>
                <w:iCs w:val="0"/>
                <w:color w:val="000000"/>
                <w:sz w:val="20"/>
                <w:szCs w:val="20"/>
                <w:u w:val="none"/>
              </w:rPr>
            </w:pPr>
          </w:p>
        </w:tc>
      </w:tr>
      <w:tr w14:paraId="35A81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896"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896"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897"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1A2E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898" w:author="Administrator" w:date="2024-08-08T09:09:00Z">
              <w:r>
                <w:rPr>
                  <w:rFonts w:hint="eastAsia" w:ascii="宋体" w:hAnsi="宋体" w:eastAsia="宋体" w:cs="宋体"/>
                  <w:i w:val="0"/>
                  <w:color w:val="000000"/>
                  <w:kern w:val="0"/>
                  <w:sz w:val="20"/>
                  <w:szCs w:val="20"/>
                  <w:u w:val="none"/>
                  <w:lang w:val="en-US" w:eastAsia="zh-CN" w:bidi="ar"/>
                </w:rPr>
                <w:t>2049999</w:t>
              </w:r>
            </w:ins>
            <w:del w:id="4899" w:author="Administrator" w:date="2024-08-08T09:09:00Z">
              <w:r>
                <w:rPr>
                  <w:rFonts w:hint="eastAsia" w:ascii="宋体" w:hAnsi="宋体" w:eastAsia="宋体" w:cs="宋体"/>
                  <w:i w:val="0"/>
                  <w:iCs w:val="0"/>
                  <w:color w:val="000000"/>
                  <w:kern w:val="0"/>
                  <w:sz w:val="20"/>
                  <w:szCs w:val="20"/>
                  <w:u w:val="none"/>
                  <w:lang w:val="en-US" w:eastAsia="zh-CN" w:bidi="ar"/>
                </w:rPr>
                <w:delText>2049999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00"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7F69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01" w:author="Administrator" w:date="2024-08-08T09:09:00Z">
              <w:r>
                <w:rPr>
                  <w:rFonts w:hint="eastAsia" w:ascii="宋体" w:hAnsi="宋体" w:eastAsia="宋体" w:cs="宋体"/>
                  <w:i w:val="0"/>
                  <w:color w:val="000000"/>
                  <w:kern w:val="0"/>
                  <w:sz w:val="20"/>
                  <w:szCs w:val="20"/>
                  <w:u w:val="none"/>
                  <w:lang w:val="en-US" w:eastAsia="zh-CN" w:bidi="ar"/>
                </w:rPr>
                <w:t xml:space="preserve">    其他公共安全支出(项)</w:t>
              </w:r>
            </w:ins>
            <w:del w:id="4902"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其他公共安全支出(项)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03"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B42C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04" w:author="Administrator" w:date="2024-08-08T09:09:00Z">
              <w:r>
                <w:rPr>
                  <w:rFonts w:hint="eastAsia" w:ascii="宋体" w:hAnsi="宋体" w:eastAsia="宋体" w:cs="宋体"/>
                  <w:i w:val="0"/>
                  <w:color w:val="000000"/>
                  <w:kern w:val="0"/>
                  <w:sz w:val="20"/>
                  <w:szCs w:val="20"/>
                  <w:u w:val="none"/>
                  <w:lang w:val="en-US" w:eastAsia="zh-CN" w:bidi="ar"/>
                </w:rPr>
                <w:t>146</w:t>
              </w:r>
            </w:ins>
            <w:del w:id="4905" w:author="Administrator" w:date="2024-08-08T09:09:00Z">
              <w:r>
                <w:rPr>
                  <w:rFonts w:hint="eastAsia" w:ascii="宋体" w:hAnsi="宋体" w:eastAsia="宋体" w:cs="宋体"/>
                  <w:i w:val="0"/>
                  <w:iCs w:val="0"/>
                  <w:color w:val="000000"/>
                  <w:kern w:val="0"/>
                  <w:sz w:val="20"/>
                  <w:szCs w:val="20"/>
                  <w:u w:val="none"/>
                  <w:lang w:val="en-US" w:eastAsia="zh-CN" w:bidi="ar"/>
                </w:rPr>
                <w:delText>1,252</w:delText>
              </w:r>
            </w:del>
          </w:p>
        </w:tc>
      </w:tr>
      <w:tr w14:paraId="1073E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06" w:author="Administrator" w:date="2024-08-08T09:09: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06" w:author="Administrator" w:date="2024-08-08T09:09: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07" w:author="Administrator" w:date="2024-08-08T09:09: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D70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08" w:author="Administrator" w:date="2024-08-08T09:09:00Z">
              <w:r>
                <w:rPr>
                  <w:rFonts w:hint="eastAsia" w:ascii="宋体" w:hAnsi="宋体" w:eastAsia="宋体" w:cs="宋体"/>
                  <w:i w:val="0"/>
                  <w:color w:val="000000"/>
                  <w:kern w:val="0"/>
                  <w:sz w:val="20"/>
                  <w:szCs w:val="20"/>
                  <w:u w:val="none"/>
                  <w:lang w:val="en-US" w:eastAsia="zh-CN" w:bidi="ar"/>
                </w:rPr>
                <w:t>205</w:t>
              </w:r>
            </w:ins>
            <w:del w:id="4909" w:author="Administrator" w:date="2024-08-08T09:09:00Z">
              <w:r>
                <w:rPr>
                  <w:rFonts w:hint="eastAsia" w:ascii="宋体" w:hAnsi="宋体" w:eastAsia="宋体" w:cs="宋体"/>
                  <w:i w:val="0"/>
                  <w:iCs w:val="0"/>
                  <w:color w:val="000000"/>
                  <w:kern w:val="0"/>
                  <w:sz w:val="20"/>
                  <w:szCs w:val="20"/>
                  <w:u w:val="none"/>
                  <w:lang w:val="en-US" w:eastAsia="zh-CN" w:bidi="ar"/>
                </w:rPr>
                <w:delText>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10" w:author="Administrator" w:date="2024-08-08T09:09: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B922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11" w:author="Administrator" w:date="2024-08-08T09:09:00Z">
              <w:r>
                <w:rPr>
                  <w:rFonts w:hint="eastAsia" w:ascii="宋体" w:hAnsi="宋体" w:eastAsia="宋体" w:cs="宋体"/>
                  <w:i w:val="0"/>
                  <w:color w:val="000000"/>
                  <w:kern w:val="0"/>
                  <w:sz w:val="20"/>
                  <w:szCs w:val="20"/>
                  <w:u w:val="none"/>
                  <w:lang w:val="en-US" w:eastAsia="zh-CN" w:bidi="ar"/>
                </w:rPr>
                <w:t>教育支出</w:t>
              </w:r>
            </w:ins>
            <w:del w:id="4912" w:author="Administrator" w:date="2024-08-08T09:09:00Z">
              <w:r>
                <w:rPr>
                  <w:rFonts w:hint="eastAsia" w:ascii="宋体" w:hAnsi="宋体" w:eastAsia="宋体" w:cs="宋体"/>
                  <w:i w:val="0"/>
                  <w:iCs w:val="0"/>
                  <w:color w:val="000000"/>
                  <w:kern w:val="0"/>
                  <w:sz w:val="20"/>
                  <w:szCs w:val="20"/>
                  <w:u w:val="none"/>
                  <w:lang w:val="en-US" w:eastAsia="zh-CN" w:bidi="ar"/>
                </w:rPr>
                <w:delText>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13" w:author="Administrator" w:date="2024-08-08T09:09: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311F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14" w:author="Administrator" w:date="2024-08-08T09:09:00Z">
              <w:r>
                <w:rPr>
                  <w:rFonts w:hint="eastAsia" w:ascii="宋体" w:hAnsi="宋体" w:eastAsia="宋体" w:cs="宋体"/>
                  <w:i w:val="0"/>
                  <w:color w:val="000000"/>
                  <w:kern w:val="0"/>
                  <w:sz w:val="20"/>
                  <w:szCs w:val="20"/>
                  <w:u w:val="none"/>
                  <w:lang w:val="en-US" w:eastAsia="zh-CN" w:bidi="ar"/>
                </w:rPr>
                <w:t>99,251</w:t>
              </w:r>
            </w:ins>
            <w:del w:id="4915" w:author="Administrator" w:date="2024-08-08T09:09:00Z">
              <w:r>
                <w:rPr>
                  <w:rFonts w:hint="eastAsia" w:ascii="宋体" w:hAnsi="宋体" w:eastAsia="宋体" w:cs="宋体"/>
                  <w:i w:val="0"/>
                  <w:iCs w:val="0"/>
                  <w:color w:val="000000"/>
                  <w:kern w:val="0"/>
                  <w:sz w:val="20"/>
                  <w:szCs w:val="20"/>
                  <w:u w:val="none"/>
                  <w:lang w:val="en-US" w:eastAsia="zh-CN" w:bidi="ar"/>
                </w:rPr>
                <w:delText>95,925</w:delText>
              </w:r>
            </w:del>
          </w:p>
        </w:tc>
      </w:tr>
      <w:tr w14:paraId="1F221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1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1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1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868C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18" w:author="Administrator" w:date="2024-08-08T09:09:00Z">
              <w:r>
                <w:rPr>
                  <w:rFonts w:hint="eastAsia" w:ascii="宋体" w:hAnsi="宋体" w:eastAsia="宋体" w:cs="宋体"/>
                  <w:i w:val="0"/>
                  <w:color w:val="000000"/>
                  <w:kern w:val="0"/>
                  <w:sz w:val="20"/>
                  <w:szCs w:val="20"/>
                  <w:u w:val="none"/>
                  <w:lang w:val="en-US" w:eastAsia="zh-CN" w:bidi="ar"/>
                </w:rPr>
                <w:t>20501</w:t>
              </w:r>
            </w:ins>
            <w:del w:id="4919" w:author="Administrator" w:date="2024-08-08T09:09:00Z">
              <w:r>
                <w:rPr>
                  <w:rFonts w:hint="eastAsia" w:ascii="宋体" w:hAnsi="宋体" w:eastAsia="宋体" w:cs="宋体"/>
                  <w:i w:val="0"/>
                  <w:iCs w:val="0"/>
                  <w:color w:val="000000"/>
                  <w:kern w:val="0"/>
                  <w:sz w:val="20"/>
                  <w:szCs w:val="20"/>
                  <w:u w:val="none"/>
                  <w:lang w:val="en-US" w:eastAsia="zh-CN" w:bidi="ar"/>
                </w:rPr>
                <w:delText>20501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2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B150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21" w:author="Administrator" w:date="2024-08-08T09:09:00Z">
              <w:r>
                <w:rPr>
                  <w:rFonts w:hint="eastAsia" w:ascii="宋体" w:hAnsi="宋体" w:eastAsia="宋体" w:cs="宋体"/>
                  <w:i w:val="0"/>
                  <w:color w:val="000000"/>
                  <w:kern w:val="0"/>
                  <w:sz w:val="20"/>
                  <w:szCs w:val="20"/>
                  <w:u w:val="none"/>
                  <w:lang w:val="en-US" w:eastAsia="zh-CN" w:bidi="ar"/>
                </w:rPr>
                <w:t xml:space="preserve">  教育管理事务</w:t>
              </w:r>
            </w:ins>
            <w:del w:id="4922" w:author="Administrator" w:date="2024-08-08T09:09:00Z">
              <w:r>
                <w:rPr>
                  <w:rFonts w:hint="eastAsia" w:ascii="宋体" w:hAnsi="宋体" w:eastAsia="宋体" w:cs="宋体"/>
                  <w:i w:val="0"/>
                  <w:iCs w:val="0"/>
                  <w:color w:val="000000"/>
                  <w:kern w:val="0"/>
                  <w:sz w:val="20"/>
                  <w:szCs w:val="20"/>
                  <w:u w:val="none"/>
                  <w:lang w:val="en-US" w:eastAsia="zh-CN" w:bidi="ar"/>
                </w:rPr>
                <w:delText xml:space="preserve">  教育管理事务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2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AA64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24" w:author="Administrator" w:date="2024-08-08T09:09:00Z">
              <w:r>
                <w:rPr>
                  <w:rFonts w:hint="eastAsia" w:ascii="宋体" w:hAnsi="宋体" w:eastAsia="宋体" w:cs="宋体"/>
                  <w:i w:val="0"/>
                  <w:color w:val="000000"/>
                  <w:kern w:val="0"/>
                  <w:sz w:val="20"/>
                  <w:szCs w:val="20"/>
                  <w:u w:val="none"/>
                  <w:lang w:val="en-US" w:eastAsia="zh-CN" w:bidi="ar"/>
                </w:rPr>
                <w:t>1,834</w:t>
              </w:r>
            </w:ins>
            <w:del w:id="4925" w:author="Administrator" w:date="2024-08-08T09:09:00Z">
              <w:r>
                <w:rPr>
                  <w:rFonts w:hint="eastAsia" w:ascii="宋体" w:hAnsi="宋体" w:eastAsia="宋体" w:cs="宋体"/>
                  <w:i w:val="0"/>
                  <w:iCs w:val="0"/>
                  <w:color w:val="000000"/>
                  <w:kern w:val="0"/>
                  <w:sz w:val="20"/>
                  <w:szCs w:val="20"/>
                  <w:u w:val="none"/>
                  <w:lang w:val="en-US" w:eastAsia="zh-CN" w:bidi="ar"/>
                </w:rPr>
                <w:delText>1,083</w:delText>
              </w:r>
            </w:del>
          </w:p>
        </w:tc>
      </w:tr>
      <w:tr w14:paraId="34A4F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2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2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2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6E12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28" w:author="Administrator" w:date="2024-08-08T09:09:01Z">
              <w:r>
                <w:rPr>
                  <w:rFonts w:hint="eastAsia" w:ascii="宋体" w:hAnsi="宋体" w:eastAsia="宋体" w:cs="宋体"/>
                  <w:i w:val="0"/>
                  <w:color w:val="000000"/>
                  <w:kern w:val="0"/>
                  <w:sz w:val="20"/>
                  <w:szCs w:val="20"/>
                  <w:u w:val="none"/>
                  <w:lang w:val="en-US" w:eastAsia="zh-CN" w:bidi="ar"/>
                </w:rPr>
                <w:t>2050101</w:t>
              </w:r>
            </w:ins>
            <w:del w:id="4929" w:author="Administrator" w:date="2024-08-08T09:09:01Z">
              <w:r>
                <w:rPr>
                  <w:rFonts w:hint="eastAsia" w:ascii="宋体" w:hAnsi="宋体" w:eastAsia="宋体" w:cs="宋体"/>
                  <w:i w:val="0"/>
                  <w:iCs w:val="0"/>
                  <w:color w:val="000000"/>
                  <w:kern w:val="0"/>
                  <w:sz w:val="20"/>
                  <w:szCs w:val="20"/>
                  <w:u w:val="none"/>
                  <w:lang w:val="en-US" w:eastAsia="zh-CN" w:bidi="ar"/>
                </w:rPr>
                <w:delText>2050101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3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4D24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31" w:author="Administrator" w:date="2024-08-08T09:09:01Z">
              <w:r>
                <w:rPr>
                  <w:rFonts w:hint="eastAsia" w:ascii="宋体" w:hAnsi="宋体" w:eastAsia="宋体" w:cs="宋体"/>
                  <w:i w:val="0"/>
                  <w:color w:val="000000"/>
                  <w:kern w:val="0"/>
                  <w:sz w:val="20"/>
                  <w:szCs w:val="20"/>
                  <w:u w:val="none"/>
                  <w:lang w:val="en-US" w:eastAsia="zh-CN" w:bidi="ar"/>
                </w:rPr>
                <w:t xml:space="preserve">    行政运行</w:t>
              </w:r>
            </w:ins>
            <w:del w:id="493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3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DA54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34" w:author="Administrator" w:date="2024-08-08T09:09:01Z">
              <w:r>
                <w:rPr>
                  <w:rFonts w:hint="eastAsia" w:ascii="宋体" w:hAnsi="宋体" w:eastAsia="宋体" w:cs="宋体"/>
                  <w:i w:val="0"/>
                  <w:color w:val="000000"/>
                  <w:kern w:val="0"/>
                  <w:sz w:val="20"/>
                  <w:szCs w:val="20"/>
                  <w:u w:val="none"/>
                  <w:lang w:val="en-US" w:eastAsia="zh-CN" w:bidi="ar"/>
                </w:rPr>
                <w:t>1,288</w:t>
              </w:r>
            </w:ins>
            <w:del w:id="4935" w:author="Administrator" w:date="2024-08-08T09:09:01Z">
              <w:r>
                <w:rPr>
                  <w:rFonts w:hint="eastAsia" w:ascii="宋体" w:hAnsi="宋体" w:eastAsia="宋体" w:cs="宋体"/>
                  <w:i w:val="0"/>
                  <w:iCs w:val="0"/>
                  <w:color w:val="000000"/>
                  <w:kern w:val="0"/>
                  <w:sz w:val="20"/>
                  <w:szCs w:val="20"/>
                  <w:u w:val="none"/>
                  <w:lang w:val="en-US" w:eastAsia="zh-CN" w:bidi="ar"/>
                </w:rPr>
                <w:delText>1,083</w:delText>
              </w:r>
            </w:del>
          </w:p>
        </w:tc>
      </w:tr>
      <w:tr w14:paraId="56021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3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3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3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4C50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38" w:author="Administrator" w:date="2024-08-08T09:09:01Z">
              <w:r>
                <w:rPr>
                  <w:rFonts w:hint="eastAsia" w:ascii="宋体" w:hAnsi="宋体" w:eastAsia="宋体" w:cs="宋体"/>
                  <w:i w:val="0"/>
                  <w:color w:val="000000"/>
                  <w:kern w:val="0"/>
                  <w:sz w:val="20"/>
                  <w:szCs w:val="20"/>
                  <w:u w:val="none"/>
                  <w:lang w:val="en-US" w:eastAsia="zh-CN" w:bidi="ar"/>
                </w:rPr>
                <w:t>2050102</w:t>
              </w:r>
            </w:ins>
            <w:del w:id="4939" w:author="Administrator" w:date="2024-08-08T09:09:01Z">
              <w:r>
                <w:rPr>
                  <w:rFonts w:hint="eastAsia" w:ascii="宋体" w:hAnsi="宋体" w:eastAsia="宋体" w:cs="宋体"/>
                  <w:i w:val="0"/>
                  <w:iCs w:val="0"/>
                  <w:color w:val="000000"/>
                  <w:kern w:val="0"/>
                  <w:sz w:val="20"/>
                  <w:szCs w:val="20"/>
                  <w:u w:val="none"/>
                  <w:lang w:val="en-US" w:eastAsia="zh-CN" w:bidi="ar"/>
                </w:rPr>
                <w:delText>2050102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4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29B5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41" w:author="Administrator" w:date="2024-08-08T09:09:01Z">
              <w:r>
                <w:rPr>
                  <w:rFonts w:hint="eastAsia" w:ascii="宋体" w:hAnsi="宋体" w:eastAsia="宋体" w:cs="宋体"/>
                  <w:i w:val="0"/>
                  <w:color w:val="000000"/>
                  <w:kern w:val="0"/>
                  <w:sz w:val="20"/>
                  <w:szCs w:val="20"/>
                  <w:u w:val="none"/>
                  <w:lang w:val="en-US" w:eastAsia="zh-CN" w:bidi="ar"/>
                </w:rPr>
                <w:t xml:space="preserve">    一般行政管理事务</w:t>
              </w:r>
            </w:ins>
            <w:del w:id="494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4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7A9B9E">
            <w:pPr>
              <w:widowControl/>
              <w:jc w:val="right"/>
              <w:textAlignment w:val="center"/>
              <w:rPr>
                <w:rFonts w:hint="eastAsia" w:ascii="宋体" w:hAnsi="宋体" w:eastAsia="宋体" w:cs="宋体"/>
                <w:i w:val="0"/>
                <w:iCs w:val="0"/>
                <w:color w:val="000000"/>
                <w:sz w:val="20"/>
                <w:szCs w:val="20"/>
                <w:u w:val="none"/>
              </w:rPr>
              <w:pPrChange w:id="4944" w:author="Administrator" w:date="2024-08-08T09:09:01Z">
                <w:pPr>
                  <w:jc w:val="right"/>
                </w:pPr>
              </w:pPrChange>
            </w:pPr>
            <w:ins w:id="4945" w:author="Administrator" w:date="2024-08-08T09:09:01Z">
              <w:r>
                <w:rPr>
                  <w:rFonts w:hint="eastAsia" w:ascii="宋体" w:hAnsi="宋体" w:eastAsia="宋体" w:cs="宋体"/>
                  <w:i w:val="0"/>
                  <w:color w:val="000000"/>
                  <w:kern w:val="0"/>
                  <w:sz w:val="20"/>
                  <w:szCs w:val="20"/>
                  <w:u w:val="none"/>
                  <w:lang w:val="en-US" w:eastAsia="zh-CN" w:bidi="ar"/>
                </w:rPr>
                <w:t>120</w:t>
              </w:r>
            </w:ins>
          </w:p>
        </w:tc>
      </w:tr>
      <w:tr w14:paraId="6E3F5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4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4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4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4C8D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48" w:author="Administrator" w:date="2024-08-08T09:09:01Z">
              <w:r>
                <w:rPr>
                  <w:rFonts w:hint="eastAsia" w:ascii="宋体" w:hAnsi="宋体" w:eastAsia="宋体" w:cs="宋体"/>
                  <w:i w:val="0"/>
                  <w:color w:val="000000"/>
                  <w:kern w:val="0"/>
                  <w:sz w:val="20"/>
                  <w:szCs w:val="20"/>
                  <w:u w:val="none"/>
                  <w:lang w:val="en-US" w:eastAsia="zh-CN" w:bidi="ar"/>
                </w:rPr>
                <w:t>2050103</w:t>
              </w:r>
            </w:ins>
            <w:del w:id="4949" w:author="Administrator" w:date="2024-08-08T09:09:01Z">
              <w:r>
                <w:rPr>
                  <w:rFonts w:hint="eastAsia" w:ascii="宋体" w:hAnsi="宋体" w:eastAsia="宋体" w:cs="宋体"/>
                  <w:i w:val="0"/>
                  <w:iCs w:val="0"/>
                  <w:color w:val="000000"/>
                  <w:kern w:val="0"/>
                  <w:sz w:val="20"/>
                  <w:szCs w:val="20"/>
                  <w:u w:val="none"/>
                  <w:lang w:val="en-US" w:eastAsia="zh-CN" w:bidi="ar"/>
                </w:rPr>
                <w:delText>2050103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5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B82F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51" w:author="Administrator" w:date="2024-08-08T09:09:01Z">
              <w:r>
                <w:rPr>
                  <w:rFonts w:hint="eastAsia" w:ascii="宋体" w:hAnsi="宋体" w:eastAsia="宋体" w:cs="宋体"/>
                  <w:i w:val="0"/>
                  <w:color w:val="000000"/>
                  <w:kern w:val="0"/>
                  <w:sz w:val="20"/>
                  <w:szCs w:val="20"/>
                  <w:u w:val="none"/>
                  <w:lang w:val="en-US" w:eastAsia="zh-CN" w:bidi="ar"/>
                </w:rPr>
                <w:t xml:space="preserve">    机关服务</w:t>
              </w:r>
            </w:ins>
            <w:del w:id="495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5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59B31C">
            <w:pPr>
              <w:widowControl/>
              <w:jc w:val="right"/>
              <w:textAlignment w:val="center"/>
              <w:rPr>
                <w:rFonts w:hint="eastAsia" w:ascii="宋体" w:hAnsi="宋体" w:eastAsia="宋体" w:cs="宋体"/>
                <w:i w:val="0"/>
                <w:iCs w:val="0"/>
                <w:color w:val="000000"/>
                <w:sz w:val="20"/>
                <w:szCs w:val="20"/>
                <w:u w:val="none"/>
              </w:rPr>
              <w:pPrChange w:id="4954" w:author="Administrator" w:date="2024-08-08T09:09:01Z">
                <w:pPr>
                  <w:jc w:val="right"/>
                </w:pPr>
              </w:pPrChange>
            </w:pPr>
            <w:ins w:id="4955" w:author="Administrator" w:date="2024-08-08T09:09:01Z">
              <w:r>
                <w:rPr>
                  <w:rFonts w:hint="eastAsia" w:ascii="宋体" w:hAnsi="宋体" w:eastAsia="宋体" w:cs="宋体"/>
                  <w:i w:val="0"/>
                  <w:color w:val="000000"/>
                  <w:kern w:val="0"/>
                  <w:sz w:val="20"/>
                  <w:szCs w:val="20"/>
                  <w:u w:val="none"/>
                  <w:lang w:val="en-US" w:eastAsia="zh-CN" w:bidi="ar"/>
                </w:rPr>
                <w:t>168</w:t>
              </w:r>
            </w:ins>
          </w:p>
        </w:tc>
      </w:tr>
      <w:tr w14:paraId="77CFE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5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5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5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94D2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58" w:author="Administrator" w:date="2024-08-08T09:09:01Z">
              <w:r>
                <w:rPr>
                  <w:rFonts w:hint="eastAsia" w:ascii="宋体" w:hAnsi="宋体" w:eastAsia="宋体" w:cs="宋体"/>
                  <w:i w:val="0"/>
                  <w:color w:val="000000"/>
                  <w:kern w:val="0"/>
                  <w:sz w:val="20"/>
                  <w:szCs w:val="20"/>
                  <w:u w:val="none"/>
                  <w:lang w:val="en-US" w:eastAsia="zh-CN" w:bidi="ar"/>
                </w:rPr>
                <w:t>2050199</w:t>
              </w:r>
            </w:ins>
            <w:del w:id="4959" w:author="Administrator" w:date="2024-08-08T09:09:01Z">
              <w:r>
                <w:rPr>
                  <w:rFonts w:hint="eastAsia" w:ascii="宋体" w:hAnsi="宋体" w:eastAsia="宋体" w:cs="宋体"/>
                  <w:i w:val="0"/>
                  <w:iCs w:val="0"/>
                  <w:color w:val="000000"/>
                  <w:kern w:val="0"/>
                  <w:sz w:val="20"/>
                  <w:szCs w:val="20"/>
                  <w:u w:val="none"/>
                  <w:lang w:val="en-US" w:eastAsia="zh-CN" w:bidi="ar"/>
                </w:rPr>
                <w:delText>2050199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6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63F0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61" w:author="Administrator" w:date="2024-08-08T09:09:01Z">
              <w:r>
                <w:rPr>
                  <w:rFonts w:hint="eastAsia" w:ascii="宋体" w:hAnsi="宋体" w:eastAsia="宋体" w:cs="宋体"/>
                  <w:i w:val="0"/>
                  <w:color w:val="000000"/>
                  <w:kern w:val="0"/>
                  <w:sz w:val="20"/>
                  <w:szCs w:val="20"/>
                  <w:u w:val="none"/>
                  <w:lang w:val="en-US" w:eastAsia="zh-CN" w:bidi="ar"/>
                </w:rPr>
                <w:t xml:space="preserve">    其他教育管理事务支出</w:t>
              </w:r>
            </w:ins>
            <w:del w:id="496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其他教育管理事务支出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6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107331">
            <w:pPr>
              <w:widowControl/>
              <w:jc w:val="right"/>
              <w:textAlignment w:val="center"/>
              <w:rPr>
                <w:rFonts w:hint="eastAsia" w:ascii="宋体" w:hAnsi="宋体" w:eastAsia="宋体" w:cs="宋体"/>
                <w:i w:val="0"/>
                <w:iCs w:val="0"/>
                <w:color w:val="000000"/>
                <w:sz w:val="20"/>
                <w:szCs w:val="20"/>
                <w:u w:val="none"/>
              </w:rPr>
              <w:pPrChange w:id="4964" w:author="Administrator" w:date="2024-08-08T09:09:01Z">
                <w:pPr>
                  <w:jc w:val="right"/>
                </w:pPr>
              </w:pPrChange>
            </w:pPr>
            <w:ins w:id="4965" w:author="Administrator" w:date="2024-08-08T09:09:01Z">
              <w:r>
                <w:rPr>
                  <w:rFonts w:hint="eastAsia" w:ascii="宋体" w:hAnsi="宋体" w:eastAsia="宋体" w:cs="宋体"/>
                  <w:i w:val="0"/>
                  <w:color w:val="000000"/>
                  <w:kern w:val="0"/>
                  <w:sz w:val="20"/>
                  <w:szCs w:val="20"/>
                  <w:u w:val="none"/>
                  <w:lang w:val="en-US" w:eastAsia="zh-CN" w:bidi="ar"/>
                </w:rPr>
                <w:t>258</w:t>
              </w:r>
            </w:ins>
          </w:p>
        </w:tc>
      </w:tr>
      <w:tr w14:paraId="02927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6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6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6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9FDD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68" w:author="Administrator" w:date="2024-08-08T09:09:01Z">
              <w:r>
                <w:rPr>
                  <w:rFonts w:hint="eastAsia" w:ascii="宋体" w:hAnsi="宋体" w:eastAsia="宋体" w:cs="宋体"/>
                  <w:i w:val="0"/>
                  <w:color w:val="000000"/>
                  <w:kern w:val="0"/>
                  <w:sz w:val="20"/>
                  <w:szCs w:val="20"/>
                  <w:u w:val="none"/>
                  <w:lang w:val="en-US" w:eastAsia="zh-CN" w:bidi="ar"/>
                </w:rPr>
                <w:t>20502</w:t>
              </w:r>
            </w:ins>
            <w:del w:id="4969" w:author="Administrator" w:date="2024-08-08T09:09:01Z">
              <w:r>
                <w:rPr>
                  <w:rFonts w:hint="eastAsia" w:ascii="宋体" w:hAnsi="宋体" w:eastAsia="宋体" w:cs="宋体"/>
                  <w:i w:val="0"/>
                  <w:iCs w:val="0"/>
                  <w:color w:val="000000"/>
                  <w:kern w:val="0"/>
                  <w:sz w:val="20"/>
                  <w:szCs w:val="20"/>
                  <w:u w:val="none"/>
                  <w:lang w:val="en-US" w:eastAsia="zh-CN" w:bidi="ar"/>
                </w:rPr>
                <w:delText>20502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7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7CC0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71" w:author="Administrator" w:date="2024-08-08T09:09:01Z">
              <w:r>
                <w:rPr>
                  <w:rFonts w:hint="eastAsia" w:ascii="宋体" w:hAnsi="宋体" w:eastAsia="宋体" w:cs="宋体"/>
                  <w:i w:val="0"/>
                  <w:color w:val="000000"/>
                  <w:kern w:val="0"/>
                  <w:sz w:val="20"/>
                  <w:szCs w:val="20"/>
                  <w:u w:val="none"/>
                  <w:lang w:val="en-US" w:eastAsia="zh-CN" w:bidi="ar"/>
                </w:rPr>
                <w:t xml:space="preserve">  普通教育</w:t>
              </w:r>
            </w:ins>
            <w:del w:id="497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普通教育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7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49AA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74" w:author="Administrator" w:date="2024-08-08T09:09:01Z">
              <w:r>
                <w:rPr>
                  <w:rFonts w:hint="eastAsia" w:ascii="宋体" w:hAnsi="宋体" w:eastAsia="宋体" w:cs="宋体"/>
                  <w:i w:val="0"/>
                  <w:color w:val="000000"/>
                  <w:kern w:val="0"/>
                  <w:sz w:val="20"/>
                  <w:szCs w:val="20"/>
                  <w:u w:val="none"/>
                  <w:lang w:val="en-US" w:eastAsia="zh-CN" w:bidi="ar"/>
                </w:rPr>
                <w:t>69,953</w:t>
              </w:r>
            </w:ins>
            <w:del w:id="4975" w:author="Administrator" w:date="2024-08-08T09:09:01Z">
              <w:r>
                <w:rPr>
                  <w:rFonts w:hint="eastAsia" w:ascii="宋体" w:hAnsi="宋体" w:eastAsia="宋体" w:cs="宋体"/>
                  <w:i w:val="0"/>
                  <w:iCs w:val="0"/>
                  <w:color w:val="000000"/>
                  <w:kern w:val="0"/>
                  <w:sz w:val="20"/>
                  <w:szCs w:val="20"/>
                  <w:u w:val="none"/>
                  <w:lang w:val="en-US" w:eastAsia="zh-CN" w:bidi="ar"/>
                </w:rPr>
                <w:delText>66,302</w:delText>
              </w:r>
            </w:del>
          </w:p>
        </w:tc>
      </w:tr>
      <w:tr w14:paraId="3254B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7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7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7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443D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78" w:author="Administrator" w:date="2024-08-08T09:09:01Z">
              <w:r>
                <w:rPr>
                  <w:rFonts w:hint="eastAsia" w:ascii="宋体" w:hAnsi="宋体" w:eastAsia="宋体" w:cs="宋体"/>
                  <w:i w:val="0"/>
                  <w:color w:val="000000"/>
                  <w:kern w:val="0"/>
                  <w:sz w:val="20"/>
                  <w:szCs w:val="20"/>
                  <w:u w:val="none"/>
                  <w:lang w:val="en-US" w:eastAsia="zh-CN" w:bidi="ar"/>
                </w:rPr>
                <w:t>2050201</w:t>
              </w:r>
            </w:ins>
            <w:del w:id="4979" w:author="Administrator" w:date="2024-08-08T09:09:01Z">
              <w:r>
                <w:rPr>
                  <w:rFonts w:hint="eastAsia" w:ascii="宋体" w:hAnsi="宋体" w:eastAsia="宋体" w:cs="宋体"/>
                  <w:i w:val="0"/>
                  <w:iCs w:val="0"/>
                  <w:color w:val="000000"/>
                  <w:kern w:val="0"/>
                  <w:sz w:val="20"/>
                  <w:szCs w:val="20"/>
                  <w:u w:val="none"/>
                  <w:lang w:val="en-US" w:eastAsia="zh-CN" w:bidi="ar"/>
                </w:rPr>
                <w:delText>2050201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8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8722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81" w:author="Administrator" w:date="2024-08-08T09:09:01Z">
              <w:r>
                <w:rPr>
                  <w:rFonts w:hint="eastAsia" w:ascii="宋体" w:hAnsi="宋体" w:eastAsia="宋体" w:cs="宋体"/>
                  <w:i w:val="0"/>
                  <w:color w:val="000000"/>
                  <w:kern w:val="0"/>
                  <w:sz w:val="20"/>
                  <w:szCs w:val="20"/>
                  <w:u w:val="none"/>
                  <w:lang w:val="en-US" w:eastAsia="zh-CN" w:bidi="ar"/>
                </w:rPr>
                <w:t xml:space="preserve">    学前教育</w:t>
              </w:r>
            </w:ins>
            <w:del w:id="498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学前教育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8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40FC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84" w:author="Administrator" w:date="2024-08-08T09:09:01Z">
              <w:r>
                <w:rPr>
                  <w:rFonts w:hint="eastAsia" w:ascii="宋体" w:hAnsi="宋体" w:eastAsia="宋体" w:cs="宋体"/>
                  <w:i w:val="0"/>
                  <w:color w:val="000000"/>
                  <w:kern w:val="0"/>
                  <w:sz w:val="20"/>
                  <w:szCs w:val="20"/>
                  <w:u w:val="none"/>
                  <w:lang w:val="en-US" w:eastAsia="zh-CN" w:bidi="ar"/>
                </w:rPr>
                <w:t>1,723</w:t>
              </w:r>
            </w:ins>
            <w:del w:id="4985" w:author="Administrator" w:date="2024-08-08T09:09:01Z">
              <w:r>
                <w:rPr>
                  <w:rFonts w:hint="eastAsia" w:ascii="宋体" w:hAnsi="宋体" w:eastAsia="宋体" w:cs="宋体"/>
                  <w:i w:val="0"/>
                  <w:iCs w:val="0"/>
                  <w:color w:val="000000"/>
                  <w:kern w:val="0"/>
                  <w:sz w:val="20"/>
                  <w:szCs w:val="20"/>
                  <w:u w:val="none"/>
                  <w:lang w:val="en-US" w:eastAsia="zh-CN" w:bidi="ar"/>
                </w:rPr>
                <w:delText>3,254</w:delText>
              </w:r>
            </w:del>
          </w:p>
        </w:tc>
      </w:tr>
      <w:tr w14:paraId="3424C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8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8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8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62A7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88" w:author="Administrator" w:date="2024-08-08T09:09:01Z">
              <w:r>
                <w:rPr>
                  <w:rFonts w:hint="eastAsia" w:ascii="宋体" w:hAnsi="宋体" w:eastAsia="宋体" w:cs="宋体"/>
                  <w:i w:val="0"/>
                  <w:color w:val="000000"/>
                  <w:kern w:val="0"/>
                  <w:sz w:val="20"/>
                  <w:szCs w:val="20"/>
                  <w:u w:val="none"/>
                  <w:lang w:val="en-US" w:eastAsia="zh-CN" w:bidi="ar"/>
                </w:rPr>
                <w:t>2050202</w:t>
              </w:r>
            </w:ins>
            <w:del w:id="4989" w:author="Administrator" w:date="2024-08-08T09:09:01Z">
              <w:r>
                <w:rPr>
                  <w:rFonts w:hint="eastAsia" w:ascii="宋体" w:hAnsi="宋体" w:eastAsia="宋体" w:cs="宋体"/>
                  <w:i w:val="0"/>
                  <w:iCs w:val="0"/>
                  <w:color w:val="000000"/>
                  <w:kern w:val="0"/>
                  <w:sz w:val="20"/>
                  <w:szCs w:val="20"/>
                  <w:u w:val="none"/>
                  <w:lang w:val="en-US" w:eastAsia="zh-CN" w:bidi="ar"/>
                </w:rPr>
                <w:delText>2050202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9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AAF6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91" w:author="Administrator" w:date="2024-08-08T09:09:01Z">
              <w:r>
                <w:rPr>
                  <w:rFonts w:hint="eastAsia" w:ascii="宋体" w:hAnsi="宋体" w:eastAsia="宋体" w:cs="宋体"/>
                  <w:i w:val="0"/>
                  <w:color w:val="000000"/>
                  <w:kern w:val="0"/>
                  <w:sz w:val="20"/>
                  <w:szCs w:val="20"/>
                  <w:u w:val="none"/>
                  <w:lang w:val="en-US" w:eastAsia="zh-CN" w:bidi="ar"/>
                </w:rPr>
                <w:t xml:space="preserve">    小学教育</w:t>
              </w:r>
            </w:ins>
            <w:del w:id="499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小学教育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9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4C5A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4994" w:author="Administrator" w:date="2024-08-08T09:09:01Z">
              <w:r>
                <w:rPr>
                  <w:rFonts w:hint="eastAsia" w:ascii="宋体" w:hAnsi="宋体" w:eastAsia="宋体" w:cs="宋体"/>
                  <w:i w:val="0"/>
                  <w:color w:val="000000"/>
                  <w:kern w:val="0"/>
                  <w:sz w:val="20"/>
                  <w:szCs w:val="20"/>
                  <w:u w:val="none"/>
                  <w:lang w:val="en-US" w:eastAsia="zh-CN" w:bidi="ar"/>
                </w:rPr>
                <w:t>32,061</w:t>
              </w:r>
            </w:ins>
            <w:del w:id="4995" w:author="Administrator" w:date="2024-08-08T09:09:01Z">
              <w:r>
                <w:rPr>
                  <w:rFonts w:hint="eastAsia" w:ascii="宋体" w:hAnsi="宋体" w:eastAsia="宋体" w:cs="宋体"/>
                  <w:i w:val="0"/>
                  <w:iCs w:val="0"/>
                  <w:color w:val="000000"/>
                  <w:kern w:val="0"/>
                  <w:sz w:val="20"/>
                  <w:szCs w:val="20"/>
                  <w:u w:val="none"/>
                  <w:lang w:val="en-US" w:eastAsia="zh-CN" w:bidi="ar"/>
                </w:rPr>
                <w:delText>28,692</w:delText>
              </w:r>
            </w:del>
          </w:p>
        </w:tc>
      </w:tr>
      <w:tr w14:paraId="0AE8B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9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499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99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B83A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4998" w:author="Administrator" w:date="2024-08-08T09:09:01Z">
              <w:r>
                <w:rPr>
                  <w:rFonts w:hint="eastAsia" w:ascii="宋体" w:hAnsi="宋体" w:eastAsia="宋体" w:cs="宋体"/>
                  <w:i w:val="0"/>
                  <w:color w:val="000000"/>
                  <w:kern w:val="0"/>
                  <w:sz w:val="20"/>
                  <w:szCs w:val="20"/>
                  <w:u w:val="none"/>
                  <w:lang w:val="en-US" w:eastAsia="zh-CN" w:bidi="ar"/>
                </w:rPr>
                <w:t>2050203</w:t>
              </w:r>
            </w:ins>
            <w:del w:id="4999" w:author="Administrator" w:date="2024-08-08T09:09:01Z">
              <w:r>
                <w:rPr>
                  <w:rFonts w:hint="eastAsia" w:ascii="宋体" w:hAnsi="宋体" w:eastAsia="宋体" w:cs="宋体"/>
                  <w:i w:val="0"/>
                  <w:iCs w:val="0"/>
                  <w:color w:val="000000"/>
                  <w:kern w:val="0"/>
                  <w:sz w:val="20"/>
                  <w:szCs w:val="20"/>
                  <w:u w:val="none"/>
                  <w:lang w:val="en-US" w:eastAsia="zh-CN" w:bidi="ar"/>
                </w:rPr>
                <w:delText>2050203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0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D988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01" w:author="Administrator" w:date="2024-08-08T09:09:01Z">
              <w:r>
                <w:rPr>
                  <w:rFonts w:hint="eastAsia" w:ascii="宋体" w:hAnsi="宋体" w:eastAsia="宋体" w:cs="宋体"/>
                  <w:i w:val="0"/>
                  <w:color w:val="000000"/>
                  <w:kern w:val="0"/>
                  <w:sz w:val="20"/>
                  <w:szCs w:val="20"/>
                  <w:u w:val="none"/>
                  <w:lang w:val="en-US" w:eastAsia="zh-CN" w:bidi="ar"/>
                </w:rPr>
                <w:t xml:space="preserve">    初中教育</w:t>
              </w:r>
            </w:ins>
            <w:del w:id="500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初中教育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0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ECC4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004" w:author="Administrator" w:date="2024-08-08T09:09:01Z">
              <w:r>
                <w:rPr>
                  <w:rFonts w:hint="eastAsia" w:ascii="宋体" w:hAnsi="宋体" w:eastAsia="宋体" w:cs="宋体"/>
                  <w:i w:val="0"/>
                  <w:color w:val="000000"/>
                  <w:kern w:val="0"/>
                  <w:sz w:val="20"/>
                  <w:szCs w:val="20"/>
                  <w:u w:val="none"/>
                  <w:lang w:val="en-US" w:eastAsia="zh-CN" w:bidi="ar"/>
                </w:rPr>
                <w:t>24,219</w:t>
              </w:r>
            </w:ins>
            <w:del w:id="5005" w:author="Administrator" w:date="2024-08-08T09:09:01Z">
              <w:r>
                <w:rPr>
                  <w:rFonts w:hint="eastAsia" w:ascii="宋体" w:hAnsi="宋体" w:eastAsia="宋体" w:cs="宋体"/>
                  <w:i w:val="0"/>
                  <w:iCs w:val="0"/>
                  <w:color w:val="000000"/>
                  <w:kern w:val="0"/>
                  <w:sz w:val="20"/>
                  <w:szCs w:val="20"/>
                  <w:u w:val="none"/>
                  <w:lang w:val="en-US" w:eastAsia="zh-CN" w:bidi="ar"/>
                </w:rPr>
                <w:delText>23,838</w:delText>
              </w:r>
            </w:del>
          </w:p>
        </w:tc>
      </w:tr>
      <w:tr w14:paraId="13798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0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00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0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BD06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08" w:author="Administrator" w:date="2024-08-08T09:09:01Z">
              <w:r>
                <w:rPr>
                  <w:rFonts w:hint="eastAsia" w:ascii="宋体" w:hAnsi="宋体" w:eastAsia="宋体" w:cs="宋体"/>
                  <w:i w:val="0"/>
                  <w:color w:val="000000"/>
                  <w:kern w:val="0"/>
                  <w:sz w:val="20"/>
                  <w:szCs w:val="20"/>
                  <w:u w:val="none"/>
                  <w:lang w:val="en-US" w:eastAsia="zh-CN" w:bidi="ar"/>
                </w:rPr>
                <w:t>2050204</w:t>
              </w:r>
            </w:ins>
            <w:del w:id="5009" w:author="Administrator" w:date="2024-08-08T09:09:01Z">
              <w:r>
                <w:rPr>
                  <w:rFonts w:hint="eastAsia" w:ascii="宋体" w:hAnsi="宋体" w:eastAsia="宋体" w:cs="宋体"/>
                  <w:i w:val="0"/>
                  <w:iCs w:val="0"/>
                  <w:color w:val="000000"/>
                  <w:kern w:val="0"/>
                  <w:sz w:val="20"/>
                  <w:szCs w:val="20"/>
                  <w:u w:val="none"/>
                  <w:lang w:val="en-US" w:eastAsia="zh-CN" w:bidi="ar"/>
                </w:rPr>
                <w:delText>2050204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1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770C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11" w:author="Administrator" w:date="2024-08-08T09:09:01Z">
              <w:r>
                <w:rPr>
                  <w:rFonts w:hint="eastAsia" w:ascii="宋体" w:hAnsi="宋体" w:eastAsia="宋体" w:cs="宋体"/>
                  <w:i w:val="0"/>
                  <w:color w:val="000000"/>
                  <w:kern w:val="0"/>
                  <w:sz w:val="20"/>
                  <w:szCs w:val="20"/>
                  <w:u w:val="none"/>
                  <w:lang w:val="en-US" w:eastAsia="zh-CN" w:bidi="ar"/>
                </w:rPr>
                <w:t xml:space="preserve">    高中教育</w:t>
              </w:r>
            </w:ins>
            <w:del w:id="501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高中教育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1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7DFB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014" w:author="Administrator" w:date="2024-08-08T09:09:01Z">
              <w:r>
                <w:rPr>
                  <w:rFonts w:hint="eastAsia" w:ascii="宋体" w:hAnsi="宋体" w:eastAsia="宋体" w:cs="宋体"/>
                  <w:i w:val="0"/>
                  <w:color w:val="000000"/>
                  <w:kern w:val="0"/>
                  <w:sz w:val="20"/>
                  <w:szCs w:val="20"/>
                  <w:u w:val="none"/>
                  <w:lang w:val="en-US" w:eastAsia="zh-CN" w:bidi="ar"/>
                </w:rPr>
                <w:t>8,453</w:t>
              </w:r>
            </w:ins>
            <w:del w:id="5015" w:author="Administrator" w:date="2024-08-08T09:09:01Z">
              <w:r>
                <w:rPr>
                  <w:rFonts w:hint="eastAsia" w:ascii="宋体" w:hAnsi="宋体" w:eastAsia="宋体" w:cs="宋体"/>
                  <w:i w:val="0"/>
                  <w:iCs w:val="0"/>
                  <w:color w:val="000000"/>
                  <w:kern w:val="0"/>
                  <w:sz w:val="20"/>
                  <w:szCs w:val="20"/>
                  <w:u w:val="none"/>
                  <w:lang w:val="en-US" w:eastAsia="zh-CN" w:bidi="ar"/>
                </w:rPr>
                <w:delText>7,579</w:delText>
              </w:r>
            </w:del>
          </w:p>
        </w:tc>
      </w:tr>
      <w:tr w14:paraId="3878F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16"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16"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17"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89A5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18" w:author="Administrator" w:date="2024-08-08T09:09:01Z">
              <w:r>
                <w:rPr>
                  <w:rFonts w:hint="eastAsia" w:ascii="宋体" w:hAnsi="宋体" w:eastAsia="宋体" w:cs="宋体"/>
                  <w:i w:val="0"/>
                  <w:color w:val="000000"/>
                  <w:kern w:val="0"/>
                  <w:sz w:val="20"/>
                  <w:szCs w:val="20"/>
                  <w:u w:val="none"/>
                  <w:lang w:val="en-US" w:eastAsia="zh-CN" w:bidi="ar"/>
                </w:rPr>
                <w:t>2050205</w:t>
              </w:r>
            </w:ins>
            <w:del w:id="5019" w:author="Administrator" w:date="2024-08-08T09:09:01Z">
              <w:r>
                <w:rPr>
                  <w:rFonts w:hint="eastAsia" w:ascii="宋体" w:hAnsi="宋体" w:eastAsia="宋体" w:cs="宋体"/>
                  <w:i w:val="0"/>
                  <w:iCs w:val="0"/>
                  <w:color w:val="000000"/>
                  <w:kern w:val="0"/>
                  <w:sz w:val="20"/>
                  <w:szCs w:val="20"/>
                  <w:u w:val="none"/>
                  <w:lang w:val="en-US" w:eastAsia="zh-CN" w:bidi="ar"/>
                </w:rPr>
                <w:delText>2050205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20"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EE35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21" w:author="Administrator" w:date="2024-08-08T09:09:01Z">
              <w:r>
                <w:rPr>
                  <w:rFonts w:hint="eastAsia" w:ascii="宋体" w:hAnsi="宋体" w:eastAsia="宋体" w:cs="宋体"/>
                  <w:i w:val="0"/>
                  <w:color w:val="000000"/>
                  <w:kern w:val="0"/>
                  <w:sz w:val="20"/>
                  <w:szCs w:val="20"/>
                  <w:u w:val="none"/>
                  <w:lang w:val="en-US" w:eastAsia="zh-CN" w:bidi="ar"/>
                </w:rPr>
                <w:t xml:space="preserve">    高等教育</w:t>
              </w:r>
            </w:ins>
            <w:del w:id="5022"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高等教育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23"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092ECA">
            <w:pPr>
              <w:jc w:val="right"/>
              <w:rPr>
                <w:rFonts w:hint="eastAsia" w:ascii="宋体" w:hAnsi="宋体" w:eastAsia="宋体" w:cs="宋体"/>
                <w:i w:val="0"/>
                <w:iCs w:val="0"/>
                <w:color w:val="000000"/>
                <w:sz w:val="20"/>
                <w:szCs w:val="20"/>
                <w:u w:val="none"/>
              </w:rPr>
            </w:pPr>
          </w:p>
        </w:tc>
      </w:tr>
      <w:tr w14:paraId="11A26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24"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024"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25"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A6AB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26" w:author="Administrator" w:date="2024-08-08T09:09:01Z">
              <w:r>
                <w:rPr>
                  <w:rFonts w:hint="eastAsia" w:ascii="宋体" w:hAnsi="宋体" w:eastAsia="宋体" w:cs="宋体"/>
                  <w:i w:val="0"/>
                  <w:color w:val="000000"/>
                  <w:kern w:val="0"/>
                  <w:sz w:val="20"/>
                  <w:szCs w:val="20"/>
                  <w:u w:val="none"/>
                  <w:lang w:val="en-US" w:eastAsia="zh-CN" w:bidi="ar"/>
                </w:rPr>
                <w:t>2050299</w:t>
              </w:r>
            </w:ins>
            <w:del w:id="5027" w:author="Administrator" w:date="2024-08-08T09:09:01Z">
              <w:r>
                <w:rPr>
                  <w:rFonts w:hint="eastAsia" w:ascii="宋体" w:hAnsi="宋体" w:eastAsia="宋体" w:cs="宋体"/>
                  <w:i w:val="0"/>
                  <w:iCs w:val="0"/>
                  <w:color w:val="000000"/>
                  <w:kern w:val="0"/>
                  <w:sz w:val="20"/>
                  <w:szCs w:val="20"/>
                  <w:u w:val="none"/>
                  <w:lang w:val="en-US" w:eastAsia="zh-CN" w:bidi="ar"/>
                </w:rPr>
                <w:delText>2050299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28"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681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29" w:author="Administrator" w:date="2024-08-08T09:09:01Z">
              <w:r>
                <w:rPr>
                  <w:rFonts w:hint="eastAsia" w:ascii="宋体" w:hAnsi="宋体" w:eastAsia="宋体" w:cs="宋体"/>
                  <w:i w:val="0"/>
                  <w:color w:val="000000"/>
                  <w:kern w:val="0"/>
                  <w:sz w:val="20"/>
                  <w:szCs w:val="20"/>
                  <w:u w:val="none"/>
                  <w:lang w:val="en-US" w:eastAsia="zh-CN" w:bidi="ar"/>
                </w:rPr>
                <w:t xml:space="preserve">    其他普通教育支出</w:t>
              </w:r>
            </w:ins>
            <w:del w:id="5030"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其他普通教育支出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31"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0F9E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032" w:author="Administrator" w:date="2024-08-08T09:09:01Z">
              <w:r>
                <w:rPr>
                  <w:rFonts w:hint="eastAsia" w:ascii="宋体" w:hAnsi="宋体" w:eastAsia="宋体" w:cs="宋体"/>
                  <w:i w:val="0"/>
                  <w:color w:val="000000"/>
                  <w:kern w:val="0"/>
                  <w:sz w:val="20"/>
                  <w:szCs w:val="20"/>
                  <w:u w:val="none"/>
                  <w:lang w:val="en-US" w:eastAsia="zh-CN" w:bidi="ar"/>
                </w:rPr>
                <w:t>3,497</w:t>
              </w:r>
            </w:ins>
            <w:del w:id="5033" w:author="Administrator" w:date="2024-08-08T09:09:01Z">
              <w:r>
                <w:rPr>
                  <w:rFonts w:hint="eastAsia" w:ascii="宋体" w:hAnsi="宋体" w:eastAsia="宋体" w:cs="宋体"/>
                  <w:i w:val="0"/>
                  <w:iCs w:val="0"/>
                  <w:color w:val="000000"/>
                  <w:kern w:val="0"/>
                  <w:sz w:val="20"/>
                  <w:szCs w:val="20"/>
                  <w:u w:val="none"/>
                  <w:lang w:val="en-US" w:eastAsia="zh-CN" w:bidi="ar"/>
                </w:rPr>
                <w:delText>2,939</w:delText>
              </w:r>
            </w:del>
          </w:p>
        </w:tc>
      </w:tr>
      <w:tr w14:paraId="26F16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34"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34"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35"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D5FB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36" w:author="Administrator" w:date="2024-08-08T09:09:01Z">
              <w:r>
                <w:rPr>
                  <w:rFonts w:hint="eastAsia" w:ascii="宋体" w:hAnsi="宋体" w:eastAsia="宋体" w:cs="宋体"/>
                  <w:i w:val="0"/>
                  <w:color w:val="000000"/>
                  <w:kern w:val="0"/>
                  <w:sz w:val="20"/>
                  <w:szCs w:val="20"/>
                  <w:u w:val="none"/>
                  <w:lang w:val="en-US" w:eastAsia="zh-CN" w:bidi="ar"/>
                </w:rPr>
                <w:t>20503</w:t>
              </w:r>
            </w:ins>
            <w:del w:id="5037" w:author="Administrator" w:date="2024-08-08T09:09:01Z">
              <w:r>
                <w:rPr>
                  <w:rFonts w:hint="eastAsia" w:ascii="宋体" w:hAnsi="宋体" w:eastAsia="宋体" w:cs="宋体"/>
                  <w:i w:val="0"/>
                  <w:iCs w:val="0"/>
                  <w:color w:val="000000"/>
                  <w:kern w:val="0"/>
                  <w:sz w:val="20"/>
                  <w:szCs w:val="20"/>
                  <w:u w:val="none"/>
                  <w:lang w:val="en-US" w:eastAsia="zh-CN" w:bidi="ar"/>
                </w:rPr>
                <w:delText>20503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38"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58B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39" w:author="Administrator" w:date="2024-08-08T09:09:01Z">
              <w:r>
                <w:rPr>
                  <w:rFonts w:hint="eastAsia" w:ascii="宋体" w:hAnsi="宋体" w:eastAsia="宋体" w:cs="宋体"/>
                  <w:i w:val="0"/>
                  <w:color w:val="000000"/>
                  <w:kern w:val="0"/>
                  <w:sz w:val="20"/>
                  <w:szCs w:val="20"/>
                  <w:u w:val="none"/>
                  <w:lang w:val="en-US" w:eastAsia="zh-CN" w:bidi="ar"/>
                </w:rPr>
                <w:t xml:space="preserve">  职业教育</w:t>
              </w:r>
            </w:ins>
            <w:del w:id="5040"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职业教育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41"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FD072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042" w:author="Administrator" w:date="2024-08-08T09:09:01Z">
              <w:r>
                <w:rPr>
                  <w:rFonts w:hint="eastAsia" w:ascii="宋体" w:hAnsi="宋体" w:eastAsia="宋体" w:cs="宋体"/>
                  <w:i w:val="0"/>
                  <w:color w:val="000000"/>
                  <w:kern w:val="0"/>
                  <w:sz w:val="20"/>
                  <w:szCs w:val="20"/>
                  <w:u w:val="none"/>
                  <w:lang w:val="en-US" w:eastAsia="zh-CN" w:bidi="ar"/>
                </w:rPr>
                <w:t>4,126</w:t>
              </w:r>
            </w:ins>
            <w:del w:id="5043" w:author="Administrator" w:date="2024-08-08T09:09:01Z">
              <w:r>
                <w:rPr>
                  <w:rFonts w:hint="eastAsia" w:ascii="宋体" w:hAnsi="宋体" w:eastAsia="宋体" w:cs="宋体"/>
                  <w:i w:val="0"/>
                  <w:iCs w:val="0"/>
                  <w:color w:val="000000"/>
                  <w:kern w:val="0"/>
                  <w:sz w:val="20"/>
                  <w:szCs w:val="20"/>
                  <w:u w:val="none"/>
                  <w:lang w:val="en-US" w:eastAsia="zh-CN" w:bidi="ar"/>
                </w:rPr>
                <w:delText>1,999</w:delText>
              </w:r>
            </w:del>
          </w:p>
        </w:tc>
      </w:tr>
      <w:tr w14:paraId="75F35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44" w:author="Administrator" w:date="2024-08-08T09:09: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44" w:author="Administrator" w:date="2024-08-08T09:09: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45" w:author="Administrator" w:date="2024-08-08T09:09: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287A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46" w:author="Administrator" w:date="2024-08-08T09:09:01Z">
              <w:r>
                <w:rPr>
                  <w:rFonts w:hint="eastAsia" w:ascii="宋体" w:hAnsi="宋体" w:eastAsia="宋体" w:cs="宋体"/>
                  <w:i w:val="0"/>
                  <w:color w:val="000000"/>
                  <w:kern w:val="0"/>
                  <w:sz w:val="20"/>
                  <w:szCs w:val="20"/>
                  <w:u w:val="none"/>
                  <w:lang w:val="en-US" w:eastAsia="zh-CN" w:bidi="ar"/>
                </w:rPr>
                <w:t>2050301</w:t>
              </w:r>
            </w:ins>
            <w:del w:id="5047" w:author="Administrator" w:date="2024-08-08T09:09:01Z">
              <w:r>
                <w:rPr>
                  <w:rFonts w:hint="eastAsia" w:ascii="宋体" w:hAnsi="宋体" w:eastAsia="宋体" w:cs="宋体"/>
                  <w:i w:val="0"/>
                  <w:iCs w:val="0"/>
                  <w:color w:val="000000"/>
                  <w:kern w:val="0"/>
                  <w:sz w:val="20"/>
                  <w:szCs w:val="20"/>
                  <w:u w:val="none"/>
                  <w:lang w:val="en-US" w:eastAsia="zh-CN" w:bidi="ar"/>
                </w:rPr>
                <w:delText>2050301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48" w:author="Administrator" w:date="2024-08-08T09:09: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2CDC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49" w:author="Administrator" w:date="2024-08-08T09:09:01Z">
              <w:r>
                <w:rPr>
                  <w:rFonts w:hint="eastAsia" w:ascii="宋体" w:hAnsi="宋体" w:eastAsia="宋体" w:cs="宋体"/>
                  <w:i w:val="0"/>
                  <w:color w:val="000000"/>
                  <w:kern w:val="0"/>
                  <w:sz w:val="20"/>
                  <w:szCs w:val="20"/>
                  <w:u w:val="none"/>
                  <w:lang w:val="en-US" w:eastAsia="zh-CN" w:bidi="ar"/>
                </w:rPr>
                <w:t xml:space="preserve">    初等职业教育</w:t>
              </w:r>
            </w:ins>
            <w:del w:id="5050"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初等职业教育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51" w:author="Administrator" w:date="2024-08-08T09:09: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456822">
            <w:pPr>
              <w:jc w:val="right"/>
              <w:rPr>
                <w:rFonts w:hint="eastAsia" w:ascii="宋体" w:hAnsi="宋体" w:eastAsia="宋体" w:cs="宋体"/>
                <w:i w:val="0"/>
                <w:iCs w:val="0"/>
                <w:color w:val="000000"/>
                <w:sz w:val="20"/>
                <w:szCs w:val="20"/>
                <w:u w:val="none"/>
              </w:rPr>
            </w:pPr>
          </w:p>
        </w:tc>
      </w:tr>
      <w:tr w14:paraId="6FDAF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52"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52"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53"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BB02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54" w:author="Administrator" w:date="2024-08-08T09:09:01Z">
              <w:r>
                <w:rPr>
                  <w:rFonts w:hint="eastAsia" w:ascii="宋体" w:hAnsi="宋体" w:eastAsia="宋体" w:cs="宋体"/>
                  <w:i w:val="0"/>
                  <w:color w:val="000000"/>
                  <w:kern w:val="0"/>
                  <w:sz w:val="20"/>
                  <w:szCs w:val="20"/>
                  <w:u w:val="none"/>
                  <w:lang w:val="en-US" w:eastAsia="zh-CN" w:bidi="ar"/>
                </w:rPr>
                <w:t>2050302</w:t>
              </w:r>
            </w:ins>
            <w:del w:id="5055" w:author="Administrator" w:date="2024-08-08T09:09:01Z">
              <w:r>
                <w:rPr>
                  <w:rFonts w:hint="eastAsia" w:ascii="宋体" w:hAnsi="宋体" w:eastAsia="宋体" w:cs="宋体"/>
                  <w:i w:val="0"/>
                  <w:iCs w:val="0"/>
                  <w:color w:val="000000"/>
                  <w:kern w:val="0"/>
                  <w:sz w:val="20"/>
                  <w:szCs w:val="20"/>
                  <w:u w:val="none"/>
                  <w:lang w:val="en-US" w:eastAsia="zh-CN" w:bidi="ar"/>
                </w:rPr>
                <w:delText>2050302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56"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1707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57" w:author="Administrator" w:date="2024-08-08T09:09:01Z">
              <w:r>
                <w:rPr>
                  <w:rFonts w:hint="eastAsia" w:ascii="宋体" w:hAnsi="宋体" w:eastAsia="宋体" w:cs="宋体"/>
                  <w:i w:val="0"/>
                  <w:color w:val="000000"/>
                  <w:kern w:val="0"/>
                  <w:sz w:val="20"/>
                  <w:szCs w:val="20"/>
                  <w:u w:val="none"/>
                  <w:lang w:val="en-US" w:eastAsia="zh-CN" w:bidi="ar"/>
                </w:rPr>
                <w:t xml:space="preserve">    中等职业教育</w:t>
              </w:r>
            </w:ins>
            <w:del w:id="5058" w:author="Administrator" w:date="2024-08-08T09:09:01Z">
              <w:r>
                <w:rPr>
                  <w:rFonts w:hint="eastAsia" w:ascii="宋体" w:hAnsi="宋体" w:eastAsia="宋体" w:cs="宋体"/>
                  <w:i w:val="0"/>
                  <w:iCs w:val="0"/>
                  <w:color w:val="000000"/>
                  <w:kern w:val="0"/>
                  <w:sz w:val="20"/>
                  <w:szCs w:val="20"/>
                  <w:u w:val="none"/>
                  <w:lang w:val="en-US" w:eastAsia="zh-CN" w:bidi="ar"/>
                </w:rPr>
                <w:delText xml:space="preserve">    中等职业教育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59"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00C3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060" w:author="Administrator" w:date="2024-08-08T09:09:01Z">
              <w:r>
                <w:rPr>
                  <w:rFonts w:hint="eastAsia" w:ascii="宋体" w:hAnsi="宋体" w:eastAsia="宋体" w:cs="宋体"/>
                  <w:i w:val="0"/>
                  <w:color w:val="000000"/>
                  <w:kern w:val="0"/>
                  <w:sz w:val="20"/>
                  <w:szCs w:val="20"/>
                  <w:u w:val="none"/>
                  <w:lang w:val="en-US" w:eastAsia="zh-CN" w:bidi="ar"/>
                </w:rPr>
                <w:t>3,310</w:t>
              </w:r>
            </w:ins>
            <w:del w:id="5061" w:author="Administrator" w:date="2024-08-08T09:09:01Z">
              <w:r>
                <w:rPr>
                  <w:rFonts w:hint="eastAsia" w:ascii="宋体" w:hAnsi="宋体" w:eastAsia="宋体" w:cs="宋体"/>
                  <w:i w:val="0"/>
                  <w:iCs w:val="0"/>
                  <w:color w:val="000000"/>
                  <w:kern w:val="0"/>
                  <w:sz w:val="20"/>
                  <w:szCs w:val="20"/>
                  <w:u w:val="none"/>
                  <w:lang w:val="en-US" w:eastAsia="zh-CN" w:bidi="ar"/>
                </w:rPr>
                <w:delText>1,607</w:delText>
              </w:r>
            </w:del>
          </w:p>
        </w:tc>
      </w:tr>
      <w:tr w14:paraId="2CEC0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62"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62"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63"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ED20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64" w:author="Administrator" w:date="2024-08-08T09:09:02Z">
              <w:r>
                <w:rPr>
                  <w:rFonts w:hint="eastAsia" w:ascii="宋体" w:hAnsi="宋体" w:eastAsia="宋体" w:cs="宋体"/>
                  <w:i w:val="0"/>
                  <w:color w:val="000000"/>
                  <w:kern w:val="0"/>
                  <w:sz w:val="20"/>
                  <w:szCs w:val="20"/>
                  <w:u w:val="none"/>
                  <w:lang w:val="en-US" w:eastAsia="zh-CN" w:bidi="ar"/>
                </w:rPr>
                <w:t>2050303</w:t>
              </w:r>
            </w:ins>
            <w:del w:id="5065" w:author="Administrator" w:date="2024-08-08T09:09:02Z">
              <w:r>
                <w:rPr>
                  <w:rFonts w:hint="eastAsia" w:ascii="宋体" w:hAnsi="宋体" w:eastAsia="宋体" w:cs="宋体"/>
                  <w:i w:val="0"/>
                  <w:iCs w:val="0"/>
                  <w:color w:val="000000"/>
                  <w:kern w:val="0"/>
                  <w:sz w:val="20"/>
                  <w:szCs w:val="20"/>
                  <w:u w:val="none"/>
                  <w:lang w:val="en-US" w:eastAsia="zh-CN" w:bidi="ar"/>
                </w:rPr>
                <w:delText>2050303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66"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BCA1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67" w:author="Administrator" w:date="2024-08-08T09:09:02Z">
              <w:r>
                <w:rPr>
                  <w:rFonts w:hint="eastAsia" w:ascii="宋体" w:hAnsi="宋体" w:eastAsia="宋体" w:cs="宋体"/>
                  <w:i w:val="0"/>
                  <w:color w:val="000000"/>
                  <w:kern w:val="0"/>
                  <w:sz w:val="20"/>
                  <w:szCs w:val="20"/>
                  <w:u w:val="none"/>
                  <w:lang w:val="en-US" w:eastAsia="zh-CN" w:bidi="ar"/>
                </w:rPr>
                <w:t xml:space="preserve">    技校教育</w:t>
              </w:r>
            </w:ins>
            <w:del w:id="5068"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技校教育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69"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9354B7">
            <w:pPr>
              <w:jc w:val="right"/>
              <w:rPr>
                <w:rFonts w:hint="eastAsia" w:ascii="宋体" w:hAnsi="宋体" w:eastAsia="宋体" w:cs="宋体"/>
                <w:i w:val="0"/>
                <w:iCs w:val="0"/>
                <w:color w:val="000000"/>
                <w:sz w:val="20"/>
                <w:szCs w:val="20"/>
                <w:u w:val="none"/>
              </w:rPr>
            </w:pPr>
          </w:p>
        </w:tc>
      </w:tr>
      <w:tr w14:paraId="6FE5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70"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70"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71"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08D2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72" w:author="Administrator" w:date="2024-08-08T09:09:02Z">
              <w:r>
                <w:rPr>
                  <w:rFonts w:hint="eastAsia" w:ascii="宋体" w:hAnsi="宋体" w:eastAsia="宋体" w:cs="宋体"/>
                  <w:i w:val="0"/>
                  <w:color w:val="000000"/>
                  <w:kern w:val="0"/>
                  <w:sz w:val="20"/>
                  <w:szCs w:val="20"/>
                  <w:u w:val="none"/>
                  <w:lang w:val="en-US" w:eastAsia="zh-CN" w:bidi="ar"/>
                </w:rPr>
                <w:t>2050305</w:t>
              </w:r>
            </w:ins>
            <w:del w:id="5073" w:author="Administrator" w:date="2024-08-08T09:09:02Z">
              <w:r>
                <w:rPr>
                  <w:rFonts w:hint="eastAsia" w:ascii="宋体" w:hAnsi="宋体" w:eastAsia="宋体" w:cs="宋体"/>
                  <w:i w:val="0"/>
                  <w:iCs w:val="0"/>
                  <w:color w:val="000000"/>
                  <w:kern w:val="0"/>
                  <w:sz w:val="20"/>
                  <w:szCs w:val="20"/>
                  <w:u w:val="none"/>
                  <w:lang w:val="en-US" w:eastAsia="zh-CN" w:bidi="ar"/>
                </w:rPr>
                <w:delText>2050305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74"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79B2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75" w:author="Administrator" w:date="2024-08-08T09:09:02Z">
              <w:r>
                <w:rPr>
                  <w:rFonts w:hint="eastAsia" w:ascii="宋体" w:hAnsi="宋体" w:eastAsia="宋体" w:cs="宋体"/>
                  <w:i w:val="0"/>
                  <w:color w:val="000000"/>
                  <w:kern w:val="0"/>
                  <w:sz w:val="20"/>
                  <w:szCs w:val="20"/>
                  <w:u w:val="none"/>
                  <w:lang w:val="en-US" w:eastAsia="zh-CN" w:bidi="ar"/>
                </w:rPr>
                <w:t xml:space="preserve">    高等职业教育</w:t>
              </w:r>
            </w:ins>
            <w:del w:id="5076"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高等职业教育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77"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1533CD">
            <w:pPr>
              <w:jc w:val="right"/>
              <w:rPr>
                <w:rFonts w:hint="eastAsia" w:ascii="宋体" w:hAnsi="宋体" w:eastAsia="宋体" w:cs="宋体"/>
                <w:i w:val="0"/>
                <w:iCs w:val="0"/>
                <w:color w:val="000000"/>
                <w:sz w:val="20"/>
                <w:szCs w:val="20"/>
                <w:u w:val="none"/>
              </w:rPr>
            </w:pPr>
          </w:p>
        </w:tc>
      </w:tr>
      <w:tr w14:paraId="0E2F7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78"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78"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79"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F82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80" w:author="Administrator" w:date="2024-08-08T09:09:02Z">
              <w:r>
                <w:rPr>
                  <w:rFonts w:hint="eastAsia" w:ascii="宋体" w:hAnsi="宋体" w:eastAsia="宋体" w:cs="宋体"/>
                  <w:i w:val="0"/>
                  <w:color w:val="000000"/>
                  <w:kern w:val="0"/>
                  <w:sz w:val="20"/>
                  <w:szCs w:val="20"/>
                  <w:u w:val="none"/>
                  <w:lang w:val="en-US" w:eastAsia="zh-CN" w:bidi="ar"/>
                </w:rPr>
                <w:t>2050399</w:t>
              </w:r>
            </w:ins>
            <w:del w:id="5081" w:author="Administrator" w:date="2024-08-08T09:09:02Z">
              <w:r>
                <w:rPr>
                  <w:rFonts w:hint="eastAsia" w:ascii="宋体" w:hAnsi="宋体" w:eastAsia="宋体" w:cs="宋体"/>
                  <w:i w:val="0"/>
                  <w:iCs w:val="0"/>
                  <w:color w:val="000000"/>
                  <w:kern w:val="0"/>
                  <w:sz w:val="20"/>
                  <w:szCs w:val="20"/>
                  <w:u w:val="none"/>
                  <w:lang w:val="en-US" w:eastAsia="zh-CN" w:bidi="ar"/>
                </w:rPr>
                <w:delText>2050399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82"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E78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83" w:author="Administrator" w:date="2024-08-08T09:09:02Z">
              <w:r>
                <w:rPr>
                  <w:rFonts w:hint="eastAsia" w:ascii="宋体" w:hAnsi="宋体" w:eastAsia="宋体" w:cs="宋体"/>
                  <w:i w:val="0"/>
                  <w:color w:val="000000"/>
                  <w:kern w:val="0"/>
                  <w:sz w:val="20"/>
                  <w:szCs w:val="20"/>
                  <w:u w:val="none"/>
                  <w:lang w:val="en-US" w:eastAsia="zh-CN" w:bidi="ar"/>
                </w:rPr>
                <w:t xml:space="preserve">    其他职业教育支出</w:t>
              </w:r>
            </w:ins>
            <w:del w:id="5084"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其他职业教育支出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85"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E61C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086" w:author="Administrator" w:date="2024-08-08T09:09:02Z">
              <w:r>
                <w:rPr>
                  <w:rFonts w:hint="eastAsia" w:ascii="宋体" w:hAnsi="宋体" w:eastAsia="宋体" w:cs="宋体"/>
                  <w:i w:val="0"/>
                  <w:color w:val="000000"/>
                  <w:kern w:val="0"/>
                  <w:sz w:val="20"/>
                  <w:szCs w:val="20"/>
                  <w:u w:val="none"/>
                  <w:lang w:val="en-US" w:eastAsia="zh-CN" w:bidi="ar"/>
                </w:rPr>
                <w:t>816</w:t>
              </w:r>
            </w:ins>
            <w:del w:id="5087" w:author="Administrator" w:date="2024-08-08T09:09:02Z">
              <w:r>
                <w:rPr>
                  <w:rFonts w:hint="eastAsia" w:ascii="宋体" w:hAnsi="宋体" w:eastAsia="宋体" w:cs="宋体"/>
                  <w:i w:val="0"/>
                  <w:iCs w:val="0"/>
                  <w:color w:val="000000"/>
                  <w:kern w:val="0"/>
                  <w:sz w:val="20"/>
                  <w:szCs w:val="20"/>
                  <w:u w:val="none"/>
                  <w:lang w:val="en-US" w:eastAsia="zh-CN" w:bidi="ar"/>
                </w:rPr>
                <w:delText>392</w:delText>
              </w:r>
            </w:del>
          </w:p>
        </w:tc>
      </w:tr>
      <w:tr w14:paraId="587F7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88"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88"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89"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97FD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90" w:author="Administrator" w:date="2024-08-08T09:09:02Z">
              <w:r>
                <w:rPr>
                  <w:rFonts w:hint="eastAsia" w:ascii="宋体" w:hAnsi="宋体" w:eastAsia="宋体" w:cs="宋体"/>
                  <w:i w:val="0"/>
                  <w:color w:val="000000"/>
                  <w:kern w:val="0"/>
                  <w:sz w:val="20"/>
                  <w:szCs w:val="20"/>
                  <w:u w:val="none"/>
                  <w:lang w:val="en-US" w:eastAsia="zh-CN" w:bidi="ar"/>
                </w:rPr>
                <w:t>20504</w:t>
              </w:r>
            </w:ins>
            <w:del w:id="5091" w:author="Administrator" w:date="2024-08-08T09:09:02Z">
              <w:r>
                <w:rPr>
                  <w:rFonts w:hint="eastAsia" w:ascii="宋体" w:hAnsi="宋体" w:eastAsia="宋体" w:cs="宋体"/>
                  <w:i w:val="0"/>
                  <w:iCs w:val="0"/>
                  <w:color w:val="000000"/>
                  <w:kern w:val="0"/>
                  <w:sz w:val="20"/>
                  <w:szCs w:val="20"/>
                  <w:u w:val="none"/>
                  <w:lang w:val="en-US" w:eastAsia="zh-CN" w:bidi="ar"/>
                </w:rPr>
                <w:delText>20504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92"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F1FD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93" w:author="Administrator" w:date="2024-08-08T09:09:02Z">
              <w:r>
                <w:rPr>
                  <w:rFonts w:hint="eastAsia" w:ascii="宋体" w:hAnsi="宋体" w:eastAsia="宋体" w:cs="宋体"/>
                  <w:i w:val="0"/>
                  <w:color w:val="000000"/>
                  <w:kern w:val="0"/>
                  <w:sz w:val="20"/>
                  <w:szCs w:val="20"/>
                  <w:u w:val="none"/>
                  <w:lang w:val="en-US" w:eastAsia="zh-CN" w:bidi="ar"/>
                </w:rPr>
                <w:t xml:space="preserve">  成人教育</w:t>
              </w:r>
            </w:ins>
            <w:del w:id="5094"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成人教育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95"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9A01D8">
            <w:pPr>
              <w:jc w:val="right"/>
              <w:rPr>
                <w:rFonts w:hint="eastAsia" w:ascii="宋体" w:hAnsi="宋体" w:eastAsia="宋体" w:cs="宋体"/>
                <w:i w:val="0"/>
                <w:iCs w:val="0"/>
                <w:color w:val="000000"/>
                <w:sz w:val="20"/>
                <w:szCs w:val="20"/>
                <w:u w:val="none"/>
              </w:rPr>
            </w:pPr>
          </w:p>
        </w:tc>
      </w:tr>
      <w:tr w14:paraId="70F5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096"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096"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97"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2328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098" w:author="Administrator" w:date="2024-08-08T09:09:02Z">
              <w:r>
                <w:rPr>
                  <w:rFonts w:hint="eastAsia" w:ascii="宋体" w:hAnsi="宋体" w:eastAsia="宋体" w:cs="宋体"/>
                  <w:i w:val="0"/>
                  <w:color w:val="000000"/>
                  <w:kern w:val="0"/>
                  <w:sz w:val="20"/>
                  <w:szCs w:val="20"/>
                  <w:u w:val="none"/>
                  <w:lang w:val="en-US" w:eastAsia="zh-CN" w:bidi="ar"/>
                </w:rPr>
                <w:t>2050401</w:t>
              </w:r>
            </w:ins>
            <w:del w:id="5099" w:author="Administrator" w:date="2024-08-08T09:09:02Z">
              <w:r>
                <w:rPr>
                  <w:rFonts w:hint="eastAsia" w:ascii="宋体" w:hAnsi="宋体" w:eastAsia="宋体" w:cs="宋体"/>
                  <w:i w:val="0"/>
                  <w:iCs w:val="0"/>
                  <w:color w:val="000000"/>
                  <w:kern w:val="0"/>
                  <w:sz w:val="20"/>
                  <w:szCs w:val="20"/>
                  <w:u w:val="none"/>
                  <w:lang w:val="en-US" w:eastAsia="zh-CN" w:bidi="ar"/>
                </w:rPr>
                <w:delText>2050401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00"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CAA1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01" w:author="Administrator" w:date="2024-08-08T09:09:02Z">
              <w:r>
                <w:rPr>
                  <w:rFonts w:hint="eastAsia" w:ascii="宋体" w:hAnsi="宋体" w:eastAsia="宋体" w:cs="宋体"/>
                  <w:i w:val="0"/>
                  <w:color w:val="000000"/>
                  <w:kern w:val="0"/>
                  <w:sz w:val="20"/>
                  <w:szCs w:val="20"/>
                  <w:u w:val="none"/>
                  <w:lang w:val="en-US" w:eastAsia="zh-CN" w:bidi="ar"/>
                </w:rPr>
                <w:t xml:space="preserve">    成人初等教育</w:t>
              </w:r>
            </w:ins>
            <w:del w:id="5102"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成人初等教育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03"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696791">
            <w:pPr>
              <w:jc w:val="right"/>
              <w:rPr>
                <w:rFonts w:hint="eastAsia" w:ascii="宋体" w:hAnsi="宋体" w:eastAsia="宋体" w:cs="宋体"/>
                <w:i w:val="0"/>
                <w:iCs w:val="0"/>
                <w:color w:val="000000"/>
                <w:sz w:val="20"/>
                <w:szCs w:val="20"/>
                <w:u w:val="none"/>
              </w:rPr>
            </w:pPr>
          </w:p>
        </w:tc>
      </w:tr>
      <w:tr w14:paraId="2B4C8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04"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04"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05"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8636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06" w:author="Administrator" w:date="2024-08-08T09:09:02Z">
              <w:r>
                <w:rPr>
                  <w:rFonts w:hint="eastAsia" w:ascii="宋体" w:hAnsi="宋体" w:eastAsia="宋体" w:cs="宋体"/>
                  <w:i w:val="0"/>
                  <w:color w:val="000000"/>
                  <w:kern w:val="0"/>
                  <w:sz w:val="20"/>
                  <w:szCs w:val="20"/>
                  <w:u w:val="none"/>
                  <w:lang w:val="en-US" w:eastAsia="zh-CN" w:bidi="ar"/>
                </w:rPr>
                <w:t>2050402</w:t>
              </w:r>
            </w:ins>
            <w:del w:id="5107" w:author="Administrator" w:date="2024-08-08T09:09:02Z">
              <w:r>
                <w:rPr>
                  <w:rFonts w:hint="eastAsia" w:ascii="宋体" w:hAnsi="宋体" w:eastAsia="宋体" w:cs="宋体"/>
                  <w:i w:val="0"/>
                  <w:iCs w:val="0"/>
                  <w:color w:val="000000"/>
                  <w:kern w:val="0"/>
                  <w:sz w:val="20"/>
                  <w:szCs w:val="20"/>
                  <w:u w:val="none"/>
                  <w:lang w:val="en-US" w:eastAsia="zh-CN" w:bidi="ar"/>
                </w:rPr>
                <w:delText>2050402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08"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38A6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09" w:author="Administrator" w:date="2024-08-08T09:09:02Z">
              <w:r>
                <w:rPr>
                  <w:rFonts w:hint="eastAsia" w:ascii="宋体" w:hAnsi="宋体" w:eastAsia="宋体" w:cs="宋体"/>
                  <w:i w:val="0"/>
                  <w:color w:val="000000"/>
                  <w:kern w:val="0"/>
                  <w:sz w:val="20"/>
                  <w:szCs w:val="20"/>
                  <w:u w:val="none"/>
                  <w:lang w:val="en-US" w:eastAsia="zh-CN" w:bidi="ar"/>
                </w:rPr>
                <w:t xml:space="preserve">    成人中等教育</w:t>
              </w:r>
            </w:ins>
            <w:del w:id="5110"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成人中等教育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11"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1DF4AD">
            <w:pPr>
              <w:jc w:val="right"/>
              <w:rPr>
                <w:rFonts w:hint="eastAsia" w:ascii="宋体" w:hAnsi="宋体" w:eastAsia="宋体" w:cs="宋体"/>
                <w:i w:val="0"/>
                <w:iCs w:val="0"/>
                <w:color w:val="000000"/>
                <w:sz w:val="20"/>
                <w:szCs w:val="20"/>
                <w:u w:val="none"/>
              </w:rPr>
            </w:pPr>
          </w:p>
        </w:tc>
      </w:tr>
      <w:tr w14:paraId="126B5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12"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12"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13"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FF6D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14" w:author="Administrator" w:date="2024-08-08T09:09:02Z">
              <w:r>
                <w:rPr>
                  <w:rFonts w:hint="eastAsia" w:ascii="宋体" w:hAnsi="宋体" w:eastAsia="宋体" w:cs="宋体"/>
                  <w:i w:val="0"/>
                  <w:color w:val="000000"/>
                  <w:kern w:val="0"/>
                  <w:sz w:val="20"/>
                  <w:szCs w:val="20"/>
                  <w:u w:val="none"/>
                  <w:lang w:val="en-US" w:eastAsia="zh-CN" w:bidi="ar"/>
                </w:rPr>
                <w:t>2050403</w:t>
              </w:r>
            </w:ins>
            <w:del w:id="5115" w:author="Administrator" w:date="2024-08-08T09:09:02Z">
              <w:r>
                <w:rPr>
                  <w:rFonts w:hint="eastAsia" w:ascii="宋体" w:hAnsi="宋体" w:eastAsia="宋体" w:cs="宋体"/>
                  <w:i w:val="0"/>
                  <w:iCs w:val="0"/>
                  <w:color w:val="000000"/>
                  <w:kern w:val="0"/>
                  <w:sz w:val="20"/>
                  <w:szCs w:val="20"/>
                  <w:u w:val="none"/>
                  <w:lang w:val="en-US" w:eastAsia="zh-CN" w:bidi="ar"/>
                </w:rPr>
                <w:delText>2050403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16"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716A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17" w:author="Administrator" w:date="2024-08-08T09:09:02Z">
              <w:r>
                <w:rPr>
                  <w:rFonts w:hint="eastAsia" w:ascii="宋体" w:hAnsi="宋体" w:eastAsia="宋体" w:cs="宋体"/>
                  <w:i w:val="0"/>
                  <w:color w:val="000000"/>
                  <w:kern w:val="0"/>
                  <w:sz w:val="20"/>
                  <w:szCs w:val="20"/>
                  <w:u w:val="none"/>
                  <w:lang w:val="en-US" w:eastAsia="zh-CN" w:bidi="ar"/>
                </w:rPr>
                <w:t xml:space="preserve">    成人高等教育</w:t>
              </w:r>
            </w:ins>
            <w:del w:id="5118"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成人高等教育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19"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2AA5A7">
            <w:pPr>
              <w:jc w:val="right"/>
              <w:rPr>
                <w:rFonts w:hint="eastAsia" w:ascii="宋体" w:hAnsi="宋体" w:eastAsia="宋体" w:cs="宋体"/>
                <w:i w:val="0"/>
                <w:iCs w:val="0"/>
                <w:color w:val="000000"/>
                <w:sz w:val="20"/>
                <w:szCs w:val="20"/>
                <w:u w:val="none"/>
              </w:rPr>
            </w:pPr>
          </w:p>
        </w:tc>
      </w:tr>
      <w:tr w14:paraId="5B2A8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20"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20"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21"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85EC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22" w:author="Administrator" w:date="2024-08-08T09:09:02Z">
              <w:r>
                <w:rPr>
                  <w:rFonts w:hint="eastAsia" w:ascii="宋体" w:hAnsi="宋体" w:eastAsia="宋体" w:cs="宋体"/>
                  <w:i w:val="0"/>
                  <w:color w:val="000000"/>
                  <w:kern w:val="0"/>
                  <w:sz w:val="20"/>
                  <w:szCs w:val="20"/>
                  <w:u w:val="none"/>
                  <w:lang w:val="en-US" w:eastAsia="zh-CN" w:bidi="ar"/>
                </w:rPr>
                <w:t>2050404</w:t>
              </w:r>
            </w:ins>
            <w:del w:id="5123" w:author="Administrator" w:date="2024-08-08T09:09:02Z">
              <w:r>
                <w:rPr>
                  <w:rFonts w:hint="eastAsia" w:ascii="宋体" w:hAnsi="宋体" w:eastAsia="宋体" w:cs="宋体"/>
                  <w:i w:val="0"/>
                  <w:iCs w:val="0"/>
                  <w:color w:val="000000"/>
                  <w:kern w:val="0"/>
                  <w:sz w:val="20"/>
                  <w:szCs w:val="20"/>
                  <w:u w:val="none"/>
                  <w:lang w:val="en-US" w:eastAsia="zh-CN" w:bidi="ar"/>
                </w:rPr>
                <w:delText>2050404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24"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9116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25" w:author="Administrator" w:date="2024-08-08T09:09:02Z">
              <w:r>
                <w:rPr>
                  <w:rFonts w:hint="eastAsia" w:ascii="宋体" w:hAnsi="宋体" w:eastAsia="宋体" w:cs="宋体"/>
                  <w:i w:val="0"/>
                  <w:color w:val="000000"/>
                  <w:kern w:val="0"/>
                  <w:sz w:val="20"/>
                  <w:szCs w:val="20"/>
                  <w:u w:val="none"/>
                  <w:lang w:val="en-US" w:eastAsia="zh-CN" w:bidi="ar"/>
                </w:rPr>
                <w:t xml:space="preserve">    成人广播电视教育</w:t>
              </w:r>
            </w:ins>
            <w:del w:id="5126"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成人广播电视教育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27"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7001E2">
            <w:pPr>
              <w:jc w:val="right"/>
              <w:rPr>
                <w:rFonts w:hint="eastAsia" w:ascii="宋体" w:hAnsi="宋体" w:eastAsia="宋体" w:cs="宋体"/>
                <w:i w:val="0"/>
                <w:iCs w:val="0"/>
                <w:color w:val="000000"/>
                <w:sz w:val="20"/>
                <w:szCs w:val="20"/>
                <w:u w:val="none"/>
              </w:rPr>
            </w:pPr>
          </w:p>
        </w:tc>
      </w:tr>
      <w:tr w14:paraId="4BF4C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28"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28"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29"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A43B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30" w:author="Administrator" w:date="2024-08-08T09:09:02Z">
              <w:r>
                <w:rPr>
                  <w:rFonts w:hint="eastAsia" w:ascii="宋体" w:hAnsi="宋体" w:eastAsia="宋体" w:cs="宋体"/>
                  <w:i w:val="0"/>
                  <w:color w:val="000000"/>
                  <w:kern w:val="0"/>
                  <w:sz w:val="20"/>
                  <w:szCs w:val="20"/>
                  <w:u w:val="none"/>
                  <w:lang w:val="en-US" w:eastAsia="zh-CN" w:bidi="ar"/>
                </w:rPr>
                <w:t>2050499</w:t>
              </w:r>
            </w:ins>
            <w:del w:id="5131" w:author="Administrator" w:date="2024-08-08T09:09:02Z">
              <w:r>
                <w:rPr>
                  <w:rFonts w:hint="eastAsia" w:ascii="宋体" w:hAnsi="宋体" w:eastAsia="宋体" w:cs="宋体"/>
                  <w:i w:val="0"/>
                  <w:iCs w:val="0"/>
                  <w:color w:val="000000"/>
                  <w:kern w:val="0"/>
                  <w:sz w:val="20"/>
                  <w:szCs w:val="20"/>
                  <w:u w:val="none"/>
                  <w:lang w:val="en-US" w:eastAsia="zh-CN" w:bidi="ar"/>
                </w:rPr>
                <w:delText>2050499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32"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9C3E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33" w:author="Administrator" w:date="2024-08-08T09:09:02Z">
              <w:r>
                <w:rPr>
                  <w:rFonts w:hint="eastAsia" w:ascii="宋体" w:hAnsi="宋体" w:eastAsia="宋体" w:cs="宋体"/>
                  <w:i w:val="0"/>
                  <w:color w:val="000000"/>
                  <w:kern w:val="0"/>
                  <w:sz w:val="20"/>
                  <w:szCs w:val="20"/>
                  <w:u w:val="none"/>
                  <w:lang w:val="en-US" w:eastAsia="zh-CN" w:bidi="ar"/>
                </w:rPr>
                <w:t xml:space="preserve">    其他成人教育支出</w:t>
              </w:r>
            </w:ins>
            <w:del w:id="5134"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其他成人教育支出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35"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A58C05">
            <w:pPr>
              <w:jc w:val="right"/>
              <w:rPr>
                <w:rFonts w:hint="eastAsia" w:ascii="宋体" w:hAnsi="宋体" w:eastAsia="宋体" w:cs="宋体"/>
                <w:i w:val="0"/>
                <w:iCs w:val="0"/>
                <w:color w:val="000000"/>
                <w:sz w:val="20"/>
                <w:szCs w:val="20"/>
                <w:u w:val="none"/>
              </w:rPr>
            </w:pPr>
          </w:p>
        </w:tc>
      </w:tr>
      <w:tr w14:paraId="0DFDA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36"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36"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37"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A661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38" w:author="Administrator" w:date="2024-08-08T09:09:02Z">
              <w:r>
                <w:rPr>
                  <w:rFonts w:hint="eastAsia" w:ascii="宋体" w:hAnsi="宋体" w:eastAsia="宋体" w:cs="宋体"/>
                  <w:i w:val="0"/>
                  <w:color w:val="000000"/>
                  <w:kern w:val="0"/>
                  <w:sz w:val="20"/>
                  <w:szCs w:val="20"/>
                  <w:u w:val="none"/>
                  <w:lang w:val="en-US" w:eastAsia="zh-CN" w:bidi="ar"/>
                </w:rPr>
                <w:t>20505</w:t>
              </w:r>
            </w:ins>
            <w:del w:id="5139" w:author="Administrator" w:date="2024-08-08T09:09:02Z">
              <w:r>
                <w:rPr>
                  <w:rFonts w:hint="eastAsia" w:ascii="宋体" w:hAnsi="宋体" w:eastAsia="宋体" w:cs="宋体"/>
                  <w:i w:val="0"/>
                  <w:iCs w:val="0"/>
                  <w:color w:val="000000"/>
                  <w:kern w:val="0"/>
                  <w:sz w:val="20"/>
                  <w:szCs w:val="20"/>
                  <w:u w:val="none"/>
                  <w:lang w:val="en-US" w:eastAsia="zh-CN" w:bidi="ar"/>
                </w:rPr>
                <w:delText>20505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40"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D294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41" w:author="Administrator" w:date="2024-08-08T09:09:02Z">
              <w:r>
                <w:rPr>
                  <w:rFonts w:hint="eastAsia" w:ascii="宋体" w:hAnsi="宋体" w:eastAsia="宋体" w:cs="宋体"/>
                  <w:i w:val="0"/>
                  <w:color w:val="000000"/>
                  <w:kern w:val="0"/>
                  <w:sz w:val="20"/>
                  <w:szCs w:val="20"/>
                  <w:u w:val="none"/>
                  <w:lang w:val="en-US" w:eastAsia="zh-CN" w:bidi="ar"/>
                </w:rPr>
                <w:t xml:space="preserve">  广播电视教育</w:t>
              </w:r>
            </w:ins>
            <w:del w:id="5142"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广播电视教育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43"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371ADE">
            <w:pPr>
              <w:jc w:val="right"/>
              <w:rPr>
                <w:rFonts w:hint="eastAsia" w:ascii="宋体" w:hAnsi="宋体" w:eastAsia="宋体" w:cs="宋体"/>
                <w:i w:val="0"/>
                <w:iCs w:val="0"/>
                <w:color w:val="000000"/>
                <w:sz w:val="20"/>
                <w:szCs w:val="20"/>
                <w:u w:val="none"/>
              </w:rPr>
            </w:pPr>
          </w:p>
        </w:tc>
      </w:tr>
      <w:tr w14:paraId="09AF3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44"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44"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45"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A9C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46" w:author="Administrator" w:date="2024-08-08T09:09:02Z">
              <w:r>
                <w:rPr>
                  <w:rFonts w:hint="eastAsia" w:ascii="宋体" w:hAnsi="宋体" w:eastAsia="宋体" w:cs="宋体"/>
                  <w:i w:val="0"/>
                  <w:color w:val="000000"/>
                  <w:kern w:val="0"/>
                  <w:sz w:val="20"/>
                  <w:szCs w:val="20"/>
                  <w:u w:val="none"/>
                  <w:lang w:val="en-US" w:eastAsia="zh-CN" w:bidi="ar"/>
                </w:rPr>
                <w:t>2050501</w:t>
              </w:r>
            </w:ins>
            <w:del w:id="5147" w:author="Administrator" w:date="2024-08-08T09:09:02Z">
              <w:r>
                <w:rPr>
                  <w:rFonts w:hint="eastAsia" w:ascii="宋体" w:hAnsi="宋体" w:eastAsia="宋体" w:cs="宋体"/>
                  <w:i w:val="0"/>
                  <w:iCs w:val="0"/>
                  <w:color w:val="000000"/>
                  <w:kern w:val="0"/>
                  <w:sz w:val="20"/>
                  <w:szCs w:val="20"/>
                  <w:u w:val="none"/>
                  <w:lang w:val="en-US" w:eastAsia="zh-CN" w:bidi="ar"/>
                </w:rPr>
                <w:delText>2050501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48"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116F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49" w:author="Administrator" w:date="2024-08-08T09:09:02Z">
              <w:r>
                <w:rPr>
                  <w:rFonts w:hint="eastAsia" w:ascii="宋体" w:hAnsi="宋体" w:eastAsia="宋体" w:cs="宋体"/>
                  <w:i w:val="0"/>
                  <w:color w:val="000000"/>
                  <w:kern w:val="0"/>
                  <w:sz w:val="20"/>
                  <w:szCs w:val="20"/>
                  <w:u w:val="none"/>
                  <w:lang w:val="en-US" w:eastAsia="zh-CN" w:bidi="ar"/>
                </w:rPr>
                <w:t xml:space="preserve">    广播电视学校</w:t>
              </w:r>
            </w:ins>
            <w:del w:id="5150"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广播电视学校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51"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926E60">
            <w:pPr>
              <w:jc w:val="right"/>
              <w:rPr>
                <w:rFonts w:hint="eastAsia" w:ascii="宋体" w:hAnsi="宋体" w:eastAsia="宋体" w:cs="宋体"/>
                <w:i w:val="0"/>
                <w:iCs w:val="0"/>
                <w:color w:val="000000"/>
                <w:sz w:val="20"/>
                <w:szCs w:val="20"/>
                <w:u w:val="none"/>
              </w:rPr>
            </w:pPr>
          </w:p>
        </w:tc>
      </w:tr>
      <w:tr w14:paraId="6228B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52"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52"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53"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ABEA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54" w:author="Administrator" w:date="2024-08-08T09:09:02Z">
              <w:r>
                <w:rPr>
                  <w:rFonts w:hint="eastAsia" w:ascii="宋体" w:hAnsi="宋体" w:eastAsia="宋体" w:cs="宋体"/>
                  <w:i w:val="0"/>
                  <w:color w:val="000000"/>
                  <w:kern w:val="0"/>
                  <w:sz w:val="20"/>
                  <w:szCs w:val="20"/>
                  <w:u w:val="none"/>
                  <w:lang w:val="en-US" w:eastAsia="zh-CN" w:bidi="ar"/>
                </w:rPr>
                <w:t>2050502</w:t>
              </w:r>
            </w:ins>
            <w:del w:id="5155" w:author="Administrator" w:date="2024-08-08T09:09:02Z">
              <w:r>
                <w:rPr>
                  <w:rFonts w:hint="eastAsia" w:ascii="宋体" w:hAnsi="宋体" w:eastAsia="宋体" w:cs="宋体"/>
                  <w:i w:val="0"/>
                  <w:iCs w:val="0"/>
                  <w:color w:val="000000"/>
                  <w:kern w:val="0"/>
                  <w:sz w:val="20"/>
                  <w:szCs w:val="20"/>
                  <w:u w:val="none"/>
                  <w:lang w:val="en-US" w:eastAsia="zh-CN" w:bidi="ar"/>
                </w:rPr>
                <w:delText>2050502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56"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FB42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57" w:author="Administrator" w:date="2024-08-08T09:09:02Z">
              <w:r>
                <w:rPr>
                  <w:rFonts w:hint="eastAsia" w:ascii="宋体" w:hAnsi="宋体" w:eastAsia="宋体" w:cs="宋体"/>
                  <w:i w:val="0"/>
                  <w:color w:val="000000"/>
                  <w:kern w:val="0"/>
                  <w:sz w:val="20"/>
                  <w:szCs w:val="20"/>
                  <w:u w:val="none"/>
                  <w:lang w:val="en-US" w:eastAsia="zh-CN" w:bidi="ar"/>
                </w:rPr>
                <w:t xml:space="preserve">    教育电视台</w:t>
              </w:r>
            </w:ins>
            <w:del w:id="5158"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教育电视台</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59"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91D4C0">
            <w:pPr>
              <w:jc w:val="right"/>
              <w:rPr>
                <w:rFonts w:hint="eastAsia" w:ascii="宋体" w:hAnsi="宋体" w:eastAsia="宋体" w:cs="宋体"/>
                <w:i w:val="0"/>
                <w:iCs w:val="0"/>
                <w:color w:val="000000"/>
                <w:sz w:val="20"/>
                <w:szCs w:val="20"/>
                <w:u w:val="none"/>
              </w:rPr>
            </w:pPr>
          </w:p>
        </w:tc>
      </w:tr>
      <w:tr w14:paraId="50FD3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60"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160"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61"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5908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62" w:author="Administrator" w:date="2024-08-08T09:09:02Z">
              <w:r>
                <w:rPr>
                  <w:rFonts w:hint="eastAsia" w:ascii="宋体" w:hAnsi="宋体" w:eastAsia="宋体" w:cs="宋体"/>
                  <w:i w:val="0"/>
                  <w:color w:val="000000"/>
                  <w:kern w:val="0"/>
                  <w:sz w:val="20"/>
                  <w:szCs w:val="20"/>
                  <w:u w:val="none"/>
                  <w:lang w:val="en-US" w:eastAsia="zh-CN" w:bidi="ar"/>
                </w:rPr>
                <w:t>2050599</w:t>
              </w:r>
            </w:ins>
            <w:del w:id="5163" w:author="Administrator" w:date="2024-08-08T09:09:02Z">
              <w:r>
                <w:rPr>
                  <w:rFonts w:hint="eastAsia" w:ascii="宋体" w:hAnsi="宋体" w:eastAsia="宋体" w:cs="宋体"/>
                  <w:i w:val="0"/>
                  <w:iCs w:val="0"/>
                  <w:color w:val="000000"/>
                  <w:kern w:val="0"/>
                  <w:sz w:val="20"/>
                  <w:szCs w:val="20"/>
                  <w:u w:val="none"/>
                  <w:lang w:val="en-US" w:eastAsia="zh-CN" w:bidi="ar"/>
                </w:rPr>
                <w:delText>2050599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64"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8F51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65" w:author="Administrator" w:date="2024-08-08T09:09:02Z">
              <w:r>
                <w:rPr>
                  <w:rFonts w:hint="eastAsia" w:ascii="宋体" w:hAnsi="宋体" w:eastAsia="宋体" w:cs="宋体"/>
                  <w:i w:val="0"/>
                  <w:color w:val="000000"/>
                  <w:kern w:val="0"/>
                  <w:sz w:val="20"/>
                  <w:szCs w:val="20"/>
                  <w:u w:val="none"/>
                  <w:lang w:val="en-US" w:eastAsia="zh-CN" w:bidi="ar"/>
                </w:rPr>
                <w:t xml:space="preserve">    其他广播电视教育支出</w:t>
              </w:r>
            </w:ins>
            <w:del w:id="5166"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其他广播电视教育支出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67"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E96AA9">
            <w:pPr>
              <w:jc w:val="right"/>
              <w:rPr>
                <w:rFonts w:hint="eastAsia" w:ascii="宋体" w:hAnsi="宋体" w:eastAsia="宋体" w:cs="宋体"/>
                <w:i w:val="0"/>
                <w:iCs w:val="0"/>
                <w:color w:val="000000"/>
                <w:sz w:val="20"/>
                <w:szCs w:val="20"/>
                <w:u w:val="none"/>
              </w:rPr>
            </w:pPr>
          </w:p>
        </w:tc>
      </w:tr>
      <w:tr w14:paraId="5BA83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68"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68"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69"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3A40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70" w:author="Administrator" w:date="2024-08-08T09:09:02Z">
              <w:r>
                <w:rPr>
                  <w:rFonts w:hint="eastAsia" w:ascii="宋体" w:hAnsi="宋体" w:eastAsia="宋体" w:cs="宋体"/>
                  <w:i w:val="0"/>
                  <w:color w:val="000000"/>
                  <w:kern w:val="0"/>
                  <w:sz w:val="20"/>
                  <w:szCs w:val="20"/>
                  <w:u w:val="none"/>
                  <w:lang w:val="en-US" w:eastAsia="zh-CN" w:bidi="ar"/>
                </w:rPr>
                <w:t>20506</w:t>
              </w:r>
            </w:ins>
            <w:del w:id="5171" w:author="Administrator" w:date="2024-08-08T09:09:02Z">
              <w:r>
                <w:rPr>
                  <w:rFonts w:hint="eastAsia" w:ascii="宋体" w:hAnsi="宋体" w:eastAsia="宋体" w:cs="宋体"/>
                  <w:i w:val="0"/>
                  <w:iCs w:val="0"/>
                  <w:color w:val="000000"/>
                  <w:kern w:val="0"/>
                  <w:sz w:val="20"/>
                  <w:szCs w:val="20"/>
                  <w:u w:val="none"/>
                  <w:lang w:val="en-US" w:eastAsia="zh-CN" w:bidi="ar"/>
                </w:rPr>
                <w:delText>20506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72"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616F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73" w:author="Administrator" w:date="2024-08-08T09:09:02Z">
              <w:r>
                <w:rPr>
                  <w:rFonts w:hint="eastAsia" w:ascii="宋体" w:hAnsi="宋体" w:eastAsia="宋体" w:cs="宋体"/>
                  <w:i w:val="0"/>
                  <w:color w:val="000000"/>
                  <w:kern w:val="0"/>
                  <w:sz w:val="20"/>
                  <w:szCs w:val="20"/>
                  <w:u w:val="none"/>
                  <w:lang w:val="en-US" w:eastAsia="zh-CN" w:bidi="ar"/>
                </w:rPr>
                <w:t xml:space="preserve">  留学教育</w:t>
              </w:r>
            </w:ins>
            <w:del w:id="5174"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留学教育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75"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894902">
            <w:pPr>
              <w:jc w:val="right"/>
              <w:rPr>
                <w:rFonts w:hint="eastAsia" w:ascii="宋体" w:hAnsi="宋体" w:eastAsia="宋体" w:cs="宋体"/>
                <w:i w:val="0"/>
                <w:iCs w:val="0"/>
                <w:color w:val="000000"/>
                <w:sz w:val="20"/>
                <w:szCs w:val="20"/>
                <w:u w:val="none"/>
              </w:rPr>
            </w:pPr>
          </w:p>
        </w:tc>
      </w:tr>
      <w:tr w14:paraId="34118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76"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76"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77"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7CA1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78" w:author="Administrator" w:date="2024-08-08T09:09:02Z">
              <w:r>
                <w:rPr>
                  <w:rFonts w:hint="eastAsia" w:ascii="宋体" w:hAnsi="宋体" w:eastAsia="宋体" w:cs="宋体"/>
                  <w:i w:val="0"/>
                  <w:color w:val="000000"/>
                  <w:kern w:val="0"/>
                  <w:sz w:val="20"/>
                  <w:szCs w:val="20"/>
                  <w:u w:val="none"/>
                  <w:lang w:val="en-US" w:eastAsia="zh-CN" w:bidi="ar"/>
                </w:rPr>
                <w:t>2050601</w:t>
              </w:r>
            </w:ins>
            <w:del w:id="5179" w:author="Administrator" w:date="2024-08-08T09:09:02Z">
              <w:r>
                <w:rPr>
                  <w:rFonts w:hint="eastAsia" w:ascii="宋体" w:hAnsi="宋体" w:eastAsia="宋体" w:cs="宋体"/>
                  <w:i w:val="0"/>
                  <w:iCs w:val="0"/>
                  <w:color w:val="000000"/>
                  <w:kern w:val="0"/>
                  <w:sz w:val="20"/>
                  <w:szCs w:val="20"/>
                  <w:u w:val="none"/>
                  <w:lang w:val="en-US" w:eastAsia="zh-CN" w:bidi="ar"/>
                </w:rPr>
                <w:delText>2050601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80"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BD62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81" w:author="Administrator" w:date="2024-08-08T09:09:02Z">
              <w:r>
                <w:rPr>
                  <w:rFonts w:hint="eastAsia" w:ascii="宋体" w:hAnsi="宋体" w:eastAsia="宋体" w:cs="宋体"/>
                  <w:i w:val="0"/>
                  <w:color w:val="000000"/>
                  <w:kern w:val="0"/>
                  <w:sz w:val="20"/>
                  <w:szCs w:val="20"/>
                  <w:u w:val="none"/>
                  <w:lang w:val="en-US" w:eastAsia="zh-CN" w:bidi="ar"/>
                </w:rPr>
                <w:t xml:space="preserve">    出国留学教育</w:t>
              </w:r>
            </w:ins>
            <w:del w:id="5182"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出国留学教育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83"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01FC8D">
            <w:pPr>
              <w:jc w:val="right"/>
              <w:rPr>
                <w:rFonts w:hint="eastAsia" w:ascii="宋体" w:hAnsi="宋体" w:eastAsia="宋体" w:cs="宋体"/>
                <w:i w:val="0"/>
                <w:iCs w:val="0"/>
                <w:color w:val="000000"/>
                <w:sz w:val="20"/>
                <w:szCs w:val="20"/>
                <w:u w:val="none"/>
              </w:rPr>
            </w:pPr>
          </w:p>
        </w:tc>
      </w:tr>
      <w:tr w14:paraId="56E9A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84"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84"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85"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54C0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86" w:author="Administrator" w:date="2024-08-08T09:09:02Z">
              <w:r>
                <w:rPr>
                  <w:rFonts w:hint="eastAsia" w:ascii="宋体" w:hAnsi="宋体" w:eastAsia="宋体" w:cs="宋体"/>
                  <w:i w:val="0"/>
                  <w:color w:val="000000"/>
                  <w:kern w:val="0"/>
                  <w:sz w:val="20"/>
                  <w:szCs w:val="20"/>
                  <w:u w:val="none"/>
                  <w:lang w:val="en-US" w:eastAsia="zh-CN" w:bidi="ar"/>
                </w:rPr>
                <w:t>2050602</w:t>
              </w:r>
            </w:ins>
            <w:del w:id="5187" w:author="Administrator" w:date="2024-08-08T09:09:02Z">
              <w:r>
                <w:rPr>
                  <w:rFonts w:hint="eastAsia" w:ascii="宋体" w:hAnsi="宋体" w:eastAsia="宋体" w:cs="宋体"/>
                  <w:i w:val="0"/>
                  <w:iCs w:val="0"/>
                  <w:color w:val="000000"/>
                  <w:kern w:val="0"/>
                  <w:sz w:val="20"/>
                  <w:szCs w:val="20"/>
                  <w:u w:val="none"/>
                  <w:lang w:val="en-US" w:eastAsia="zh-CN" w:bidi="ar"/>
                </w:rPr>
                <w:delText>2050602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88"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54C4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89" w:author="Administrator" w:date="2024-08-08T09:09:02Z">
              <w:r>
                <w:rPr>
                  <w:rFonts w:hint="eastAsia" w:ascii="宋体" w:hAnsi="宋体" w:eastAsia="宋体" w:cs="宋体"/>
                  <w:i w:val="0"/>
                  <w:color w:val="000000"/>
                  <w:kern w:val="0"/>
                  <w:sz w:val="20"/>
                  <w:szCs w:val="20"/>
                  <w:u w:val="none"/>
                  <w:lang w:val="en-US" w:eastAsia="zh-CN" w:bidi="ar"/>
                </w:rPr>
                <w:t xml:space="preserve">    来华留学教育</w:t>
              </w:r>
            </w:ins>
            <w:del w:id="5190"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来华留学教育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91"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6723DB">
            <w:pPr>
              <w:jc w:val="right"/>
              <w:rPr>
                <w:rFonts w:hint="eastAsia" w:ascii="宋体" w:hAnsi="宋体" w:eastAsia="宋体" w:cs="宋体"/>
                <w:i w:val="0"/>
                <w:iCs w:val="0"/>
                <w:color w:val="000000"/>
                <w:sz w:val="20"/>
                <w:szCs w:val="20"/>
                <w:u w:val="none"/>
              </w:rPr>
            </w:pPr>
          </w:p>
        </w:tc>
      </w:tr>
      <w:tr w14:paraId="72A3E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192" w:author="Administrator" w:date="2024-08-08T09:09: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192" w:author="Administrator" w:date="2024-08-08T09:09: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93" w:author="Administrator" w:date="2024-08-08T09:09: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7690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94" w:author="Administrator" w:date="2024-08-08T09:09:02Z">
              <w:r>
                <w:rPr>
                  <w:rFonts w:hint="eastAsia" w:ascii="宋体" w:hAnsi="宋体" w:eastAsia="宋体" w:cs="宋体"/>
                  <w:i w:val="0"/>
                  <w:color w:val="000000"/>
                  <w:kern w:val="0"/>
                  <w:sz w:val="20"/>
                  <w:szCs w:val="20"/>
                  <w:u w:val="none"/>
                  <w:lang w:val="en-US" w:eastAsia="zh-CN" w:bidi="ar"/>
                </w:rPr>
                <w:t>2050699</w:t>
              </w:r>
            </w:ins>
            <w:del w:id="5195" w:author="Administrator" w:date="2024-08-08T09:09:02Z">
              <w:r>
                <w:rPr>
                  <w:rFonts w:hint="eastAsia" w:ascii="宋体" w:hAnsi="宋体" w:eastAsia="宋体" w:cs="宋体"/>
                  <w:i w:val="0"/>
                  <w:iCs w:val="0"/>
                  <w:color w:val="000000"/>
                  <w:kern w:val="0"/>
                  <w:sz w:val="20"/>
                  <w:szCs w:val="20"/>
                  <w:u w:val="none"/>
                  <w:lang w:val="en-US" w:eastAsia="zh-CN" w:bidi="ar"/>
                </w:rPr>
                <w:delText>2050699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96" w:author="Administrator" w:date="2024-08-08T09:09: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AAD1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197" w:author="Administrator" w:date="2024-08-08T09:09:02Z">
              <w:r>
                <w:rPr>
                  <w:rFonts w:hint="eastAsia" w:ascii="宋体" w:hAnsi="宋体" w:eastAsia="宋体" w:cs="宋体"/>
                  <w:i w:val="0"/>
                  <w:color w:val="000000"/>
                  <w:kern w:val="0"/>
                  <w:sz w:val="20"/>
                  <w:szCs w:val="20"/>
                  <w:u w:val="none"/>
                  <w:lang w:val="en-US" w:eastAsia="zh-CN" w:bidi="ar"/>
                </w:rPr>
                <w:t xml:space="preserve">    其他留学教育支出</w:t>
              </w:r>
            </w:ins>
            <w:del w:id="5198"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其他留学教育支出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99" w:author="Administrator" w:date="2024-08-08T09:09: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2C7B0F">
            <w:pPr>
              <w:jc w:val="right"/>
              <w:rPr>
                <w:rFonts w:hint="eastAsia" w:ascii="宋体" w:hAnsi="宋体" w:eastAsia="宋体" w:cs="宋体"/>
                <w:i w:val="0"/>
                <w:iCs w:val="0"/>
                <w:color w:val="000000"/>
                <w:sz w:val="20"/>
                <w:szCs w:val="20"/>
                <w:u w:val="none"/>
              </w:rPr>
            </w:pPr>
          </w:p>
        </w:tc>
      </w:tr>
      <w:tr w14:paraId="34562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00"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00"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01"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9022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02" w:author="Administrator" w:date="2024-08-08T09:09:02Z">
              <w:r>
                <w:rPr>
                  <w:rFonts w:hint="eastAsia" w:ascii="宋体" w:hAnsi="宋体" w:eastAsia="宋体" w:cs="宋体"/>
                  <w:i w:val="0"/>
                  <w:color w:val="000000"/>
                  <w:kern w:val="0"/>
                  <w:sz w:val="20"/>
                  <w:szCs w:val="20"/>
                  <w:u w:val="none"/>
                  <w:lang w:val="en-US" w:eastAsia="zh-CN" w:bidi="ar"/>
                </w:rPr>
                <w:t>20507</w:t>
              </w:r>
            </w:ins>
            <w:del w:id="5203" w:author="Administrator" w:date="2024-08-08T09:09:02Z">
              <w:r>
                <w:rPr>
                  <w:rFonts w:hint="eastAsia" w:ascii="宋体" w:hAnsi="宋体" w:eastAsia="宋体" w:cs="宋体"/>
                  <w:i w:val="0"/>
                  <w:iCs w:val="0"/>
                  <w:color w:val="000000"/>
                  <w:kern w:val="0"/>
                  <w:sz w:val="20"/>
                  <w:szCs w:val="20"/>
                  <w:u w:val="none"/>
                  <w:lang w:val="en-US" w:eastAsia="zh-CN" w:bidi="ar"/>
                </w:rPr>
                <w:delText>20507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04"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E00D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05" w:author="Administrator" w:date="2024-08-08T09:09:02Z">
              <w:r>
                <w:rPr>
                  <w:rFonts w:hint="eastAsia" w:ascii="宋体" w:hAnsi="宋体" w:eastAsia="宋体" w:cs="宋体"/>
                  <w:i w:val="0"/>
                  <w:color w:val="000000"/>
                  <w:kern w:val="0"/>
                  <w:sz w:val="20"/>
                  <w:szCs w:val="20"/>
                  <w:u w:val="none"/>
                  <w:lang w:val="en-US" w:eastAsia="zh-CN" w:bidi="ar"/>
                </w:rPr>
                <w:t xml:space="preserve">  特殊教育</w:t>
              </w:r>
            </w:ins>
            <w:del w:id="5206" w:author="Administrator" w:date="2024-08-08T09:09:02Z">
              <w:r>
                <w:rPr>
                  <w:rFonts w:hint="eastAsia" w:ascii="宋体" w:hAnsi="宋体" w:eastAsia="宋体" w:cs="宋体"/>
                  <w:i w:val="0"/>
                  <w:iCs w:val="0"/>
                  <w:color w:val="000000"/>
                  <w:kern w:val="0"/>
                  <w:sz w:val="20"/>
                  <w:szCs w:val="20"/>
                  <w:u w:val="none"/>
                  <w:lang w:val="en-US" w:eastAsia="zh-CN" w:bidi="ar"/>
                </w:rPr>
                <w:delText xml:space="preserve">  特殊教育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07"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5205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08" w:author="Administrator" w:date="2024-08-08T09:09:02Z">
              <w:r>
                <w:rPr>
                  <w:rFonts w:hint="eastAsia" w:ascii="宋体" w:hAnsi="宋体" w:eastAsia="宋体" w:cs="宋体"/>
                  <w:i w:val="0"/>
                  <w:color w:val="000000"/>
                  <w:kern w:val="0"/>
                  <w:sz w:val="20"/>
                  <w:szCs w:val="20"/>
                  <w:u w:val="none"/>
                  <w:lang w:val="en-US" w:eastAsia="zh-CN" w:bidi="ar"/>
                </w:rPr>
                <w:t>678</w:t>
              </w:r>
            </w:ins>
            <w:del w:id="5209" w:author="Administrator" w:date="2024-08-08T09:09:02Z">
              <w:r>
                <w:rPr>
                  <w:rFonts w:hint="eastAsia" w:ascii="宋体" w:hAnsi="宋体" w:eastAsia="宋体" w:cs="宋体"/>
                  <w:i w:val="0"/>
                  <w:iCs w:val="0"/>
                  <w:color w:val="000000"/>
                  <w:kern w:val="0"/>
                  <w:sz w:val="20"/>
                  <w:szCs w:val="20"/>
                  <w:u w:val="none"/>
                  <w:lang w:val="en-US" w:eastAsia="zh-CN" w:bidi="ar"/>
                </w:rPr>
                <w:delText>163</w:delText>
              </w:r>
            </w:del>
          </w:p>
        </w:tc>
      </w:tr>
      <w:tr w14:paraId="76D4A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10"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10"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11"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6E9E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12" w:author="Administrator" w:date="2024-08-08T09:09:03Z">
              <w:r>
                <w:rPr>
                  <w:rFonts w:hint="eastAsia" w:ascii="宋体" w:hAnsi="宋体" w:eastAsia="宋体" w:cs="宋体"/>
                  <w:i w:val="0"/>
                  <w:color w:val="000000"/>
                  <w:kern w:val="0"/>
                  <w:sz w:val="20"/>
                  <w:szCs w:val="20"/>
                  <w:u w:val="none"/>
                  <w:lang w:val="en-US" w:eastAsia="zh-CN" w:bidi="ar"/>
                </w:rPr>
                <w:t>2050701</w:t>
              </w:r>
            </w:ins>
            <w:del w:id="5213" w:author="Administrator" w:date="2024-08-08T09:09:03Z">
              <w:r>
                <w:rPr>
                  <w:rFonts w:hint="eastAsia" w:ascii="宋体" w:hAnsi="宋体" w:eastAsia="宋体" w:cs="宋体"/>
                  <w:i w:val="0"/>
                  <w:iCs w:val="0"/>
                  <w:color w:val="000000"/>
                  <w:kern w:val="0"/>
                  <w:sz w:val="20"/>
                  <w:szCs w:val="20"/>
                  <w:u w:val="none"/>
                  <w:lang w:val="en-US" w:eastAsia="zh-CN" w:bidi="ar"/>
                </w:rPr>
                <w:delText>2050701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14"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0254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15" w:author="Administrator" w:date="2024-08-08T09:09:03Z">
              <w:r>
                <w:rPr>
                  <w:rFonts w:hint="eastAsia" w:ascii="宋体" w:hAnsi="宋体" w:eastAsia="宋体" w:cs="宋体"/>
                  <w:i w:val="0"/>
                  <w:color w:val="000000"/>
                  <w:kern w:val="0"/>
                  <w:sz w:val="20"/>
                  <w:szCs w:val="20"/>
                  <w:u w:val="none"/>
                  <w:lang w:val="en-US" w:eastAsia="zh-CN" w:bidi="ar"/>
                </w:rPr>
                <w:t xml:space="preserve">    特殊学校教育</w:t>
              </w:r>
            </w:ins>
            <w:del w:id="5216"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特殊学校教育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17"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12F5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18" w:author="Administrator" w:date="2024-08-08T09:09:03Z">
              <w:r>
                <w:rPr>
                  <w:rFonts w:hint="eastAsia" w:ascii="宋体" w:hAnsi="宋体" w:eastAsia="宋体" w:cs="宋体"/>
                  <w:i w:val="0"/>
                  <w:color w:val="000000"/>
                  <w:kern w:val="0"/>
                  <w:sz w:val="20"/>
                  <w:szCs w:val="20"/>
                  <w:u w:val="none"/>
                  <w:lang w:val="en-US" w:eastAsia="zh-CN" w:bidi="ar"/>
                </w:rPr>
                <w:t>578</w:t>
              </w:r>
            </w:ins>
            <w:del w:id="5219" w:author="Administrator" w:date="2024-08-08T09:09:03Z">
              <w:r>
                <w:rPr>
                  <w:rFonts w:hint="eastAsia" w:ascii="宋体" w:hAnsi="宋体" w:eastAsia="宋体" w:cs="宋体"/>
                  <w:i w:val="0"/>
                  <w:iCs w:val="0"/>
                  <w:color w:val="000000"/>
                  <w:kern w:val="0"/>
                  <w:sz w:val="20"/>
                  <w:szCs w:val="20"/>
                  <w:u w:val="none"/>
                  <w:lang w:val="en-US" w:eastAsia="zh-CN" w:bidi="ar"/>
                </w:rPr>
                <w:delText>163</w:delText>
              </w:r>
            </w:del>
          </w:p>
        </w:tc>
      </w:tr>
      <w:tr w14:paraId="53865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20"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20"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21"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E778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22" w:author="Administrator" w:date="2024-08-08T09:09:03Z">
              <w:r>
                <w:rPr>
                  <w:rFonts w:hint="eastAsia" w:ascii="宋体" w:hAnsi="宋体" w:eastAsia="宋体" w:cs="宋体"/>
                  <w:i w:val="0"/>
                  <w:color w:val="000000"/>
                  <w:kern w:val="0"/>
                  <w:sz w:val="20"/>
                  <w:szCs w:val="20"/>
                  <w:u w:val="none"/>
                  <w:lang w:val="en-US" w:eastAsia="zh-CN" w:bidi="ar"/>
                </w:rPr>
                <w:t>2050702</w:t>
              </w:r>
            </w:ins>
            <w:del w:id="5223" w:author="Administrator" w:date="2024-08-08T09:09:03Z">
              <w:r>
                <w:rPr>
                  <w:rFonts w:hint="eastAsia" w:ascii="宋体" w:hAnsi="宋体" w:eastAsia="宋体" w:cs="宋体"/>
                  <w:i w:val="0"/>
                  <w:iCs w:val="0"/>
                  <w:color w:val="000000"/>
                  <w:kern w:val="0"/>
                  <w:sz w:val="20"/>
                  <w:szCs w:val="20"/>
                  <w:u w:val="none"/>
                  <w:lang w:val="en-US" w:eastAsia="zh-CN" w:bidi="ar"/>
                </w:rPr>
                <w:delText>2050702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24"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43AF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25" w:author="Administrator" w:date="2024-08-08T09:09:03Z">
              <w:r>
                <w:rPr>
                  <w:rFonts w:hint="eastAsia" w:ascii="宋体" w:hAnsi="宋体" w:eastAsia="宋体" w:cs="宋体"/>
                  <w:i w:val="0"/>
                  <w:color w:val="000000"/>
                  <w:kern w:val="0"/>
                  <w:sz w:val="20"/>
                  <w:szCs w:val="20"/>
                  <w:u w:val="none"/>
                  <w:lang w:val="en-US" w:eastAsia="zh-CN" w:bidi="ar"/>
                </w:rPr>
                <w:t xml:space="preserve">    工读学校教育</w:t>
              </w:r>
            </w:ins>
            <w:del w:id="5226"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工读学校教育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27"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E887F0">
            <w:pPr>
              <w:jc w:val="right"/>
              <w:rPr>
                <w:rFonts w:hint="eastAsia" w:ascii="宋体" w:hAnsi="宋体" w:eastAsia="宋体" w:cs="宋体"/>
                <w:i w:val="0"/>
                <w:iCs w:val="0"/>
                <w:color w:val="000000"/>
                <w:sz w:val="20"/>
                <w:szCs w:val="20"/>
                <w:u w:val="none"/>
              </w:rPr>
            </w:pPr>
          </w:p>
        </w:tc>
      </w:tr>
      <w:tr w14:paraId="2A6CC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2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22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2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37FF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30" w:author="Administrator" w:date="2024-08-08T09:09:03Z">
              <w:r>
                <w:rPr>
                  <w:rFonts w:hint="eastAsia" w:ascii="宋体" w:hAnsi="宋体" w:eastAsia="宋体" w:cs="宋体"/>
                  <w:i w:val="0"/>
                  <w:color w:val="000000"/>
                  <w:kern w:val="0"/>
                  <w:sz w:val="20"/>
                  <w:szCs w:val="20"/>
                  <w:u w:val="none"/>
                  <w:lang w:val="en-US" w:eastAsia="zh-CN" w:bidi="ar"/>
                </w:rPr>
                <w:t>2050799</w:t>
              </w:r>
            </w:ins>
            <w:del w:id="5231" w:author="Administrator" w:date="2024-08-08T09:09:03Z">
              <w:r>
                <w:rPr>
                  <w:rFonts w:hint="eastAsia" w:ascii="宋体" w:hAnsi="宋体" w:eastAsia="宋体" w:cs="宋体"/>
                  <w:i w:val="0"/>
                  <w:iCs w:val="0"/>
                  <w:color w:val="000000"/>
                  <w:kern w:val="0"/>
                  <w:sz w:val="20"/>
                  <w:szCs w:val="20"/>
                  <w:u w:val="none"/>
                  <w:lang w:val="en-US" w:eastAsia="zh-CN" w:bidi="ar"/>
                </w:rPr>
                <w:delText>2050799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3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0F41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33" w:author="Administrator" w:date="2024-08-08T09:09:03Z">
              <w:r>
                <w:rPr>
                  <w:rFonts w:hint="eastAsia" w:ascii="宋体" w:hAnsi="宋体" w:eastAsia="宋体" w:cs="宋体"/>
                  <w:i w:val="0"/>
                  <w:color w:val="000000"/>
                  <w:kern w:val="0"/>
                  <w:sz w:val="20"/>
                  <w:szCs w:val="20"/>
                  <w:u w:val="none"/>
                  <w:lang w:val="en-US" w:eastAsia="zh-CN" w:bidi="ar"/>
                </w:rPr>
                <w:t xml:space="preserve">    其他特殊教育支出</w:t>
              </w:r>
            </w:ins>
            <w:del w:id="523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其他特殊教育支出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3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2A4644">
            <w:pPr>
              <w:widowControl/>
              <w:jc w:val="right"/>
              <w:textAlignment w:val="center"/>
              <w:rPr>
                <w:rFonts w:hint="eastAsia" w:ascii="宋体" w:hAnsi="宋体" w:eastAsia="宋体" w:cs="宋体"/>
                <w:i w:val="0"/>
                <w:iCs w:val="0"/>
                <w:color w:val="000000"/>
                <w:sz w:val="20"/>
                <w:szCs w:val="20"/>
                <w:u w:val="none"/>
              </w:rPr>
              <w:pPrChange w:id="5236" w:author="Administrator" w:date="2024-08-08T09:09:03Z">
                <w:pPr>
                  <w:jc w:val="right"/>
                </w:pPr>
              </w:pPrChange>
            </w:pPr>
            <w:ins w:id="5237" w:author="Administrator" w:date="2024-08-08T09:09:03Z">
              <w:r>
                <w:rPr>
                  <w:rFonts w:hint="eastAsia" w:ascii="宋体" w:hAnsi="宋体" w:eastAsia="宋体" w:cs="宋体"/>
                  <w:i w:val="0"/>
                  <w:color w:val="000000"/>
                  <w:kern w:val="0"/>
                  <w:sz w:val="20"/>
                  <w:szCs w:val="20"/>
                  <w:u w:val="none"/>
                  <w:lang w:val="en-US" w:eastAsia="zh-CN" w:bidi="ar"/>
                </w:rPr>
                <w:t>100</w:t>
              </w:r>
            </w:ins>
          </w:p>
        </w:tc>
      </w:tr>
      <w:tr w14:paraId="73D30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3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3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3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678F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40" w:author="Administrator" w:date="2024-08-08T09:09:03Z">
              <w:r>
                <w:rPr>
                  <w:rFonts w:hint="eastAsia" w:ascii="宋体" w:hAnsi="宋体" w:eastAsia="宋体" w:cs="宋体"/>
                  <w:i w:val="0"/>
                  <w:color w:val="000000"/>
                  <w:kern w:val="0"/>
                  <w:sz w:val="20"/>
                  <w:szCs w:val="20"/>
                  <w:u w:val="none"/>
                  <w:lang w:val="en-US" w:eastAsia="zh-CN" w:bidi="ar"/>
                </w:rPr>
                <w:t>20508</w:t>
              </w:r>
            </w:ins>
            <w:del w:id="5241" w:author="Administrator" w:date="2024-08-08T09:09:03Z">
              <w:r>
                <w:rPr>
                  <w:rFonts w:hint="eastAsia" w:ascii="宋体" w:hAnsi="宋体" w:eastAsia="宋体" w:cs="宋体"/>
                  <w:i w:val="0"/>
                  <w:iCs w:val="0"/>
                  <w:color w:val="000000"/>
                  <w:kern w:val="0"/>
                  <w:sz w:val="20"/>
                  <w:szCs w:val="20"/>
                  <w:u w:val="none"/>
                  <w:lang w:val="en-US" w:eastAsia="zh-CN" w:bidi="ar"/>
                </w:rPr>
                <w:delText>20508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4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8A9F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43" w:author="Administrator" w:date="2024-08-08T09:09:03Z">
              <w:r>
                <w:rPr>
                  <w:rFonts w:hint="eastAsia" w:ascii="宋体" w:hAnsi="宋体" w:eastAsia="宋体" w:cs="宋体"/>
                  <w:i w:val="0"/>
                  <w:color w:val="000000"/>
                  <w:kern w:val="0"/>
                  <w:sz w:val="20"/>
                  <w:szCs w:val="20"/>
                  <w:u w:val="none"/>
                  <w:lang w:val="en-US" w:eastAsia="zh-CN" w:bidi="ar"/>
                </w:rPr>
                <w:t xml:space="preserve">  进修及培训</w:t>
              </w:r>
            </w:ins>
            <w:del w:id="524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进修及培训</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4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3619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46" w:author="Administrator" w:date="2024-08-08T09:09:03Z">
              <w:r>
                <w:rPr>
                  <w:rFonts w:hint="eastAsia" w:ascii="宋体" w:hAnsi="宋体" w:eastAsia="宋体" w:cs="宋体"/>
                  <w:i w:val="0"/>
                  <w:color w:val="000000"/>
                  <w:kern w:val="0"/>
                  <w:sz w:val="20"/>
                  <w:szCs w:val="20"/>
                  <w:u w:val="none"/>
                  <w:lang w:val="en-US" w:eastAsia="zh-CN" w:bidi="ar"/>
                </w:rPr>
                <w:t>1,479</w:t>
              </w:r>
            </w:ins>
            <w:del w:id="5247" w:author="Administrator" w:date="2024-08-08T09:09:03Z">
              <w:r>
                <w:rPr>
                  <w:rFonts w:hint="eastAsia" w:ascii="宋体" w:hAnsi="宋体" w:eastAsia="宋体" w:cs="宋体"/>
                  <w:i w:val="0"/>
                  <w:iCs w:val="0"/>
                  <w:color w:val="000000"/>
                  <w:kern w:val="0"/>
                  <w:sz w:val="20"/>
                  <w:szCs w:val="20"/>
                  <w:u w:val="none"/>
                  <w:lang w:val="en-US" w:eastAsia="zh-CN" w:bidi="ar"/>
                </w:rPr>
                <w:delText>1,166</w:delText>
              </w:r>
            </w:del>
          </w:p>
        </w:tc>
      </w:tr>
      <w:tr w14:paraId="34E97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4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4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4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5DFF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50" w:author="Administrator" w:date="2024-08-08T09:09:03Z">
              <w:r>
                <w:rPr>
                  <w:rFonts w:hint="eastAsia" w:ascii="宋体" w:hAnsi="宋体" w:eastAsia="宋体" w:cs="宋体"/>
                  <w:i w:val="0"/>
                  <w:color w:val="000000"/>
                  <w:kern w:val="0"/>
                  <w:sz w:val="20"/>
                  <w:szCs w:val="20"/>
                  <w:u w:val="none"/>
                  <w:lang w:val="en-US" w:eastAsia="zh-CN" w:bidi="ar"/>
                </w:rPr>
                <w:t>2050801</w:t>
              </w:r>
            </w:ins>
            <w:del w:id="5251" w:author="Administrator" w:date="2024-08-08T09:09:03Z">
              <w:r>
                <w:rPr>
                  <w:rFonts w:hint="eastAsia" w:ascii="宋体" w:hAnsi="宋体" w:eastAsia="宋体" w:cs="宋体"/>
                  <w:i w:val="0"/>
                  <w:iCs w:val="0"/>
                  <w:color w:val="000000"/>
                  <w:kern w:val="0"/>
                  <w:sz w:val="20"/>
                  <w:szCs w:val="20"/>
                  <w:u w:val="none"/>
                  <w:lang w:val="en-US" w:eastAsia="zh-CN" w:bidi="ar"/>
                </w:rPr>
                <w:delText>2050801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5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986F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53" w:author="Administrator" w:date="2024-08-08T09:09:03Z">
              <w:r>
                <w:rPr>
                  <w:rFonts w:hint="eastAsia" w:ascii="宋体" w:hAnsi="宋体" w:eastAsia="宋体" w:cs="宋体"/>
                  <w:i w:val="0"/>
                  <w:color w:val="000000"/>
                  <w:kern w:val="0"/>
                  <w:sz w:val="20"/>
                  <w:szCs w:val="20"/>
                  <w:u w:val="none"/>
                  <w:lang w:val="en-US" w:eastAsia="zh-CN" w:bidi="ar"/>
                </w:rPr>
                <w:t xml:space="preserve">    教师进修</w:t>
              </w:r>
            </w:ins>
            <w:del w:id="525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教师进修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5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B12E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56" w:author="Administrator" w:date="2024-08-08T09:09:03Z">
              <w:r>
                <w:rPr>
                  <w:rFonts w:hint="eastAsia" w:ascii="宋体" w:hAnsi="宋体" w:eastAsia="宋体" w:cs="宋体"/>
                  <w:i w:val="0"/>
                  <w:color w:val="000000"/>
                  <w:kern w:val="0"/>
                  <w:sz w:val="20"/>
                  <w:szCs w:val="20"/>
                  <w:u w:val="none"/>
                  <w:lang w:val="en-US" w:eastAsia="zh-CN" w:bidi="ar"/>
                </w:rPr>
                <w:t>725</w:t>
              </w:r>
            </w:ins>
            <w:del w:id="5257" w:author="Administrator" w:date="2024-08-08T09:09:03Z">
              <w:r>
                <w:rPr>
                  <w:rFonts w:hint="eastAsia" w:ascii="宋体" w:hAnsi="宋体" w:eastAsia="宋体" w:cs="宋体"/>
                  <w:i w:val="0"/>
                  <w:iCs w:val="0"/>
                  <w:color w:val="000000"/>
                  <w:kern w:val="0"/>
                  <w:sz w:val="20"/>
                  <w:szCs w:val="20"/>
                  <w:u w:val="none"/>
                  <w:lang w:val="en-US" w:eastAsia="zh-CN" w:bidi="ar"/>
                </w:rPr>
                <w:delText>452</w:delText>
              </w:r>
            </w:del>
          </w:p>
        </w:tc>
      </w:tr>
      <w:tr w14:paraId="5BD5E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5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25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5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315E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60" w:author="Administrator" w:date="2024-08-08T09:09:03Z">
              <w:r>
                <w:rPr>
                  <w:rFonts w:hint="eastAsia" w:ascii="宋体" w:hAnsi="宋体" w:eastAsia="宋体" w:cs="宋体"/>
                  <w:i w:val="0"/>
                  <w:color w:val="000000"/>
                  <w:kern w:val="0"/>
                  <w:sz w:val="20"/>
                  <w:szCs w:val="20"/>
                  <w:u w:val="none"/>
                  <w:lang w:val="en-US" w:eastAsia="zh-CN" w:bidi="ar"/>
                </w:rPr>
                <w:t>2050802</w:t>
              </w:r>
            </w:ins>
            <w:del w:id="5261" w:author="Administrator" w:date="2024-08-08T09:09:03Z">
              <w:r>
                <w:rPr>
                  <w:rFonts w:hint="eastAsia" w:ascii="宋体" w:hAnsi="宋体" w:eastAsia="宋体" w:cs="宋体"/>
                  <w:i w:val="0"/>
                  <w:iCs w:val="0"/>
                  <w:color w:val="000000"/>
                  <w:kern w:val="0"/>
                  <w:sz w:val="20"/>
                  <w:szCs w:val="20"/>
                  <w:u w:val="none"/>
                  <w:lang w:val="en-US" w:eastAsia="zh-CN" w:bidi="ar"/>
                </w:rPr>
                <w:delText>2050802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6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D68C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63" w:author="Administrator" w:date="2024-08-08T09:09:03Z">
              <w:r>
                <w:rPr>
                  <w:rFonts w:hint="eastAsia" w:ascii="宋体" w:hAnsi="宋体" w:eastAsia="宋体" w:cs="宋体"/>
                  <w:i w:val="0"/>
                  <w:color w:val="000000"/>
                  <w:kern w:val="0"/>
                  <w:sz w:val="20"/>
                  <w:szCs w:val="20"/>
                  <w:u w:val="none"/>
                  <w:lang w:val="en-US" w:eastAsia="zh-CN" w:bidi="ar"/>
                </w:rPr>
                <w:t xml:space="preserve">    干部教育</w:t>
              </w:r>
            </w:ins>
            <w:del w:id="526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干部教育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6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421E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66" w:author="Administrator" w:date="2024-08-08T09:09:03Z">
              <w:r>
                <w:rPr>
                  <w:rFonts w:hint="eastAsia" w:ascii="宋体" w:hAnsi="宋体" w:eastAsia="宋体" w:cs="宋体"/>
                  <w:i w:val="0"/>
                  <w:color w:val="000000"/>
                  <w:kern w:val="0"/>
                  <w:sz w:val="20"/>
                  <w:szCs w:val="20"/>
                  <w:u w:val="none"/>
                  <w:lang w:val="en-US" w:eastAsia="zh-CN" w:bidi="ar"/>
                </w:rPr>
                <w:t>406</w:t>
              </w:r>
            </w:ins>
            <w:del w:id="5267" w:author="Administrator" w:date="2024-08-08T09:09:03Z">
              <w:r>
                <w:rPr>
                  <w:rFonts w:hint="eastAsia" w:ascii="宋体" w:hAnsi="宋体" w:eastAsia="宋体" w:cs="宋体"/>
                  <w:i w:val="0"/>
                  <w:iCs w:val="0"/>
                  <w:color w:val="000000"/>
                  <w:kern w:val="0"/>
                  <w:sz w:val="20"/>
                  <w:szCs w:val="20"/>
                  <w:u w:val="none"/>
                  <w:lang w:val="en-US" w:eastAsia="zh-CN" w:bidi="ar"/>
                </w:rPr>
                <w:delText>269</w:delText>
              </w:r>
            </w:del>
          </w:p>
        </w:tc>
      </w:tr>
      <w:tr w14:paraId="46E31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6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6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6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20BC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70" w:author="Administrator" w:date="2024-08-08T09:09:03Z">
              <w:r>
                <w:rPr>
                  <w:rFonts w:hint="eastAsia" w:ascii="宋体" w:hAnsi="宋体" w:eastAsia="宋体" w:cs="宋体"/>
                  <w:i w:val="0"/>
                  <w:color w:val="000000"/>
                  <w:kern w:val="0"/>
                  <w:sz w:val="20"/>
                  <w:szCs w:val="20"/>
                  <w:u w:val="none"/>
                  <w:lang w:val="en-US" w:eastAsia="zh-CN" w:bidi="ar"/>
                </w:rPr>
                <w:t>2050803</w:t>
              </w:r>
            </w:ins>
            <w:del w:id="5271" w:author="Administrator" w:date="2024-08-08T09:09:03Z">
              <w:r>
                <w:rPr>
                  <w:rFonts w:hint="eastAsia" w:ascii="宋体" w:hAnsi="宋体" w:eastAsia="宋体" w:cs="宋体"/>
                  <w:i w:val="0"/>
                  <w:iCs w:val="0"/>
                  <w:color w:val="000000"/>
                  <w:kern w:val="0"/>
                  <w:sz w:val="20"/>
                  <w:szCs w:val="20"/>
                  <w:u w:val="none"/>
                  <w:lang w:val="en-US" w:eastAsia="zh-CN" w:bidi="ar"/>
                </w:rPr>
                <w:delText>2050803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7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7118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73" w:author="Administrator" w:date="2024-08-08T09:09:03Z">
              <w:r>
                <w:rPr>
                  <w:rFonts w:hint="eastAsia" w:ascii="宋体" w:hAnsi="宋体" w:eastAsia="宋体" w:cs="宋体"/>
                  <w:i w:val="0"/>
                  <w:color w:val="000000"/>
                  <w:kern w:val="0"/>
                  <w:sz w:val="20"/>
                  <w:szCs w:val="20"/>
                  <w:u w:val="none"/>
                  <w:lang w:val="en-US" w:eastAsia="zh-CN" w:bidi="ar"/>
                </w:rPr>
                <w:t xml:space="preserve">    培训支出</w:t>
              </w:r>
            </w:ins>
            <w:del w:id="527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培训支出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7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DE01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76" w:author="Administrator" w:date="2024-08-08T09:09:03Z">
              <w:r>
                <w:rPr>
                  <w:rFonts w:hint="eastAsia" w:ascii="宋体" w:hAnsi="宋体" w:eastAsia="宋体" w:cs="宋体"/>
                  <w:i w:val="0"/>
                  <w:color w:val="000000"/>
                  <w:kern w:val="0"/>
                  <w:sz w:val="20"/>
                  <w:szCs w:val="20"/>
                  <w:u w:val="none"/>
                  <w:lang w:val="en-US" w:eastAsia="zh-CN" w:bidi="ar"/>
                </w:rPr>
                <w:t>128</w:t>
              </w:r>
            </w:ins>
            <w:del w:id="5277" w:author="Administrator" w:date="2024-08-08T09:09:03Z">
              <w:r>
                <w:rPr>
                  <w:rFonts w:hint="eastAsia" w:ascii="宋体" w:hAnsi="宋体" w:eastAsia="宋体" w:cs="宋体"/>
                  <w:i w:val="0"/>
                  <w:iCs w:val="0"/>
                  <w:color w:val="000000"/>
                  <w:kern w:val="0"/>
                  <w:sz w:val="20"/>
                  <w:szCs w:val="20"/>
                  <w:u w:val="none"/>
                  <w:lang w:val="en-US" w:eastAsia="zh-CN" w:bidi="ar"/>
                </w:rPr>
                <w:delText>330</w:delText>
              </w:r>
            </w:del>
          </w:p>
        </w:tc>
      </w:tr>
      <w:tr w14:paraId="66A4D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7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27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7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B446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80" w:author="Administrator" w:date="2024-08-08T09:09:03Z">
              <w:r>
                <w:rPr>
                  <w:rFonts w:hint="eastAsia" w:ascii="宋体" w:hAnsi="宋体" w:eastAsia="宋体" w:cs="宋体"/>
                  <w:i w:val="0"/>
                  <w:color w:val="000000"/>
                  <w:kern w:val="0"/>
                  <w:sz w:val="20"/>
                  <w:szCs w:val="20"/>
                  <w:u w:val="none"/>
                  <w:lang w:val="en-US" w:eastAsia="zh-CN" w:bidi="ar"/>
                </w:rPr>
                <w:t>2050804</w:t>
              </w:r>
            </w:ins>
            <w:del w:id="5281" w:author="Administrator" w:date="2024-08-08T09:09:03Z">
              <w:r>
                <w:rPr>
                  <w:rFonts w:hint="eastAsia" w:ascii="宋体" w:hAnsi="宋体" w:eastAsia="宋体" w:cs="宋体"/>
                  <w:i w:val="0"/>
                  <w:iCs w:val="0"/>
                  <w:color w:val="000000"/>
                  <w:kern w:val="0"/>
                  <w:sz w:val="20"/>
                  <w:szCs w:val="20"/>
                  <w:u w:val="none"/>
                  <w:lang w:val="en-US" w:eastAsia="zh-CN" w:bidi="ar"/>
                </w:rPr>
                <w:delText>2050804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8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5512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83" w:author="Administrator" w:date="2024-08-08T09:09:03Z">
              <w:r>
                <w:rPr>
                  <w:rFonts w:hint="eastAsia" w:ascii="宋体" w:hAnsi="宋体" w:eastAsia="宋体" w:cs="宋体"/>
                  <w:i w:val="0"/>
                  <w:color w:val="000000"/>
                  <w:kern w:val="0"/>
                  <w:sz w:val="20"/>
                  <w:szCs w:val="20"/>
                  <w:u w:val="none"/>
                  <w:lang w:val="en-US" w:eastAsia="zh-CN" w:bidi="ar"/>
                </w:rPr>
                <w:t xml:space="preserve">    退役士兵能力提升</w:t>
              </w:r>
            </w:ins>
            <w:del w:id="528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退役士兵能力提升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8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F0E9A8">
            <w:pPr>
              <w:jc w:val="right"/>
              <w:rPr>
                <w:rFonts w:hint="eastAsia" w:ascii="宋体" w:hAnsi="宋体" w:eastAsia="宋体" w:cs="宋体"/>
                <w:i w:val="0"/>
                <w:iCs w:val="0"/>
                <w:color w:val="000000"/>
                <w:sz w:val="20"/>
                <w:szCs w:val="20"/>
                <w:u w:val="none"/>
              </w:rPr>
            </w:pPr>
          </w:p>
        </w:tc>
      </w:tr>
      <w:tr w14:paraId="1A22A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86"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86"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87"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230D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88" w:author="Administrator" w:date="2024-08-08T09:09:03Z">
              <w:r>
                <w:rPr>
                  <w:rFonts w:hint="eastAsia" w:ascii="宋体" w:hAnsi="宋体" w:eastAsia="宋体" w:cs="宋体"/>
                  <w:i w:val="0"/>
                  <w:color w:val="000000"/>
                  <w:kern w:val="0"/>
                  <w:sz w:val="20"/>
                  <w:szCs w:val="20"/>
                  <w:u w:val="none"/>
                  <w:lang w:val="en-US" w:eastAsia="zh-CN" w:bidi="ar"/>
                </w:rPr>
                <w:t>2050899</w:t>
              </w:r>
            </w:ins>
            <w:del w:id="5289" w:author="Administrator" w:date="2024-08-08T09:09:03Z">
              <w:r>
                <w:rPr>
                  <w:rFonts w:hint="eastAsia" w:ascii="宋体" w:hAnsi="宋体" w:eastAsia="宋体" w:cs="宋体"/>
                  <w:i w:val="0"/>
                  <w:iCs w:val="0"/>
                  <w:color w:val="000000"/>
                  <w:kern w:val="0"/>
                  <w:sz w:val="20"/>
                  <w:szCs w:val="20"/>
                  <w:u w:val="none"/>
                  <w:lang w:val="en-US" w:eastAsia="zh-CN" w:bidi="ar"/>
                </w:rPr>
                <w:delText>2050899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90"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75D9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91" w:author="Administrator" w:date="2024-08-08T09:09:03Z">
              <w:r>
                <w:rPr>
                  <w:rFonts w:hint="eastAsia" w:ascii="宋体" w:hAnsi="宋体" w:eastAsia="宋体" w:cs="宋体"/>
                  <w:i w:val="0"/>
                  <w:color w:val="000000"/>
                  <w:kern w:val="0"/>
                  <w:sz w:val="20"/>
                  <w:szCs w:val="20"/>
                  <w:u w:val="none"/>
                  <w:lang w:val="en-US" w:eastAsia="zh-CN" w:bidi="ar"/>
                </w:rPr>
                <w:t xml:space="preserve">    其他进修及培训</w:t>
              </w:r>
            </w:ins>
            <w:del w:id="5292"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其他进修及培训</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93"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8B32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294" w:author="Administrator" w:date="2024-08-08T09:09:03Z">
              <w:r>
                <w:rPr>
                  <w:rFonts w:hint="eastAsia" w:ascii="宋体" w:hAnsi="宋体" w:eastAsia="宋体" w:cs="宋体"/>
                  <w:i w:val="0"/>
                  <w:color w:val="000000"/>
                  <w:kern w:val="0"/>
                  <w:sz w:val="20"/>
                  <w:szCs w:val="20"/>
                  <w:u w:val="none"/>
                  <w:lang w:val="en-US" w:eastAsia="zh-CN" w:bidi="ar"/>
                </w:rPr>
                <w:t>220</w:t>
              </w:r>
            </w:ins>
            <w:del w:id="5295" w:author="Administrator" w:date="2024-08-08T09:09:03Z">
              <w:r>
                <w:rPr>
                  <w:rFonts w:hint="eastAsia" w:ascii="宋体" w:hAnsi="宋体" w:eastAsia="宋体" w:cs="宋体"/>
                  <w:i w:val="0"/>
                  <w:iCs w:val="0"/>
                  <w:color w:val="000000"/>
                  <w:kern w:val="0"/>
                  <w:sz w:val="20"/>
                  <w:szCs w:val="20"/>
                  <w:u w:val="none"/>
                  <w:lang w:val="en-US" w:eastAsia="zh-CN" w:bidi="ar"/>
                </w:rPr>
                <w:delText>115</w:delText>
              </w:r>
            </w:del>
          </w:p>
        </w:tc>
      </w:tr>
      <w:tr w14:paraId="02012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296"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296"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297"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FB33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298" w:author="Administrator" w:date="2024-08-08T09:09:03Z">
              <w:r>
                <w:rPr>
                  <w:rFonts w:hint="eastAsia" w:ascii="宋体" w:hAnsi="宋体" w:eastAsia="宋体" w:cs="宋体"/>
                  <w:i w:val="0"/>
                  <w:color w:val="000000"/>
                  <w:kern w:val="0"/>
                  <w:sz w:val="20"/>
                  <w:szCs w:val="20"/>
                  <w:u w:val="none"/>
                  <w:lang w:val="en-US" w:eastAsia="zh-CN" w:bidi="ar"/>
                </w:rPr>
                <w:t>20509</w:t>
              </w:r>
            </w:ins>
            <w:del w:id="5299" w:author="Administrator" w:date="2024-08-08T09:09:03Z">
              <w:r>
                <w:rPr>
                  <w:rFonts w:hint="eastAsia" w:ascii="宋体" w:hAnsi="宋体" w:eastAsia="宋体" w:cs="宋体"/>
                  <w:i w:val="0"/>
                  <w:iCs w:val="0"/>
                  <w:color w:val="000000"/>
                  <w:kern w:val="0"/>
                  <w:sz w:val="20"/>
                  <w:szCs w:val="20"/>
                  <w:u w:val="none"/>
                  <w:lang w:val="en-US" w:eastAsia="zh-CN" w:bidi="ar"/>
                </w:rPr>
                <w:delText>20509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00"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F901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01" w:author="Administrator" w:date="2024-08-08T09:09:03Z">
              <w:r>
                <w:rPr>
                  <w:rFonts w:hint="eastAsia" w:ascii="宋体" w:hAnsi="宋体" w:eastAsia="宋体" w:cs="宋体"/>
                  <w:i w:val="0"/>
                  <w:color w:val="000000"/>
                  <w:kern w:val="0"/>
                  <w:sz w:val="20"/>
                  <w:szCs w:val="20"/>
                  <w:u w:val="none"/>
                  <w:lang w:val="en-US" w:eastAsia="zh-CN" w:bidi="ar"/>
                </w:rPr>
                <w:t xml:space="preserve">  教育费附加安排的支出</w:t>
              </w:r>
            </w:ins>
            <w:del w:id="5302"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教育费附加安排的支出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03"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BF0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304" w:author="Administrator" w:date="2024-08-08T09:09:03Z">
              <w:r>
                <w:rPr>
                  <w:rFonts w:hint="eastAsia" w:ascii="宋体" w:hAnsi="宋体" w:eastAsia="宋体" w:cs="宋体"/>
                  <w:i w:val="0"/>
                  <w:color w:val="000000"/>
                  <w:kern w:val="0"/>
                  <w:sz w:val="20"/>
                  <w:szCs w:val="20"/>
                  <w:u w:val="none"/>
                  <w:lang w:val="en-US" w:eastAsia="zh-CN" w:bidi="ar"/>
                </w:rPr>
                <w:t>1,777</w:t>
              </w:r>
            </w:ins>
            <w:del w:id="5305" w:author="Administrator" w:date="2024-08-08T09:09:03Z">
              <w:r>
                <w:rPr>
                  <w:rFonts w:hint="eastAsia" w:ascii="宋体" w:hAnsi="宋体" w:eastAsia="宋体" w:cs="宋体"/>
                  <w:i w:val="0"/>
                  <w:iCs w:val="0"/>
                  <w:color w:val="000000"/>
                  <w:kern w:val="0"/>
                  <w:sz w:val="20"/>
                  <w:szCs w:val="20"/>
                  <w:u w:val="none"/>
                  <w:lang w:val="en-US" w:eastAsia="zh-CN" w:bidi="ar"/>
                </w:rPr>
                <w:delText>1,310</w:delText>
              </w:r>
            </w:del>
          </w:p>
        </w:tc>
      </w:tr>
      <w:tr w14:paraId="54C94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06"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306"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07"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FF37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08" w:author="Administrator" w:date="2024-08-08T09:09:03Z">
              <w:r>
                <w:rPr>
                  <w:rFonts w:hint="eastAsia" w:ascii="宋体" w:hAnsi="宋体" w:eastAsia="宋体" w:cs="宋体"/>
                  <w:i w:val="0"/>
                  <w:color w:val="000000"/>
                  <w:kern w:val="0"/>
                  <w:sz w:val="20"/>
                  <w:szCs w:val="20"/>
                  <w:u w:val="none"/>
                  <w:lang w:val="en-US" w:eastAsia="zh-CN" w:bidi="ar"/>
                </w:rPr>
                <w:t>2050901</w:t>
              </w:r>
            </w:ins>
            <w:del w:id="5309" w:author="Administrator" w:date="2024-08-08T09:09:03Z">
              <w:r>
                <w:rPr>
                  <w:rFonts w:hint="eastAsia" w:ascii="宋体" w:hAnsi="宋体" w:eastAsia="宋体" w:cs="宋体"/>
                  <w:i w:val="0"/>
                  <w:iCs w:val="0"/>
                  <w:color w:val="000000"/>
                  <w:kern w:val="0"/>
                  <w:sz w:val="20"/>
                  <w:szCs w:val="20"/>
                  <w:u w:val="none"/>
                  <w:lang w:val="en-US" w:eastAsia="zh-CN" w:bidi="ar"/>
                </w:rPr>
                <w:delText>2050901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10"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F46C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11" w:author="Administrator" w:date="2024-08-08T09:09:03Z">
              <w:r>
                <w:rPr>
                  <w:rFonts w:hint="eastAsia" w:ascii="宋体" w:hAnsi="宋体" w:eastAsia="宋体" w:cs="宋体"/>
                  <w:i w:val="0"/>
                  <w:color w:val="000000"/>
                  <w:kern w:val="0"/>
                  <w:sz w:val="20"/>
                  <w:szCs w:val="20"/>
                  <w:u w:val="none"/>
                  <w:lang w:val="en-US" w:eastAsia="zh-CN" w:bidi="ar"/>
                </w:rPr>
                <w:t xml:space="preserve">    农村中小学校舍建设</w:t>
              </w:r>
            </w:ins>
            <w:del w:id="5312"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农村中小学校舍建设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13"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A4DBCE">
            <w:pPr>
              <w:jc w:val="right"/>
              <w:rPr>
                <w:rFonts w:hint="eastAsia" w:ascii="宋体" w:hAnsi="宋体" w:eastAsia="宋体" w:cs="宋体"/>
                <w:i w:val="0"/>
                <w:iCs w:val="0"/>
                <w:color w:val="000000"/>
                <w:sz w:val="20"/>
                <w:szCs w:val="20"/>
                <w:u w:val="none"/>
              </w:rPr>
            </w:pPr>
          </w:p>
        </w:tc>
      </w:tr>
      <w:tr w14:paraId="549CE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14"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314"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15"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268C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16" w:author="Administrator" w:date="2024-08-08T09:09:03Z">
              <w:r>
                <w:rPr>
                  <w:rFonts w:hint="eastAsia" w:ascii="宋体" w:hAnsi="宋体" w:eastAsia="宋体" w:cs="宋体"/>
                  <w:i w:val="0"/>
                  <w:color w:val="000000"/>
                  <w:kern w:val="0"/>
                  <w:sz w:val="20"/>
                  <w:szCs w:val="20"/>
                  <w:u w:val="none"/>
                  <w:lang w:val="en-US" w:eastAsia="zh-CN" w:bidi="ar"/>
                </w:rPr>
                <w:t>2050902</w:t>
              </w:r>
            </w:ins>
            <w:del w:id="5317" w:author="Administrator" w:date="2024-08-08T09:09:03Z">
              <w:r>
                <w:rPr>
                  <w:rFonts w:hint="eastAsia" w:ascii="宋体" w:hAnsi="宋体" w:eastAsia="宋体" w:cs="宋体"/>
                  <w:i w:val="0"/>
                  <w:iCs w:val="0"/>
                  <w:color w:val="000000"/>
                  <w:kern w:val="0"/>
                  <w:sz w:val="20"/>
                  <w:szCs w:val="20"/>
                  <w:u w:val="none"/>
                  <w:lang w:val="en-US" w:eastAsia="zh-CN" w:bidi="ar"/>
                </w:rPr>
                <w:delText>2050902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18"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4CF0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19" w:author="Administrator" w:date="2024-08-08T09:09:03Z">
              <w:r>
                <w:rPr>
                  <w:rFonts w:hint="eastAsia" w:ascii="宋体" w:hAnsi="宋体" w:eastAsia="宋体" w:cs="宋体"/>
                  <w:i w:val="0"/>
                  <w:color w:val="000000"/>
                  <w:kern w:val="0"/>
                  <w:sz w:val="20"/>
                  <w:szCs w:val="20"/>
                  <w:u w:val="none"/>
                  <w:lang w:val="en-US" w:eastAsia="zh-CN" w:bidi="ar"/>
                </w:rPr>
                <w:t xml:space="preserve">    农村中小学教学设施</w:t>
              </w:r>
            </w:ins>
            <w:del w:id="5320"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农村中小学教学设施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21"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61B278">
            <w:pPr>
              <w:jc w:val="right"/>
              <w:rPr>
                <w:rFonts w:hint="eastAsia" w:ascii="宋体" w:hAnsi="宋体" w:eastAsia="宋体" w:cs="宋体"/>
                <w:i w:val="0"/>
                <w:iCs w:val="0"/>
                <w:color w:val="000000"/>
                <w:sz w:val="20"/>
                <w:szCs w:val="20"/>
                <w:u w:val="none"/>
              </w:rPr>
            </w:pPr>
          </w:p>
        </w:tc>
      </w:tr>
      <w:tr w14:paraId="20287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22"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322"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23"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2CCF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24" w:author="Administrator" w:date="2024-08-08T09:09:03Z">
              <w:r>
                <w:rPr>
                  <w:rFonts w:hint="eastAsia" w:ascii="宋体" w:hAnsi="宋体" w:eastAsia="宋体" w:cs="宋体"/>
                  <w:i w:val="0"/>
                  <w:color w:val="000000"/>
                  <w:kern w:val="0"/>
                  <w:sz w:val="20"/>
                  <w:szCs w:val="20"/>
                  <w:u w:val="none"/>
                  <w:lang w:val="en-US" w:eastAsia="zh-CN" w:bidi="ar"/>
                </w:rPr>
                <w:t>2050903</w:t>
              </w:r>
            </w:ins>
            <w:del w:id="5325" w:author="Administrator" w:date="2024-08-08T09:09:03Z">
              <w:r>
                <w:rPr>
                  <w:rFonts w:hint="eastAsia" w:ascii="宋体" w:hAnsi="宋体" w:eastAsia="宋体" w:cs="宋体"/>
                  <w:i w:val="0"/>
                  <w:iCs w:val="0"/>
                  <w:color w:val="000000"/>
                  <w:kern w:val="0"/>
                  <w:sz w:val="20"/>
                  <w:szCs w:val="20"/>
                  <w:u w:val="none"/>
                  <w:lang w:val="en-US" w:eastAsia="zh-CN" w:bidi="ar"/>
                </w:rPr>
                <w:delText>2050903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26"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626A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27" w:author="Administrator" w:date="2024-08-08T09:09:03Z">
              <w:r>
                <w:rPr>
                  <w:rFonts w:hint="eastAsia" w:ascii="宋体" w:hAnsi="宋体" w:eastAsia="宋体" w:cs="宋体"/>
                  <w:i w:val="0"/>
                  <w:color w:val="000000"/>
                  <w:kern w:val="0"/>
                  <w:sz w:val="20"/>
                  <w:szCs w:val="20"/>
                  <w:u w:val="none"/>
                  <w:lang w:val="en-US" w:eastAsia="zh-CN" w:bidi="ar"/>
                </w:rPr>
                <w:t xml:space="preserve">    城市中小学校舍建设</w:t>
              </w:r>
            </w:ins>
            <w:del w:id="5328"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城市中小学校舍建设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29"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EE1A25">
            <w:pPr>
              <w:jc w:val="right"/>
              <w:rPr>
                <w:rFonts w:hint="eastAsia" w:ascii="宋体" w:hAnsi="宋体" w:eastAsia="宋体" w:cs="宋体"/>
                <w:i w:val="0"/>
                <w:iCs w:val="0"/>
                <w:color w:val="000000"/>
                <w:sz w:val="20"/>
                <w:szCs w:val="20"/>
                <w:u w:val="none"/>
              </w:rPr>
            </w:pPr>
          </w:p>
        </w:tc>
      </w:tr>
      <w:tr w14:paraId="0CE22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30"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330"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31"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2BF4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32" w:author="Administrator" w:date="2024-08-08T09:09:03Z">
              <w:r>
                <w:rPr>
                  <w:rFonts w:hint="eastAsia" w:ascii="宋体" w:hAnsi="宋体" w:eastAsia="宋体" w:cs="宋体"/>
                  <w:i w:val="0"/>
                  <w:color w:val="000000"/>
                  <w:kern w:val="0"/>
                  <w:sz w:val="20"/>
                  <w:szCs w:val="20"/>
                  <w:u w:val="none"/>
                  <w:lang w:val="en-US" w:eastAsia="zh-CN" w:bidi="ar"/>
                </w:rPr>
                <w:t>2050904</w:t>
              </w:r>
            </w:ins>
            <w:del w:id="5333" w:author="Administrator" w:date="2024-08-08T09:09:03Z">
              <w:r>
                <w:rPr>
                  <w:rFonts w:hint="eastAsia" w:ascii="宋体" w:hAnsi="宋体" w:eastAsia="宋体" w:cs="宋体"/>
                  <w:i w:val="0"/>
                  <w:iCs w:val="0"/>
                  <w:color w:val="000000"/>
                  <w:kern w:val="0"/>
                  <w:sz w:val="20"/>
                  <w:szCs w:val="20"/>
                  <w:u w:val="none"/>
                  <w:lang w:val="en-US" w:eastAsia="zh-CN" w:bidi="ar"/>
                </w:rPr>
                <w:delText>2050904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34"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ACE7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35" w:author="Administrator" w:date="2024-08-08T09:09:03Z">
              <w:r>
                <w:rPr>
                  <w:rFonts w:hint="eastAsia" w:ascii="宋体" w:hAnsi="宋体" w:eastAsia="宋体" w:cs="宋体"/>
                  <w:i w:val="0"/>
                  <w:color w:val="000000"/>
                  <w:kern w:val="0"/>
                  <w:sz w:val="20"/>
                  <w:szCs w:val="20"/>
                  <w:u w:val="none"/>
                  <w:lang w:val="en-US" w:eastAsia="zh-CN" w:bidi="ar"/>
                </w:rPr>
                <w:t xml:space="preserve">    城市中小学教学设施</w:t>
              </w:r>
            </w:ins>
            <w:del w:id="5336"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城市中小学教学设施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37"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3B9A09">
            <w:pPr>
              <w:jc w:val="right"/>
              <w:rPr>
                <w:rFonts w:hint="eastAsia" w:ascii="宋体" w:hAnsi="宋体" w:eastAsia="宋体" w:cs="宋体"/>
                <w:i w:val="0"/>
                <w:iCs w:val="0"/>
                <w:color w:val="000000"/>
                <w:sz w:val="20"/>
                <w:szCs w:val="20"/>
                <w:u w:val="none"/>
              </w:rPr>
            </w:pPr>
          </w:p>
        </w:tc>
      </w:tr>
      <w:tr w14:paraId="7EE03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38" w:author="Administrator" w:date="2024-08-08T09:09: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338" w:author="Administrator" w:date="2024-08-08T09:09: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39" w:author="Administrator" w:date="2024-08-08T09:09: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D94E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40" w:author="Administrator" w:date="2024-08-08T09:09:03Z">
              <w:r>
                <w:rPr>
                  <w:rFonts w:hint="eastAsia" w:ascii="宋体" w:hAnsi="宋体" w:eastAsia="宋体" w:cs="宋体"/>
                  <w:i w:val="0"/>
                  <w:color w:val="000000"/>
                  <w:kern w:val="0"/>
                  <w:sz w:val="20"/>
                  <w:szCs w:val="20"/>
                  <w:u w:val="none"/>
                  <w:lang w:val="en-US" w:eastAsia="zh-CN" w:bidi="ar"/>
                </w:rPr>
                <w:t>2050905</w:t>
              </w:r>
            </w:ins>
            <w:del w:id="5341" w:author="Administrator" w:date="2024-08-08T09:09:03Z">
              <w:r>
                <w:rPr>
                  <w:rFonts w:hint="eastAsia" w:ascii="宋体" w:hAnsi="宋体" w:eastAsia="宋体" w:cs="宋体"/>
                  <w:i w:val="0"/>
                  <w:iCs w:val="0"/>
                  <w:color w:val="000000"/>
                  <w:kern w:val="0"/>
                  <w:sz w:val="20"/>
                  <w:szCs w:val="20"/>
                  <w:u w:val="none"/>
                  <w:lang w:val="en-US" w:eastAsia="zh-CN" w:bidi="ar"/>
                </w:rPr>
                <w:delText>2050905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42" w:author="Administrator" w:date="2024-08-08T09:09: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8701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43" w:author="Administrator" w:date="2024-08-08T09:09:03Z">
              <w:r>
                <w:rPr>
                  <w:rFonts w:hint="eastAsia" w:ascii="宋体" w:hAnsi="宋体" w:eastAsia="宋体" w:cs="宋体"/>
                  <w:i w:val="0"/>
                  <w:color w:val="000000"/>
                  <w:kern w:val="0"/>
                  <w:sz w:val="20"/>
                  <w:szCs w:val="20"/>
                  <w:u w:val="none"/>
                  <w:lang w:val="en-US" w:eastAsia="zh-CN" w:bidi="ar"/>
                </w:rPr>
                <w:t xml:space="preserve">    中等职业学校教学设施</w:t>
              </w:r>
            </w:ins>
            <w:del w:id="5344" w:author="Administrator" w:date="2024-08-08T09:09:03Z">
              <w:r>
                <w:rPr>
                  <w:rFonts w:hint="eastAsia" w:ascii="宋体" w:hAnsi="宋体" w:eastAsia="宋体" w:cs="宋体"/>
                  <w:i w:val="0"/>
                  <w:iCs w:val="0"/>
                  <w:color w:val="000000"/>
                  <w:kern w:val="0"/>
                  <w:sz w:val="20"/>
                  <w:szCs w:val="20"/>
                  <w:u w:val="none"/>
                  <w:lang w:val="en-US" w:eastAsia="zh-CN" w:bidi="ar"/>
                </w:rPr>
                <w:delText xml:space="preserve">    中等职业学校教学设施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45" w:author="Administrator" w:date="2024-08-08T09:09: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1AC8CF">
            <w:pPr>
              <w:jc w:val="right"/>
              <w:rPr>
                <w:rFonts w:hint="eastAsia" w:ascii="宋体" w:hAnsi="宋体" w:eastAsia="宋体" w:cs="宋体"/>
                <w:i w:val="0"/>
                <w:iCs w:val="0"/>
                <w:color w:val="000000"/>
                <w:sz w:val="20"/>
                <w:szCs w:val="20"/>
                <w:u w:val="none"/>
              </w:rPr>
            </w:pPr>
          </w:p>
        </w:tc>
      </w:tr>
      <w:tr w14:paraId="0F219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4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34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4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73A7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48" w:author="Administrator" w:date="2024-08-08T09:09:03Z">
              <w:r>
                <w:rPr>
                  <w:rFonts w:hint="eastAsia" w:ascii="宋体" w:hAnsi="宋体" w:eastAsia="宋体" w:cs="宋体"/>
                  <w:i w:val="0"/>
                  <w:color w:val="000000"/>
                  <w:kern w:val="0"/>
                  <w:sz w:val="20"/>
                  <w:szCs w:val="20"/>
                  <w:u w:val="none"/>
                  <w:lang w:val="en-US" w:eastAsia="zh-CN" w:bidi="ar"/>
                </w:rPr>
                <w:t>2050999</w:t>
              </w:r>
            </w:ins>
            <w:del w:id="5349" w:author="Administrator" w:date="2024-08-08T09:09:03Z">
              <w:r>
                <w:rPr>
                  <w:rFonts w:hint="eastAsia" w:ascii="宋体" w:hAnsi="宋体" w:eastAsia="宋体" w:cs="宋体"/>
                  <w:i w:val="0"/>
                  <w:iCs w:val="0"/>
                  <w:color w:val="000000"/>
                  <w:kern w:val="0"/>
                  <w:sz w:val="20"/>
                  <w:szCs w:val="20"/>
                  <w:u w:val="none"/>
                  <w:lang w:val="en-US" w:eastAsia="zh-CN" w:bidi="ar"/>
                </w:rPr>
                <w:delText>2050999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5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DEE2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51" w:author="Administrator" w:date="2024-08-08T09:09:04Z">
              <w:r>
                <w:rPr>
                  <w:rFonts w:hint="eastAsia" w:ascii="宋体" w:hAnsi="宋体" w:eastAsia="宋体" w:cs="宋体"/>
                  <w:i w:val="0"/>
                  <w:color w:val="000000"/>
                  <w:kern w:val="0"/>
                  <w:sz w:val="20"/>
                  <w:szCs w:val="20"/>
                  <w:u w:val="none"/>
                  <w:lang w:val="en-US" w:eastAsia="zh-CN" w:bidi="ar"/>
                </w:rPr>
                <w:t xml:space="preserve">    其他教育费附加安排的支出</w:t>
              </w:r>
            </w:ins>
            <w:del w:id="535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其他教育费附加安排的支出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5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8A06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354" w:author="Administrator" w:date="2024-08-08T09:09:04Z">
              <w:r>
                <w:rPr>
                  <w:rFonts w:hint="eastAsia" w:ascii="宋体" w:hAnsi="宋体" w:eastAsia="宋体" w:cs="宋体"/>
                  <w:i w:val="0"/>
                  <w:color w:val="000000"/>
                  <w:kern w:val="0"/>
                  <w:sz w:val="20"/>
                  <w:szCs w:val="20"/>
                  <w:u w:val="none"/>
                  <w:lang w:val="en-US" w:eastAsia="zh-CN" w:bidi="ar"/>
                </w:rPr>
                <w:t>1,777</w:t>
              </w:r>
            </w:ins>
            <w:del w:id="5355" w:author="Administrator" w:date="2024-08-08T09:09:04Z">
              <w:r>
                <w:rPr>
                  <w:rFonts w:hint="eastAsia" w:ascii="宋体" w:hAnsi="宋体" w:eastAsia="宋体" w:cs="宋体"/>
                  <w:i w:val="0"/>
                  <w:iCs w:val="0"/>
                  <w:color w:val="000000"/>
                  <w:kern w:val="0"/>
                  <w:sz w:val="20"/>
                  <w:szCs w:val="20"/>
                  <w:u w:val="none"/>
                  <w:lang w:val="en-US" w:eastAsia="zh-CN" w:bidi="ar"/>
                </w:rPr>
                <w:delText>1,310</w:delText>
              </w:r>
            </w:del>
          </w:p>
        </w:tc>
      </w:tr>
      <w:tr w14:paraId="18C01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5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35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5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6C54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58" w:author="Administrator" w:date="2024-08-08T09:09:04Z">
              <w:r>
                <w:rPr>
                  <w:rFonts w:hint="eastAsia" w:ascii="宋体" w:hAnsi="宋体" w:eastAsia="宋体" w:cs="宋体"/>
                  <w:i w:val="0"/>
                  <w:color w:val="000000"/>
                  <w:kern w:val="0"/>
                  <w:sz w:val="20"/>
                  <w:szCs w:val="20"/>
                  <w:u w:val="none"/>
                  <w:lang w:val="en-US" w:eastAsia="zh-CN" w:bidi="ar"/>
                </w:rPr>
                <w:t>20599</w:t>
              </w:r>
            </w:ins>
            <w:del w:id="5359" w:author="Administrator" w:date="2024-08-08T09:09:04Z">
              <w:r>
                <w:rPr>
                  <w:rFonts w:hint="eastAsia" w:ascii="宋体" w:hAnsi="宋体" w:eastAsia="宋体" w:cs="宋体"/>
                  <w:i w:val="0"/>
                  <w:iCs w:val="0"/>
                  <w:color w:val="000000"/>
                  <w:kern w:val="0"/>
                  <w:sz w:val="20"/>
                  <w:szCs w:val="20"/>
                  <w:u w:val="none"/>
                  <w:lang w:val="en-US" w:eastAsia="zh-CN" w:bidi="ar"/>
                </w:rPr>
                <w:delText>20599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6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99C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61" w:author="Administrator" w:date="2024-08-08T09:09:04Z">
              <w:r>
                <w:rPr>
                  <w:rFonts w:hint="eastAsia" w:ascii="宋体" w:hAnsi="宋体" w:eastAsia="宋体" w:cs="宋体"/>
                  <w:i w:val="0"/>
                  <w:color w:val="000000"/>
                  <w:kern w:val="0"/>
                  <w:sz w:val="20"/>
                  <w:szCs w:val="20"/>
                  <w:u w:val="none"/>
                  <w:lang w:val="en-US" w:eastAsia="zh-CN" w:bidi="ar"/>
                </w:rPr>
                <w:t xml:space="preserve">  其他教育支出(款)</w:t>
              </w:r>
            </w:ins>
            <w:del w:id="536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其他教育支出(款)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6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936A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364" w:author="Administrator" w:date="2024-08-08T09:09:04Z">
              <w:r>
                <w:rPr>
                  <w:rFonts w:hint="eastAsia" w:ascii="宋体" w:hAnsi="宋体" w:eastAsia="宋体" w:cs="宋体"/>
                  <w:i w:val="0"/>
                  <w:color w:val="000000"/>
                  <w:kern w:val="0"/>
                  <w:sz w:val="20"/>
                  <w:szCs w:val="20"/>
                  <w:u w:val="none"/>
                  <w:lang w:val="en-US" w:eastAsia="zh-CN" w:bidi="ar"/>
                </w:rPr>
                <w:t>19,404</w:t>
              </w:r>
            </w:ins>
            <w:del w:id="5365" w:author="Administrator" w:date="2024-08-08T09:09:04Z">
              <w:r>
                <w:rPr>
                  <w:rFonts w:hint="eastAsia" w:ascii="宋体" w:hAnsi="宋体" w:eastAsia="宋体" w:cs="宋体"/>
                  <w:i w:val="0"/>
                  <w:iCs w:val="0"/>
                  <w:color w:val="000000"/>
                  <w:kern w:val="0"/>
                  <w:sz w:val="20"/>
                  <w:szCs w:val="20"/>
                  <w:u w:val="none"/>
                  <w:lang w:val="en-US" w:eastAsia="zh-CN" w:bidi="ar"/>
                </w:rPr>
                <w:delText>23,902</w:delText>
              </w:r>
            </w:del>
          </w:p>
        </w:tc>
      </w:tr>
      <w:tr w14:paraId="11EA7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6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36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6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927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68" w:author="Administrator" w:date="2024-08-08T09:09:04Z">
              <w:r>
                <w:rPr>
                  <w:rFonts w:hint="eastAsia" w:ascii="宋体" w:hAnsi="宋体" w:eastAsia="宋体" w:cs="宋体"/>
                  <w:i w:val="0"/>
                  <w:color w:val="000000"/>
                  <w:kern w:val="0"/>
                  <w:sz w:val="20"/>
                  <w:szCs w:val="20"/>
                  <w:u w:val="none"/>
                  <w:lang w:val="en-US" w:eastAsia="zh-CN" w:bidi="ar"/>
                </w:rPr>
                <w:t>2059999</w:t>
              </w:r>
            </w:ins>
            <w:del w:id="5369" w:author="Administrator" w:date="2024-08-08T09:09:04Z">
              <w:r>
                <w:rPr>
                  <w:rFonts w:hint="eastAsia" w:ascii="宋体" w:hAnsi="宋体" w:eastAsia="宋体" w:cs="宋体"/>
                  <w:i w:val="0"/>
                  <w:iCs w:val="0"/>
                  <w:color w:val="000000"/>
                  <w:kern w:val="0"/>
                  <w:sz w:val="20"/>
                  <w:szCs w:val="20"/>
                  <w:u w:val="none"/>
                  <w:lang w:val="en-US" w:eastAsia="zh-CN" w:bidi="ar"/>
                </w:rPr>
                <w:delText>2059999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7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07EC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71" w:author="Administrator" w:date="2024-08-08T09:09:04Z">
              <w:r>
                <w:rPr>
                  <w:rFonts w:hint="eastAsia" w:ascii="宋体" w:hAnsi="宋体" w:eastAsia="宋体" w:cs="宋体"/>
                  <w:i w:val="0"/>
                  <w:color w:val="000000"/>
                  <w:kern w:val="0"/>
                  <w:sz w:val="20"/>
                  <w:szCs w:val="20"/>
                  <w:u w:val="none"/>
                  <w:lang w:val="en-US" w:eastAsia="zh-CN" w:bidi="ar"/>
                </w:rPr>
                <w:t xml:space="preserve">    其他教育支出(项)</w:t>
              </w:r>
            </w:ins>
            <w:del w:id="537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其他教育支出(项)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7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C693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374" w:author="Administrator" w:date="2024-08-08T09:09:04Z">
              <w:r>
                <w:rPr>
                  <w:rFonts w:hint="eastAsia" w:ascii="宋体" w:hAnsi="宋体" w:eastAsia="宋体" w:cs="宋体"/>
                  <w:i w:val="0"/>
                  <w:color w:val="000000"/>
                  <w:kern w:val="0"/>
                  <w:sz w:val="20"/>
                  <w:szCs w:val="20"/>
                  <w:u w:val="none"/>
                  <w:lang w:val="en-US" w:eastAsia="zh-CN" w:bidi="ar"/>
                </w:rPr>
                <w:t>19,404</w:t>
              </w:r>
            </w:ins>
            <w:del w:id="5375" w:author="Administrator" w:date="2024-08-08T09:09:04Z">
              <w:r>
                <w:rPr>
                  <w:rFonts w:hint="eastAsia" w:ascii="宋体" w:hAnsi="宋体" w:eastAsia="宋体" w:cs="宋体"/>
                  <w:i w:val="0"/>
                  <w:iCs w:val="0"/>
                  <w:color w:val="000000"/>
                  <w:kern w:val="0"/>
                  <w:sz w:val="20"/>
                  <w:szCs w:val="20"/>
                  <w:u w:val="none"/>
                  <w:lang w:val="en-US" w:eastAsia="zh-CN" w:bidi="ar"/>
                </w:rPr>
                <w:delText>23,902</w:delText>
              </w:r>
            </w:del>
          </w:p>
        </w:tc>
      </w:tr>
      <w:tr w14:paraId="01546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7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37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7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C51F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78" w:author="Administrator" w:date="2024-08-08T09:09:04Z">
              <w:r>
                <w:rPr>
                  <w:rFonts w:hint="eastAsia" w:ascii="宋体" w:hAnsi="宋体" w:eastAsia="宋体" w:cs="宋体"/>
                  <w:i w:val="0"/>
                  <w:color w:val="000000"/>
                  <w:kern w:val="0"/>
                  <w:sz w:val="20"/>
                  <w:szCs w:val="20"/>
                  <w:u w:val="none"/>
                  <w:lang w:val="en-US" w:eastAsia="zh-CN" w:bidi="ar"/>
                </w:rPr>
                <w:t>206</w:t>
              </w:r>
            </w:ins>
            <w:del w:id="5379" w:author="Administrator" w:date="2024-08-08T09:09:04Z">
              <w:r>
                <w:rPr>
                  <w:rFonts w:hint="eastAsia" w:ascii="宋体" w:hAnsi="宋体" w:eastAsia="宋体" w:cs="宋体"/>
                  <w:i w:val="0"/>
                  <w:iCs w:val="0"/>
                  <w:color w:val="000000"/>
                  <w:kern w:val="0"/>
                  <w:sz w:val="20"/>
                  <w:szCs w:val="20"/>
                  <w:u w:val="none"/>
                  <w:lang w:val="en-US" w:eastAsia="zh-CN" w:bidi="ar"/>
                </w:rPr>
                <w:delText>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8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843C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81" w:author="Administrator" w:date="2024-08-08T09:09:04Z">
              <w:r>
                <w:rPr>
                  <w:rFonts w:hint="eastAsia" w:ascii="宋体" w:hAnsi="宋体" w:eastAsia="宋体" w:cs="宋体"/>
                  <w:i w:val="0"/>
                  <w:color w:val="000000"/>
                  <w:kern w:val="0"/>
                  <w:sz w:val="20"/>
                  <w:szCs w:val="20"/>
                  <w:u w:val="none"/>
                  <w:lang w:val="en-US" w:eastAsia="zh-CN" w:bidi="ar"/>
                </w:rPr>
                <w:t>科学技术支出</w:t>
              </w:r>
            </w:ins>
            <w:del w:id="5382" w:author="Administrator" w:date="2024-08-08T09:09:04Z">
              <w:r>
                <w:rPr>
                  <w:rFonts w:hint="eastAsia" w:ascii="宋体" w:hAnsi="宋体" w:eastAsia="宋体" w:cs="宋体"/>
                  <w:i w:val="0"/>
                  <w:iCs w:val="0"/>
                  <w:color w:val="000000"/>
                  <w:kern w:val="0"/>
                  <w:sz w:val="20"/>
                  <w:szCs w:val="20"/>
                  <w:u w:val="none"/>
                  <w:lang w:val="en-US" w:eastAsia="zh-CN" w:bidi="ar"/>
                </w:rPr>
                <w:delText>科学技术支出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8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3051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384" w:author="Administrator" w:date="2024-08-08T09:09:04Z">
              <w:r>
                <w:rPr>
                  <w:rFonts w:hint="eastAsia" w:ascii="宋体" w:hAnsi="宋体" w:eastAsia="宋体" w:cs="宋体"/>
                  <w:i w:val="0"/>
                  <w:color w:val="000000"/>
                  <w:kern w:val="0"/>
                  <w:sz w:val="20"/>
                  <w:szCs w:val="20"/>
                  <w:u w:val="none"/>
                  <w:lang w:val="en-US" w:eastAsia="zh-CN" w:bidi="ar"/>
                </w:rPr>
                <w:t>3,009</w:t>
              </w:r>
            </w:ins>
            <w:del w:id="5385" w:author="Administrator" w:date="2024-08-08T09:09:04Z">
              <w:r>
                <w:rPr>
                  <w:rFonts w:hint="eastAsia" w:ascii="宋体" w:hAnsi="宋体" w:eastAsia="宋体" w:cs="宋体"/>
                  <w:i w:val="0"/>
                  <w:iCs w:val="0"/>
                  <w:color w:val="000000"/>
                  <w:kern w:val="0"/>
                  <w:sz w:val="20"/>
                  <w:szCs w:val="20"/>
                  <w:u w:val="none"/>
                  <w:lang w:val="en-US" w:eastAsia="zh-CN" w:bidi="ar"/>
                </w:rPr>
                <w:delText>2,907</w:delText>
              </w:r>
            </w:del>
          </w:p>
        </w:tc>
      </w:tr>
      <w:tr w14:paraId="16FA5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8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38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8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F38A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88" w:author="Administrator" w:date="2024-08-08T09:09:04Z">
              <w:r>
                <w:rPr>
                  <w:rFonts w:hint="eastAsia" w:ascii="宋体" w:hAnsi="宋体" w:eastAsia="宋体" w:cs="宋体"/>
                  <w:i w:val="0"/>
                  <w:color w:val="000000"/>
                  <w:kern w:val="0"/>
                  <w:sz w:val="20"/>
                  <w:szCs w:val="20"/>
                  <w:u w:val="none"/>
                  <w:lang w:val="en-US" w:eastAsia="zh-CN" w:bidi="ar"/>
                </w:rPr>
                <w:t>20601</w:t>
              </w:r>
            </w:ins>
            <w:del w:id="5389" w:author="Administrator" w:date="2024-08-08T09:09:04Z">
              <w:r>
                <w:rPr>
                  <w:rFonts w:hint="eastAsia" w:ascii="宋体" w:hAnsi="宋体" w:eastAsia="宋体" w:cs="宋体"/>
                  <w:i w:val="0"/>
                  <w:iCs w:val="0"/>
                  <w:color w:val="000000"/>
                  <w:kern w:val="0"/>
                  <w:sz w:val="20"/>
                  <w:szCs w:val="20"/>
                  <w:u w:val="none"/>
                  <w:lang w:val="en-US" w:eastAsia="zh-CN" w:bidi="ar"/>
                </w:rPr>
                <w:delText>20601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9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3D4D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91" w:author="Administrator" w:date="2024-08-08T09:09:04Z">
              <w:r>
                <w:rPr>
                  <w:rFonts w:hint="eastAsia" w:ascii="宋体" w:hAnsi="宋体" w:eastAsia="宋体" w:cs="宋体"/>
                  <w:i w:val="0"/>
                  <w:color w:val="000000"/>
                  <w:kern w:val="0"/>
                  <w:sz w:val="20"/>
                  <w:szCs w:val="20"/>
                  <w:u w:val="none"/>
                  <w:lang w:val="en-US" w:eastAsia="zh-CN" w:bidi="ar"/>
                </w:rPr>
                <w:t xml:space="preserve">  科学技术管理事务</w:t>
              </w:r>
            </w:ins>
            <w:del w:id="539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科学技术管理事务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9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E52C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394" w:author="Administrator" w:date="2024-08-08T09:09:04Z">
              <w:r>
                <w:rPr>
                  <w:rFonts w:hint="eastAsia" w:ascii="宋体" w:hAnsi="宋体" w:eastAsia="宋体" w:cs="宋体"/>
                  <w:i w:val="0"/>
                  <w:color w:val="000000"/>
                  <w:kern w:val="0"/>
                  <w:sz w:val="20"/>
                  <w:szCs w:val="20"/>
                  <w:u w:val="none"/>
                  <w:lang w:val="en-US" w:eastAsia="zh-CN" w:bidi="ar"/>
                </w:rPr>
                <w:t>766</w:t>
              </w:r>
            </w:ins>
            <w:del w:id="5395" w:author="Administrator" w:date="2024-08-08T09:09:04Z">
              <w:r>
                <w:rPr>
                  <w:rFonts w:hint="eastAsia" w:ascii="宋体" w:hAnsi="宋体" w:eastAsia="宋体" w:cs="宋体"/>
                  <w:i w:val="0"/>
                  <w:iCs w:val="0"/>
                  <w:color w:val="000000"/>
                  <w:kern w:val="0"/>
                  <w:sz w:val="20"/>
                  <w:szCs w:val="20"/>
                  <w:u w:val="none"/>
                  <w:lang w:val="en-US" w:eastAsia="zh-CN" w:bidi="ar"/>
                </w:rPr>
                <w:delText>579</w:delText>
              </w:r>
            </w:del>
          </w:p>
        </w:tc>
      </w:tr>
      <w:tr w14:paraId="6A771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39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39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39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9FA1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398" w:author="Administrator" w:date="2024-08-08T09:09:04Z">
              <w:r>
                <w:rPr>
                  <w:rFonts w:hint="eastAsia" w:ascii="宋体" w:hAnsi="宋体" w:eastAsia="宋体" w:cs="宋体"/>
                  <w:i w:val="0"/>
                  <w:color w:val="000000"/>
                  <w:kern w:val="0"/>
                  <w:sz w:val="20"/>
                  <w:szCs w:val="20"/>
                  <w:u w:val="none"/>
                  <w:lang w:val="en-US" w:eastAsia="zh-CN" w:bidi="ar"/>
                </w:rPr>
                <w:t>2060101</w:t>
              </w:r>
            </w:ins>
            <w:del w:id="5399" w:author="Administrator" w:date="2024-08-08T09:09:04Z">
              <w:r>
                <w:rPr>
                  <w:rFonts w:hint="eastAsia" w:ascii="宋体" w:hAnsi="宋体" w:eastAsia="宋体" w:cs="宋体"/>
                  <w:i w:val="0"/>
                  <w:iCs w:val="0"/>
                  <w:color w:val="000000"/>
                  <w:kern w:val="0"/>
                  <w:sz w:val="20"/>
                  <w:szCs w:val="20"/>
                  <w:u w:val="none"/>
                  <w:lang w:val="en-US" w:eastAsia="zh-CN" w:bidi="ar"/>
                </w:rPr>
                <w:delText>2060101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0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4801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01" w:author="Administrator" w:date="2024-08-08T09:09:04Z">
              <w:r>
                <w:rPr>
                  <w:rFonts w:hint="eastAsia" w:ascii="宋体" w:hAnsi="宋体" w:eastAsia="宋体" w:cs="宋体"/>
                  <w:i w:val="0"/>
                  <w:color w:val="000000"/>
                  <w:kern w:val="0"/>
                  <w:sz w:val="20"/>
                  <w:szCs w:val="20"/>
                  <w:u w:val="none"/>
                  <w:lang w:val="en-US" w:eastAsia="zh-CN" w:bidi="ar"/>
                </w:rPr>
                <w:t xml:space="preserve">    行政运行</w:t>
              </w:r>
            </w:ins>
            <w:del w:id="540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0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CBF7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404" w:author="Administrator" w:date="2024-08-08T09:09:04Z">
              <w:r>
                <w:rPr>
                  <w:rFonts w:hint="eastAsia" w:ascii="宋体" w:hAnsi="宋体" w:eastAsia="宋体" w:cs="宋体"/>
                  <w:i w:val="0"/>
                  <w:color w:val="000000"/>
                  <w:kern w:val="0"/>
                  <w:sz w:val="20"/>
                  <w:szCs w:val="20"/>
                  <w:u w:val="none"/>
                  <w:lang w:val="en-US" w:eastAsia="zh-CN" w:bidi="ar"/>
                </w:rPr>
                <w:t>456</w:t>
              </w:r>
            </w:ins>
            <w:del w:id="5405" w:author="Administrator" w:date="2024-08-08T09:09:04Z">
              <w:r>
                <w:rPr>
                  <w:rFonts w:hint="eastAsia" w:ascii="宋体" w:hAnsi="宋体" w:eastAsia="宋体" w:cs="宋体"/>
                  <w:i w:val="0"/>
                  <w:iCs w:val="0"/>
                  <w:color w:val="000000"/>
                  <w:kern w:val="0"/>
                  <w:sz w:val="20"/>
                  <w:szCs w:val="20"/>
                  <w:u w:val="none"/>
                  <w:lang w:val="en-US" w:eastAsia="zh-CN" w:bidi="ar"/>
                </w:rPr>
                <w:delText>579</w:delText>
              </w:r>
            </w:del>
          </w:p>
        </w:tc>
      </w:tr>
      <w:tr w14:paraId="7FAEA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0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0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0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A2B6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08" w:author="Administrator" w:date="2024-08-08T09:09:04Z">
              <w:r>
                <w:rPr>
                  <w:rFonts w:hint="eastAsia" w:ascii="宋体" w:hAnsi="宋体" w:eastAsia="宋体" w:cs="宋体"/>
                  <w:i w:val="0"/>
                  <w:color w:val="000000"/>
                  <w:kern w:val="0"/>
                  <w:sz w:val="20"/>
                  <w:szCs w:val="20"/>
                  <w:u w:val="none"/>
                  <w:lang w:val="en-US" w:eastAsia="zh-CN" w:bidi="ar"/>
                </w:rPr>
                <w:t>2060102</w:t>
              </w:r>
            </w:ins>
            <w:del w:id="5409" w:author="Administrator" w:date="2024-08-08T09:09:04Z">
              <w:r>
                <w:rPr>
                  <w:rFonts w:hint="eastAsia" w:ascii="宋体" w:hAnsi="宋体" w:eastAsia="宋体" w:cs="宋体"/>
                  <w:i w:val="0"/>
                  <w:iCs w:val="0"/>
                  <w:color w:val="000000"/>
                  <w:kern w:val="0"/>
                  <w:sz w:val="20"/>
                  <w:szCs w:val="20"/>
                  <w:u w:val="none"/>
                  <w:lang w:val="en-US" w:eastAsia="zh-CN" w:bidi="ar"/>
                </w:rPr>
                <w:delText>2060102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1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FE28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11" w:author="Administrator" w:date="2024-08-08T09:09:04Z">
              <w:r>
                <w:rPr>
                  <w:rFonts w:hint="eastAsia" w:ascii="宋体" w:hAnsi="宋体" w:eastAsia="宋体" w:cs="宋体"/>
                  <w:i w:val="0"/>
                  <w:color w:val="000000"/>
                  <w:kern w:val="0"/>
                  <w:sz w:val="20"/>
                  <w:szCs w:val="20"/>
                  <w:u w:val="none"/>
                  <w:lang w:val="en-US" w:eastAsia="zh-CN" w:bidi="ar"/>
                </w:rPr>
                <w:t xml:space="preserve">    一般行政管理事务</w:t>
              </w:r>
            </w:ins>
            <w:del w:id="541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1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BF3087">
            <w:pPr>
              <w:jc w:val="right"/>
              <w:rPr>
                <w:rFonts w:hint="eastAsia" w:ascii="宋体" w:hAnsi="宋体" w:eastAsia="宋体" w:cs="宋体"/>
                <w:i w:val="0"/>
                <w:iCs w:val="0"/>
                <w:color w:val="000000"/>
                <w:sz w:val="20"/>
                <w:szCs w:val="20"/>
                <w:u w:val="none"/>
              </w:rPr>
            </w:pPr>
          </w:p>
        </w:tc>
      </w:tr>
      <w:tr w14:paraId="4C8FE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14"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14"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15"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96AD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16" w:author="Administrator" w:date="2024-08-08T09:09:04Z">
              <w:r>
                <w:rPr>
                  <w:rFonts w:hint="eastAsia" w:ascii="宋体" w:hAnsi="宋体" w:eastAsia="宋体" w:cs="宋体"/>
                  <w:i w:val="0"/>
                  <w:color w:val="000000"/>
                  <w:kern w:val="0"/>
                  <w:sz w:val="20"/>
                  <w:szCs w:val="20"/>
                  <w:u w:val="none"/>
                  <w:lang w:val="en-US" w:eastAsia="zh-CN" w:bidi="ar"/>
                </w:rPr>
                <w:t>2060103</w:t>
              </w:r>
            </w:ins>
            <w:del w:id="5417" w:author="Administrator" w:date="2024-08-08T09:09:04Z">
              <w:r>
                <w:rPr>
                  <w:rFonts w:hint="eastAsia" w:ascii="宋体" w:hAnsi="宋体" w:eastAsia="宋体" w:cs="宋体"/>
                  <w:i w:val="0"/>
                  <w:iCs w:val="0"/>
                  <w:color w:val="000000"/>
                  <w:kern w:val="0"/>
                  <w:sz w:val="20"/>
                  <w:szCs w:val="20"/>
                  <w:u w:val="none"/>
                  <w:lang w:val="en-US" w:eastAsia="zh-CN" w:bidi="ar"/>
                </w:rPr>
                <w:delText>2060103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18"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90C4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19" w:author="Administrator" w:date="2024-08-08T09:09:04Z">
              <w:r>
                <w:rPr>
                  <w:rFonts w:hint="eastAsia" w:ascii="宋体" w:hAnsi="宋体" w:eastAsia="宋体" w:cs="宋体"/>
                  <w:i w:val="0"/>
                  <w:color w:val="000000"/>
                  <w:kern w:val="0"/>
                  <w:sz w:val="20"/>
                  <w:szCs w:val="20"/>
                  <w:u w:val="none"/>
                  <w:lang w:val="en-US" w:eastAsia="zh-CN" w:bidi="ar"/>
                </w:rPr>
                <w:t xml:space="preserve">    机关服务</w:t>
              </w:r>
            </w:ins>
            <w:del w:id="5420"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21"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CA8226">
            <w:pPr>
              <w:jc w:val="right"/>
              <w:rPr>
                <w:rFonts w:hint="eastAsia" w:ascii="宋体" w:hAnsi="宋体" w:eastAsia="宋体" w:cs="宋体"/>
                <w:i w:val="0"/>
                <w:iCs w:val="0"/>
                <w:color w:val="000000"/>
                <w:sz w:val="20"/>
                <w:szCs w:val="20"/>
                <w:u w:val="none"/>
              </w:rPr>
            </w:pPr>
          </w:p>
        </w:tc>
      </w:tr>
      <w:tr w14:paraId="5DAC3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22"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22"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23"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C1C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24" w:author="Administrator" w:date="2024-08-08T09:09:04Z">
              <w:r>
                <w:rPr>
                  <w:rFonts w:hint="eastAsia" w:ascii="宋体" w:hAnsi="宋体" w:eastAsia="宋体" w:cs="宋体"/>
                  <w:i w:val="0"/>
                  <w:color w:val="000000"/>
                  <w:kern w:val="0"/>
                  <w:sz w:val="20"/>
                  <w:szCs w:val="20"/>
                  <w:u w:val="none"/>
                  <w:lang w:val="en-US" w:eastAsia="zh-CN" w:bidi="ar"/>
                </w:rPr>
                <w:t>2060199</w:t>
              </w:r>
            </w:ins>
            <w:del w:id="5425" w:author="Administrator" w:date="2024-08-08T09:09:04Z">
              <w:r>
                <w:rPr>
                  <w:rFonts w:hint="eastAsia" w:ascii="宋体" w:hAnsi="宋体" w:eastAsia="宋体" w:cs="宋体"/>
                  <w:i w:val="0"/>
                  <w:iCs w:val="0"/>
                  <w:color w:val="000000"/>
                  <w:kern w:val="0"/>
                  <w:sz w:val="20"/>
                  <w:szCs w:val="20"/>
                  <w:u w:val="none"/>
                  <w:lang w:val="en-US" w:eastAsia="zh-CN" w:bidi="ar"/>
                </w:rPr>
                <w:delText>2060199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26"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5A79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27" w:author="Administrator" w:date="2024-08-08T09:09:04Z">
              <w:r>
                <w:rPr>
                  <w:rFonts w:hint="eastAsia" w:ascii="宋体" w:hAnsi="宋体" w:eastAsia="宋体" w:cs="宋体"/>
                  <w:i w:val="0"/>
                  <w:color w:val="000000"/>
                  <w:kern w:val="0"/>
                  <w:sz w:val="20"/>
                  <w:szCs w:val="20"/>
                  <w:u w:val="none"/>
                  <w:lang w:val="en-US" w:eastAsia="zh-CN" w:bidi="ar"/>
                </w:rPr>
                <w:t xml:space="preserve">    其他科学技术管理事务支出</w:t>
              </w:r>
            </w:ins>
            <w:del w:id="5428"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其他科学技术管理事务支出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29"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9586F0">
            <w:pPr>
              <w:widowControl/>
              <w:jc w:val="right"/>
              <w:textAlignment w:val="center"/>
              <w:rPr>
                <w:rFonts w:hint="eastAsia" w:ascii="宋体" w:hAnsi="宋体" w:eastAsia="宋体" w:cs="宋体"/>
                <w:i w:val="0"/>
                <w:iCs w:val="0"/>
                <w:color w:val="000000"/>
                <w:sz w:val="20"/>
                <w:szCs w:val="20"/>
                <w:u w:val="none"/>
              </w:rPr>
              <w:pPrChange w:id="5430" w:author="Administrator" w:date="2024-08-08T09:09:04Z">
                <w:pPr>
                  <w:jc w:val="right"/>
                </w:pPr>
              </w:pPrChange>
            </w:pPr>
            <w:ins w:id="5431" w:author="Administrator" w:date="2024-08-08T09:09:04Z">
              <w:r>
                <w:rPr>
                  <w:rFonts w:hint="eastAsia" w:ascii="宋体" w:hAnsi="宋体" w:eastAsia="宋体" w:cs="宋体"/>
                  <w:i w:val="0"/>
                  <w:color w:val="000000"/>
                  <w:kern w:val="0"/>
                  <w:sz w:val="20"/>
                  <w:szCs w:val="20"/>
                  <w:u w:val="none"/>
                  <w:lang w:val="en-US" w:eastAsia="zh-CN" w:bidi="ar"/>
                </w:rPr>
                <w:t>310</w:t>
              </w:r>
            </w:ins>
          </w:p>
        </w:tc>
      </w:tr>
      <w:tr w14:paraId="232D6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32"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32"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33"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26AB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34" w:author="Administrator" w:date="2024-08-08T09:09:04Z">
              <w:r>
                <w:rPr>
                  <w:rFonts w:hint="eastAsia" w:ascii="宋体" w:hAnsi="宋体" w:eastAsia="宋体" w:cs="宋体"/>
                  <w:i w:val="0"/>
                  <w:color w:val="000000"/>
                  <w:kern w:val="0"/>
                  <w:sz w:val="20"/>
                  <w:szCs w:val="20"/>
                  <w:u w:val="none"/>
                  <w:lang w:val="en-US" w:eastAsia="zh-CN" w:bidi="ar"/>
                </w:rPr>
                <w:t>20602</w:t>
              </w:r>
            </w:ins>
            <w:del w:id="5435" w:author="Administrator" w:date="2024-08-08T09:09:04Z">
              <w:r>
                <w:rPr>
                  <w:rFonts w:hint="eastAsia" w:ascii="宋体" w:hAnsi="宋体" w:eastAsia="宋体" w:cs="宋体"/>
                  <w:i w:val="0"/>
                  <w:iCs w:val="0"/>
                  <w:color w:val="000000"/>
                  <w:kern w:val="0"/>
                  <w:sz w:val="20"/>
                  <w:szCs w:val="20"/>
                  <w:u w:val="none"/>
                  <w:lang w:val="en-US" w:eastAsia="zh-CN" w:bidi="ar"/>
                </w:rPr>
                <w:delText>20602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36"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2C1F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37" w:author="Administrator" w:date="2024-08-08T09:09:04Z">
              <w:r>
                <w:rPr>
                  <w:rFonts w:hint="eastAsia" w:ascii="宋体" w:hAnsi="宋体" w:eastAsia="宋体" w:cs="宋体"/>
                  <w:i w:val="0"/>
                  <w:color w:val="000000"/>
                  <w:kern w:val="0"/>
                  <w:sz w:val="20"/>
                  <w:szCs w:val="20"/>
                  <w:u w:val="none"/>
                  <w:lang w:val="en-US" w:eastAsia="zh-CN" w:bidi="ar"/>
                </w:rPr>
                <w:t xml:space="preserve">  基础研究</w:t>
              </w:r>
            </w:ins>
            <w:del w:id="5438"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基础研究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39"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FA0311">
            <w:pPr>
              <w:jc w:val="right"/>
              <w:rPr>
                <w:rFonts w:hint="eastAsia" w:ascii="宋体" w:hAnsi="宋体" w:eastAsia="宋体" w:cs="宋体"/>
                <w:i w:val="0"/>
                <w:iCs w:val="0"/>
                <w:color w:val="000000"/>
                <w:sz w:val="20"/>
                <w:szCs w:val="20"/>
                <w:u w:val="none"/>
              </w:rPr>
            </w:pPr>
          </w:p>
        </w:tc>
      </w:tr>
      <w:tr w14:paraId="2162F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40"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40"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41"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3D58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42" w:author="Administrator" w:date="2024-08-08T09:09:04Z">
              <w:r>
                <w:rPr>
                  <w:rFonts w:hint="eastAsia" w:ascii="宋体" w:hAnsi="宋体" w:eastAsia="宋体" w:cs="宋体"/>
                  <w:i w:val="0"/>
                  <w:color w:val="000000"/>
                  <w:kern w:val="0"/>
                  <w:sz w:val="20"/>
                  <w:szCs w:val="20"/>
                  <w:u w:val="none"/>
                  <w:lang w:val="en-US" w:eastAsia="zh-CN" w:bidi="ar"/>
                </w:rPr>
                <w:t>2060201</w:t>
              </w:r>
            </w:ins>
            <w:del w:id="5443" w:author="Administrator" w:date="2024-08-08T09:09:04Z">
              <w:r>
                <w:rPr>
                  <w:rFonts w:hint="eastAsia" w:ascii="宋体" w:hAnsi="宋体" w:eastAsia="宋体" w:cs="宋体"/>
                  <w:i w:val="0"/>
                  <w:iCs w:val="0"/>
                  <w:color w:val="000000"/>
                  <w:kern w:val="0"/>
                  <w:sz w:val="20"/>
                  <w:szCs w:val="20"/>
                  <w:u w:val="none"/>
                  <w:lang w:val="en-US" w:eastAsia="zh-CN" w:bidi="ar"/>
                </w:rPr>
                <w:delText>2060201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44"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FB0D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45" w:author="Administrator" w:date="2024-08-08T09:09:04Z">
              <w:r>
                <w:rPr>
                  <w:rFonts w:hint="eastAsia" w:ascii="宋体" w:hAnsi="宋体" w:eastAsia="宋体" w:cs="宋体"/>
                  <w:i w:val="0"/>
                  <w:color w:val="000000"/>
                  <w:kern w:val="0"/>
                  <w:sz w:val="20"/>
                  <w:szCs w:val="20"/>
                  <w:u w:val="none"/>
                  <w:lang w:val="en-US" w:eastAsia="zh-CN" w:bidi="ar"/>
                </w:rPr>
                <w:t xml:space="preserve">    机构运行</w:t>
              </w:r>
            </w:ins>
            <w:del w:id="5446"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机构运行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47"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E8C2D4">
            <w:pPr>
              <w:jc w:val="right"/>
              <w:rPr>
                <w:rFonts w:hint="eastAsia" w:ascii="宋体" w:hAnsi="宋体" w:eastAsia="宋体" w:cs="宋体"/>
                <w:i w:val="0"/>
                <w:iCs w:val="0"/>
                <w:color w:val="000000"/>
                <w:sz w:val="20"/>
                <w:szCs w:val="20"/>
                <w:u w:val="none"/>
              </w:rPr>
            </w:pPr>
          </w:p>
        </w:tc>
      </w:tr>
      <w:tr w14:paraId="1980C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48"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48"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49"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684F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50" w:author="Administrator" w:date="2024-08-08T09:09:04Z">
              <w:r>
                <w:rPr>
                  <w:rFonts w:hint="eastAsia" w:ascii="宋体" w:hAnsi="宋体" w:eastAsia="宋体" w:cs="宋体"/>
                  <w:i w:val="0"/>
                  <w:color w:val="000000"/>
                  <w:kern w:val="0"/>
                  <w:sz w:val="20"/>
                  <w:szCs w:val="20"/>
                  <w:u w:val="none"/>
                  <w:lang w:val="en-US" w:eastAsia="zh-CN" w:bidi="ar"/>
                </w:rPr>
                <w:t>2060203</w:t>
              </w:r>
            </w:ins>
            <w:del w:id="5451" w:author="Administrator" w:date="2024-08-08T09:09:04Z">
              <w:r>
                <w:rPr>
                  <w:rFonts w:hint="eastAsia" w:ascii="宋体" w:hAnsi="宋体" w:eastAsia="宋体" w:cs="宋体"/>
                  <w:i w:val="0"/>
                  <w:iCs w:val="0"/>
                  <w:color w:val="000000"/>
                  <w:kern w:val="0"/>
                  <w:sz w:val="20"/>
                  <w:szCs w:val="20"/>
                  <w:u w:val="none"/>
                  <w:lang w:val="en-US" w:eastAsia="zh-CN" w:bidi="ar"/>
                </w:rPr>
                <w:delText>2060203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52"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AB68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53" w:author="Administrator" w:date="2024-08-08T09:09:04Z">
              <w:r>
                <w:rPr>
                  <w:rFonts w:hint="eastAsia" w:ascii="宋体" w:hAnsi="宋体" w:eastAsia="宋体" w:cs="宋体"/>
                  <w:i w:val="0"/>
                  <w:color w:val="000000"/>
                  <w:kern w:val="0"/>
                  <w:sz w:val="20"/>
                  <w:szCs w:val="20"/>
                  <w:u w:val="none"/>
                  <w:lang w:val="en-US" w:eastAsia="zh-CN" w:bidi="ar"/>
                </w:rPr>
                <w:t xml:space="preserve">    自然科学基金</w:t>
              </w:r>
            </w:ins>
            <w:del w:id="5454"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自然科学基金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55"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7CD582">
            <w:pPr>
              <w:jc w:val="right"/>
              <w:rPr>
                <w:rFonts w:hint="eastAsia" w:ascii="宋体" w:hAnsi="宋体" w:eastAsia="宋体" w:cs="宋体"/>
                <w:i w:val="0"/>
                <w:iCs w:val="0"/>
                <w:color w:val="000000"/>
                <w:sz w:val="20"/>
                <w:szCs w:val="20"/>
                <w:u w:val="none"/>
              </w:rPr>
            </w:pPr>
          </w:p>
        </w:tc>
      </w:tr>
      <w:tr w14:paraId="43BE8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56"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56"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57"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7DBA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58" w:author="Administrator" w:date="2024-08-08T09:09:04Z">
              <w:r>
                <w:rPr>
                  <w:rFonts w:hint="eastAsia" w:ascii="宋体" w:hAnsi="宋体" w:eastAsia="宋体" w:cs="宋体"/>
                  <w:i w:val="0"/>
                  <w:color w:val="000000"/>
                  <w:kern w:val="0"/>
                  <w:sz w:val="20"/>
                  <w:szCs w:val="20"/>
                  <w:u w:val="none"/>
                  <w:lang w:val="en-US" w:eastAsia="zh-CN" w:bidi="ar"/>
                </w:rPr>
                <w:t>2060204</w:t>
              </w:r>
            </w:ins>
            <w:del w:id="5459" w:author="Administrator" w:date="2024-08-08T09:09:04Z">
              <w:r>
                <w:rPr>
                  <w:rFonts w:hint="eastAsia" w:ascii="宋体" w:hAnsi="宋体" w:eastAsia="宋体" w:cs="宋体"/>
                  <w:i w:val="0"/>
                  <w:iCs w:val="0"/>
                  <w:color w:val="000000"/>
                  <w:kern w:val="0"/>
                  <w:sz w:val="20"/>
                  <w:szCs w:val="20"/>
                  <w:u w:val="none"/>
                  <w:lang w:val="en-US" w:eastAsia="zh-CN" w:bidi="ar"/>
                </w:rPr>
                <w:delText>2060204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60"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0AEC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61" w:author="Administrator" w:date="2024-08-08T09:09:04Z">
              <w:r>
                <w:rPr>
                  <w:rFonts w:hint="eastAsia" w:ascii="宋体" w:hAnsi="宋体" w:eastAsia="宋体" w:cs="宋体"/>
                  <w:i w:val="0"/>
                  <w:color w:val="000000"/>
                  <w:kern w:val="0"/>
                  <w:sz w:val="20"/>
                  <w:szCs w:val="20"/>
                  <w:u w:val="none"/>
                  <w:lang w:val="en-US" w:eastAsia="zh-CN" w:bidi="ar"/>
                </w:rPr>
                <w:t xml:space="preserve">    实验室及相关设施</w:t>
              </w:r>
            </w:ins>
            <w:del w:id="5462"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实验室及相关设施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63"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A7C55A">
            <w:pPr>
              <w:jc w:val="right"/>
              <w:rPr>
                <w:rFonts w:hint="eastAsia" w:ascii="宋体" w:hAnsi="宋体" w:eastAsia="宋体" w:cs="宋体"/>
                <w:i w:val="0"/>
                <w:iCs w:val="0"/>
                <w:color w:val="000000"/>
                <w:sz w:val="20"/>
                <w:szCs w:val="20"/>
                <w:u w:val="none"/>
              </w:rPr>
            </w:pPr>
          </w:p>
        </w:tc>
      </w:tr>
      <w:tr w14:paraId="20F2F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64"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64"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65"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2C0C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66" w:author="Administrator" w:date="2024-08-08T09:09:04Z">
              <w:r>
                <w:rPr>
                  <w:rFonts w:hint="eastAsia" w:ascii="宋体" w:hAnsi="宋体" w:eastAsia="宋体" w:cs="宋体"/>
                  <w:i w:val="0"/>
                  <w:color w:val="000000"/>
                  <w:kern w:val="0"/>
                  <w:sz w:val="20"/>
                  <w:szCs w:val="20"/>
                  <w:u w:val="none"/>
                  <w:lang w:val="en-US" w:eastAsia="zh-CN" w:bidi="ar"/>
                </w:rPr>
                <w:t>2060205</w:t>
              </w:r>
            </w:ins>
            <w:del w:id="5467" w:author="Administrator" w:date="2024-08-08T09:09:04Z">
              <w:r>
                <w:rPr>
                  <w:rFonts w:hint="eastAsia" w:ascii="宋体" w:hAnsi="宋体" w:eastAsia="宋体" w:cs="宋体"/>
                  <w:i w:val="0"/>
                  <w:iCs w:val="0"/>
                  <w:color w:val="000000"/>
                  <w:kern w:val="0"/>
                  <w:sz w:val="20"/>
                  <w:szCs w:val="20"/>
                  <w:u w:val="none"/>
                  <w:lang w:val="en-US" w:eastAsia="zh-CN" w:bidi="ar"/>
                </w:rPr>
                <w:delText>2060205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68"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666B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69" w:author="Administrator" w:date="2024-08-08T09:09:04Z">
              <w:r>
                <w:rPr>
                  <w:rFonts w:hint="eastAsia" w:ascii="宋体" w:hAnsi="宋体" w:eastAsia="宋体" w:cs="宋体"/>
                  <w:i w:val="0"/>
                  <w:color w:val="000000"/>
                  <w:kern w:val="0"/>
                  <w:sz w:val="20"/>
                  <w:szCs w:val="20"/>
                  <w:u w:val="none"/>
                  <w:lang w:val="en-US" w:eastAsia="zh-CN" w:bidi="ar"/>
                </w:rPr>
                <w:t xml:space="preserve">    重大科学工程</w:t>
              </w:r>
            </w:ins>
            <w:del w:id="5470"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重大科学工程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71"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82882D">
            <w:pPr>
              <w:jc w:val="right"/>
              <w:rPr>
                <w:rFonts w:hint="eastAsia" w:ascii="宋体" w:hAnsi="宋体" w:eastAsia="宋体" w:cs="宋体"/>
                <w:i w:val="0"/>
                <w:iCs w:val="0"/>
                <w:color w:val="000000"/>
                <w:sz w:val="20"/>
                <w:szCs w:val="20"/>
                <w:u w:val="none"/>
              </w:rPr>
            </w:pPr>
          </w:p>
        </w:tc>
      </w:tr>
      <w:tr w14:paraId="441E4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72" w:author="Administrator" w:date="2024-08-08T09:09: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472" w:author="Administrator" w:date="2024-08-08T09:09: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73" w:author="Administrator" w:date="2024-08-08T09:09: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E167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74" w:author="Administrator" w:date="2024-08-08T09:09:04Z">
              <w:r>
                <w:rPr>
                  <w:rFonts w:hint="eastAsia" w:ascii="宋体" w:hAnsi="宋体" w:eastAsia="宋体" w:cs="宋体"/>
                  <w:i w:val="0"/>
                  <w:color w:val="000000"/>
                  <w:kern w:val="0"/>
                  <w:sz w:val="20"/>
                  <w:szCs w:val="20"/>
                  <w:u w:val="none"/>
                  <w:lang w:val="en-US" w:eastAsia="zh-CN" w:bidi="ar"/>
                </w:rPr>
                <w:t>2060206</w:t>
              </w:r>
            </w:ins>
            <w:del w:id="5475" w:author="Administrator" w:date="2024-08-08T09:09:04Z">
              <w:r>
                <w:rPr>
                  <w:rFonts w:hint="eastAsia" w:ascii="宋体" w:hAnsi="宋体" w:eastAsia="宋体" w:cs="宋体"/>
                  <w:i w:val="0"/>
                  <w:iCs w:val="0"/>
                  <w:color w:val="000000"/>
                  <w:kern w:val="0"/>
                  <w:sz w:val="20"/>
                  <w:szCs w:val="20"/>
                  <w:u w:val="none"/>
                  <w:lang w:val="en-US" w:eastAsia="zh-CN" w:bidi="ar"/>
                </w:rPr>
                <w:delText>2060206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76" w:author="Administrator" w:date="2024-08-08T09:09: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23BD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77" w:author="Administrator" w:date="2024-08-08T09:09:04Z">
              <w:r>
                <w:rPr>
                  <w:rFonts w:hint="eastAsia" w:ascii="宋体" w:hAnsi="宋体" w:eastAsia="宋体" w:cs="宋体"/>
                  <w:i w:val="0"/>
                  <w:color w:val="000000"/>
                  <w:kern w:val="0"/>
                  <w:sz w:val="20"/>
                  <w:szCs w:val="20"/>
                  <w:u w:val="none"/>
                  <w:lang w:val="en-US" w:eastAsia="zh-CN" w:bidi="ar"/>
                </w:rPr>
                <w:t xml:space="preserve">    专项基础科研</w:t>
              </w:r>
            </w:ins>
            <w:del w:id="5478"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专项基础科研</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79" w:author="Administrator" w:date="2024-08-08T09:09: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3BC4D2">
            <w:pPr>
              <w:jc w:val="right"/>
              <w:rPr>
                <w:rFonts w:hint="eastAsia" w:ascii="宋体" w:hAnsi="宋体" w:eastAsia="宋体" w:cs="宋体"/>
                <w:i w:val="0"/>
                <w:iCs w:val="0"/>
                <w:color w:val="000000"/>
                <w:sz w:val="20"/>
                <w:szCs w:val="20"/>
                <w:u w:val="none"/>
              </w:rPr>
            </w:pPr>
          </w:p>
        </w:tc>
      </w:tr>
      <w:tr w14:paraId="073BA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80"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80"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81"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B900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82" w:author="Administrator" w:date="2024-08-08T09:09:04Z">
              <w:r>
                <w:rPr>
                  <w:rFonts w:hint="eastAsia" w:ascii="宋体" w:hAnsi="宋体" w:eastAsia="宋体" w:cs="宋体"/>
                  <w:i w:val="0"/>
                  <w:color w:val="000000"/>
                  <w:kern w:val="0"/>
                  <w:sz w:val="20"/>
                  <w:szCs w:val="20"/>
                  <w:u w:val="none"/>
                  <w:lang w:val="en-US" w:eastAsia="zh-CN" w:bidi="ar"/>
                </w:rPr>
                <w:t>2060207</w:t>
              </w:r>
            </w:ins>
            <w:del w:id="5483" w:author="Administrator" w:date="2024-08-08T09:09:04Z">
              <w:r>
                <w:rPr>
                  <w:rFonts w:hint="eastAsia" w:ascii="宋体" w:hAnsi="宋体" w:eastAsia="宋体" w:cs="宋体"/>
                  <w:i w:val="0"/>
                  <w:iCs w:val="0"/>
                  <w:color w:val="000000"/>
                  <w:kern w:val="0"/>
                  <w:sz w:val="20"/>
                  <w:szCs w:val="20"/>
                  <w:u w:val="none"/>
                  <w:lang w:val="en-US" w:eastAsia="zh-CN" w:bidi="ar"/>
                </w:rPr>
                <w:delText>2060207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84"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19E3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85" w:author="Administrator" w:date="2024-08-08T09:09:04Z">
              <w:r>
                <w:rPr>
                  <w:rFonts w:hint="eastAsia" w:ascii="宋体" w:hAnsi="宋体" w:eastAsia="宋体" w:cs="宋体"/>
                  <w:i w:val="0"/>
                  <w:color w:val="000000"/>
                  <w:kern w:val="0"/>
                  <w:sz w:val="20"/>
                  <w:szCs w:val="20"/>
                  <w:u w:val="none"/>
                  <w:lang w:val="en-US" w:eastAsia="zh-CN" w:bidi="ar"/>
                </w:rPr>
                <w:t xml:space="preserve">    专项技术基础</w:t>
              </w:r>
            </w:ins>
            <w:del w:id="5486" w:author="Administrator" w:date="2024-08-08T09:09:04Z">
              <w:r>
                <w:rPr>
                  <w:rFonts w:hint="eastAsia" w:ascii="宋体" w:hAnsi="宋体" w:eastAsia="宋体" w:cs="宋体"/>
                  <w:i w:val="0"/>
                  <w:iCs w:val="0"/>
                  <w:color w:val="000000"/>
                  <w:kern w:val="0"/>
                  <w:sz w:val="20"/>
                  <w:szCs w:val="20"/>
                  <w:u w:val="none"/>
                  <w:lang w:val="en-US" w:eastAsia="zh-CN" w:bidi="ar"/>
                </w:rPr>
                <w:delText xml:space="preserve">    专项技术基础</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87"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60308F">
            <w:pPr>
              <w:jc w:val="right"/>
              <w:rPr>
                <w:rFonts w:hint="eastAsia" w:ascii="宋体" w:hAnsi="宋体" w:eastAsia="宋体" w:cs="宋体"/>
                <w:i w:val="0"/>
                <w:iCs w:val="0"/>
                <w:color w:val="000000"/>
                <w:sz w:val="20"/>
                <w:szCs w:val="20"/>
                <w:u w:val="none"/>
              </w:rPr>
            </w:pPr>
          </w:p>
        </w:tc>
      </w:tr>
      <w:tr w14:paraId="00849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88"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5488" w:author="Administrator" w:date="2024-08-08T09:09:05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89"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B6E9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90" w:author="Administrator" w:date="2024-08-08T09:09:05Z">
              <w:r>
                <w:rPr>
                  <w:rFonts w:hint="eastAsia" w:ascii="宋体" w:hAnsi="宋体" w:eastAsia="宋体" w:cs="宋体"/>
                  <w:i w:val="0"/>
                  <w:color w:val="000000"/>
                  <w:kern w:val="0"/>
                  <w:sz w:val="20"/>
                  <w:szCs w:val="20"/>
                  <w:u w:val="none"/>
                  <w:lang w:val="en-US" w:eastAsia="zh-CN" w:bidi="ar"/>
                </w:rPr>
                <w:t>2060208</w:t>
              </w:r>
            </w:ins>
            <w:del w:id="5491" w:author="Administrator" w:date="2024-08-08T09:09:05Z">
              <w:r>
                <w:rPr>
                  <w:rFonts w:hint="eastAsia" w:ascii="宋体" w:hAnsi="宋体" w:eastAsia="宋体" w:cs="宋体"/>
                  <w:i w:val="0"/>
                  <w:iCs w:val="0"/>
                  <w:color w:val="000000"/>
                  <w:kern w:val="0"/>
                  <w:sz w:val="20"/>
                  <w:szCs w:val="20"/>
                  <w:u w:val="none"/>
                  <w:lang w:val="en-US" w:eastAsia="zh-CN" w:bidi="ar"/>
                </w:rPr>
                <w:delText>2060208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92"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A85D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93" w:author="Administrator" w:date="2024-08-08T09:09:05Z">
              <w:r>
                <w:rPr>
                  <w:rFonts w:hint="eastAsia" w:ascii="宋体" w:hAnsi="宋体" w:eastAsia="宋体" w:cs="宋体"/>
                  <w:i w:val="0"/>
                  <w:color w:val="000000"/>
                  <w:kern w:val="0"/>
                  <w:sz w:val="20"/>
                  <w:szCs w:val="20"/>
                  <w:u w:val="none"/>
                  <w:lang w:val="en-US" w:eastAsia="zh-CN" w:bidi="ar"/>
                </w:rPr>
                <w:t xml:space="preserve">    科技人才队伍建设</w:t>
              </w:r>
            </w:ins>
            <w:del w:id="5494"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科技人才队伍建设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95"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4D738B">
            <w:pPr>
              <w:jc w:val="right"/>
              <w:rPr>
                <w:rFonts w:hint="eastAsia" w:ascii="宋体" w:hAnsi="宋体" w:eastAsia="宋体" w:cs="宋体"/>
                <w:i w:val="0"/>
                <w:iCs w:val="0"/>
                <w:color w:val="000000"/>
                <w:sz w:val="20"/>
                <w:szCs w:val="20"/>
                <w:u w:val="none"/>
              </w:rPr>
            </w:pPr>
          </w:p>
        </w:tc>
      </w:tr>
      <w:tr w14:paraId="75F0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496"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496"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497"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72CF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498" w:author="Administrator" w:date="2024-08-08T09:09:05Z">
              <w:r>
                <w:rPr>
                  <w:rFonts w:hint="eastAsia" w:ascii="宋体" w:hAnsi="宋体" w:eastAsia="宋体" w:cs="宋体"/>
                  <w:i w:val="0"/>
                  <w:color w:val="000000"/>
                  <w:kern w:val="0"/>
                  <w:sz w:val="20"/>
                  <w:szCs w:val="20"/>
                  <w:u w:val="none"/>
                  <w:lang w:val="en-US" w:eastAsia="zh-CN" w:bidi="ar"/>
                </w:rPr>
                <w:t>2060299</w:t>
              </w:r>
            </w:ins>
            <w:del w:id="5499" w:author="Administrator" w:date="2024-08-08T09:09:05Z">
              <w:r>
                <w:rPr>
                  <w:rFonts w:hint="eastAsia" w:ascii="宋体" w:hAnsi="宋体" w:eastAsia="宋体" w:cs="宋体"/>
                  <w:i w:val="0"/>
                  <w:iCs w:val="0"/>
                  <w:color w:val="000000"/>
                  <w:kern w:val="0"/>
                  <w:sz w:val="20"/>
                  <w:szCs w:val="20"/>
                  <w:u w:val="none"/>
                  <w:lang w:val="en-US" w:eastAsia="zh-CN" w:bidi="ar"/>
                </w:rPr>
                <w:delText>2060299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00"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CBA8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01" w:author="Administrator" w:date="2024-08-08T09:09:05Z">
              <w:r>
                <w:rPr>
                  <w:rFonts w:hint="eastAsia" w:ascii="宋体" w:hAnsi="宋体" w:eastAsia="宋体" w:cs="宋体"/>
                  <w:i w:val="0"/>
                  <w:color w:val="000000"/>
                  <w:kern w:val="0"/>
                  <w:sz w:val="20"/>
                  <w:szCs w:val="20"/>
                  <w:u w:val="none"/>
                  <w:lang w:val="en-US" w:eastAsia="zh-CN" w:bidi="ar"/>
                </w:rPr>
                <w:t xml:space="preserve">    其他基础研究支出</w:t>
              </w:r>
            </w:ins>
            <w:del w:id="5502"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其他基础研究支出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03"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FD803E">
            <w:pPr>
              <w:jc w:val="right"/>
              <w:rPr>
                <w:rFonts w:hint="eastAsia" w:ascii="宋体" w:hAnsi="宋体" w:eastAsia="宋体" w:cs="宋体"/>
                <w:i w:val="0"/>
                <w:iCs w:val="0"/>
                <w:color w:val="000000"/>
                <w:sz w:val="20"/>
                <w:szCs w:val="20"/>
                <w:u w:val="none"/>
              </w:rPr>
            </w:pPr>
          </w:p>
        </w:tc>
      </w:tr>
      <w:tr w14:paraId="74302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04"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504"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05"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8751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06" w:author="Administrator" w:date="2024-08-08T09:09:05Z">
              <w:r>
                <w:rPr>
                  <w:rFonts w:hint="eastAsia" w:ascii="宋体" w:hAnsi="宋体" w:eastAsia="宋体" w:cs="宋体"/>
                  <w:i w:val="0"/>
                  <w:color w:val="000000"/>
                  <w:kern w:val="0"/>
                  <w:sz w:val="20"/>
                  <w:szCs w:val="20"/>
                  <w:u w:val="none"/>
                  <w:lang w:val="en-US" w:eastAsia="zh-CN" w:bidi="ar"/>
                </w:rPr>
                <w:t>20603</w:t>
              </w:r>
            </w:ins>
            <w:del w:id="5507" w:author="Administrator" w:date="2024-08-08T09:09:05Z">
              <w:r>
                <w:rPr>
                  <w:rFonts w:hint="eastAsia" w:ascii="宋体" w:hAnsi="宋体" w:eastAsia="宋体" w:cs="宋体"/>
                  <w:i w:val="0"/>
                  <w:iCs w:val="0"/>
                  <w:color w:val="000000"/>
                  <w:kern w:val="0"/>
                  <w:sz w:val="20"/>
                  <w:szCs w:val="20"/>
                  <w:u w:val="none"/>
                  <w:lang w:val="en-US" w:eastAsia="zh-CN" w:bidi="ar"/>
                </w:rPr>
                <w:delText>20603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08"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C81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09" w:author="Administrator" w:date="2024-08-08T09:09:05Z">
              <w:r>
                <w:rPr>
                  <w:rFonts w:hint="eastAsia" w:ascii="宋体" w:hAnsi="宋体" w:eastAsia="宋体" w:cs="宋体"/>
                  <w:i w:val="0"/>
                  <w:color w:val="000000"/>
                  <w:kern w:val="0"/>
                  <w:sz w:val="20"/>
                  <w:szCs w:val="20"/>
                  <w:u w:val="none"/>
                  <w:lang w:val="en-US" w:eastAsia="zh-CN" w:bidi="ar"/>
                </w:rPr>
                <w:t xml:space="preserve">  应用研究</w:t>
              </w:r>
            </w:ins>
            <w:del w:id="5510"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应用研究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11"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DF4D64">
            <w:pPr>
              <w:jc w:val="right"/>
              <w:rPr>
                <w:rFonts w:hint="eastAsia" w:ascii="宋体" w:hAnsi="宋体" w:eastAsia="宋体" w:cs="宋体"/>
                <w:i w:val="0"/>
                <w:iCs w:val="0"/>
                <w:color w:val="000000"/>
                <w:sz w:val="20"/>
                <w:szCs w:val="20"/>
                <w:u w:val="none"/>
              </w:rPr>
            </w:pPr>
          </w:p>
        </w:tc>
      </w:tr>
      <w:tr w14:paraId="560DE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12"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512"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13"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7717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14" w:author="Administrator" w:date="2024-08-08T09:09:05Z">
              <w:r>
                <w:rPr>
                  <w:rFonts w:hint="eastAsia" w:ascii="宋体" w:hAnsi="宋体" w:eastAsia="宋体" w:cs="宋体"/>
                  <w:i w:val="0"/>
                  <w:color w:val="000000"/>
                  <w:kern w:val="0"/>
                  <w:sz w:val="20"/>
                  <w:szCs w:val="20"/>
                  <w:u w:val="none"/>
                  <w:lang w:val="en-US" w:eastAsia="zh-CN" w:bidi="ar"/>
                </w:rPr>
                <w:t>2060301</w:t>
              </w:r>
            </w:ins>
            <w:del w:id="5515" w:author="Administrator" w:date="2024-08-08T09:09:05Z">
              <w:r>
                <w:rPr>
                  <w:rFonts w:hint="eastAsia" w:ascii="宋体" w:hAnsi="宋体" w:eastAsia="宋体" w:cs="宋体"/>
                  <w:i w:val="0"/>
                  <w:iCs w:val="0"/>
                  <w:color w:val="000000"/>
                  <w:kern w:val="0"/>
                  <w:sz w:val="20"/>
                  <w:szCs w:val="20"/>
                  <w:u w:val="none"/>
                  <w:lang w:val="en-US" w:eastAsia="zh-CN" w:bidi="ar"/>
                </w:rPr>
                <w:delText>2060301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16"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D38D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17" w:author="Administrator" w:date="2024-08-08T09:09:05Z">
              <w:r>
                <w:rPr>
                  <w:rFonts w:hint="eastAsia" w:ascii="宋体" w:hAnsi="宋体" w:eastAsia="宋体" w:cs="宋体"/>
                  <w:i w:val="0"/>
                  <w:color w:val="000000"/>
                  <w:kern w:val="0"/>
                  <w:sz w:val="20"/>
                  <w:szCs w:val="20"/>
                  <w:u w:val="none"/>
                  <w:lang w:val="en-US" w:eastAsia="zh-CN" w:bidi="ar"/>
                </w:rPr>
                <w:t xml:space="preserve">    机构运行</w:t>
              </w:r>
            </w:ins>
            <w:del w:id="5518"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机构运行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19"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E57364">
            <w:pPr>
              <w:jc w:val="right"/>
              <w:rPr>
                <w:rFonts w:hint="eastAsia" w:ascii="宋体" w:hAnsi="宋体" w:eastAsia="宋体" w:cs="宋体"/>
                <w:i w:val="0"/>
                <w:iCs w:val="0"/>
                <w:color w:val="000000"/>
                <w:sz w:val="20"/>
                <w:szCs w:val="20"/>
                <w:u w:val="none"/>
              </w:rPr>
            </w:pPr>
          </w:p>
        </w:tc>
      </w:tr>
      <w:tr w14:paraId="3117F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20"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520"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21"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34E6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22" w:author="Administrator" w:date="2024-08-08T09:09:05Z">
              <w:r>
                <w:rPr>
                  <w:rFonts w:hint="eastAsia" w:ascii="宋体" w:hAnsi="宋体" w:eastAsia="宋体" w:cs="宋体"/>
                  <w:i w:val="0"/>
                  <w:color w:val="000000"/>
                  <w:kern w:val="0"/>
                  <w:sz w:val="20"/>
                  <w:szCs w:val="20"/>
                  <w:u w:val="none"/>
                  <w:lang w:val="en-US" w:eastAsia="zh-CN" w:bidi="ar"/>
                </w:rPr>
                <w:t>2060302</w:t>
              </w:r>
            </w:ins>
            <w:del w:id="5523" w:author="Administrator" w:date="2024-08-08T09:09:05Z">
              <w:r>
                <w:rPr>
                  <w:rFonts w:hint="eastAsia" w:ascii="宋体" w:hAnsi="宋体" w:eastAsia="宋体" w:cs="宋体"/>
                  <w:i w:val="0"/>
                  <w:iCs w:val="0"/>
                  <w:color w:val="000000"/>
                  <w:kern w:val="0"/>
                  <w:sz w:val="20"/>
                  <w:szCs w:val="20"/>
                  <w:u w:val="none"/>
                  <w:lang w:val="en-US" w:eastAsia="zh-CN" w:bidi="ar"/>
                </w:rPr>
                <w:delText>2060302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24"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7CD2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25" w:author="Administrator" w:date="2024-08-08T09:09:05Z">
              <w:r>
                <w:rPr>
                  <w:rFonts w:hint="eastAsia" w:ascii="宋体" w:hAnsi="宋体" w:eastAsia="宋体" w:cs="宋体"/>
                  <w:i w:val="0"/>
                  <w:color w:val="000000"/>
                  <w:kern w:val="0"/>
                  <w:sz w:val="20"/>
                  <w:szCs w:val="20"/>
                  <w:u w:val="none"/>
                  <w:lang w:val="en-US" w:eastAsia="zh-CN" w:bidi="ar"/>
                </w:rPr>
                <w:t xml:space="preserve">    社会公益研究</w:t>
              </w:r>
            </w:ins>
            <w:del w:id="5526"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社会公益研究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27"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CD14CC">
            <w:pPr>
              <w:jc w:val="right"/>
              <w:rPr>
                <w:rFonts w:hint="eastAsia" w:ascii="宋体" w:hAnsi="宋体" w:eastAsia="宋体" w:cs="宋体"/>
                <w:i w:val="0"/>
                <w:iCs w:val="0"/>
                <w:color w:val="000000"/>
                <w:sz w:val="20"/>
                <w:szCs w:val="20"/>
                <w:u w:val="none"/>
              </w:rPr>
            </w:pPr>
          </w:p>
        </w:tc>
      </w:tr>
      <w:tr w14:paraId="2284B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28"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528"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29"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7A3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30" w:author="Administrator" w:date="2024-08-08T09:09:05Z">
              <w:r>
                <w:rPr>
                  <w:rFonts w:hint="eastAsia" w:ascii="宋体" w:hAnsi="宋体" w:eastAsia="宋体" w:cs="宋体"/>
                  <w:i w:val="0"/>
                  <w:color w:val="000000"/>
                  <w:kern w:val="0"/>
                  <w:sz w:val="20"/>
                  <w:szCs w:val="20"/>
                  <w:u w:val="none"/>
                  <w:lang w:val="en-US" w:eastAsia="zh-CN" w:bidi="ar"/>
                </w:rPr>
                <w:t>2060303</w:t>
              </w:r>
            </w:ins>
            <w:del w:id="5531" w:author="Administrator" w:date="2024-08-08T09:09:05Z">
              <w:r>
                <w:rPr>
                  <w:rFonts w:hint="eastAsia" w:ascii="宋体" w:hAnsi="宋体" w:eastAsia="宋体" w:cs="宋体"/>
                  <w:i w:val="0"/>
                  <w:iCs w:val="0"/>
                  <w:color w:val="000000"/>
                  <w:kern w:val="0"/>
                  <w:sz w:val="20"/>
                  <w:szCs w:val="20"/>
                  <w:u w:val="none"/>
                  <w:lang w:val="en-US" w:eastAsia="zh-CN" w:bidi="ar"/>
                </w:rPr>
                <w:delText>2060303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32"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E1AE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33" w:author="Administrator" w:date="2024-08-08T09:09:05Z">
              <w:r>
                <w:rPr>
                  <w:rFonts w:hint="eastAsia" w:ascii="宋体" w:hAnsi="宋体" w:eastAsia="宋体" w:cs="宋体"/>
                  <w:i w:val="0"/>
                  <w:color w:val="000000"/>
                  <w:kern w:val="0"/>
                  <w:sz w:val="20"/>
                  <w:szCs w:val="20"/>
                  <w:u w:val="none"/>
                  <w:lang w:val="en-US" w:eastAsia="zh-CN" w:bidi="ar"/>
                </w:rPr>
                <w:t xml:space="preserve">    高技术研究</w:t>
              </w:r>
            </w:ins>
            <w:del w:id="5534"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高技术研究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35"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016D96">
            <w:pPr>
              <w:jc w:val="right"/>
              <w:rPr>
                <w:rFonts w:hint="eastAsia" w:ascii="宋体" w:hAnsi="宋体" w:eastAsia="宋体" w:cs="宋体"/>
                <w:i w:val="0"/>
                <w:iCs w:val="0"/>
                <w:color w:val="000000"/>
                <w:sz w:val="20"/>
                <w:szCs w:val="20"/>
                <w:u w:val="none"/>
              </w:rPr>
            </w:pPr>
          </w:p>
        </w:tc>
      </w:tr>
      <w:tr w14:paraId="62753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36"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536"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37"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6A49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38" w:author="Administrator" w:date="2024-08-08T09:09:05Z">
              <w:r>
                <w:rPr>
                  <w:rFonts w:hint="eastAsia" w:ascii="宋体" w:hAnsi="宋体" w:eastAsia="宋体" w:cs="宋体"/>
                  <w:i w:val="0"/>
                  <w:color w:val="000000"/>
                  <w:kern w:val="0"/>
                  <w:sz w:val="20"/>
                  <w:szCs w:val="20"/>
                  <w:u w:val="none"/>
                  <w:lang w:val="en-US" w:eastAsia="zh-CN" w:bidi="ar"/>
                </w:rPr>
                <w:t>2060304</w:t>
              </w:r>
            </w:ins>
            <w:del w:id="5539" w:author="Administrator" w:date="2024-08-08T09:09:05Z">
              <w:r>
                <w:rPr>
                  <w:rFonts w:hint="eastAsia" w:ascii="宋体" w:hAnsi="宋体" w:eastAsia="宋体" w:cs="宋体"/>
                  <w:i w:val="0"/>
                  <w:iCs w:val="0"/>
                  <w:color w:val="000000"/>
                  <w:kern w:val="0"/>
                  <w:sz w:val="20"/>
                  <w:szCs w:val="20"/>
                  <w:u w:val="none"/>
                  <w:lang w:val="en-US" w:eastAsia="zh-CN" w:bidi="ar"/>
                </w:rPr>
                <w:delText>2060304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40"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A595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41" w:author="Administrator" w:date="2024-08-08T09:09:05Z">
              <w:r>
                <w:rPr>
                  <w:rFonts w:hint="eastAsia" w:ascii="宋体" w:hAnsi="宋体" w:eastAsia="宋体" w:cs="宋体"/>
                  <w:i w:val="0"/>
                  <w:color w:val="000000"/>
                  <w:kern w:val="0"/>
                  <w:sz w:val="20"/>
                  <w:szCs w:val="20"/>
                  <w:u w:val="none"/>
                  <w:lang w:val="en-US" w:eastAsia="zh-CN" w:bidi="ar"/>
                </w:rPr>
                <w:t xml:space="preserve">    专项科研试制</w:t>
              </w:r>
            </w:ins>
            <w:del w:id="5542"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专项科研试制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43"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7AAFCC">
            <w:pPr>
              <w:jc w:val="right"/>
              <w:rPr>
                <w:rFonts w:hint="eastAsia" w:ascii="宋体" w:hAnsi="宋体" w:eastAsia="宋体" w:cs="宋体"/>
                <w:i w:val="0"/>
                <w:iCs w:val="0"/>
                <w:color w:val="000000"/>
                <w:sz w:val="20"/>
                <w:szCs w:val="20"/>
                <w:u w:val="none"/>
              </w:rPr>
            </w:pPr>
          </w:p>
        </w:tc>
      </w:tr>
      <w:tr w14:paraId="48121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44"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544"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45"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6170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46" w:author="Administrator" w:date="2024-08-08T09:09:05Z">
              <w:r>
                <w:rPr>
                  <w:rFonts w:hint="eastAsia" w:ascii="宋体" w:hAnsi="宋体" w:eastAsia="宋体" w:cs="宋体"/>
                  <w:i w:val="0"/>
                  <w:color w:val="000000"/>
                  <w:kern w:val="0"/>
                  <w:sz w:val="20"/>
                  <w:szCs w:val="20"/>
                  <w:u w:val="none"/>
                  <w:lang w:val="en-US" w:eastAsia="zh-CN" w:bidi="ar"/>
                </w:rPr>
                <w:t>2060399</w:t>
              </w:r>
            </w:ins>
            <w:del w:id="5547" w:author="Administrator" w:date="2024-08-08T09:09:05Z">
              <w:r>
                <w:rPr>
                  <w:rFonts w:hint="eastAsia" w:ascii="宋体" w:hAnsi="宋体" w:eastAsia="宋体" w:cs="宋体"/>
                  <w:i w:val="0"/>
                  <w:iCs w:val="0"/>
                  <w:color w:val="000000"/>
                  <w:kern w:val="0"/>
                  <w:sz w:val="20"/>
                  <w:szCs w:val="20"/>
                  <w:u w:val="none"/>
                  <w:lang w:val="en-US" w:eastAsia="zh-CN" w:bidi="ar"/>
                </w:rPr>
                <w:delText>2060399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48"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339E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49" w:author="Administrator" w:date="2024-08-08T09:09:05Z">
              <w:r>
                <w:rPr>
                  <w:rFonts w:hint="eastAsia" w:ascii="宋体" w:hAnsi="宋体" w:eastAsia="宋体" w:cs="宋体"/>
                  <w:i w:val="0"/>
                  <w:color w:val="000000"/>
                  <w:kern w:val="0"/>
                  <w:sz w:val="20"/>
                  <w:szCs w:val="20"/>
                  <w:u w:val="none"/>
                  <w:lang w:val="en-US" w:eastAsia="zh-CN" w:bidi="ar"/>
                </w:rPr>
                <w:t xml:space="preserve">    其他应用研究支出</w:t>
              </w:r>
            </w:ins>
            <w:del w:id="5550"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其他应用研究支出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51"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FB1A44">
            <w:pPr>
              <w:jc w:val="right"/>
              <w:rPr>
                <w:rFonts w:hint="eastAsia" w:ascii="宋体" w:hAnsi="宋体" w:eastAsia="宋体" w:cs="宋体"/>
                <w:i w:val="0"/>
                <w:iCs w:val="0"/>
                <w:color w:val="000000"/>
                <w:sz w:val="20"/>
                <w:szCs w:val="20"/>
                <w:u w:val="none"/>
              </w:rPr>
            </w:pPr>
          </w:p>
        </w:tc>
      </w:tr>
      <w:tr w14:paraId="6480B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52"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552"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53"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4F5B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54" w:author="Administrator" w:date="2024-08-08T09:09:05Z">
              <w:r>
                <w:rPr>
                  <w:rFonts w:hint="eastAsia" w:ascii="宋体" w:hAnsi="宋体" w:eastAsia="宋体" w:cs="宋体"/>
                  <w:i w:val="0"/>
                  <w:color w:val="000000"/>
                  <w:kern w:val="0"/>
                  <w:sz w:val="20"/>
                  <w:szCs w:val="20"/>
                  <w:u w:val="none"/>
                  <w:lang w:val="en-US" w:eastAsia="zh-CN" w:bidi="ar"/>
                </w:rPr>
                <w:t>20604</w:t>
              </w:r>
            </w:ins>
            <w:del w:id="5555" w:author="Administrator" w:date="2024-08-08T09:09:05Z">
              <w:r>
                <w:rPr>
                  <w:rFonts w:hint="eastAsia" w:ascii="宋体" w:hAnsi="宋体" w:eastAsia="宋体" w:cs="宋体"/>
                  <w:i w:val="0"/>
                  <w:iCs w:val="0"/>
                  <w:color w:val="000000"/>
                  <w:kern w:val="0"/>
                  <w:sz w:val="20"/>
                  <w:szCs w:val="20"/>
                  <w:u w:val="none"/>
                  <w:lang w:val="en-US" w:eastAsia="zh-CN" w:bidi="ar"/>
                </w:rPr>
                <w:delText>20604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56"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9E54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57" w:author="Administrator" w:date="2024-08-08T09:09:05Z">
              <w:r>
                <w:rPr>
                  <w:rFonts w:hint="eastAsia" w:ascii="宋体" w:hAnsi="宋体" w:eastAsia="宋体" w:cs="宋体"/>
                  <w:i w:val="0"/>
                  <w:color w:val="000000"/>
                  <w:kern w:val="0"/>
                  <w:sz w:val="20"/>
                  <w:szCs w:val="20"/>
                  <w:u w:val="none"/>
                  <w:lang w:val="en-US" w:eastAsia="zh-CN" w:bidi="ar"/>
                </w:rPr>
                <w:t xml:space="preserve">  技术研究与开发</w:t>
              </w:r>
            </w:ins>
            <w:del w:id="5558"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技术研究与开发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59"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B2AC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560" w:author="Administrator" w:date="2024-08-08T09:09:05Z">
              <w:r>
                <w:rPr>
                  <w:rFonts w:hint="eastAsia" w:ascii="宋体" w:hAnsi="宋体" w:eastAsia="宋体" w:cs="宋体"/>
                  <w:i w:val="0"/>
                  <w:color w:val="000000"/>
                  <w:kern w:val="0"/>
                  <w:sz w:val="20"/>
                  <w:szCs w:val="20"/>
                  <w:u w:val="none"/>
                  <w:lang w:val="en-US" w:eastAsia="zh-CN" w:bidi="ar"/>
                </w:rPr>
                <w:t>483</w:t>
              </w:r>
            </w:ins>
            <w:del w:id="5561" w:author="Administrator" w:date="2024-08-08T09:09:05Z">
              <w:r>
                <w:rPr>
                  <w:rFonts w:hint="eastAsia" w:ascii="宋体" w:hAnsi="宋体" w:eastAsia="宋体" w:cs="宋体"/>
                  <w:i w:val="0"/>
                  <w:iCs w:val="0"/>
                  <w:color w:val="000000"/>
                  <w:kern w:val="0"/>
                  <w:sz w:val="20"/>
                  <w:szCs w:val="20"/>
                  <w:u w:val="none"/>
                  <w:lang w:val="en-US" w:eastAsia="zh-CN" w:bidi="ar"/>
                </w:rPr>
                <w:delText>147</w:delText>
              </w:r>
            </w:del>
          </w:p>
        </w:tc>
      </w:tr>
      <w:tr w14:paraId="736A1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62"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562"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63"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A82D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64" w:author="Administrator" w:date="2024-08-08T09:09:05Z">
              <w:r>
                <w:rPr>
                  <w:rFonts w:hint="eastAsia" w:ascii="宋体" w:hAnsi="宋体" w:eastAsia="宋体" w:cs="宋体"/>
                  <w:i w:val="0"/>
                  <w:color w:val="000000"/>
                  <w:kern w:val="0"/>
                  <w:sz w:val="20"/>
                  <w:szCs w:val="20"/>
                  <w:u w:val="none"/>
                  <w:lang w:val="en-US" w:eastAsia="zh-CN" w:bidi="ar"/>
                </w:rPr>
                <w:t>2060401</w:t>
              </w:r>
            </w:ins>
            <w:del w:id="5565" w:author="Administrator" w:date="2024-08-08T09:09:05Z">
              <w:r>
                <w:rPr>
                  <w:rFonts w:hint="eastAsia" w:ascii="宋体" w:hAnsi="宋体" w:eastAsia="宋体" w:cs="宋体"/>
                  <w:i w:val="0"/>
                  <w:iCs w:val="0"/>
                  <w:color w:val="000000"/>
                  <w:kern w:val="0"/>
                  <w:sz w:val="20"/>
                  <w:szCs w:val="20"/>
                  <w:u w:val="none"/>
                  <w:lang w:val="en-US" w:eastAsia="zh-CN" w:bidi="ar"/>
                </w:rPr>
                <w:delText>2060401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66"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81B7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67" w:author="Administrator" w:date="2024-08-08T09:09:05Z">
              <w:r>
                <w:rPr>
                  <w:rFonts w:hint="eastAsia" w:ascii="宋体" w:hAnsi="宋体" w:eastAsia="宋体" w:cs="宋体"/>
                  <w:i w:val="0"/>
                  <w:color w:val="000000"/>
                  <w:kern w:val="0"/>
                  <w:sz w:val="20"/>
                  <w:szCs w:val="20"/>
                  <w:u w:val="none"/>
                  <w:lang w:val="en-US" w:eastAsia="zh-CN" w:bidi="ar"/>
                </w:rPr>
                <w:t xml:space="preserve">    机构运行</w:t>
              </w:r>
            </w:ins>
            <w:del w:id="5568"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机构运行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69"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76D500">
            <w:pPr>
              <w:widowControl/>
              <w:jc w:val="right"/>
              <w:textAlignment w:val="center"/>
              <w:rPr>
                <w:rFonts w:hint="eastAsia" w:ascii="宋体" w:hAnsi="宋体" w:eastAsia="宋体" w:cs="宋体"/>
                <w:i w:val="0"/>
                <w:iCs w:val="0"/>
                <w:color w:val="000000"/>
                <w:sz w:val="20"/>
                <w:szCs w:val="20"/>
                <w:u w:val="none"/>
              </w:rPr>
              <w:pPrChange w:id="5570" w:author="Administrator" w:date="2024-08-08T09:09:05Z">
                <w:pPr>
                  <w:jc w:val="right"/>
                </w:pPr>
              </w:pPrChange>
            </w:pPr>
            <w:ins w:id="5571" w:author="Administrator" w:date="2024-08-08T09:09:05Z">
              <w:r>
                <w:rPr>
                  <w:rFonts w:hint="eastAsia" w:ascii="宋体" w:hAnsi="宋体" w:eastAsia="宋体" w:cs="宋体"/>
                  <w:i w:val="0"/>
                  <w:color w:val="000000"/>
                  <w:kern w:val="0"/>
                  <w:sz w:val="20"/>
                  <w:szCs w:val="20"/>
                  <w:u w:val="none"/>
                  <w:lang w:val="en-US" w:eastAsia="zh-CN" w:bidi="ar"/>
                </w:rPr>
                <w:t>86</w:t>
              </w:r>
            </w:ins>
          </w:p>
        </w:tc>
      </w:tr>
      <w:tr w14:paraId="20AF4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72"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572"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73"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C74E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74" w:author="Administrator" w:date="2024-08-08T09:09:05Z">
              <w:r>
                <w:rPr>
                  <w:rFonts w:hint="eastAsia" w:ascii="宋体" w:hAnsi="宋体" w:eastAsia="宋体" w:cs="宋体"/>
                  <w:i w:val="0"/>
                  <w:color w:val="000000"/>
                  <w:kern w:val="0"/>
                  <w:sz w:val="20"/>
                  <w:szCs w:val="20"/>
                  <w:u w:val="none"/>
                  <w:lang w:val="en-US" w:eastAsia="zh-CN" w:bidi="ar"/>
                </w:rPr>
                <w:t>2060404</w:t>
              </w:r>
            </w:ins>
            <w:del w:id="5575" w:author="Administrator" w:date="2024-08-08T09:09:05Z">
              <w:r>
                <w:rPr>
                  <w:rFonts w:hint="eastAsia" w:ascii="宋体" w:hAnsi="宋体" w:eastAsia="宋体" w:cs="宋体"/>
                  <w:i w:val="0"/>
                  <w:iCs w:val="0"/>
                  <w:color w:val="000000"/>
                  <w:kern w:val="0"/>
                  <w:sz w:val="20"/>
                  <w:szCs w:val="20"/>
                  <w:u w:val="none"/>
                  <w:lang w:val="en-US" w:eastAsia="zh-CN" w:bidi="ar"/>
                </w:rPr>
                <w:delText>2060404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76"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CDFB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77" w:author="Administrator" w:date="2024-08-08T09:09:05Z">
              <w:r>
                <w:rPr>
                  <w:rFonts w:hint="eastAsia" w:ascii="宋体" w:hAnsi="宋体" w:eastAsia="宋体" w:cs="宋体"/>
                  <w:i w:val="0"/>
                  <w:color w:val="000000"/>
                  <w:kern w:val="0"/>
                  <w:sz w:val="20"/>
                  <w:szCs w:val="20"/>
                  <w:u w:val="none"/>
                  <w:lang w:val="en-US" w:eastAsia="zh-CN" w:bidi="ar"/>
                </w:rPr>
                <w:t xml:space="preserve">    科技成果转化与扩散</w:t>
              </w:r>
            </w:ins>
            <w:del w:id="5578"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科技成果转化与扩散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79"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8D73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580" w:author="Administrator" w:date="2024-08-08T09:09:05Z">
              <w:r>
                <w:rPr>
                  <w:rFonts w:hint="eastAsia" w:ascii="宋体" w:hAnsi="宋体" w:eastAsia="宋体" w:cs="宋体"/>
                  <w:i w:val="0"/>
                  <w:color w:val="000000"/>
                  <w:kern w:val="0"/>
                  <w:sz w:val="20"/>
                  <w:szCs w:val="20"/>
                  <w:u w:val="none"/>
                  <w:lang w:val="en-US" w:eastAsia="zh-CN" w:bidi="ar"/>
                </w:rPr>
                <w:t>213</w:t>
              </w:r>
            </w:ins>
            <w:del w:id="5581" w:author="Administrator" w:date="2024-08-08T09:09:05Z">
              <w:r>
                <w:rPr>
                  <w:rFonts w:hint="eastAsia" w:ascii="宋体" w:hAnsi="宋体" w:eastAsia="宋体" w:cs="宋体"/>
                  <w:i w:val="0"/>
                  <w:iCs w:val="0"/>
                  <w:color w:val="000000"/>
                  <w:kern w:val="0"/>
                  <w:sz w:val="20"/>
                  <w:szCs w:val="20"/>
                  <w:u w:val="none"/>
                  <w:lang w:val="en-US" w:eastAsia="zh-CN" w:bidi="ar"/>
                </w:rPr>
                <w:delText>47</w:delText>
              </w:r>
            </w:del>
          </w:p>
        </w:tc>
      </w:tr>
      <w:tr w14:paraId="076C7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82"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5582" w:author="Administrator" w:date="2024-08-08T09:09:05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83"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5148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84" w:author="Administrator" w:date="2024-08-08T09:09:05Z">
              <w:r>
                <w:rPr>
                  <w:rFonts w:hint="eastAsia" w:ascii="宋体" w:hAnsi="宋体" w:eastAsia="宋体" w:cs="宋体"/>
                  <w:i w:val="0"/>
                  <w:color w:val="000000"/>
                  <w:kern w:val="0"/>
                  <w:sz w:val="20"/>
                  <w:szCs w:val="20"/>
                  <w:u w:val="none"/>
                  <w:lang w:val="en-US" w:eastAsia="zh-CN" w:bidi="ar"/>
                </w:rPr>
                <w:t>2060405</w:t>
              </w:r>
            </w:ins>
            <w:del w:id="5585" w:author="Administrator" w:date="2024-08-08T09:09:05Z">
              <w:r>
                <w:rPr>
                  <w:rFonts w:hint="eastAsia" w:ascii="宋体" w:hAnsi="宋体" w:eastAsia="宋体" w:cs="宋体"/>
                  <w:i w:val="0"/>
                  <w:iCs w:val="0"/>
                  <w:color w:val="000000"/>
                  <w:kern w:val="0"/>
                  <w:sz w:val="20"/>
                  <w:szCs w:val="20"/>
                  <w:u w:val="none"/>
                  <w:lang w:val="en-US" w:eastAsia="zh-CN" w:bidi="ar"/>
                </w:rPr>
                <w:delText>2060405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86"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7A1B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87" w:author="Administrator" w:date="2024-08-08T09:09:05Z">
              <w:r>
                <w:rPr>
                  <w:rFonts w:hint="eastAsia" w:ascii="宋体" w:hAnsi="宋体" w:eastAsia="宋体" w:cs="宋体"/>
                  <w:i w:val="0"/>
                  <w:color w:val="000000"/>
                  <w:kern w:val="0"/>
                  <w:sz w:val="20"/>
                  <w:szCs w:val="20"/>
                  <w:u w:val="none"/>
                  <w:lang w:val="en-US" w:eastAsia="zh-CN" w:bidi="ar"/>
                </w:rPr>
                <w:t xml:space="preserve">    共性技术研究与开发</w:t>
              </w:r>
            </w:ins>
            <w:del w:id="5588"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共性技术研究与开发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89"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7BF276">
            <w:pPr>
              <w:jc w:val="right"/>
              <w:rPr>
                <w:rFonts w:hint="eastAsia" w:ascii="宋体" w:hAnsi="宋体" w:eastAsia="宋体" w:cs="宋体"/>
                <w:i w:val="0"/>
                <w:iCs w:val="0"/>
                <w:color w:val="000000"/>
                <w:sz w:val="20"/>
                <w:szCs w:val="20"/>
                <w:u w:val="none"/>
              </w:rPr>
            </w:pPr>
          </w:p>
        </w:tc>
      </w:tr>
      <w:tr w14:paraId="1AACC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590"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590"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91"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49E7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92" w:author="Administrator" w:date="2024-08-08T09:09:05Z">
              <w:r>
                <w:rPr>
                  <w:rFonts w:hint="eastAsia" w:ascii="宋体" w:hAnsi="宋体" w:eastAsia="宋体" w:cs="宋体"/>
                  <w:i w:val="0"/>
                  <w:color w:val="000000"/>
                  <w:kern w:val="0"/>
                  <w:sz w:val="20"/>
                  <w:szCs w:val="20"/>
                  <w:u w:val="none"/>
                  <w:lang w:val="en-US" w:eastAsia="zh-CN" w:bidi="ar"/>
                </w:rPr>
                <w:t>2060499</w:t>
              </w:r>
            </w:ins>
            <w:del w:id="5593" w:author="Administrator" w:date="2024-08-08T09:09:05Z">
              <w:r>
                <w:rPr>
                  <w:rFonts w:hint="eastAsia" w:ascii="宋体" w:hAnsi="宋体" w:eastAsia="宋体" w:cs="宋体"/>
                  <w:i w:val="0"/>
                  <w:iCs w:val="0"/>
                  <w:color w:val="000000"/>
                  <w:kern w:val="0"/>
                  <w:sz w:val="20"/>
                  <w:szCs w:val="20"/>
                  <w:u w:val="none"/>
                  <w:lang w:val="en-US" w:eastAsia="zh-CN" w:bidi="ar"/>
                </w:rPr>
                <w:delText>2060499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94"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F2DB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595" w:author="Administrator" w:date="2024-08-08T09:09:05Z">
              <w:r>
                <w:rPr>
                  <w:rFonts w:hint="eastAsia" w:ascii="宋体" w:hAnsi="宋体" w:eastAsia="宋体" w:cs="宋体"/>
                  <w:i w:val="0"/>
                  <w:color w:val="000000"/>
                  <w:kern w:val="0"/>
                  <w:sz w:val="20"/>
                  <w:szCs w:val="20"/>
                  <w:u w:val="none"/>
                  <w:lang w:val="en-US" w:eastAsia="zh-CN" w:bidi="ar"/>
                </w:rPr>
                <w:t xml:space="preserve">    其他技术研究与开发支出</w:t>
              </w:r>
            </w:ins>
            <w:del w:id="5596"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其他技术研究与开发支出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97"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630D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598" w:author="Administrator" w:date="2024-08-08T09:09:05Z">
              <w:r>
                <w:rPr>
                  <w:rFonts w:hint="eastAsia" w:ascii="宋体" w:hAnsi="宋体" w:eastAsia="宋体" w:cs="宋体"/>
                  <w:i w:val="0"/>
                  <w:color w:val="000000"/>
                  <w:kern w:val="0"/>
                  <w:sz w:val="20"/>
                  <w:szCs w:val="20"/>
                  <w:u w:val="none"/>
                  <w:lang w:val="en-US" w:eastAsia="zh-CN" w:bidi="ar"/>
                </w:rPr>
                <w:t>184</w:t>
              </w:r>
            </w:ins>
            <w:del w:id="5599" w:author="Administrator" w:date="2024-08-08T09:09:05Z">
              <w:r>
                <w:rPr>
                  <w:rFonts w:hint="eastAsia" w:ascii="宋体" w:hAnsi="宋体" w:eastAsia="宋体" w:cs="宋体"/>
                  <w:i w:val="0"/>
                  <w:iCs w:val="0"/>
                  <w:color w:val="000000"/>
                  <w:kern w:val="0"/>
                  <w:sz w:val="20"/>
                  <w:szCs w:val="20"/>
                  <w:u w:val="none"/>
                  <w:lang w:val="en-US" w:eastAsia="zh-CN" w:bidi="ar"/>
                </w:rPr>
                <w:delText>100</w:delText>
              </w:r>
            </w:del>
          </w:p>
        </w:tc>
      </w:tr>
      <w:tr w14:paraId="2AC98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00"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600"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01"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4DF5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02" w:author="Administrator" w:date="2024-08-08T09:09:05Z">
              <w:r>
                <w:rPr>
                  <w:rFonts w:hint="eastAsia" w:ascii="宋体" w:hAnsi="宋体" w:eastAsia="宋体" w:cs="宋体"/>
                  <w:i w:val="0"/>
                  <w:color w:val="000000"/>
                  <w:kern w:val="0"/>
                  <w:sz w:val="20"/>
                  <w:szCs w:val="20"/>
                  <w:u w:val="none"/>
                  <w:lang w:val="en-US" w:eastAsia="zh-CN" w:bidi="ar"/>
                </w:rPr>
                <w:t>20605</w:t>
              </w:r>
            </w:ins>
            <w:del w:id="5603" w:author="Administrator" w:date="2024-08-08T09:09:05Z">
              <w:r>
                <w:rPr>
                  <w:rFonts w:hint="eastAsia" w:ascii="宋体" w:hAnsi="宋体" w:eastAsia="宋体" w:cs="宋体"/>
                  <w:i w:val="0"/>
                  <w:iCs w:val="0"/>
                  <w:color w:val="000000"/>
                  <w:kern w:val="0"/>
                  <w:sz w:val="20"/>
                  <w:szCs w:val="20"/>
                  <w:u w:val="none"/>
                  <w:lang w:val="en-US" w:eastAsia="zh-CN" w:bidi="ar"/>
                </w:rPr>
                <w:delText>20605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04"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63B4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05" w:author="Administrator" w:date="2024-08-08T09:09:05Z">
              <w:r>
                <w:rPr>
                  <w:rFonts w:hint="eastAsia" w:ascii="宋体" w:hAnsi="宋体" w:eastAsia="宋体" w:cs="宋体"/>
                  <w:i w:val="0"/>
                  <w:color w:val="000000"/>
                  <w:kern w:val="0"/>
                  <w:sz w:val="20"/>
                  <w:szCs w:val="20"/>
                  <w:u w:val="none"/>
                  <w:lang w:val="en-US" w:eastAsia="zh-CN" w:bidi="ar"/>
                </w:rPr>
                <w:t xml:space="preserve">  科技条件与服务</w:t>
              </w:r>
            </w:ins>
            <w:del w:id="5606"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科技条件与服务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07"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8F95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608" w:author="Administrator" w:date="2024-08-08T09:09:05Z">
              <w:r>
                <w:rPr>
                  <w:rFonts w:hint="eastAsia" w:ascii="宋体" w:hAnsi="宋体" w:eastAsia="宋体" w:cs="宋体"/>
                  <w:i w:val="0"/>
                  <w:color w:val="000000"/>
                  <w:kern w:val="0"/>
                  <w:sz w:val="20"/>
                  <w:szCs w:val="20"/>
                  <w:u w:val="none"/>
                  <w:lang w:val="en-US" w:eastAsia="zh-CN" w:bidi="ar"/>
                </w:rPr>
                <w:t>230</w:t>
              </w:r>
            </w:ins>
            <w:del w:id="5609" w:author="Administrator" w:date="2024-08-08T09:09:05Z">
              <w:r>
                <w:rPr>
                  <w:rFonts w:hint="eastAsia" w:ascii="宋体" w:hAnsi="宋体" w:eastAsia="宋体" w:cs="宋体"/>
                  <w:i w:val="0"/>
                  <w:iCs w:val="0"/>
                  <w:color w:val="000000"/>
                  <w:kern w:val="0"/>
                  <w:sz w:val="20"/>
                  <w:szCs w:val="20"/>
                  <w:u w:val="none"/>
                  <w:lang w:val="en-US" w:eastAsia="zh-CN" w:bidi="ar"/>
                </w:rPr>
                <w:delText>60</w:delText>
              </w:r>
            </w:del>
          </w:p>
        </w:tc>
      </w:tr>
      <w:tr w14:paraId="3FCED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10"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10"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11"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95C5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12" w:author="Administrator" w:date="2024-08-08T09:09:05Z">
              <w:r>
                <w:rPr>
                  <w:rFonts w:hint="eastAsia" w:ascii="宋体" w:hAnsi="宋体" w:eastAsia="宋体" w:cs="宋体"/>
                  <w:i w:val="0"/>
                  <w:color w:val="000000"/>
                  <w:kern w:val="0"/>
                  <w:sz w:val="20"/>
                  <w:szCs w:val="20"/>
                  <w:u w:val="none"/>
                  <w:lang w:val="en-US" w:eastAsia="zh-CN" w:bidi="ar"/>
                </w:rPr>
                <w:t>2060501</w:t>
              </w:r>
            </w:ins>
            <w:del w:id="5613" w:author="Administrator" w:date="2024-08-08T09:09:05Z">
              <w:r>
                <w:rPr>
                  <w:rFonts w:hint="eastAsia" w:ascii="宋体" w:hAnsi="宋体" w:eastAsia="宋体" w:cs="宋体"/>
                  <w:i w:val="0"/>
                  <w:iCs w:val="0"/>
                  <w:color w:val="000000"/>
                  <w:kern w:val="0"/>
                  <w:sz w:val="20"/>
                  <w:szCs w:val="20"/>
                  <w:u w:val="none"/>
                  <w:lang w:val="en-US" w:eastAsia="zh-CN" w:bidi="ar"/>
                </w:rPr>
                <w:delText>2060501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14"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5371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15" w:author="Administrator" w:date="2024-08-08T09:09:05Z">
              <w:r>
                <w:rPr>
                  <w:rFonts w:hint="eastAsia" w:ascii="宋体" w:hAnsi="宋体" w:eastAsia="宋体" w:cs="宋体"/>
                  <w:i w:val="0"/>
                  <w:color w:val="000000"/>
                  <w:kern w:val="0"/>
                  <w:sz w:val="20"/>
                  <w:szCs w:val="20"/>
                  <w:u w:val="none"/>
                  <w:lang w:val="en-US" w:eastAsia="zh-CN" w:bidi="ar"/>
                </w:rPr>
                <w:t xml:space="preserve">    机构运行</w:t>
              </w:r>
            </w:ins>
            <w:del w:id="5616"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机构运行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17"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B43E37">
            <w:pPr>
              <w:jc w:val="right"/>
              <w:rPr>
                <w:rFonts w:hint="eastAsia" w:ascii="宋体" w:hAnsi="宋体" w:eastAsia="宋体" w:cs="宋体"/>
                <w:i w:val="0"/>
                <w:iCs w:val="0"/>
                <w:color w:val="000000"/>
                <w:sz w:val="20"/>
                <w:szCs w:val="20"/>
                <w:u w:val="none"/>
              </w:rPr>
            </w:pPr>
          </w:p>
        </w:tc>
      </w:tr>
      <w:tr w14:paraId="03F32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18" w:author="Administrator" w:date="2024-08-08T09:09: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618" w:author="Administrator" w:date="2024-08-08T09:09: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19" w:author="Administrator" w:date="2024-08-08T09:09: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154D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20" w:author="Administrator" w:date="2024-08-08T09:09:05Z">
              <w:r>
                <w:rPr>
                  <w:rFonts w:hint="eastAsia" w:ascii="宋体" w:hAnsi="宋体" w:eastAsia="宋体" w:cs="宋体"/>
                  <w:i w:val="0"/>
                  <w:color w:val="000000"/>
                  <w:kern w:val="0"/>
                  <w:sz w:val="20"/>
                  <w:szCs w:val="20"/>
                  <w:u w:val="none"/>
                  <w:lang w:val="en-US" w:eastAsia="zh-CN" w:bidi="ar"/>
                </w:rPr>
                <w:t>2060502</w:t>
              </w:r>
            </w:ins>
            <w:del w:id="5621" w:author="Administrator" w:date="2024-08-08T09:09:05Z">
              <w:r>
                <w:rPr>
                  <w:rFonts w:hint="eastAsia" w:ascii="宋体" w:hAnsi="宋体" w:eastAsia="宋体" w:cs="宋体"/>
                  <w:i w:val="0"/>
                  <w:iCs w:val="0"/>
                  <w:color w:val="000000"/>
                  <w:kern w:val="0"/>
                  <w:sz w:val="20"/>
                  <w:szCs w:val="20"/>
                  <w:u w:val="none"/>
                  <w:lang w:val="en-US" w:eastAsia="zh-CN" w:bidi="ar"/>
                </w:rPr>
                <w:delText>2060502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22" w:author="Administrator" w:date="2024-08-08T09:09: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1189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23" w:author="Administrator" w:date="2024-08-08T09:09:05Z">
              <w:r>
                <w:rPr>
                  <w:rFonts w:hint="eastAsia" w:ascii="宋体" w:hAnsi="宋体" w:eastAsia="宋体" w:cs="宋体"/>
                  <w:i w:val="0"/>
                  <w:color w:val="000000"/>
                  <w:kern w:val="0"/>
                  <w:sz w:val="20"/>
                  <w:szCs w:val="20"/>
                  <w:u w:val="none"/>
                  <w:lang w:val="en-US" w:eastAsia="zh-CN" w:bidi="ar"/>
                </w:rPr>
                <w:t xml:space="preserve">    技术创新服务体系</w:t>
              </w:r>
            </w:ins>
            <w:del w:id="5624" w:author="Administrator" w:date="2024-08-08T09:09:05Z">
              <w:r>
                <w:rPr>
                  <w:rFonts w:hint="eastAsia" w:ascii="宋体" w:hAnsi="宋体" w:eastAsia="宋体" w:cs="宋体"/>
                  <w:i w:val="0"/>
                  <w:iCs w:val="0"/>
                  <w:color w:val="000000"/>
                  <w:kern w:val="0"/>
                  <w:sz w:val="20"/>
                  <w:szCs w:val="20"/>
                  <w:u w:val="none"/>
                  <w:lang w:val="en-US" w:eastAsia="zh-CN" w:bidi="ar"/>
                </w:rPr>
                <w:delText xml:space="preserve">    技术创新服务体系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25" w:author="Administrator" w:date="2024-08-08T09:09: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A84632">
            <w:pPr>
              <w:jc w:val="right"/>
              <w:rPr>
                <w:rFonts w:hint="eastAsia" w:ascii="宋体" w:hAnsi="宋体" w:eastAsia="宋体" w:cs="宋体"/>
                <w:i w:val="0"/>
                <w:iCs w:val="0"/>
                <w:color w:val="000000"/>
                <w:sz w:val="20"/>
                <w:szCs w:val="20"/>
                <w:u w:val="none"/>
              </w:rPr>
            </w:pPr>
          </w:p>
        </w:tc>
      </w:tr>
      <w:tr w14:paraId="4ABBC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26"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626"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27"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D45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28" w:author="Administrator" w:date="2024-08-08T09:09:05Z">
              <w:r>
                <w:rPr>
                  <w:rFonts w:hint="eastAsia" w:ascii="宋体" w:hAnsi="宋体" w:eastAsia="宋体" w:cs="宋体"/>
                  <w:i w:val="0"/>
                  <w:color w:val="000000"/>
                  <w:kern w:val="0"/>
                  <w:sz w:val="20"/>
                  <w:szCs w:val="20"/>
                  <w:u w:val="none"/>
                  <w:lang w:val="en-US" w:eastAsia="zh-CN" w:bidi="ar"/>
                </w:rPr>
                <w:t>2060503</w:t>
              </w:r>
            </w:ins>
            <w:del w:id="5629" w:author="Administrator" w:date="2024-08-08T09:09:05Z">
              <w:r>
                <w:rPr>
                  <w:rFonts w:hint="eastAsia" w:ascii="宋体" w:hAnsi="宋体" w:eastAsia="宋体" w:cs="宋体"/>
                  <w:i w:val="0"/>
                  <w:iCs w:val="0"/>
                  <w:color w:val="000000"/>
                  <w:kern w:val="0"/>
                  <w:sz w:val="20"/>
                  <w:szCs w:val="20"/>
                  <w:u w:val="none"/>
                  <w:lang w:val="en-US" w:eastAsia="zh-CN" w:bidi="ar"/>
                </w:rPr>
                <w:delText>2060503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30"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5438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31" w:author="Administrator" w:date="2024-08-08T09:09:06Z">
              <w:r>
                <w:rPr>
                  <w:rFonts w:hint="eastAsia" w:ascii="宋体" w:hAnsi="宋体" w:eastAsia="宋体" w:cs="宋体"/>
                  <w:i w:val="0"/>
                  <w:color w:val="000000"/>
                  <w:kern w:val="0"/>
                  <w:sz w:val="20"/>
                  <w:szCs w:val="20"/>
                  <w:u w:val="none"/>
                  <w:lang w:val="en-US" w:eastAsia="zh-CN" w:bidi="ar"/>
                </w:rPr>
                <w:t xml:space="preserve">    科技条件专项</w:t>
              </w:r>
            </w:ins>
            <w:del w:id="5632"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科技条件专项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33"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64CED1">
            <w:pPr>
              <w:jc w:val="right"/>
              <w:rPr>
                <w:rFonts w:hint="eastAsia" w:ascii="宋体" w:hAnsi="宋体" w:eastAsia="宋体" w:cs="宋体"/>
                <w:i w:val="0"/>
                <w:iCs w:val="0"/>
                <w:color w:val="000000"/>
                <w:sz w:val="20"/>
                <w:szCs w:val="20"/>
                <w:u w:val="none"/>
              </w:rPr>
            </w:pPr>
          </w:p>
        </w:tc>
      </w:tr>
      <w:tr w14:paraId="36852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34"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34"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35"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7621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36" w:author="Administrator" w:date="2024-08-08T09:09:06Z">
              <w:r>
                <w:rPr>
                  <w:rFonts w:hint="eastAsia" w:ascii="宋体" w:hAnsi="宋体" w:eastAsia="宋体" w:cs="宋体"/>
                  <w:i w:val="0"/>
                  <w:color w:val="000000"/>
                  <w:kern w:val="0"/>
                  <w:sz w:val="20"/>
                  <w:szCs w:val="20"/>
                  <w:u w:val="none"/>
                  <w:lang w:val="en-US" w:eastAsia="zh-CN" w:bidi="ar"/>
                </w:rPr>
                <w:t>2060599</w:t>
              </w:r>
            </w:ins>
            <w:del w:id="5637" w:author="Administrator" w:date="2024-08-08T09:09:06Z">
              <w:r>
                <w:rPr>
                  <w:rFonts w:hint="eastAsia" w:ascii="宋体" w:hAnsi="宋体" w:eastAsia="宋体" w:cs="宋体"/>
                  <w:i w:val="0"/>
                  <w:iCs w:val="0"/>
                  <w:color w:val="000000"/>
                  <w:kern w:val="0"/>
                  <w:sz w:val="20"/>
                  <w:szCs w:val="20"/>
                  <w:u w:val="none"/>
                  <w:lang w:val="en-US" w:eastAsia="zh-CN" w:bidi="ar"/>
                </w:rPr>
                <w:delText>2060599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38"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B375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39" w:author="Administrator" w:date="2024-08-08T09:09:06Z">
              <w:r>
                <w:rPr>
                  <w:rFonts w:hint="eastAsia" w:ascii="宋体" w:hAnsi="宋体" w:eastAsia="宋体" w:cs="宋体"/>
                  <w:i w:val="0"/>
                  <w:color w:val="000000"/>
                  <w:kern w:val="0"/>
                  <w:sz w:val="20"/>
                  <w:szCs w:val="20"/>
                  <w:u w:val="none"/>
                  <w:lang w:val="en-US" w:eastAsia="zh-CN" w:bidi="ar"/>
                </w:rPr>
                <w:t xml:space="preserve">    其他科技条件与服务支出</w:t>
              </w:r>
            </w:ins>
            <w:del w:id="5640"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其他科技条件与服务支出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41"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03BC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642" w:author="Administrator" w:date="2024-08-08T09:09:06Z">
              <w:r>
                <w:rPr>
                  <w:rFonts w:hint="eastAsia" w:ascii="宋体" w:hAnsi="宋体" w:eastAsia="宋体" w:cs="宋体"/>
                  <w:i w:val="0"/>
                  <w:color w:val="000000"/>
                  <w:kern w:val="0"/>
                  <w:sz w:val="20"/>
                  <w:szCs w:val="20"/>
                  <w:u w:val="none"/>
                  <w:lang w:val="en-US" w:eastAsia="zh-CN" w:bidi="ar"/>
                </w:rPr>
                <w:t>230</w:t>
              </w:r>
            </w:ins>
            <w:del w:id="5643" w:author="Administrator" w:date="2024-08-08T09:09:06Z">
              <w:r>
                <w:rPr>
                  <w:rFonts w:hint="eastAsia" w:ascii="宋体" w:hAnsi="宋体" w:eastAsia="宋体" w:cs="宋体"/>
                  <w:i w:val="0"/>
                  <w:iCs w:val="0"/>
                  <w:color w:val="000000"/>
                  <w:kern w:val="0"/>
                  <w:sz w:val="20"/>
                  <w:szCs w:val="20"/>
                  <w:u w:val="none"/>
                  <w:lang w:val="en-US" w:eastAsia="zh-CN" w:bidi="ar"/>
                </w:rPr>
                <w:delText>60</w:delText>
              </w:r>
            </w:del>
          </w:p>
        </w:tc>
      </w:tr>
      <w:tr w14:paraId="6D381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44"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44"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45"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6B04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46" w:author="Administrator" w:date="2024-08-08T09:09:06Z">
              <w:r>
                <w:rPr>
                  <w:rFonts w:hint="eastAsia" w:ascii="宋体" w:hAnsi="宋体" w:eastAsia="宋体" w:cs="宋体"/>
                  <w:i w:val="0"/>
                  <w:color w:val="000000"/>
                  <w:kern w:val="0"/>
                  <w:sz w:val="20"/>
                  <w:szCs w:val="20"/>
                  <w:u w:val="none"/>
                  <w:lang w:val="en-US" w:eastAsia="zh-CN" w:bidi="ar"/>
                </w:rPr>
                <w:t>20606</w:t>
              </w:r>
            </w:ins>
            <w:del w:id="5647" w:author="Administrator" w:date="2024-08-08T09:09:06Z">
              <w:r>
                <w:rPr>
                  <w:rFonts w:hint="eastAsia" w:ascii="宋体" w:hAnsi="宋体" w:eastAsia="宋体" w:cs="宋体"/>
                  <w:i w:val="0"/>
                  <w:iCs w:val="0"/>
                  <w:color w:val="000000"/>
                  <w:kern w:val="0"/>
                  <w:sz w:val="20"/>
                  <w:szCs w:val="20"/>
                  <w:u w:val="none"/>
                  <w:lang w:val="en-US" w:eastAsia="zh-CN" w:bidi="ar"/>
                </w:rPr>
                <w:delText>20606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48"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D38F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49" w:author="Administrator" w:date="2024-08-08T09:09:06Z">
              <w:r>
                <w:rPr>
                  <w:rFonts w:hint="eastAsia" w:ascii="宋体" w:hAnsi="宋体" w:eastAsia="宋体" w:cs="宋体"/>
                  <w:i w:val="0"/>
                  <w:color w:val="000000"/>
                  <w:kern w:val="0"/>
                  <w:sz w:val="20"/>
                  <w:szCs w:val="20"/>
                  <w:u w:val="none"/>
                  <w:lang w:val="en-US" w:eastAsia="zh-CN" w:bidi="ar"/>
                </w:rPr>
                <w:t xml:space="preserve">  社会科学</w:t>
              </w:r>
            </w:ins>
            <w:del w:id="5650"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社会科学</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51"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936109">
            <w:pPr>
              <w:jc w:val="right"/>
              <w:rPr>
                <w:rFonts w:hint="eastAsia" w:ascii="宋体" w:hAnsi="宋体" w:eastAsia="宋体" w:cs="宋体"/>
                <w:i w:val="0"/>
                <w:iCs w:val="0"/>
                <w:color w:val="000000"/>
                <w:sz w:val="20"/>
                <w:szCs w:val="20"/>
                <w:u w:val="none"/>
              </w:rPr>
            </w:pPr>
          </w:p>
        </w:tc>
      </w:tr>
      <w:tr w14:paraId="6697C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52"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52"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53"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AFE0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54" w:author="Administrator" w:date="2024-08-08T09:09:06Z">
              <w:r>
                <w:rPr>
                  <w:rFonts w:hint="eastAsia" w:ascii="宋体" w:hAnsi="宋体" w:eastAsia="宋体" w:cs="宋体"/>
                  <w:i w:val="0"/>
                  <w:color w:val="000000"/>
                  <w:kern w:val="0"/>
                  <w:sz w:val="20"/>
                  <w:szCs w:val="20"/>
                  <w:u w:val="none"/>
                  <w:lang w:val="en-US" w:eastAsia="zh-CN" w:bidi="ar"/>
                </w:rPr>
                <w:t>2060601</w:t>
              </w:r>
            </w:ins>
            <w:del w:id="5655" w:author="Administrator" w:date="2024-08-08T09:09:06Z">
              <w:r>
                <w:rPr>
                  <w:rFonts w:hint="eastAsia" w:ascii="宋体" w:hAnsi="宋体" w:eastAsia="宋体" w:cs="宋体"/>
                  <w:i w:val="0"/>
                  <w:iCs w:val="0"/>
                  <w:color w:val="000000"/>
                  <w:kern w:val="0"/>
                  <w:sz w:val="20"/>
                  <w:szCs w:val="20"/>
                  <w:u w:val="none"/>
                  <w:lang w:val="en-US" w:eastAsia="zh-CN" w:bidi="ar"/>
                </w:rPr>
                <w:delText>2060601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56"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FE30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57" w:author="Administrator" w:date="2024-08-08T09:09:06Z">
              <w:r>
                <w:rPr>
                  <w:rFonts w:hint="eastAsia" w:ascii="宋体" w:hAnsi="宋体" w:eastAsia="宋体" w:cs="宋体"/>
                  <w:i w:val="0"/>
                  <w:color w:val="000000"/>
                  <w:kern w:val="0"/>
                  <w:sz w:val="20"/>
                  <w:szCs w:val="20"/>
                  <w:u w:val="none"/>
                  <w:lang w:val="en-US" w:eastAsia="zh-CN" w:bidi="ar"/>
                </w:rPr>
                <w:t xml:space="preserve">    社会科学研究机构</w:t>
              </w:r>
            </w:ins>
            <w:del w:id="5658"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社会科学研究机构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59"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764486">
            <w:pPr>
              <w:jc w:val="right"/>
              <w:rPr>
                <w:rFonts w:hint="eastAsia" w:ascii="宋体" w:hAnsi="宋体" w:eastAsia="宋体" w:cs="宋体"/>
                <w:i w:val="0"/>
                <w:iCs w:val="0"/>
                <w:color w:val="000000"/>
                <w:sz w:val="20"/>
                <w:szCs w:val="20"/>
                <w:u w:val="none"/>
              </w:rPr>
            </w:pPr>
          </w:p>
        </w:tc>
      </w:tr>
      <w:tr w14:paraId="53DDD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60"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60"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61"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894B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62" w:author="Administrator" w:date="2024-08-08T09:09:06Z">
              <w:r>
                <w:rPr>
                  <w:rFonts w:hint="eastAsia" w:ascii="宋体" w:hAnsi="宋体" w:eastAsia="宋体" w:cs="宋体"/>
                  <w:i w:val="0"/>
                  <w:color w:val="000000"/>
                  <w:kern w:val="0"/>
                  <w:sz w:val="20"/>
                  <w:szCs w:val="20"/>
                  <w:u w:val="none"/>
                  <w:lang w:val="en-US" w:eastAsia="zh-CN" w:bidi="ar"/>
                </w:rPr>
                <w:t>2060602</w:t>
              </w:r>
            </w:ins>
            <w:del w:id="5663" w:author="Administrator" w:date="2024-08-08T09:09:06Z">
              <w:r>
                <w:rPr>
                  <w:rFonts w:hint="eastAsia" w:ascii="宋体" w:hAnsi="宋体" w:eastAsia="宋体" w:cs="宋体"/>
                  <w:i w:val="0"/>
                  <w:iCs w:val="0"/>
                  <w:color w:val="000000"/>
                  <w:kern w:val="0"/>
                  <w:sz w:val="20"/>
                  <w:szCs w:val="20"/>
                  <w:u w:val="none"/>
                  <w:lang w:val="en-US" w:eastAsia="zh-CN" w:bidi="ar"/>
                </w:rPr>
                <w:delText>2060602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64"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73BA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65" w:author="Administrator" w:date="2024-08-08T09:09:06Z">
              <w:r>
                <w:rPr>
                  <w:rFonts w:hint="eastAsia" w:ascii="宋体" w:hAnsi="宋体" w:eastAsia="宋体" w:cs="宋体"/>
                  <w:i w:val="0"/>
                  <w:color w:val="000000"/>
                  <w:kern w:val="0"/>
                  <w:sz w:val="20"/>
                  <w:szCs w:val="20"/>
                  <w:u w:val="none"/>
                  <w:lang w:val="en-US" w:eastAsia="zh-CN" w:bidi="ar"/>
                </w:rPr>
                <w:t xml:space="preserve">    社会科学研究</w:t>
              </w:r>
            </w:ins>
            <w:del w:id="5666"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社会科学研究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67"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EC7A5F">
            <w:pPr>
              <w:jc w:val="right"/>
              <w:rPr>
                <w:rFonts w:hint="eastAsia" w:ascii="宋体" w:hAnsi="宋体" w:eastAsia="宋体" w:cs="宋体"/>
                <w:i w:val="0"/>
                <w:iCs w:val="0"/>
                <w:color w:val="000000"/>
                <w:sz w:val="20"/>
                <w:szCs w:val="20"/>
                <w:u w:val="none"/>
              </w:rPr>
            </w:pPr>
          </w:p>
        </w:tc>
      </w:tr>
      <w:tr w14:paraId="752AE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68"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68"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69"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F67D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70" w:author="Administrator" w:date="2024-08-08T09:09:06Z">
              <w:r>
                <w:rPr>
                  <w:rFonts w:hint="eastAsia" w:ascii="宋体" w:hAnsi="宋体" w:eastAsia="宋体" w:cs="宋体"/>
                  <w:i w:val="0"/>
                  <w:color w:val="000000"/>
                  <w:kern w:val="0"/>
                  <w:sz w:val="20"/>
                  <w:szCs w:val="20"/>
                  <w:u w:val="none"/>
                  <w:lang w:val="en-US" w:eastAsia="zh-CN" w:bidi="ar"/>
                </w:rPr>
                <w:t>2060603</w:t>
              </w:r>
            </w:ins>
            <w:del w:id="5671" w:author="Administrator" w:date="2024-08-08T09:09:06Z">
              <w:r>
                <w:rPr>
                  <w:rFonts w:hint="eastAsia" w:ascii="宋体" w:hAnsi="宋体" w:eastAsia="宋体" w:cs="宋体"/>
                  <w:i w:val="0"/>
                  <w:iCs w:val="0"/>
                  <w:color w:val="000000"/>
                  <w:kern w:val="0"/>
                  <w:sz w:val="20"/>
                  <w:szCs w:val="20"/>
                  <w:u w:val="none"/>
                  <w:lang w:val="en-US" w:eastAsia="zh-CN" w:bidi="ar"/>
                </w:rPr>
                <w:delText>2060603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72"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38E5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73" w:author="Administrator" w:date="2024-08-08T09:09:06Z">
              <w:r>
                <w:rPr>
                  <w:rFonts w:hint="eastAsia" w:ascii="宋体" w:hAnsi="宋体" w:eastAsia="宋体" w:cs="宋体"/>
                  <w:i w:val="0"/>
                  <w:color w:val="000000"/>
                  <w:kern w:val="0"/>
                  <w:sz w:val="20"/>
                  <w:szCs w:val="20"/>
                  <w:u w:val="none"/>
                  <w:lang w:val="en-US" w:eastAsia="zh-CN" w:bidi="ar"/>
                </w:rPr>
                <w:t xml:space="preserve">    社科基金支出</w:t>
              </w:r>
            </w:ins>
            <w:del w:id="5674"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社科基金支出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75"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917189">
            <w:pPr>
              <w:jc w:val="right"/>
              <w:rPr>
                <w:rFonts w:hint="eastAsia" w:ascii="宋体" w:hAnsi="宋体" w:eastAsia="宋体" w:cs="宋体"/>
                <w:i w:val="0"/>
                <w:iCs w:val="0"/>
                <w:color w:val="000000"/>
                <w:sz w:val="20"/>
                <w:szCs w:val="20"/>
                <w:u w:val="none"/>
              </w:rPr>
            </w:pPr>
          </w:p>
        </w:tc>
      </w:tr>
      <w:tr w14:paraId="13B31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76"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76"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77"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5981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78" w:author="Administrator" w:date="2024-08-08T09:09:06Z">
              <w:r>
                <w:rPr>
                  <w:rFonts w:hint="eastAsia" w:ascii="宋体" w:hAnsi="宋体" w:eastAsia="宋体" w:cs="宋体"/>
                  <w:i w:val="0"/>
                  <w:color w:val="000000"/>
                  <w:kern w:val="0"/>
                  <w:sz w:val="20"/>
                  <w:szCs w:val="20"/>
                  <w:u w:val="none"/>
                  <w:lang w:val="en-US" w:eastAsia="zh-CN" w:bidi="ar"/>
                </w:rPr>
                <w:t>2060699</w:t>
              </w:r>
            </w:ins>
            <w:del w:id="5679" w:author="Administrator" w:date="2024-08-08T09:09:06Z">
              <w:r>
                <w:rPr>
                  <w:rFonts w:hint="eastAsia" w:ascii="宋体" w:hAnsi="宋体" w:eastAsia="宋体" w:cs="宋体"/>
                  <w:i w:val="0"/>
                  <w:iCs w:val="0"/>
                  <w:color w:val="000000"/>
                  <w:kern w:val="0"/>
                  <w:sz w:val="20"/>
                  <w:szCs w:val="20"/>
                  <w:u w:val="none"/>
                  <w:lang w:val="en-US" w:eastAsia="zh-CN" w:bidi="ar"/>
                </w:rPr>
                <w:delText>2060699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80"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6B1B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81" w:author="Administrator" w:date="2024-08-08T09:09:06Z">
              <w:r>
                <w:rPr>
                  <w:rFonts w:hint="eastAsia" w:ascii="宋体" w:hAnsi="宋体" w:eastAsia="宋体" w:cs="宋体"/>
                  <w:i w:val="0"/>
                  <w:color w:val="000000"/>
                  <w:kern w:val="0"/>
                  <w:sz w:val="20"/>
                  <w:szCs w:val="20"/>
                  <w:u w:val="none"/>
                  <w:lang w:val="en-US" w:eastAsia="zh-CN" w:bidi="ar"/>
                </w:rPr>
                <w:t xml:space="preserve">    其他社会科学支出</w:t>
              </w:r>
            </w:ins>
            <w:del w:id="5682"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其他社会科学支出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83"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6D2613">
            <w:pPr>
              <w:jc w:val="right"/>
              <w:rPr>
                <w:rFonts w:hint="eastAsia" w:ascii="宋体" w:hAnsi="宋体" w:eastAsia="宋体" w:cs="宋体"/>
                <w:i w:val="0"/>
                <w:iCs w:val="0"/>
                <w:color w:val="000000"/>
                <w:sz w:val="20"/>
                <w:szCs w:val="20"/>
                <w:u w:val="none"/>
              </w:rPr>
            </w:pPr>
          </w:p>
        </w:tc>
      </w:tr>
      <w:tr w14:paraId="72622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84"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84"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85"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261F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86" w:author="Administrator" w:date="2024-08-08T09:09:06Z">
              <w:r>
                <w:rPr>
                  <w:rFonts w:hint="eastAsia" w:ascii="宋体" w:hAnsi="宋体" w:eastAsia="宋体" w:cs="宋体"/>
                  <w:i w:val="0"/>
                  <w:color w:val="000000"/>
                  <w:kern w:val="0"/>
                  <w:sz w:val="20"/>
                  <w:szCs w:val="20"/>
                  <w:u w:val="none"/>
                  <w:lang w:val="en-US" w:eastAsia="zh-CN" w:bidi="ar"/>
                </w:rPr>
                <w:t>20607</w:t>
              </w:r>
            </w:ins>
            <w:del w:id="5687" w:author="Administrator" w:date="2024-08-08T09:09:06Z">
              <w:r>
                <w:rPr>
                  <w:rFonts w:hint="eastAsia" w:ascii="宋体" w:hAnsi="宋体" w:eastAsia="宋体" w:cs="宋体"/>
                  <w:i w:val="0"/>
                  <w:iCs w:val="0"/>
                  <w:color w:val="000000"/>
                  <w:kern w:val="0"/>
                  <w:sz w:val="20"/>
                  <w:szCs w:val="20"/>
                  <w:u w:val="none"/>
                  <w:lang w:val="en-US" w:eastAsia="zh-CN" w:bidi="ar"/>
                </w:rPr>
                <w:delText>20607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88"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F12A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89" w:author="Administrator" w:date="2024-08-08T09:09:06Z">
              <w:r>
                <w:rPr>
                  <w:rFonts w:hint="eastAsia" w:ascii="宋体" w:hAnsi="宋体" w:eastAsia="宋体" w:cs="宋体"/>
                  <w:i w:val="0"/>
                  <w:color w:val="000000"/>
                  <w:kern w:val="0"/>
                  <w:sz w:val="20"/>
                  <w:szCs w:val="20"/>
                  <w:u w:val="none"/>
                  <w:lang w:val="en-US" w:eastAsia="zh-CN" w:bidi="ar"/>
                </w:rPr>
                <w:t xml:space="preserve">  科学技术普及</w:t>
              </w:r>
            </w:ins>
            <w:del w:id="5690"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科学技术普及</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91"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A6DB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692" w:author="Administrator" w:date="2024-08-08T09:09:06Z">
              <w:r>
                <w:rPr>
                  <w:rFonts w:hint="eastAsia" w:ascii="宋体" w:hAnsi="宋体" w:eastAsia="宋体" w:cs="宋体"/>
                  <w:i w:val="0"/>
                  <w:color w:val="000000"/>
                  <w:kern w:val="0"/>
                  <w:sz w:val="20"/>
                  <w:szCs w:val="20"/>
                  <w:u w:val="none"/>
                  <w:lang w:val="en-US" w:eastAsia="zh-CN" w:bidi="ar"/>
                </w:rPr>
                <w:t>721</w:t>
              </w:r>
            </w:ins>
            <w:del w:id="5693" w:author="Administrator" w:date="2024-08-08T09:09:06Z">
              <w:r>
                <w:rPr>
                  <w:rFonts w:hint="eastAsia" w:ascii="宋体" w:hAnsi="宋体" w:eastAsia="宋体" w:cs="宋体"/>
                  <w:i w:val="0"/>
                  <w:iCs w:val="0"/>
                  <w:color w:val="000000"/>
                  <w:kern w:val="0"/>
                  <w:sz w:val="20"/>
                  <w:szCs w:val="20"/>
                  <w:u w:val="none"/>
                  <w:lang w:val="en-US" w:eastAsia="zh-CN" w:bidi="ar"/>
                </w:rPr>
                <w:delText>193</w:delText>
              </w:r>
            </w:del>
          </w:p>
        </w:tc>
      </w:tr>
      <w:tr w14:paraId="464CE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694"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694"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95"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43D4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96" w:author="Administrator" w:date="2024-08-08T09:09:06Z">
              <w:r>
                <w:rPr>
                  <w:rFonts w:hint="eastAsia" w:ascii="宋体" w:hAnsi="宋体" w:eastAsia="宋体" w:cs="宋体"/>
                  <w:i w:val="0"/>
                  <w:color w:val="000000"/>
                  <w:kern w:val="0"/>
                  <w:sz w:val="20"/>
                  <w:szCs w:val="20"/>
                  <w:u w:val="none"/>
                  <w:lang w:val="en-US" w:eastAsia="zh-CN" w:bidi="ar"/>
                </w:rPr>
                <w:t>2060701</w:t>
              </w:r>
            </w:ins>
            <w:del w:id="5697" w:author="Administrator" w:date="2024-08-08T09:09:06Z">
              <w:r>
                <w:rPr>
                  <w:rFonts w:hint="eastAsia" w:ascii="宋体" w:hAnsi="宋体" w:eastAsia="宋体" w:cs="宋体"/>
                  <w:i w:val="0"/>
                  <w:iCs w:val="0"/>
                  <w:color w:val="000000"/>
                  <w:kern w:val="0"/>
                  <w:sz w:val="20"/>
                  <w:szCs w:val="20"/>
                  <w:u w:val="none"/>
                  <w:lang w:val="en-US" w:eastAsia="zh-CN" w:bidi="ar"/>
                </w:rPr>
                <w:delText>2060701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98"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5578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699" w:author="Administrator" w:date="2024-08-08T09:09:06Z">
              <w:r>
                <w:rPr>
                  <w:rFonts w:hint="eastAsia" w:ascii="宋体" w:hAnsi="宋体" w:eastAsia="宋体" w:cs="宋体"/>
                  <w:i w:val="0"/>
                  <w:color w:val="000000"/>
                  <w:kern w:val="0"/>
                  <w:sz w:val="20"/>
                  <w:szCs w:val="20"/>
                  <w:u w:val="none"/>
                  <w:lang w:val="en-US" w:eastAsia="zh-CN" w:bidi="ar"/>
                </w:rPr>
                <w:t xml:space="preserve">    机构运行</w:t>
              </w:r>
            </w:ins>
            <w:del w:id="5700"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机构运行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01"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FED3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702" w:author="Administrator" w:date="2024-08-08T09:09:06Z">
              <w:r>
                <w:rPr>
                  <w:rFonts w:hint="eastAsia" w:ascii="宋体" w:hAnsi="宋体" w:eastAsia="宋体" w:cs="宋体"/>
                  <w:i w:val="0"/>
                  <w:color w:val="000000"/>
                  <w:kern w:val="0"/>
                  <w:sz w:val="20"/>
                  <w:szCs w:val="20"/>
                  <w:u w:val="none"/>
                  <w:lang w:val="en-US" w:eastAsia="zh-CN" w:bidi="ar"/>
                </w:rPr>
                <w:t>128</w:t>
              </w:r>
            </w:ins>
            <w:del w:id="5703" w:author="Administrator" w:date="2024-08-08T09:09:06Z">
              <w:r>
                <w:rPr>
                  <w:rFonts w:hint="eastAsia" w:ascii="宋体" w:hAnsi="宋体" w:eastAsia="宋体" w:cs="宋体"/>
                  <w:i w:val="0"/>
                  <w:iCs w:val="0"/>
                  <w:color w:val="000000"/>
                  <w:kern w:val="0"/>
                  <w:sz w:val="20"/>
                  <w:szCs w:val="20"/>
                  <w:u w:val="none"/>
                  <w:lang w:val="en-US" w:eastAsia="zh-CN" w:bidi="ar"/>
                </w:rPr>
                <w:delText>183</w:delText>
              </w:r>
            </w:del>
          </w:p>
        </w:tc>
      </w:tr>
      <w:tr w14:paraId="76A2F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04"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04"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05"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CC8F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06" w:author="Administrator" w:date="2024-08-08T09:09:06Z">
              <w:r>
                <w:rPr>
                  <w:rFonts w:hint="eastAsia" w:ascii="宋体" w:hAnsi="宋体" w:eastAsia="宋体" w:cs="宋体"/>
                  <w:i w:val="0"/>
                  <w:color w:val="000000"/>
                  <w:kern w:val="0"/>
                  <w:sz w:val="20"/>
                  <w:szCs w:val="20"/>
                  <w:u w:val="none"/>
                  <w:lang w:val="en-US" w:eastAsia="zh-CN" w:bidi="ar"/>
                </w:rPr>
                <w:t>2060702</w:t>
              </w:r>
            </w:ins>
            <w:del w:id="5707" w:author="Administrator" w:date="2024-08-08T09:09:06Z">
              <w:r>
                <w:rPr>
                  <w:rFonts w:hint="eastAsia" w:ascii="宋体" w:hAnsi="宋体" w:eastAsia="宋体" w:cs="宋体"/>
                  <w:i w:val="0"/>
                  <w:iCs w:val="0"/>
                  <w:color w:val="000000"/>
                  <w:kern w:val="0"/>
                  <w:sz w:val="20"/>
                  <w:szCs w:val="20"/>
                  <w:u w:val="none"/>
                  <w:lang w:val="en-US" w:eastAsia="zh-CN" w:bidi="ar"/>
                </w:rPr>
                <w:delText>2060702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08"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A20C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09" w:author="Administrator" w:date="2024-08-08T09:09:06Z">
              <w:r>
                <w:rPr>
                  <w:rFonts w:hint="eastAsia" w:ascii="宋体" w:hAnsi="宋体" w:eastAsia="宋体" w:cs="宋体"/>
                  <w:i w:val="0"/>
                  <w:color w:val="000000"/>
                  <w:kern w:val="0"/>
                  <w:sz w:val="20"/>
                  <w:szCs w:val="20"/>
                  <w:u w:val="none"/>
                  <w:lang w:val="en-US" w:eastAsia="zh-CN" w:bidi="ar"/>
                </w:rPr>
                <w:t xml:space="preserve">    科普活动</w:t>
              </w:r>
            </w:ins>
            <w:del w:id="5710"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科普活动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11"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7D330E">
            <w:pPr>
              <w:widowControl/>
              <w:jc w:val="right"/>
              <w:textAlignment w:val="center"/>
              <w:rPr>
                <w:rFonts w:hint="eastAsia" w:ascii="宋体" w:hAnsi="宋体" w:eastAsia="宋体" w:cs="宋体"/>
                <w:i w:val="0"/>
                <w:iCs w:val="0"/>
                <w:color w:val="000000"/>
                <w:sz w:val="20"/>
                <w:szCs w:val="20"/>
                <w:u w:val="none"/>
              </w:rPr>
              <w:pPrChange w:id="5712" w:author="Administrator" w:date="2024-08-08T09:09:06Z">
                <w:pPr>
                  <w:jc w:val="right"/>
                </w:pPr>
              </w:pPrChange>
            </w:pPr>
            <w:ins w:id="5713" w:author="Administrator" w:date="2024-08-08T09:09:06Z">
              <w:r>
                <w:rPr>
                  <w:rFonts w:hint="eastAsia" w:ascii="宋体" w:hAnsi="宋体" w:eastAsia="宋体" w:cs="宋体"/>
                  <w:i w:val="0"/>
                  <w:color w:val="000000"/>
                  <w:kern w:val="0"/>
                  <w:sz w:val="20"/>
                  <w:szCs w:val="20"/>
                  <w:u w:val="none"/>
                  <w:lang w:val="en-US" w:eastAsia="zh-CN" w:bidi="ar"/>
                </w:rPr>
                <w:t>268</w:t>
              </w:r>
            </w:ins>
          </w:p>
        </w:tc>
      </w:tr>
      <w:tr w14:paraId="69CD5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14"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14"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15"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A0B0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16" w:author="Administrator" w:date="2024-08-08T09:09:06Z">
              <w:r>
                <w:rPr>
                  <w:rFonts w:hint="eastAsia" w:ascii="宋体" w:hAnsi="宋体" w:eastAsia="宋体" w:cs="宋体"/>
                  <w:i w:val="0"/>
                  <w:color w:val="000000"/>
                  <w:kern w:val="0"/>
                  <w:sz w:val="20"/>
                  <w:szCs w:val="20"/>
                  <w:u w:val="none"/>
                  <w:lang w:val="en-US" w:eastAsia="zh-CN" w:bidi="ar"/>
                </w:rPr>
                <w:t>2060703</w:t>
              </w:r>
            </w:ins>
            <w:del w:id="5717" w:author="Administrator" w:date="2024-08-08T09:09:06Z">
              <w:r>
                <w:rPr>
                  <w:rFonts w:hint="eastAsia" w:ascii="宋体" w:hAnsi="宋体" w:eastAsia="宋体" w:cs="宋体"/>
                  <w:i w:val="0"/>
                  <w:iCs w:val="0"/>
                  <w:color w:val="000000"/>
                  <w:kern w:val="0"/>
                  <w:sz w:val="20"/>
                  <w:szCs w:val="20"/>
                  <w:u w:val="none"/>
                  <w:lang w:val="en-US" w:eastAsia="zh-CN" w:bidi="ar"/>
                </w:rPr>
                <w:delText>2060703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18"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EC22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19" w:author="Administrator" w:date="2024-08-08T09:09:06Z">
              <w:r>
                <w:rPr>
                  <w:rFonts w:hint="eastAsia" w:ascii="宋体" w:hAnsi="宋体" w:eastAsia="宋体" w:cs="宋体"/>
                  <w:i w:val="0"/>
                  <w:color w:val="000000"/>
                  <w:kern w:val="0"/>
                  <w:sz w:val="20"/>
                  <w:szCs w:val="20"/>
                  <w:u w:val="none"/>
                  <w:lang w:val="en-US" w:eastAsia="zh-CN" w:bidi="ar"/>
                </w:rPr>
                <w:t xml:space="preserve">    青少年科技活动</w:t>
              </w:r>
            </w:ins>
            <w:del w:id="5720"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青少年科技活动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21"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E59F1B">
            <w:pPr>
              <w:jc w:val="right"/>
              <w:rPr>
                <w:rFonts w:hint="eastAsia" w:ascii="宋体" w:hAnsi="宋体" w:eastAsia="宋体" w:cs="宋体"/>
                <w:i w:val="0"/>
                <w:iCs w:val="0"/>
                <w:color w:val="000000"/>
                <w:sz w:val="20"/>
                <w:szCs w:val="20"/>
                <w:u w:val="none"/>
              </w:rPr>
            </w:pPr>
          </w:p>
        </w:tc>
      </w:tr>
      <w:tr w14:paraId="7772F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22"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22"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23"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E23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24" w:author="Administrator" w:date="2024-08-08T09:09:06Z">
              <w:r>
                <w:rPr>
                  <w:rFonts w:hint="eastAsia" w:ascii="宋体" w:hAnsi="宋体" w:eastAsia="宋体" w:cs="宋体"/>
                  <w:i w:val="0"/>
                  <w:color w:val="000000"/>
                  <w:kern w:val="0"/>
                  <w:sz w:val="20"/>
                  <w:szCs w:val="20"/>
                  <w:u w:val="none"/>
                  <w:lang w:val="en-US" w:eastAsia="zh-CN" w:bidi="ar"/>
                </w:rPr>
                <w:t>2060704</w:t>
              </w:r>
            </w:ins>
            <w:del w:id="5725" w:author="Administrator" w:date="2024-08-08T09:09:06Z">
              <w:r>
                <w:rPr>
                  <w:rFonts w:hint="eastAsia" w:ascii="宋体" w:hAnsi="宋体" w:eastAsia="宋体" w:cs="宋体"/>
                  <w:i w:val="0"/>
                  <w:iCs w:val="0"/>
                  <w:color w:val="000000"/>
                  <w:kern w:val="0"/>
                  <w:sz w:val="20"/>
                  <w:szCs w:val="20"/>
                  <w:u w:val="none"/>
                  <w:lang w:val="en-US" w:eastAsia="zh-CN" w:bidi="ar"/>
                </w:rPr>
                <w:delText>2060704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26"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ECCB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27" w:author="Administrator" w:date="2024-08-08T09:09:06Z">
              <w:r>
                <w:rPr>
                  <w:rFonts w:hint="eastAsia" w:ascii="宋体" w:hAnsi="宋体" w:eastAsia="宋体" w:cs="宋体"/>
                  <w:i w:val="0"/>
                  <w:color w:val="000000"/>
                  <w:kern w:val="0"/>
                  <w:sz w:val="20"/>
                  <w:szCs w:val="20"/>
                  <w:u w:val="none"/>
                  <w:lang w:val="en-US" w:eastAsia="zh-CN" w:bidi="ar"/>
                </w:rPr>
                <w:t xml:space="preserve">    学术交流活动</w:t>
              </w:r>
            </w:ins>
            <w:del w:id="5728"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学术交流活动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29"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C9E113">
            <w:pPr>
              <w:jc w:val="right"/>
              <w:rPr>
                <w:rFonts w:hint="eastAsia" w:ascii="宋体" w:hAnsi="宋体" w:eastAsia="宋体" w:cs="宋体"/>
                <w:i w:val="0"/>
                <w:iCs w:val="0"/>
                <w:color w:val="000000"/>
                <w:sz w:val="20"/>
                <w:szCs w:val="20"/>
                <w:u w:val="none"/>
              </w:rPr>
            </w:pPr>
          </w:p>
        </w:tc>
      </w:tr>
      <w:tr w14:paraId="3C1A0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30"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30"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31"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C30D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32" w:author="Administrator" w:date="2024-08-08T09:09:06Z">
              <w:r>
                <w:rPr>
                  <w:rFonts w:hint="eastAsia" w:ascii="宋体" w:hAnsi="宋体" w:eastAsia="宋体" w:cs="宋体"/>
                  <w:i w:val="0"/>
                  <w:color w:val="000000"/>
                  <w:kern w:val="0"/>
                  <w:sz w:val="20"/>
                  <w:szCs w:val="20"/>
                  <w:u w:val="none"/>
                  <w:lang w:val="en-US" w:eastAsia="zh-CN" w:bidi="ar"/>
                </w:rPr>
                <w:t>2060705</w:t>
              </w:r>
            </w:ins>
            <w:del w:id="5733" w:author="Administrator" w:date="2024-08-08T09:09:06Z">
              <w:r>
                <w:rPr>
                  <w:rFonts w:hint="eastAsia" w:ascii="宋体" w:hAnsi="宋体" w:eastAsia="宋体" w:cs="宋体"/>
                  <w:i w:val="0"/>
                  <w:iCs w:val="0"/>
                  <w:color w:val="000000"/>
                  <w:kern w:val="0"/>
                  <w:sz w:val="20"/>
                  <w:szCs w:val="20"/>
                  <w:u w:val="none"/>
                  <w:lang w:val="en-US" w:eastAsia="zh-CN" w:bidi="ar"/>
                </w:rPr>
                <w:delText>2060705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34"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AF8E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35" w:author="Administrator" w:date="2024-08-08T09:09:06Z">
              <w:r>
                <w:rPr>
                  <w:rFonts w:hint="eastAsia" w:ascii="宋体" w:hAnsi="宋体" w:eastAsia="宋体" w:cs="宋体"/>
                  <w:i w:val="0"/>
                  <w:color w:val="000000"/>
                  <w:kern w:val="0"/>
                  <w:sz w:val="20"/>
                  <w:szCs w:val="20"/>
                  <w:u w:val="none"/>
                  <w:lang w:val="en-US" w:eastAsia="zh-CN" w:bidi="ar"/>
                </w:rPr>
                <w:t xml:space="preserve">    科技馆站</w:t>
              </w:r>
            </w:ins>
            <w:del w:id="5736"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科技馆站</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37"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C949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738" w:author="Administrator" w:date="2024-08-08T09:09:06Z">
              <w:r>
                <w:rPr>
                  <w:rFonts w:hint="eastAsia" w:ascii="宋体" w:hAnsi="宋体" w:eastAsia="宋体" w:cs="宋体"/>
                  <w:i w:val="0"/>
                  <w:color w:val="000000"/>
                  <w:kern w:val="0"/>
                  <w:sz w:val="20"/>
                  <w:szCs w:val="20"/>
                  <w:u w:val="none"/>
                  <w:lang w:val="en-US" w:eastAsia="zh-CN" w:bidi="ar"/>
                </w:rPr>
                <w:t>29</w:t>
              </w:r>
            </w:ins>
            <w:del w:id="5739" w:author="Administrator" w:date="2024-08-08T09:09:06Z">
              <w:r>
                <w:rPr>
                  <w:rFonts w:hint="eastAsia" w:ascii="宋体" w:hAnsi="宋体" w:eastAsia="宋体" w:cs="宋体"/>
                  <w:i w:val="0"/>
                  <w:iCs w:val="0"/>
                  <w:color w:val="000000"/>
                  <w:kern w:val="0"/>
                  <w:sz w:val="20"/>
                  <w:szCs w:val="20"/>
                  <w:u w:val="none"/>
                  <w:lang w:val="en-US" w:eastAsia="zh-CN" w:bidi="ar"/>
                </w:rPr>
                <w:delText>10</w:delText>
              </w:r>
            </w:del>
          </w:p>
        </w:tc>
      </w:tr>
      <w:tr w14:paraId="3C272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40"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40"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41"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F83B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42" w:author="Administrator" w:date="2024-08-08T09:09:06Z">
              <w:r>
                <w:rPr>
                  <w:rFonts w:hint="eastAsia" w:ascii="宋体" w:hAnsi="宋体" w:eastAsia="宋体" w:cs="宋体"/>
                  <w:i w:val="0"/>
                  <w:color w:val="000000"/>
                  <w:kern w:val="0"/>
                  <w:sz w:val="20"/>
                  <w:szCs w:val="20"/>
                  <w:u w:val="none"/>
                  <w:lang w:val="en-US" w:eastAsia="zh-CN" w:bidi="ar"/>
                </w:rPr>
                <w:t>2060799</w:t>
              </w:r>
            </w:ins>
            <w:del w:id="5743" w:author="Administrator" w:date="2024-08-08T09:09:06Z">
              <w:r>
                <w:rPr>
                  <w:rFonts w:hint="eastAsia" w:ascii="宋体" w:hAnsi="宋体" w:eastAsia="宋体" w:cs="宋体"/>
                  <w:i w:val="0"/>
                  <w:iCs w:val="0"/>
                  <w:color w:val="000000"/>
                  <w:kern w:val="0"/>
                  <w:sz w:val="20"/>
                  <w:szCs w:val="20"/>
                  <w:u w:val="none"/>
                  <w:lang w:val="en-US" w:eastAsia="zh-CN" w:bidi="ar"/>
                </w:rPr>
                <w:delText>2060799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44"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3BE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45" w:author="Administrator" w:date="2024-08-08T09:09:06Z">
              <w:r>
                <w:rPr>
                  <w:rFonts w:hint="eastAsia" w:ascii="宋体" w:hAnsi="宋体" w:eastAsia="宋体" w:cs="宋体"/>
                  <w:i w:val="0"/>
                  <w:color w:val="000000"/>
                  <w:kern w:val="0"/>
                  <w:sz w:val="20"/>
                  <w:szCs w:val="20"/>
                  <w:u w:val="none"/>
                  <w:lang w:val="en-US" w:eastAsia="zh-CN" w:bidi="ar"/>
                </w:rPr>
                <w:t xml:space="preserve">    其他科学技术普及支出</w:t>
              </w:r>
            </w:ins>
            <w:del w:id="5746"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其他科学技术普及支出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47"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775AF1">
            <w:pPr>
              <w:widowControl/>
              <w:jc w:val="right"/>
              <w:textAlignment w:val="center"/>
              <w:rPr>
                <w:rFonts w:hint="eastAsia" w:ascii="宋体" w:hAnsi="宋体" w:eastAsia="宋体" w:cs="宋体"/>
                <w:i w:val="0"/>
                <w:iCs w:val="0"/>
                <w:color w:val="000000"/>
                <w:sz w:val="20"/>
                <w:szCs w:val="20"/>
                <w:u w:val="none"/>
              </w:rPr>
              <w:pPrChange w:id="5748" w:author="Administrator" w:date="2024-08-08T09:09:06Z">
                <w:pPr>
                  <w:jc w:val="right"/>
                </w:pPr>
              </w:pPrChange>
            </w:pPr>
            <w:ins w:id="5749" w:author="Administrator" w:date="2024-08-08T09:09:06Z">
              <w:r>
                <w:rPr>
                  <w:rFonts w:hint="eastAsia" w:ascii="宋体" w:hAnsi="宋体" w:eastAsia="宋体" w:cs="宋体"/>
                  <w:i w:val="0"/>
                  <w:color w:val="000000"/>
                  <w:kern w:val="0"/>
                  <w:sz w:val="20"/>
                  <w:szCs w:val="20"/>
                  <w:u w:val="none"/>
                  <w:lang w:val="en-US" w:eastAsia="zh-CN" w:bidi="ar"/>
                </w:rPr>
                <w:t>296</w:t>
              </w:r>
            </w:ins>
          </w:p>
        </w:tc>
      </w:tr>
      <w:tr w14:paraId="57919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50"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50"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51"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6328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52" w:author="Administrator" w:date="2024-08-08T09:09:06Z">
              <w:r>
                <w:rPr>
                  <w:rFonts w:hint="eastAsia" w:ascii="宋体" w:hAnsi="宋体" w:eastAsia="宋体" w:cs="宋体"/>
                  <w:i w:val="0"/>
                  <w:color w:val="000000"/>
                  <w:kern w:val="0"/>
                  <w:sz w:val="20"/>
                  <w:szCs w:val="20"/>
                  <w:u w:val="none"/>
                  <w:lang w:val="en-US" w:eastAsia="zh-CN" w:bidi="ar"/>
                </w:rPr>
                <w:t>20608</w:t>
              </w:r>
            </w:ins>
            <w:del w:id="5753" w:author="Administrator" w:date="2024-08-08T09:09:06Z">
              <w:r>
                <w:rPr>
                  <w:rFonts w:hint="eastAsia" w:ascii="宋体" w:hAnsi="宋体" w:eastAsia="宋体" w:cs="宋体"/>
                  <w:i w:val="0"/>
                  <w:iCs w:val="0"/>
                  <w:color w:val="000000"/>
                  <w:kern w:val="0"/>
                  <w:sz w:val="20"/>
                  <w:szCs w:val="20"/>
                  <w:u w:val="none"/>
                  <w:lang w:val="en-US" w:eastAsia="zh-CN" w:bidi="ar"/>
                </w:rPr>
                <w:delText>20608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54"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A8C4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55" w:author="Administrator" w:date="2024-08-08T09:09:06Z">
              <w:r>
                <w:rPr>
                  <w:rFonts w:hint="eastAsia" w:ascii="宋体" w:hAnsi="宋体" w:eastAsia="宋体" w:cs="宋体"/>
                  <w:i w:val="0"/>
                  <w:color w:val="000000"/>
                  <w:kern w:val="0"/>
                  <w:sz w:val="20"/>
                  <w:szCs w:val="20"/>
                  <w:u w:val="none"/>
                  <w:lang w:val="en-US" w:eastAsia="zh-CN" w:bidi="ar"/>
                </w:rPr>
                <w:t xml:space="preserve">  科技交流与合作</w:t>
              </w:r>
            </w:ins>
            <w:del w:id="5756"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科技交流与合作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57"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3193D1">
            <w:pPr>
              <w:jc w:val="right"/>
              <w:rPr>
                <w:rFonts w:hint="eastAsia" w:ascii="宋体" w:hAnsi="宋体" w:eastAsia="宋体" w:cs="宋体"/>
                <w:i w:val="0"/>
                <w:iCs w:val="0"/>
                <w:color w:val="000000"/>
                <w:sz w:val="20"/>
                <w:szCs w:val="20"/>
                <w:u w:val="none"/>
              </w:rPr>
            </w:pPr>
          </w:p>
        </w:tc>
      </w:tr>
      <w:tr w14:paraId="020AE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58" w:author="Administrator" w:date="2024-08-08T09:09: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58" w:author="Administrator" w:date="2024-08-08T09:09: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59" w:author="Administrator" w:date="2024-08-08T09:09: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59CC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60" w:author="Administrator" w:date="2024-08-08T09:09:06Z">
              <w:r>
                <w:rPr>
                  <w:rFonts w:hint="eastAsia" w:ascii="宋体" w:hAnsi="宋体" w:eastAsia="宋体" w:cs="宋体"/>
                  <w:i w:val="0"/>
                  <w:color w:val="000000"/>
                  <w:kern w:val="0"/>
                  <w:sz w:val="20"/>
                  <w:szCs w:val="20"/>
                  <w:u w:val="none"/>
                  <w:lang w:val="en-US" w:eastAsia="zh-CN" w:bidi="ar"/>
                </w:rPr>
                <w:t>2060801</w:t>
              </w:r>
            </w:ins>
            <w:del w:id="5761" w:author="Administrator" w:date="2024-08-08T09:09:06Z">
              <w:r>
                <w:rPr>
                  <w:rFonts w:hint="eastAsia" w:ascii="宋体" w:hAnsi="宋体" w:eastAsia="宋体" w:cs="宋体"/>
                  <w:i w:val="0"/>
                  <w:iCs w:val="0"/>
                  <w:color w:val="000000"/>
                  <w:kern w:val="0"/>
                  <w:sz w:val="20"/>
                  <w:szCs w:val="20"/>
                  <w:u w:val="none"/>
                  <w:lang w:val="en-US" w:eastAsia="zh-CN" w:bidi="ar"/>
                </w:rPr>
                <w:delText>2060801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62" w:author="Administrator" w:date="2024-08-08T09:09: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AA66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63" w:author="Administrator" w:date="2024-08-08T09:09:06Z">
              <w:r>
                <w:rPr>
                  <w:rFonts w:hint="eastAsia" w:ascii="宋体" w:hAnsi="宋体" w:eastAsia="宋体" w:cs="宋体"/>
                  <w:i w:val="0"/>
                  <w:color w:val="000000"/>
                  <w:kern w:val="0"/>
                  <w:sz w:val="20"/>
                  <w:szCs w:val="20"/>
                  <w:u w:val="none"/>
                  <w:lang w:val="en-US" w:eastAsia="zh-CN" w:bidi="ar"/>
                </w:rPr>
                <w:t xml:space="preserve">    国际交流与合作</w:t>
              </w:r>
            </w:ins>
            <w:del w:id="5764" w:author="Administrator" w:date="2024-08-08T09:09:06Z">
              <w:r>
                <w:rPr>
                  <w:rFonts w:hint="eastAsia" w:ascii="宋体" w:hAnsi="宋体" w:eastAsia="宋体" w:cs="宋体"/>
                  <w:i w:val="0"/>
                  <w:iCs w:val="0"/>
                  <w:color w:val="000000"/>
                  <w:kern w:val="0"/>
                  <w:sz w:val="20"/>
                  <w:szCs w:val="20"/>
                  <w:u w:val="none"/>
                  <w:lang w:val="en-US" w:eastAsia="zh-CN" w:bidi="ar"/>
                </w:rPr>
                <w:delText xml:space="preserve">    国际交流与合作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65" w:author="Administrator" w:date="2024-08-08T09:09: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DEBDE8">
            <w:pPr>
              <w:jc w:val="right"/>
              <w:rPr>
                <w:rFonts w:hint="eastAsia" w:ascii="宋体" w:hAnsi="宋体" w:eastAsia="宋体" w:cs="宋体"/>
                <w:i w:val="0"/>
                <w:iCs w:val="0"/>
                <w:color w:val="000000"/>
                <w:sz w:val="20"/>
                <w:szCs w:val="20"/>
                <w:u w:val="none"/>
              </w:rPr>
            </w:pPr>
          </w:p>
        </w:tc>
      </w:tr>
      <w:tr w14:paraId="175F4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66"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66"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67"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E3B8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68" w:author="Administrator" w:date="2024-08-08T09:09:06Z">
              <w:r>
                <w:rPr>
                  <w:rFonts w:hint="eastAsia" w:ascii="宋体" w:hAnsi="宋体" w:eastAsia="宋体" w:cs="宋体"/>
                  <w:i w:val="0"/>
                  <w:color w:val="000000"/>
                  <w:kern w:val="0"/>
                  <w:sz w:val="20"/>
                  <w:szCs w:val="20"/>
                  <w:u w:val="none"/>
                  <w:lang w:val="en-US" w:eastAsia="zh-CN" w:bidi="ar"/>
                </w:rPr>
                <w:t>2060802</w:t>
              </w:r>
            </w:ins>
            <w:del w:id="5769" w:author="Administrator" w:date="2024-08-08T09:09:06Z">
              <w:r>
                <w:rPr>
                  <w:rFonts w:hint="eastAsia" w:ascii="宋体" w:hAnsi="宋体" w:eastAsia="宋体" w:cs="宋体"/>
                  <w:i w:val="0"/>
                  <w:iCs w:val="0"/>
                  <w:color w:val="000000"/>
                  <w:kern w:val="0"/>
                  <w:sz w:val="20"/>
                  <w:szCs w:val="20"/>
                  <w:u w:val="none"/>
                  <w:lang w:val="en-US" w:eastAsia="zh-CN" w:bidi="ar"/>
                </w:rPr>
                <w:delText>2060802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70"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E6A1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71" w:author="Administrator" w:date="2024-08-08T09:09:07Z">
              <w:r>
                <w:rPr>
                  <w:rFonts w:hint="eastAsia" w:ascii="宋体" w:hAnsi="宋体" w:eastAsia="宋体" w:cs="宋体"/>
                  <w:i w:val="0"/>
                  <w:color w:val="000000"/>
                  <w:kern w:val="0"/>
                  <w:sz w:val="20"/>
                  <w:szCs w:val="20"/>
                  <w:u w:val="none"/>
                  <w:lang w:val="en-US" w:eastAsia="zh-CN" w:bidi="ar"/>
                </w:rPr>
                <w:t xml:space="preserve">    重大科技合作项目</w:t>
              </w:r>
            </w:ins>
            <w:del w:id="5772"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重大科技合作项目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73"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D62D11">
            <w:pPr>
              <w:jc w:val="right"/>
              <w:rPr>
                <w:rFonts w:hint="eastAsia" w:ascii="宋体" w:hAnsi="宋体" w:eastAsia="宋体" w:cs="宋体"/>
                <w:i w:val="0"/>
                <w:iCs w:val="0"/>
                <w:color w:val="000000"/>
                <w:sz w:val="20"/>
                <w:szCs w:val="20"/>
                <w:u w:val="none"/>
              </w:rPr>
            </w:pPr>
          </w:p>
        </w:tc>
      </w:tr>
      <w:tr w14:paraId="55C0B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74"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74"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75"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6AEF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76" w:author="Administrator" w:date="2024-08-08T09:09:07Z">
              <w:r>
                <w:rPr>
                  <w:rFonts w:hint="eastAsia" w:ascii="宋体" w:hAnsi="宋体" w:eastAsia="宋体" w:cs="宋体"/>
                  <w:i w:val="0"/>
                  <w:color w:val="000000"/>
                  <w:kern w:val="0"/>
                  <w:sz w:val="20"/>
                  <w:szCs w:val="20"/>
                  <w:u w:val="none"/>
                  <w:lang w:val="en-US" w:eastAsia="zh-CN" w:bidi="ar"/>
                </w:rPr>
                <w:t>2060899</w:t>
              </w:r>
            </w:ins>
            <w:del w:id="5777" w:author="Administrator" w:date="2024-08-08T09:09:07Z">
              <w:r>
                <w:rPr>
                  <w:rFonts w:hint="eastAsia" w:ascii="宋体" w:hAnsi="宋体" w:eastAsia="宋体" w:cs="宋体"/>
                  <w:i w:val="0"/>
                  <w:iCs w:val="0"/>
                  <w:color w:val="000000"/>
                  <w:kern w:val="0"/>
                  <w:sz w:val="20"/>
                  <w:szCs w:val="20"/>
                  <w:u w:val="none"/>
                  <w:lang w:val="en-US" w:eastAsia="zh-CN" w:bidi="ar"/>
                </w:rPr>
                <w:delText>2060899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78"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360F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79" w:author="Administrator" w:date="2024-08-08T09:09:07Z">
              <w:r>
                <w:rPr>
                  <w:rFonts w:hint="eastAsia" w:ascii="宋体" w:hAnsi="宋体" w:eastAsia="宋体" w:cs="宋体"/>
                  <w:i w:val="0"/>
                  <w:color w:val="000000"/>
                  <w:kern w:val="0"/>
                  <w:sz w:val="20"/>
                  <w:szCs w:val="20"/>
                  <w:u w:val="none"/>
                  <w:lang w:val="en-US" w:eastAsia="zh-CN" w:bidi="ar"/>
                </w:rPr>
                <w:t xml:space="preserve">    其他科技交流与合作支出</w:t>
              </w:r>
            </w:ins>
            <w:del w:id="5780"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其他科技交流与合作支出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81"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2F121B">
            <w:pPr>
              <w:jc w:val="right"/>
              <w:rPr>
                <w:rFonts w:hint="eastAsia" w:ascii="宋体" w:hAnsi="宋体" w:eastAsia="宋体" w:cs="宋体"/>
                <w:i w:val="0"/>
                <w:iCs w:val="0"/>
                <w:color w:val="000000"/>
                <w:sz w:val="20"/>
                <w:szCs w:val="20"/>
                <w:u w:val="none"/>
              </w:rPr>
            </w:pPr>
          </w:p>
        </w:tc>
      </w:tr>
      <w:tr w14:paraId="2AD94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82"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82"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83"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1158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84" w:author="Administrator" w:date="2024-08-08T09:09:07Z">
              <w:r>
                <w:rPr>
                  <w:rFonts w:hint="eastAsia" w:ascii="宋体" w:hAnsi="宋体" w:eastAsia="宋体" w:cs="宋体"/>
                  <w:i w:val="0"/>
                  <w:color w:val="000000"/>
                  <w:kern w:val="0"/>
                  <w:sz w:val="20"/>
                  <w:szCs w:val="20"/>
                  <w:u w:val="none"/>
                  <w:lang w:val="en-US" w:eastAsia="zh-CN" w:bidi="ar"/>
                </w:rPr>
                <w:t>20609</w:t>
              </w:r>
            </w:ins>
            <w:del w:id="5785" w:author="Administrator" w:date="2024-08-08T09:09:07Z">
              <w:r>
                <w:rPr>
                  <w:rFonts w:hint="eastAsia" w:ascii="宋体" w:hAnsi="宋体" w:eastAsia="宋体" w:cs="宋体"/>
                  <w:i w:val="0"/>
                  <w:iCs w:val="0"/>
                  <w:color w:val="000000"/>
                  <w:kern w:val="0"/>
                  <w:sz w:val="20"/>
                  <w:szCs w:val="20"/>
                  <w:u w:val="none"/>
                  <w:lang w:val="en-US" w:eastAsia="zh-CN" w:bidi="ar"/>
                </w:rPr>
                <w:delText>20609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86"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A668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87" w:author="Administrator" w:date="2024-08-08T09:09:07Z">
              <w:r>
                <w:rPr>
                  <w:rFonts w:hint="eastAsia" w:ascii="宋体" w:hAnsi="宋体" w:eastAsia="宋体" w:cs="宋体"/>
                  <w:i w:val="0"/>
                  <w:color w:val="000000"/>
                  <w:kern w:val="0"/>
                  <w:sz w:val="20"/>
                  <w:szCs w:val="20"/>
                  <w:u w:val="none"/>
                  <w:lang w:val="en-US" w:eastAsia="zh-CN" w:bidi="ar"/>
                </w:rPr>
                <w:t xml:space="preserve">  科技重大项目</w:t>
              </w:r>
            </w:ins>
            <w:del w:id="5788"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科技重大项目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89"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34C35F">
            <w:pPr>
              <w:widowControl/>
              <w:jc w:val="right"/>
              <w:textAlignment w:val="center"/>
              <w:rPr>
                <w:rFonts w:hint="eastAsia" w:ascii="宋体" w:hAnsi="宋体" w:eastAsia="宋体" w:cs="宋体"/>
                <w:i w:val="0"/>
                <w:iCs w:val="0"/>
                <w:color w:val="000000"/>
                <w:sz w:val="20"/>
                <w:szCs w:val="20"/>
                <w:u w:val="none"/>
              </w:rPr>
              <w:pPrChange w:id="5790" w:author="Administrator" w:date="2024-08-08T09:09:07Z">
                <w:pPr>
                  <w:jc w:val="right"/>
                </w:pPr>
              </w:pPrChange>
            </w:pPr>
            <w:ins w:id="5791" w:author="Administrator" w:date="2024-08-08T09:09:07Z">
              <w:r>
                <w:rPr>
                  <w:rFonts w:hint="eastAsia" w:ascii="宋体" w:hAnsi="宋体" w:eastAsia="宋体" w:cs="宋体"/>
                  <w:i w:val="0"/>
                  <w:color w:val="000000"/>
                  <w:kern w:val="0"/>
                  <w:sz w:val="20"/>
                  <w:szCs w:val="20"/>
                  <w:u w:val="none"/>
                  <w:lang w:val="en-US" w:eastAsia="zh-CN" w:bidi="ar"/>
                </w:rPr>
                <w:t>315</w:t>
              </w:r>
            </w:ins>
          </w:p>
        </w:tc>
      </w:tr>
      <w:tr w14:paraId="4D9BA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792"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792"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93"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D815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94" w:author="Administrator" w:date="2024-08-08T09:09:07Z">
              <w:r>
                <w:rPr>
                  <w:rFonts w:hint="eastAsia" w:ascii="宋体" w:hAnsi="宋体" w:eastAsia="宋体" w:cs="宋体"/>
                  <w:i w:val="0"/>
                  <w:color w:val="000000"/>
                  <w:kern w:val="0"/>
                  <w:sz w:val="20"/>
                  <w:szCs w:val="20"/>
                  <w:u w:val="none"/>
                  <w:lang w:val="en-US" w:eastAsia="zh-CN" w:bidi="ar"/>
                </w:rPr>
                <w:t>2060901</w:t>
              </w:r>
            </w:ins>
            <w:del w:id="5795" w:author="Administrator" w:date="2024-08-08T09:09:07Z">
              <w:r>
                <w:rPr>
                  <w:rFonts w:hint="eastAsia" w:ascii="宋体" w:hAnsi="宋体" w:eastAsia="宋体" w:cs="宋体"/>
                  <w:i w:val="0"/>
                  <w:iCs w:val="0"/>
                  <w:color w:val="000000"/>
                  <w:kern w:val="0"/>
                  <w:sz w:val="20"/>
                  <w:szCs w:val="20"/>
                  <w:u w:val="none"/>
                  <w:lang w:val="en-US" w:eastAsia="zh-CN" w:bidi="ar"/>
                </w:rPr>
                <w:delText>2060901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96"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303B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797" w:author="Administrator" w:date="2024-08-08T09:09:07Z">
              <w:r>
                <w:rPr>
                  <w:rFonts w:hint="eastAsia" w:ascii="宋体" w:hAnsi="宋体" w:eastAsia="宋体" w:cs="宋体"/>
                  <w:i w:val="0"/>
                  <w:color w:val="000000"/>
                  <w:kern w:val="0"/>
                  <w:sz w:val="20"/>
                  <w:szCs w:val="20"/>
                  <w:u w:val="none"/>
                  <w:lang w:val="en-US" w:eastAsia="zh-CN" w:bidi="ar"/>
                </w:rPr>
                <w:t xml:space="preserve">    科技重大专项</w:t>
              </w:r>
            </w:ins>
            <w:del w:id="5798"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科技重大专项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799"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841A71">
            <w:pPr>
              <w:jc w:val="right"/>
              <w:rPr>
                <w:rFonts w:hint="eastAsia" w:ascii="宋体" w:hAnsi="宋体" w:eastAsia="宋体" w:cs="宋体"/>
                <w:i w:val="0"/>
                <w:iCs w:val="0"/>
                <w:color w:val="000000"/>
                <w:sz w:val="20"/>
                <w:szCs w:val="20"/>
                <w:u w:val="none"/>
              </w:rPr>
            </w:pPr>
          </w:p>
        </w:tc>
      </w:tr>
      <w:tr w14:paraId="3A3D0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00"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00"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01"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0D33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02" w:author="Administrator" w:date="2024-08-08T09:09:07Z">
              <w:r>
                <w:rPr>
                  <w:rFonts w:hint="eastAsia" w:ascii="宋体" w:hAnsi="宋体" w:eastAsia="宋体" w:cs="宋体"/>
                  <w:i w:val="0"/>
                  <w:color w:val="000000"/>
                  <w:kern w:val="0"/>
                  <w:sz w:val="20"/>
                  <w:szCs w:val="20"/>
                  <w:u w:val="none"/>
                  <w:lang w:val="en-US" w:eastAsia="zh-CN" w:bidi="ar"/>
                </w:rPr>
                <w:t>2060902</w:t>
              </w:r>
            </w:ins>
            <w:del w:id="5803" w:author="Administrator" w:date="2024-08-08T09:09:07Z">
              <w:r>
                <w:rPr>
                  <w:rFonts w:hint="eastAsia" w:ascii="宋体" w:hAnsi="宋体" w:eastAsia="宋体" w:cs="宋体"/>
                  <w:i w:val="0"/>
                  <w:iCs w:val="0"/>
                  <w:color w:val="000000"/>
                  <w:kern w:val="0"/>
                  <w:sz w:val="20"/>
                  <w:szCs w:val="20"/>
                  <w:u w:val="none"/>
                  <w:lang w:val="en-US" w:eastAsia="zh-CN" w:bidi="ar"/>
                </w:rPr>
                <w:delText>2060902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04"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2146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05" w:author="Administrator" w:date="2024-08-08T09:09:07Z">
              <w:r>
                <w:rPr>
                  <w:rFonts w:hint="eastAsia" w:ascii="宋体" w:hAnsi="宋体" w:eastAsia="宋体" w:cs="宋体"/>
                  <w:i w:val="0"/>
                  <w:color w:val="000000"/>
                  <w:kern w:val="0"/>
                  <w:sz w:val="20"/>
                  <w:szCs w:val="20"/>
                  <w:u w:val="none"/>
                  <w:lang w:val="en-US" w:eastAsia="zh-CN" w:bidi="ar"/>
                </w:rPr>
                <w:t xml:space="preserve">    重点研发计划</w:t>
              </w:r>
            </w:ins>
            <w:del w:id="5806"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重点研发计划</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07"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C296A4">
            <w:pPr>
              <w:jc w:val="right"/>
              <w:rPr>
                <w:rFonts w:hint="eastAsia" w:ascii="宋体" w:hAnsi="宋体" w:eastAsia="宋体" w:cs="宋体"/>
                <w:i w:val="0"/>
                <w:iCs w:val="0"/>
                <w:color w:val="000000"/>
                <w:sz w:val="20"/>
                <w:szCs w:val="20"/>
                <w:u w:val="none"/>
              </w:rPr>
            </w:pPr>
          </w:p>
        </w:tc>
      </w:tr>
      <w:tr w14:paraId="346E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08"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5808" w:author="Administrator" w:date="2024-08-08T09:09:07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09"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6D41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10" w:author="Administrator" w:date="2024-08-08T09:09:07Z">
              <w:r>
                <w:rPr>
                  <w:rFonts w:hint="eastAsia" w:ascii="宋体" w:hAnsi="宋体" w:eastAsia="宋体" w:cs="宋体"/>
                  <w:i w:val="0"/>
                  <w:color w:val="000000"/>
                  <w:kern w:val="0"/>
                  <w:sz w:val="20"/>
                  <w:szCs w:val="20"/>
                  <w:u w:val="none"/>
                  <w:lang w:val="en-US" w:eastAsia="zh-CN" w:bidi="ar"/>
                </w:rPr>
                <w:t>2060999</w:t>
              </w:r>
            </w:ins>
            <w:del w:id="5811" w:author="Administrator" w:date="2024-08-08T09:09:07Z">
              <w:r>
                <w:rPr>
                  <w:rFonts w:hint="eastAsia" w:ascii="宋体" w:hAnsi="宋体" w:eastAsia="宋体" w:cs="宋体"/>
                  <w:i w:val="0"/>
                  <w:iCs w:val="0"/>
                  <w:color w:val="000000"/>
                  <w:kern w:val="0"/>
                  <w:sz w:val="20"/>
                  <w:szCs w:val="20"/>
                  <w:u w:val="none"/>
                  <w:lang w:val="en-US" w:eastAsia="zh-CN" w:bidi="ar"/>
                </w:rPr>
                <w:delText>2060999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12"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BB33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13" w:author="Administrator" w:date="2024-08-08T09:09:07Z">
              <w:r>
                <w:rPr>
                  <w:rFonts w:hint="eastAsia" w:ascii="宋体" w:hAnsi="宋体" w:eastAsia="宋体" w:cs="宋体"/>
                  <w:i w:val="0"/>
                  <w:color w:val="000000"/>
                  <w:kern w:val="0"/>
                  <w:sz w:val="20"/>
                  <w:szCs w:val="20"/>
                  <w:u w:val="none"/>
                  <w:lang w:val="en-US" w:eastAsia="zh-CN" w:bidi="ar"/>
                </w:rPr>
                <w:t xml:space="preserve">    其他科技重大项目</w:t>
              </w:r>
            </w:ins>
            <w:del w:id="5814"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其他科技重大项目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15"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0B87E0">
            <w:pPr>
              <w:widowControl/>
              <w:jc w:val="right"/>
              <w:textAlignment w:val="center"/>
              <w:rPr>
                <w:rFonts w:hint="eastAsia" w:ascii="宋体" w:hAnsi="宋体" w:eastAsia="宋体" w:cs="宋体"/>
                <w:i w:val="0"/>
                <w:iCs w:val="0"/>
                <w:color w:val="000000"/>
                <w:sz w:val="20"/>
                <w:szCs w:val="20"/>
                <w:u w:val="none"/>
              </w:rPr>
              <w:pPrChange w:id="5816" w:author="Administrator" w:date="2024-08-08T09:09:07Z">
                <w:pPr>
                  <w:jc w:val="right"/>
                </w:pPr>
              </w:pPrChange>
            </w:pPr>
            <w:ins w:id="5817" w:author="Administrator" w:date="2024-08-08T09:09:07Z">
              <w:r>
                <w:rPr>
                  <w:rFonts w:hint="eastAsia" w:ascii="宋体" w:hAnsi="宋体" w:eastAsia="宋体" w:cs="宋体"/>
                  <w:i w:val="0"/>
                  <w:color w:val="000000"/>
                  <w:kern w:val="0"/>
                  <w:sz w:val="20"/>
                  <w:szCs w:val="20"/>
                  <w:u w:val="none"/>
                  <w:lang w:val="en-US" w:eastAsia="zh-CN" w:bidi="ar"/>
                </w:rPr>
                <w:t>315</w:t>
              </w:r>
            </w:ins>
          </w:p>
        </w:tc>
      </w:tr>
      <w:tr w14:paraId="6E318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18"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18"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19"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AF6B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20" w:author="Administrator" w:date="2024-08-08T09:09:07Z">
              <w:r>
                <w:rPr>
                  <w:rFonts w:hint="eastAsia" w:ascii="宋体" w:hAnsi="宋体" w:eastAsia="宋体" w:cs="宋体"/>
                  <w:i w:val="0"/>
                  <w:color w:val="000000"/>
                  <w:kern w:val="0"/>
                  <w:sz w:val="20"/>
                  <w:szCs w:val="20"/>
                  <w:u w:val="none"/>
                  <w:lang w:val="en-US" w:eastAsia="zh-CN" w:bidi="ar"/>
                </w:rPr>
                <w:t>20699</w:t>
              </w:r>
            </w:ins>
            <w:del w:id="5821" w:author="Administrator" w:date="2024-08-08T09:09:07Z">
              <w:r>
                <w:rPr>
                  <w:rFonts w:hint="eastAsia" w:ascii="宋体" w:hAnsi="宋体" w:eastAsia="宋体" w:cs="宋体"/>
                  <w:i w:val="0"/>
                  <w:iCs w:val="0"/>
                  <w:color w:val="000000"/>
                  <w:kern w:val="0"/>
                  <w:sz w:val="20"/>
                  <w:szCs w:val="20"/>
                  <w:u w:val="none"/>
                  <w:lang w:val="en-US" w:eastAsia="zh-CN" w:bidi="ar"/>
                </w:rPr>
                <w:delText>20699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22"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2AEE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23" w:author="Administrator" w:date="2024-08-08T09:09:07Z">
              <w:r>
                <w:rPr>
                  <w:rFonts w:hint="eastAsia" w:ascii="宋体" w:hAnsi="宋体" w:eastAsia="宋体" w:cs="宋体"/>
                  <w:i w:val="0"/>
                  <w:color w:val="000000"/>
                  <w:kern w:val="0"/>
                  <w:sz w:val="20"/>
                  <w:szCs w:val="20"/>
                  <w:u w:val="none"/>
                  <w:lang w:val="en-US" w:eastAsia="zh-CN" w:bidi="ar"/>
                </w:rPr>
                <w:t xml:space="preserve">  其他科学技术支出(款)</w:t>
              </w:r>
            </w:ins>
            <w:del w:id="5824"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其他科学技术支出(款)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25"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3D50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826" w:author="Administrator" w:date="2024-08-08T09:09:07Z">
              <w:r>
                <w:rPr>
                  <w:rFonts w:hint="eastAsia" w:ascii="宋体" w:hAnsi="宋体" w:eastAsia="宋体" w:cs="宋体"/>
                  <w:i w:val="0"/>
                  <w:color w:val="000000"/>
                  <w:kern w:val="0"/>
                  <w:sz w:val="20"/>
                  <w:szCs w:val="20"/>
                  <w:u w:val="none"/>
                  <w:lang w:val="en-US" w:eastAsia="zh-CN" w:bidi="ar"/>
                </w:rPr>
                <w:t>494</w:t>
              </w:r>
            </w:ins>
            <w:del w:id="5827" w:author="Administrator" w:date="2024-08-08T09:09:07Z">
              <w:r>
                <w:rPr>
                  <w:rFonts w:hint="eastAsia" w:ascii="宋体" w:hAnsi="宋体" w:eastAsia="宋体" w:cs="宋体"/>
                  <w:i w:val="0"/>
                  <w:iCs w:val="0"/>
                  <w:color w:val="000000"/>
                  <w:kern w:val="0"/>
                  <w:sz w:val="20"/>
                  <w:szCs w:val="20"/>
                  <w:u w:val="none"/>
                  <w:lang w:val="en-US" w:eastAsia="zh-CN" w:bidi="ar"/>
                </w:rPr>
                <w:delText>1,928</w:delText>
              </w:r>
            </w:del>
          </w:p>
        </w:tc>
      </w:tr>
      <w:tr w14:paraId="789EE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28"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28"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29"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A771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30" w:author="Administrator" w:date="2024-08-08T09:09:07Z">
              <w:r>
                <w:rPr>
                  <w:rFonts w:hint="eastAsia" w:ascii="宋体" w:hAnsi="宋体" w:eastAsia="宋体" w:cs="宋体"/>
                  <w:i w:val="0"/>
                  <w:color w:val="000000"/>
                  <w:kern w:val="0"/>
                  <w:sz w:val="20"/>
                  <w:szCs w:val="20"/>
                  <w:u w:val="none"/>
                  <w:lang w:val="en-US" w:eastAsia="zh-CN" w:bidi="ar"/>
                </w:rPr>
                <w:t>2069901</w:t>
              </w:r>
            </w:ins>
            <w:del w:id="5831" w:author="Administrator" w:date="2024-08-08T09:09:07Z">
              <w:r>
                <w:rPr>
                  <w:rFonts w:hint="eastAsia" w:ascii="宋体" w:hAnsi="宋体" w:eastAsia="宋体" w:cs="宋体"/>
                  <w:i w:val="0"/>
                  <w:iCs w:val="0"/>
                  <w:color w:val="000000"/>
                  <w:kern w:val="0"/>
                  <w:sz w:val="20"/>
                  <w:szCs w:val="20"/>
                  <w:u w:val="none"/>
                  <w:lang w:val="en-US" w:eastAsia="zh-CN" w:bidi="ar"/>
                </w:rPr>
                <w:delText>2069901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32"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30D2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33" w:author="Administrator" w:date="2024-08-08T09:09:07Z">
              <w:r>
                <w:rPr>
                  <w:rFonts w:hint="eastAsia" w:ascii="宋体" w:hAnsi="宋体" w:eastAsia="宋体" w:cs="宋体"/>
                  <w:i w:val="0"/>
                  <w:color w:val="000000"/>
                  <w:kern w:val="0"/>
                  <w:sz w:val="20"/>
                  <w:szCs w:val="20"/>
                  <w:u w:val="none"/>
                  <w:lang w:val="en-US" w:eastAsia="zh-CN" w:bidi="ar"/>
                </w:rPr>
                <w:t xml:space="preserve">    科技奖励</w:t>
              </w:r>
            </w:ins>
            <w:del w:id="5834"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科技奖励</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35"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E6B7A3">
            <w:pPr>
              <w:jc w:val="right"/>
              <w:rPr>
                <w:rFonts w:hint="eastAsia" w:ascii="宋体" w:hAnsi="宋体" w:eastAsia="宋体" w:cs="宋体"/>
                <w:i w:val="0"/>
                <w:iCs w:val="0"/>
                <w:color w:val="000000"/>
                <w:sz w:val="20"/>
                <w:szCs w:val="20"/>
                <w:u w:val="none"/>
              </w:rPr>
            </w:pPr>
          </w:p>
        </w:tc>
      </w:tr>
      <w:tr w14:paraId="44E5A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36"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36"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37"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2282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38" w:author="Administrator" w:date="2024-08-08T09:09:07Z">
              <w:r>
                <w:rPr>
                  <w:rFonts w:hint="eastAsia" w:ascii="宋体" w:hAnsi="宋体" w:eastAsia="宋体" w:cs="宋体"/>
                  <w:i w:val="0"/>
                  <w:color w:val="000000"/>
                  <w:kern w:val="0"/>
                  <w:sz w:val="20"/>
                  <w:szCs w:val="20"/>
                  <w:u w:val="none"/>
                  <w:lang w:val="en-US" w:eastAsia="zh-CN" w:bidi="ar"/>
                </w:rPr>
                <w:t>2069902</w:t>
              </w:r>
            </w:ins>
            <w:del w:id="5839" w:author="Administrator" w:date="2024-08-08T09:09:07Z">
              <w:r>
                <w:rPr>
                  <w:rFonts w:hint="eastAsia" w:ascii="宋体" w:hAnsi="宋体" w:eastAsia="宋体" w:cs="宋体"/>
                  <w:i w:val="0"/>
                  <w:iCs w:val="0"/>
                  <w:color w:val="000000"/>
                  <w:kern w:val="0"/>
                  <w:sz w:val="20"/>
                  <w:szCs w:val="20"/>
                  <w:u w:val="none"/>
                  <w:lang w:val="en-US" w:eastAsia="zh-CN" w:bidi="ar"/>
                </w:rPr>
                <w:delText>2069902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40"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153B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41" w:author="Administrator" w:date="2024-08-08T09:09:07Z">
              <w:r>
                <w:rPr>
                  <w:rFonts w:hint="eastAsia" w:ascii="宋体" w:hAnsi="宋体" w:eastAsia="宋体" w:cs="宋体"/>
                  <w:i w:val="0"/>
                  <w:color w:val="000000"/>
                  <w:kern w:val="0"/>
                  <w:sz w:val="20"/>
                  <w:szCs w:val="20"/>
                  <w:u w:val="none"/>
                  <w:lang w:val="en-US" w:eastAsia="zh-CN" w:bidi="ar"/>
                </w:rPr>
                <w:t xml:space="preserve">    核应急</w:t>
              </w:r>
            </w:ins>
            <w:del w:id="5842"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核应急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43"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9AF068">
            <w:pPr>
              <w:jc w:val="right"/>
              <w:rPr>
                <w:rFonts w:hint="eastAsia" w:ascii="宋体" w:hAnsi="宋体" w:eastAsia="宋体" w:cs="宋体"/>
                <w:i w:val="0"/>
                <w:iCs w:val="0"/>
                <w:color w:val="000000"/>
                <w:sz w:val="20"/>
                <w:szCs w:val="20"/>
                <w:u w:val="none"/>
              </w:rPr>
            </w:pPr>
          </w:p>
        </w:tc>
      </w:tr>
      <w:tr w14:paraId="64CBB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44"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44"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45"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9439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46" w:author="Administrator" w:date="2024-08-08T09:09:07Z">
              <w:r>
                <w:rPr>
                  <w:rFonts w:hint="eastAsia" w:ascii="宋体" w:hAnsi="宋体" w:eastAsia="宋体" w:cs="宋体"/>
                  <w:i w:val="0"/>
                  <w:color w:val="000000"/>
                  <w:kern w:val="0"/>
                  <w:sz w:val="20"/>
                  <w:szCs w:val="20"/>
                  <w:u w:val="none"/>
                  <w:lang w:val="en-US" w:eastAsia="zh-CN" w:bidi="ar"/>
                </w:rPr>
                <w:t>2069903</w:t>
              </w:r>
            </w:ins>
            <w:del w:id="5847" w:author="Administrator" w:date="2024-08-08T09:09:07Z">
              <w:r>
                <w:rPr>
                  <w:rFonts w:hint="eastAsia" w:ascii="宋体" w:hAnsi="宋体" w:eastAsia="宋体" w:cs="宋体"/>
                  <w:i w:val="0"/>
                  <w:iCs w:val="0"/>
                  <w:color w:val="000000"/>
                  <w:kern w:val="0"/>
                  <w:sz w:val="20"/>
                  <w:szCs w:val="20"/>
                  <w:u w:val="none"/>
                  <w:lang w:val="en-US" w:eastAsia="zh-CN" w:bidi="ar"/>
                </w:rPr>
                <w:delText>2069903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48"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3641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49" w:author="Administrator" w:date="2024-08-08T09:09:07Z">
              <w:r>
                <w:rPr>
                  <w:rFonts w:hint="eastAsia" w:ascii="宋体" w:hAnsi="宋体" w:eastAsia="宋体" w:cs="宋体"/>
                  <w:i w:val="0"/>
                  <w:color w:val="000000"/>
                  <w:kern w:val="0"/>
                  <w:sz w:val="20"/>
                  <w:szCs w:val="20"/>
                  <w:u w:val="none"/>
                  <w:lang w:val="en-US" w:eastAsia="zh-CN" w:bidi="ar"/>
                </w:rPr>
                <w:t xml:space="preserve">    转制科研机构</w:t>
              </w:r>
            </w:ins>
            <w:del w:id="5850"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转制科研机构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51"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EA1E66">
            <w:pPr>
              <w:jc w:val="right"/>
              <w:rPr>
                <w:rFonts w:hint="eastAsia" w:ascii="宋体" w:hAnsi="宋体" w:eastAsia="宋体" w:cs="宋体"/>
                <w:i w:val="0"/>
                <w:iCs w:val="0"/>
                <w:color w:val="000000"/>
                <w:sz w:val="20"/>
                <w:szCs w:val="20"/>
                <w:u w:val="none"/>
              </w:rPr>
            </w:pPr>
          </w:p>
        </w:tc>
      </w:tr>
      <w:tr w14:paraId="2559F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52"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52"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53"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5F48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54" w:author="Administrator" w:date="2024-08-08T09:09:07Z">
              <w:r>
                <w:rPr>
                  <w:rFonts w:hint="eastAsia" w:ascii="宋体" w:hAnsi="宋体" w:eastAsia="宋体" w:cs="宋体"/>
                  <w:i w:val="0"/>
                  <w:color w:val="000000"/>
                  <w:kern w:val="0"/>
                  <w:sz w:val="20"/>
                  <w:szCs w:val="20"/>
                  <w:u w:val="none"/>
                  <w:lang w:val="en-US" w:eastAsia="zh-CN" w:bidi="ar"/>
                </w:rPr>
                <w:t>2069999</w:t>
              </w:r>
            </w:ins>
            <w:del w:id="5855" w:author="Administrator" w:date="2024-08-08T09:09:07Z">
              <w:r>
                <w:rPr>
                  <w:rFonts w:hint="eastAsia" w:ascii="宋体" w:hAnsi="宋体" w:eastAsia="宋体" w:cs="宋体"/>
                  <w:i w:val="0"/>
                  <w:iCs w:val="0"/>
                  <w:color w:val="000000"/>
                  <w:kern w:val="0"/>
                  <w:sz w:val="20"/>
                  <w:szCs w:val="20"/>
                  <w:u w:val="none"/>
                  <w:lang w:val="en-US" w:eastAsia="zh-CN" w:bidi="ar"/>
                </w:rPr>
                <w:delText>2069999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56"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DDDC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57" w:author="Administrator" w:date="2024-08-08T09:09:07Z">
              <w:r>
                <w:rPr>
                  <w:rFonts w:hint="eastAsia" w:ascii="宋体" w:hAnsi="宋体" w:eastAsia="宋体" w:cs="宋体"/>
                  <w:i w:val="0"/>
                  <w:color w:val="000000"/>
                  <w:kern w:val="0"/>
                  <w:sz w:val="20"/>
                  <w:szCs w:val="20"/>
                  <w:u w:val="none"/>
                  <w:lang w:val="en-US" w:eastAsia="zh-CN" w:bidi="ar"/>
                </w:rPr>
                <w:t xml:space="preserve">    其他科学技术支出(项)</w:t>
              </w:r>
            </w:ins>
            <w:del w:id="5858"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其他科学技术支出(项)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59"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58C2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860" w:author="Administrator" w:date="2024-08-08T09:09:07Z">
              <w:r>
                <w:rPr>
                  <w:rFonts w:hint="eastAsia" w:ascii="宋体" w:hAnsi="宋体" w:eastAsia="宋体" w:cs="宋体"/>
                  <w:i w:val="0"/>
                  <w:color w:val="000000"/>
                  <w:kern w:val="0"/>
                  <w:sz w:val="20"/>
                  <w:szCs w:val="20"/>
                  <w:u w:val="none"/>
                  <w:lang w:val="en-US" w:eastAsia="zh-CN" w:bidi="ar"/>
                </w:rPr>
                <w:t>494</w:t>
              </w:r>
            </w:ins>
            <w:del w:id="5861" w:author="Administrator" w:date="2024-08-08T09:09:07Z">
              <w:r>
                <w:rPr>
                  <w:rFonts w:hint="eastAsia" w:ascii="宋体" w:hAnsi="宋体" w:eastAsia="宋体" w:cs="宋体"/>
                  <w:i w:val="0"/>
                  <w:iCs w:val="0"/>
                  <w:color w:val="000000"/>
                  <w:kern w:val="0"/>
                  <w:sz w:val="20"/>
                  <w:szCs w:val="20"/>
                  <w:u w:val="none"/>
                  <w:lang w:val="en-US" w:eastAsia="zh-CN" w:bidi="ar"/>
                </w:rPr>
                <w:delText>1,928</w:delText>
              </w:r>
            </w:del>
          </w:p>
        </w:tc>
      </w:tr>
      <w:tr w14:paraId="51870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62"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862"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63"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3D23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64" w:author="Administrator" w:date="2024-08-08T09:09:07Z">
              <w:r>
                <w:rPr>
                  <w:rFonts w:hint="eastAsia" w:ascii="宋体" w:hAnsi="宋体" w:eastAsia="宋体" w:cs="宋体"/>
                  <w:i w:val="0"/>
                  <w:color w:val="000000"/>
                  <w:kern w:val="0"/>
                  <w:sz w:val="20"/>
                  <w:szCs w:val="20"/>
                  <w:u w:val="none"/>
                  <w:lang w:val="en-US" w:eastAsia="zh-CN" w:bidi="ar"/>
                </w:rPr>
                <w:t>207</w:t>
              </w:r>
            </w:ins>
            <w:del w:id="5865" w:author="Administrator" w:date="2024-08-08T09:09:07Z">
              <w:r>
                <w:rPr>
                  <w:rFonts w:hint="eastAsia" w:ascii="宋体" w:hAnsi="宋体" w:eastAsia="宋体" w:cs="宋体"/>
                  <w:i w:val="0"/>
                  <w:iCs w:val="0"/>
                  <w:color w:val="000000"/>
                  <w:kern w:val="0"/>
                  <w:sz w:val="20"/>
                  <w:szCs w:val="20"/>
                  <w:u w:val="none"/>
                  <w:lang w:val="en-US" w:eastAsia="zh-CN" w:bidi="ar"/>
                </w:rPr>
                <w:delText>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66"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C656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67" w:author="Administrator" w:date="2024-08-08T09:09:07Z">
              <w:r>
                <w:rPr>
                  <w:rFonts w:hint="eastAsia" w:ascii="宋体" w:hAnsi="宋体" w:eastAsia="宋体" w:cs="宋体"/>
                  <w:i w:val="0"/>
                  <w:color w:val="000000"/>
                  <w:kern w:val="0"/>
                  <w:sz w:val="20"/>
                  <w:szCs w:val="20"/>
                  <w:u w:val="none"/>
                  <w:lang w:val="en-US" w:eastAsia="zh-CN" w:bidi="ar"/>
                </w:rPr>
                <w:t>文化旅游体育与传媒支出</w:t>
              </w:r>
            </w:ins>
            <w:del w:id="5868" w:author="Administrator" w:date="2024-08-08T09:09:07Z">
              <w:r>
                <w:rPr>
                  <w:rFonts w:hint="eastAsia" w:ascii="宋体" w:hAnsi="宋体" w:eastAsia="宋体" w:cs="宋体"/>
                  <w:i w:val="0"/>
                  <w:iCs w:val="0"/>
                  <w:color w:val="000000"/>
                  <w:kern w:val="0"/>
                  <w:sz w:val="20"/>
                  <w:szCs w:val="20"/>
                  <w:u w:val="none"/>
                  <w:lang w:val="en-US" w:eastAsia="zh-CN" w:bidi="ar"/>
                </w:rPr>
                <w:delText>文化旅游体育与传媒支出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69"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E574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870" w:author="Administrator" w:date="2024-08-08T09:09:07Z">
              <w:r>
                <w:rPr>
                  <w:rFonts w:hint="eastAsia" w:ascii="宋体" w:hAnsi="宋体" w:eastAsia="宋体" w:cs="宋体"/>
                  <w:i w:val="0"/>
                  <w:color w:val="000000"/>
                  <w:kern w:val="0"/>
                  <w:sz w:val="20"/>
                  <w:szCs w:val="20"/>
                  <w:u w:val="none"/>
                  <w:lang w:val="en-US" w:eastAsia="zh-CN" w:bidi="ar"/>
                </w:rPr>
                <w:t>4,387</w:t>
              </w:r>
            </w:ins>
            <w:del w:id="5871" w:author="Administrator" w:date="2024-08-08T09:09:07Z">
              <w:r>
                <w:rPr>
                  <w:rFonts w:hint="eastAsia" w:ascii="宋体" w:hAnsi="宋体" w:eastAsia="宋体" w:cs="宋体"/>
                  <w:i w:val="0"/>
                  <w:iCs w:val="0"/>
                  <w:color w:val="000000"/>
                  <w:kern w:val="0"/>
                  <w:sz w:val="20"/>
                  <w:szCs w:val="20"/>
                  <w:u w:val="none"/>
                  <w:lang w:val="en-US" w:eastAsia="zh-CN" w:bidi="ar"/>
                </w:rPr>
                <w:delText>13,822</w:delText>
              </w:r>
            </w:del>
          </w:p>
        </w:tc>
      </w:tr>
      <w:tr w14:paraId="539C5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72"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872"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73"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53F6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74" w:author="Administrator" w:date="2024-08-08T09:09:07Z">
              <w:r>
                <w:rPr>
                  <w:rFonts w:hint="eastAsia" w:ascii="宋体" w:hAnsi="宋体" w:eastAsia="宋体" w:cs="宋体"/>
                  <w:i w:val="0"/>
                  <w:color w:val="000000"/>
                  <w:kern w:val="0"/>
                  <w:sz w:val="20"/>
                  <w:szCs w:val="20"/>
                  <w:u w:val="none"/>
                  <w:lang w:val="en-US" w:eastAsia="zh-CN" w:bidi="ar"/>
                </w:rPr>
                <w:t>20701</w:t>
              </w:r>
            </w:ins>
            <w:del w:id="5875" w:author="Administrator" w:date="2024-08-08T09:09:07Z">
              <w:r>
                <w:rPr>
                  <w:rFonts w:hint="eastAsia" w:ascii="宋体" w:hAnsi="宋体" w:eastAsia="宋体" w:cs="宋体"/>
                  <w:i w:val="0"/>
                  <w:iCs w:val="0"/>
                  <w:color w:val="000000"/>
                  <w:kern w:val="0"/>
                  <w:sz w:val="20"/>
                  <w:szCs w:val="20"/>
                  <w:u w:val="none"/>
                  <w:lang w:val="en-US" w:eastAsia="zh-CN" w:bidi="ar"/>
                </w:rPr>
                <w:delText>20701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76"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5CD6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77" w:author="Administrator" w:date="2024-08-08T09:09:07Z">
              <w:r>
                <w:rPr>
                  <w:rFonts w:hint="eastAsia" w:ascii="宋体" w:hAnsi="宋体" w:eastAsia="宋体" w:cs="宋体"/>
                  <w:i w:val="0"/>
                  <w:color w:val="000000"/>
                  <w:kern w:val="0"/>
                  <w:sz w:val="20"/>
                  <w:szCs w:val="20"/>
                  <w:u w:val="none"/>
                  <w:lang w:val="en-US" w:eastAsia="zh-CN" w:bidi="ar"/>
                </w:rPr>
                <w:t xml:space="preserve">  文化和旅游</w:t>
              </w:r>
            </w:ins>
            <w:del w:id="5878"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文化和旅游</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79"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A8B2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880" w:author="Administrator" w:date="2024-08-08T09:09:07Z">
              <w:r>
                <w:rPr>
                  <w:rFonts w:hint="eastAsia" w:ascii="宋体" w:hAnsi="宋体" w:eastAsia="宋体" w:cs="宋体"/>
                  <w:i w:val="0"/>
                  <w:color w:val="000000"/>
                  <w:kern w:val="0"/>
                  <w:sz w:val="20"/>
                  <w:szCs w:val="20"/>
                  <w:u w:val="none"/>
                  <w:lang w:val="en-US" w:eastAsia="zh-CN" w:bidi="ar"/>
                </w:rPr>
                <w:t>1,655</w:t>
              </w:r>
            </w:ins>
            <w:del w:id="5881" w:author="Administrator" w:date="2024-08-08T09:09:07Z">
              <w:r>
                <w:rPr>
                  <w:rFonts w:hint="eastAsia" w:ascii="宋体" w:hAnsi="宋体" w:eastAsia="宋体" w:cs="宋体"/>
                  <w:i w:val="0"/>
                  <w:iCs w:val="0"/>
                  <w:color w:val="000000"/>
                  <w:kern w:val="0"/>
                  <w:sz w:val="20"/>
                  <w:szCs w:val="20"/>
                  <w:u w:val="none"/>
                  <w:lang w:val="en-US" w:eastAsia="zh-CN" w:bidi="ar"/>
                </w:rPr>
                <w:delText>6,461</w:delText>
              </w:r>
            </w:del>
          </w:p>
        </w:tc>
      </w:tr>
      <w:tr w14:paraId="74586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82" w:author="Administrator" w:date="2024-08-08T09:09: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882" w:author="Administrator" w:date="2024-08-08T09:09: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83" w:author="Administrator" w:date="2024-08-08T09:09: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6408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84" w:author="Administrator" w:date="2024-08-08T09:09:07Z">
              <w:r>
                <w:rPr>
                  <w:rFonts w:hint="eastAsia" w:ascii="宋体" w:hAnsi="宋体" w:eastAsia="宋体" w:cs="宋体"/>
                  <w:i w:val="0"/>
                  <w:color w:val="000000"/>
                  <w:kern w:val="0"/>
                  <w:sz w:val="20"/>
                  <w:szCs w:val="20"/>
                  <w:u w:val="none"/>
                  <w:lang w:val="en-US" w:eastAsia="zh-CN" w:bidi="ar"/>
                </w:rPr>
                <w:t>2070101</w:t>
              </w:r>
            </w:ins>
            <w:del w:id="5885" w:author="Administrator" w:date="2024-08-08T09:09:07Z">
              <w:r>
                <w:rPr>
                  <w:rFonts w:hint="eastAsia" w:ascii="宋体" w:hAnsi="宋体" w:eastAsia="宋体" w:cs="宋体"/>
                  <w:i w:val="0"/>
                  <w:iCs w:val="0"/>
                  <w:color w:val="000000"/>
                  <w:kern w:val="0"/>
                  <w:sz w:val="20"/>
                  <w:szCs w:val="20"/>
                  <w:u w:val="none"/>
                  <w:lang w:val="en-US" w:eastAsia="zh-CN" w:bidi="ar"/>
                </w:rPr>
                <w:delText>2070101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86" w:author="Administrator" w:date="2024-08-08T09:09: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5D76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87" w:author="Administrator" w:date="2024-08-08T09:09:07Z">
              <w:r>
                <w:rPr>
                  <w:rFonts w:hint="eastAsia" w:ascii="宋体" w:hAnsi="宋体" w:eastAsia="宋体" w:cs="宋体"/>
                  <w:i w:val="0"/>
                  <w:color w:val="000000"/>
                  <w:kern w:val="0"/>
                  <w:sz w:val="20"/>
                  <w:szCs w:val="20"/>
                  <w:u w:val="none"/>
                  <w:lang w:val="en-US" w:eastAsia="zh-CN" w:bidi="ar"/>
                </w:rPr>
                <w:t xml:space="preserve">    行政运行</w:t>
              </w:r>
            </w:ins>
            <w:del w:id="5888"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89" w:author="Administrator" w:date="2024-08-08T09:09: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DB66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890" w:author="Administrator" w:date="2024-08-08T09:09:07Z">
              <w:r>
                <w:rPr>
                  <w:rFonts w:hint="eastAsia" w:ascii="宋体" w:hAnsi="宋体" w:eastAsia="宋体" w:cs="宋体"/>
                  <w:i w:val="0"/>
                  <w:color w:val="000000"/>
                  <w:kern w:val="0"/>
                  <w:sz w:val="20"/>
                  <w:szCs w:val="20"/>
                  <w:u w:val="none"/>
                  <w:lang w:val="en-US" w:eastAsia="zh-CN" w:bidi="ar"/>
                </w:rPr>
                <w:t>942</w:t>
              </w:r>
            </w:ins>
            <w:del w:id="5891" w:author="Administrator" w:date="2024-08-08T09:09:07Z">
              <w:r>
                <w:rPr>
                  <w:rFonts w:hint="eastAsia" w:ascii="宋体" w:hAnsi="宋体" w:eastAsia="宋体" w:cs="宋体"/>
                  <w:i w:val="0"/>
                  <w:iCs w:val="0"/>
                  <w:color w:val="000000"/>
                  <w:kern w:val="0"/>
                  <w:sz w:val="20"/>
                  <w:szCs w:val="20"/>
                  <w:u w:val="none"/>
                  <w:lang w:val="en-US" w:eastAsia="zh-CN" w:bidi="ar"/>
                </w:rPr>
                <w:delText>1,220</w:delText>
              </w:r>
            </w:del>
          </w:p>
        </w:tc>
      </w:tr>
      <w:tr w14:paraId="02F95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892"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892"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93"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B5A2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94" w:author="Administrator" w:date="2024-08-08T09:09:07Z">
              <w:r>
                <w:rPr>
                  <w:rFonts w:hint="eastAsia" w:ascii="宋体" w:hAnsi="宋体" w:eastAsia="宋体" w:cs="宋体"/>
                  <w:i w:val="0"/>
                  <w:color w:val="000000"/>
                  <w:kern w:val="0"/>
                  <w:sz w:val="20"/>
                  <w:szCs w:val="20"/>
                  <w:u w:val="none"/>
                  <w:lang w:val="en-US" w:eastAsia="zh-CN" w:bidi="ar"/>
                </w:rPr>
                <w:t>2070102</w:t>
              </w:r>
            </w:ins>
            <w:del w:id="5895" w:author="Administrator" w:date="2024-08-08T09:09:07Z">
              <w:r>
                <w:rPr>
                  <w:rFonts w:hint="eastAsia" w:ascii="宋体" w:hAnsi="宋体" w:eastAsia="宋体" w:cs="宋体"/>
                  <w:i w:val="0"/>
                  <w:iCs w:val="0"/>
                  <w:color w:val="000000"/>
                  <w:kern w:val="0"/>
                  <w:sz w:val="20"/>
                  <w:szCs w:val="20"/>
                  <w:u w:val="none"/>
                  <w:lang w:val="en-US" w:eastAsia="zh-CN" w:bidi="ar"/>
                </w:rPr>
                <w:delText>2070102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96"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B87C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897" w:author="Administrator" w:date="2024-08-08T09:09:08Z">
              <w:r>
                <w:rPr>
                  <w:rFonts w:hint="eastAsia" w:ascii="宋体" w:hAnsi="宋体" w:eastAsia="宋体" w:cs="宋体"/>
                  <w:i w:val="0"/>
                  <w:color w:val="000000"/>
                  <w:kern w:val="0"/>
                  <w:sz w:val="20"/>
                  <w:szCs w:val="20"/>
                  <w:u w:val="none"/>
                  <w:lang w:val="en-US" w:eastAsia="zh-CN" w:bidi="ar"/>
                </w:rPr>
                <w:t xml:space="preserve">    一般行政管理事务</w:t>
              </w:r>
            </w:ins>
            <w:del w:id="5898" w:author="Administrator" w:date="2024-08-08T09:09:0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899"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6AE252">
            <w:pPr>
              <w:jc w:val="right"/>
              <w:rPr>
                <w:rFonts w:hint="eastAsia" w:ascii="宋体" w:hAnsi="宋体" w:eastAsia="宋体" w:cs="宋体"/>
                <w:i w:val="0"/>
                <w:iCs w:val="0"/>
                <w:color w:val="000000"/>
                <w:sz w:val="20"/>
                <w:szCs w:val="20"/>
                <w:u w:val="none"/>
              </w:rPr>
            </w:pPr>
          </w:p>
        </w:tc>
      </w:tr>
      <w:tr w14:paraId="59AC8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00"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00"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01"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B5A1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02" w:author="Administrator" w:date="2024-08-08T09:09:08Z">
              <w:r>
                <w:rPr>
                  <w:rFonts w:hint="eastAsia" w:ascii="宋体" w:hAnsi="宋体" w:eastAsia="宋体" w:cs="宋体"/>
                  <w:i w:val="0"/>
                  <w:color w:val="000000"/>
                  <w:kern w:val="0"/>
                  <w:sz w:val="20"/>
                  <w:szCs w:val="20"/>
                  <w:u w:val="none"/>
                  <w:lang w:val="en-US" w:eastAsia="zh-CN" w:bidi="ar"/>
                </w:rPr>
                <w:t>2070103</w:t>
              </w:r>
            </w:ins>
            <w:del w:id="5903" w:author="Administrator" w:date="2024-08-08T09:09:08Z">
              <w:r>
                <w:rPr>
                  <w:rFonts w:hint="eastAsia" w:ascii="宋体" w:hAnsi="宋体" w:eastAsia="宋体" w:cs="宋体"/>
                  <w:i w:val="0"/>
                  <w:iCs w:val="0"/>
                  <w:color w:val="000000"/>
                  <w:kern w:val="0"/>
                  <w:sz w:val="20"/>
                  <w:szCs w:val="20"/>
                  <w:u w:val="none"/>
                  <w:lang w:val="en-US" w:eastAsia="zh-CN" w:bidi="ar"/>
                </w:rPr>
                <w:delText>2070103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04"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10E6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05" w:author="Administrator" w:date="2024-08-08T09:09:08Z">
              <w:r>
                <w:rPr>
                  <w:rFonts w:hint="eastAsia" w:ascii="宋体" w:hAnsi="宋体" w:eastAsia="宋体" w:cs="宋体"/>
                  <w:i w:val="0"/>
                  <w:color w:val="000000"/>
                  <w:kern w:val="0"/>
                  <w:sz w:val="20"/>
                  <w:szCs w:val="20"/>
                  <w:u w:val="none"/>
                  <w:lang w:val="en-US" w:eastAsia="zh-CN" w:bidi="ar"/>
                </w:rPr>
                <w:t xml:space="preserve">    机关服务</w:t>
              </w:r>
            </w:ins>
            <w:del w:id="5906"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07"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EBE1D8">
            <w:pPr>
              <w:jc w:val="right"/>
              <w:rPr>
                <w:rFonts w:hint="eastAsia" w:ascii="宋体" w:hAnsi="宋体" w:eastAsia="宋体" w:cs="宋体"/>
                <w:i w:val="0"/>
                <w:iCs w:val="0"/>
                <w:color w:val="000000"/>
                <w:sz w:val="20"/>
                <w:szCs w:val="20"/>
                <w:u w:val="none"/>
              </w:rPr>
            </w:pPr>
          </w:p>
        </w:tc>
      </w:tr>
      <w:tr w14:paraId="65F84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0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0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0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205A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10" w:author="Administrator" w:date="2024-08-08T09:09:08Z">
              <w:r>
                <w:rPr>
                  <w:rFonts w:hint="eastAsia" w:ascii="宋体" w:hAnsi="宋体" w:eastAsia="宋体" w:cs="宋体"/>
                  <w:i w:val="0"/>
                  <w:color w:val="000000"/>
                  <w:kern w:val="0"/>
                  <w:sz w:val="20"/>
                  <w:szCs w:val="20"/>
                  <w:u w:val="none"/>
                  <w:lang w:val="en-US" w:eastAsia="zh-CN" w:bidi="ar"/>
                </w:rPr>
                <w:t>2070104</w:t>
              </w:r>
            </w:ins>
            <w:del w:id="5911" w:author="Administrator" w:date="2024-08-08T09:09:08Z">
              <w:r>
                <w:rPr>
                  <w:rFonts w:hint="eastAsia" w:ascii="宋体" w:hAnsi="宋体" w:eastAsia="宋体" w:cs="宋体"/>
                  <w:i w:val="0"/>
                  <w:iCs w:val="0"/>
                  <w:color w:val="000000"/>
                  <w:kern w:val="0"/>
                  <w:sz w:val="20"/>
                  <w:szCs w:val="20"/>
                  <w:u w:val="none"/>
                  <w:lang w:val="en-US" w:eastAsia="zh-CN" w:bidi="ar"/>
                </w:rPr>
                <w:delText>2070104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1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7D0F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13" w:author="Administrator" w:date="2024-08-08T09:09:08Z">
              <w:r>
                <w:rPr>
                  <w:rFonts w:hint="eastAsia" w:ascii="宋体" w:hAnsi="宋体" w:eastAsia="宋体" w:cs="宋体"/>
                  <w:i w:val="0"/>
                  <w:color w:val="000000"/>
                  <w:kern w:val="0"/>
                  <w:sz w:val="20"/>
                  <w:szCs w:val="20"/>
                  <w:u w:val="none"/>
                  <w:lang w:val="en-US" w:eastAsia="zh-CN" w:bidi="ar"/>
                </w:rPr>
                <w:t xml:space="preserve">    图书馆</w:t>
              </w:r>
            </w:ins>
            <w:del w:id="591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图书馆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1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A591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916" w:author="Administrator" w:date="2024-08-08T09:09:08Z">
              <w:r>
                <w:rPr>
                  <w:rFonts w:hint="eastAsia" w:ascii="宋体" w:hAnsi="宋体" w:eastAsia="宋体" w:cs="宋体"/>
                  <w:i w:val="0"/>
                  <w:color w:val="000000"/>
                  <w:kern w:val="0"/>
                  <w:sz w:val="20"/>
                  <w:szCs w:val="20"/>
                  <w:u w:val="none"/>
                  <w:lang w:val="en-US" w:eastAsia="zh-CN" w:bidi="ar"/>
                </w:rPr>
                <w:t>64</w:t>
              </w:r>
            </w:ins>
            <w:del w:id="5917" w:author="Administrator" w:date="2024-08-08T09:09:08Z">
              <w:r>
                <w:rPr>
                  <w:rFonts w:hint="eastAsia" w:ascii="宋体" w:hAnsi="宋体" w:eastAsia="宋体" w:cs="宋体"/>
                  <w:i w:val="0"/>
                  <w:iCs w:val="0"/>
                  <w:color w:val="000000"/>
                  <w:kern w:val="0"/>
                  <w:sz w:val="20"/>
                  <w:szCs w:val="20"/>
                  <w:u w:val="none"/>
                  <w:lang w:val="en-US" w:eastAsia="zh-CN" w:bidi="ar"/>
                </w:rPr>
                <w:delText>75</w:delText>
              </w:r>
            </w:del>
          </w:p>
        </w:tc>
      </w:tr>
      <w:tr w14:paraId="2A462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1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1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1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5B12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20" w:author="Administrator" w:date="2024-08-08T09:09:08Z">
              <w:r>
                <w:rPr>
                  <w:rFonts w:hint="eastAsia" w:ascii="宋体" w:hAnsi="宋体" w:eastAsia="宋体" w:cs="宋体"/>
                  <w:i w:val="0"/>
                  <w:color w:val="000000"/>
                  <w:kern w:val="0"/>
                  <w:sz w:val="20"/>
                  <w:szCs w:val="20"/>
                  <w:u w:val="none"/>
                  <w:lang w:val="en-US" w:eastAsia="zh-CN" w:bidi="ar"/>
                </w:rPr>
                <w:t>2070105</w:t>
              </w:r>
            </w:ins>
            <w:del w:id="5921" w:author="Administrator" w:date="2024-08-08T09:09:08Z">
              <w:r>
                <w:rPr>
                  <w:rFonts w:hint="eastAsia" w:ascii="宋体" w:hAnsi="宋体" w:eastAsia="宋体" w:cs="宋体"/>
                  <w:i w:val="0"/>
                  <w:iCs w:val="0"/>
                  <w:color w:val="000000"/>
                  <w:kern w:val="0"/>
                  <w:sz w:val="20"/>
                  <w:szCs w:val="20"/>
                  <w:u w:val="none"/>
                  <w:lang w:val="en-US" w:eastAsia="zh-CN" w:bidi="ar"/>
                </w:rPr>
                <w:delText>2070105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2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AD40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23" w:author="Administrator" w:date="2024-08-08T09:09:08Z">
              <w:r>
                <w:rPr>
                  <w:rFonts w:hint="eastAsia" w:ascii="宋体" w:hAnsi="宋体" w:eastAsia="宋体" w:cs="宋体"/>
                  <w:i w:val="0"/>
                  <w:color w:val="000000"/>
                  <w:kern w:val="0"/>
                  <w:sz w:val="20"/>
                  <w:szCs w:val="20"/>
                  <w:u w:val="none"/>
                  <w:lang w:val="en-US" w:eastAsia="zh-CN" w:bidi="ar"/>
                </w:rPr>
                <w:t xml:space="preserve">    文化展示及纪念机构</w:t>
              </w:r>
            </w:ins>
            <w:del w:id="592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文化展示及纪念机构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2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402179">
            <w:pPr>
              <w:widowControl/>
              <w:jc w:val="right"/>
              <w:textAlignment w:val="center"/>
              <w:rPr>
                <w:rFonts w:hint="eastAsia" w:ascii="宋体" w:hAnsi="宋体" w:eastAsia="宋体" w:cs="宋体"/>
                <w:i w:val="0"/>
                <w:iCs w:val="0"/>
                <w:color w:val="000000"/>
                <w:sz w:val="20"/>
                <w:szCs w:val="20"/>
                <w:u w:val="none"/>
              </w:rPr>
              <w:pPrChange w:id="5926" w:author="Administrator" w:date="2024-08-08T09:09:08Z">
                <w:pPr>
                  <w:jc w:val="right"/>
                </w:pPr>
              </w:pPrChange>
            </w:pPr>
            <w:ins w:id="5927" w:author="Administrator" w:date="2024-08-08T09:09:08Z">
              <w:r>
                <w:rPr>
                  <w:rFonts w:hint="eastAsia" w:ascii="宋体" w:hAnsi="宋体" w:eastAsia="宋体" w:cs="宋体"/>
                  <w:i w:val="0"/>
                  <w:color w:val="000000"/>
                  <w:kern w:val="0"/>
                  <w:sz w:val="20"/>
                  <w:szCs w:val="20"/>
                  <w:u w:val="none"/>
                  <w:lang w:val="en-US" w:eastAsia="zh-CN" w:bidi="ar"/>
                </w:rPr>
                <w:t>4</w:t>
              </w:r>
            </w:ins>
          </w:p>
        </w:tc>
      </w:tr>
      <w:tr w14:paraId="4A8B6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2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2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2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391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30" w:author="Administrator" w:date="2024-08-08T09:09:08Z">
              <w:r>
                <w:rPr>
                  <w:rFonts w:hint="eastAsia" w:ascii="宋体" w:hAnsi="宋体" w:eastAsia="宋体" w:cs="宋体"/>
                  <w:i w:val="0"/>
                  <w:color w:val="000000"/>
                  <w:kern w:val="0"/>
                  <w:sz w:val="20"/>
                  <w:szCs w:val="20"/>
                  <w:u w:val="none"/>
                  <w:lang w:val="en-US" w:eastAsia="zh-CN" w:bidi="ar"/>
                </w:rPr>
                <w:t>2070106</w:t>
              </w:r>
            </w:ins>
            <w:del w:id="5931" w:author="Administrator" w:date="2024-08-08T09:09:08Z">
              <w:r>
                <w:rPr>
                  <w:rFonts w:hint="eastAsia" w:ascii="宋体" w:hAnsi="宋体" w:eastAsia="宋体" w:cs="宋体"/>
                  <w:i w:val="0"/>
                  <w:iCs w:val="0"/>
                  <w:color w:val="000000"/>
                  <w:kern w:val="0"/>
                  <w:sz w:val="20"/>
                  <w:szCs w:val="20"/>
                  <w:u w:val="none"/>
                  <w:lang w:val="en-US" w:eastAsia="zh-CN" w:bidi="ar"/>
                </w:rPr>
                <w:delText>2070106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3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19A4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33" w:author="Administrator" w:date="2024-08-08T09:09:08Z">
              <w:r>
                <w:rPr>
                  <w:rFonts w:hint="eastAsia" w:ascii="宋体" w:hAnsi="宋体" w:eastAsia="宋体" w:cs="宋体"/>
                  <w:i w:val="0"/>
                  <w:color w:val="000000"/>
                  <w:kern w:val="0"/>
                  <w:sz w:val="20"/>
                  <w:szCs w:val="20"/>
                  <w:u w:val="none"/>
                  <w:lang w:val="en-US" w:eastAsia="zh-CN" w:bidi="ar"/>
                </w:rPr>
                <w:t xml:space="preserve">    艺术表演场所</w:t>
              </w:r>
            </w:ins>
            <w:del w:id="593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艺术表演场所</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3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AB34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936" w:author="Administrator" w:date="2024-08-08T09:09:08Z">
              <w:r>
                <w:rPr>
                  <w:rFonts w:hint="eastAsia" w:ascii="宋体" w:hAnsi="宋体" w:eastAsia="宋体" w:cs="宋体"/>
                  <w:i w:val="0"/>
                  <w:color w:val="000000"/>
                  <w:kern w:val="0"/>
                  <w:sz w:val="20"/>
                  <w:szCs w:val="20"/>
                  <w:u w:val="none"/>
                  <w:lang w:val="en-US" w:eastAsia="zh-CN" w:bidi="ar"/>
                </w:rPr>
                <w:t>43</w:t>
              </w:r>
            </w:ins>
            <w:del w:id="5937" w:author="Administrator" w:date="2024-08-08T09:09:08Z">
              <w:r>
                <w:rPr>
                  <w:rFonts w:hint="eastAsia" w:ascii="宋体" w:hAnsi="宋体" w:eastAsia="宋体" w:cs="宋体"/>
                  <w:i w:val="0"/>
                  <w:iCs w:val="0"/>
                  <w:color w:val="000000"/>
                  <w:kern w:val="0"/>
                  <w:sz w:val="20"/>
                  <w:szCs w:val="20"/>
                  <w:u w:val="none"/>
                  <w:lang w:val="en-US" w:eastAsia="zh-CN" w:bidi="ar"/>
                </w:rPr>
                <w:delText>60</w:delText>
              </w:r>
            </w:del>
          </w:p>
        </w:tc>
      </w:tr>
      <w:tr w14:paraId="72918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3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3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3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982E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40" w:author="Administrator" w:date="2024-08-08T09:09:08Z">
              <w:r>
                <w:rPr>
                  <w:rFonts w:hint="eastAsia" w:ascii="宋体" w:hAnsi="宋体" w:eastAsia="宋体" w:cs="宋体"/>
                  <w:i w:val="0"/>
                  <w:color w:val="000000"/>
                  <w:kern w:val="0"/>
                  <w:sz w:val="20"/>
                  <w:szCs w:val="20"/>
                  <w:u w:val="none"/>
                  <w:lang w:val="en-US" w:eastAsia="zh-CN" w:bidi="ar"/>
                </w:rPr>
                <w:t>2070107</w:t>
              </w:r>
            </w:ins>
            <w:del w:id="5941" w:author="Administrator" w:date="2024-08-08T09:09:08Z">
              <w:r>
                <w:rPr>
                  <w:rFonts w:hint="eastAsia" w:ascii="宋体" w:hAnsi="宋体" w:eastAsia="宋体" w:cs="宋体"/>
                  <w:i w:val="0"/>
                  <w:iCs w:val="0"/>
                  <w:color w:val="000000"/>
                  <w:kern w:val="0"/>
                  <w:sz w:val="20"/>
                  <w:szCs w:val="20"/>
                  <w:u w:val="none"/>
                  <w:lang w:val="en-US" w:eastAsia="zh-CN" w:bidi="ar"/>
                </w:rPr>
                <w:delText>2070107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4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F5BC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43" w:author="Administrator" w:date="2024-08-08T09:09:08Z">
              <w:r>
                <w:rPr>
                  <w:rFonts w:hint="eastAsia" w:ascii="宋体" w:hAnsi="宋体" w:eastAsia="宋体" w:cs="宋体"/>
                  <w:i w:val="0"/>
                  <w:color w:val="000000"/>
                  <w:kern w:val="0"/>
                  <w:sz w:val="20"/>
                  <w:szCs w:val="20"/>
                  <w:u w:val="none"/>
                  <w:lang w:val="en-US" w:eastAsia="zh-CN" w:bidi="ar"/>
                </w:rPr>
                <w:t xml:space="preserve">    艺术表演团体</w:t>
              </w:r>
            </w:ins>
            <w:del w:id="594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艺术表演团体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4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3C66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946" w:author="Administrator" w:date="2024-08-08T09:09:08Z">
              <w:r>
                <w:rPr>
                  <w:rFonts w:hint="eastAsia" w:ascii="宋体" w:hAnsi="宋体" w:eastAsia="宋体" w:cs="宋体"/>
                  <w:i w:val="0"/>
                  <w:color w:val="000000"/>
                  <w:kern w:val="0"/>
                  <w:sz w:val="20"/>
                  <w:szCs w:val="20"/>
                  <w:u w:val="none"/>
                  <w:lang w:val="en-US" w:eastAsia="zh-CN" w:bidi="ar"/>
                </w:rPr>
                <w:t>21</w:t>
              </w:r>
            </w:ins>
            <w:del w:id="5947" w:author="Administrator" w:date="2024-08-08T09:09:08Z">
              <w:r>
                <w:rPr>
                  <w:rFonts w:hint="eastAsia" w:ascii="宋体" w:hAnsi="宋体" w:eastAsia="宋体" w:cs="宋体"/>
                  <w:i w:val="0"/>
                  <w:iCs w:val="0"/>
                  <w:color w:val="000000"/>
                  <w:kern w:val="0"/>
                  <w:sz w:val="20"/>
                  <w:szCs w:val="20"/>
                  <w:u w:val="none"/>
                  <w:lang w:val="en-US" w:eastAsia="zh-CN" w:bidi="ar"/>
                </w:rPr>
                <w:delText>70</w:delText>
              </w:r>
            </w:del>
          </w:p>
        </w:tc>
      </w:tr>
      <w:tr w14:paraId="1014D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4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594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4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0B51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50" w:author="Administrator" w:date="2024-08-08T09:09:08Z">
              <w:r>
                <w:rPr>
                  <w:rFonts w:hint="eastAsia" w:ascii="宋体" w:hAnsi="宋体" w:eastAsia="宋体" w:cs="宋体"/>
                  <w:i w:val="0"/>
                  <w:color w:val="000000"/>
                  <w:kern w:val="0"/>
                  <w:sz w:val="20"/>
                  <w:szCs w:val="20"/>
                  <w:u w:val="none"/>
                  <w:lang w:val="en-US" w:eastAsia="zh-CN" w:bidi="ar"/>
                </w:rPr>
                <w:t>2070108</w:t>
              </w:r>
            </w:ins>
            <w:del w:id="5951" w:author="Administrator" w:date="2024-08-08T09:09:08Z">
              <w:r>
                <w:rPr>
                  <w:rFonts w:hint="eastAsia" w:ascii="宋体" w:hAnsi="宋体" w:eastAsia="宋体" w:cs="宋体"/>
                  <w:i w:val="0"/>
                  <w:iCs w:val="0"/>
                  <w:color w:val="000000"/>
                  <w:kern w:val="0"/>
                  <w:sz w:val="20"/>
                  <w:szCs w:val="20"/>
                  <w:u w:val="none"/>
                  <w:lang w:val="en-US" w:eastAsia="zh-CN" w:bidi="ar"/>
                </w:rPr>
                <w:delText>2070108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5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EB3E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53" w:author="Administrator" w:date="2024-08-08T09:09:08Z">
              <w:r>
                <w:rPr>
                  <w:rFonts w:hint="eastAsia" w:ascii="宋体" w:hAnsi="宋体" w:eastAsia="宋体" w:cs="宋体"/>
                  <w:i w:val="0"/>
                  <w:color w:val="000000"/>
                  <w:kern w:val="0"/>
                  <w:sz w:val="20"/>
                  <w:szCs w:val="20"/>
                  <w:u w:val="none"/>
                  <w:lang w:val="en-US" w:eastAsia="zh-CN" w:bidi="ar"/>
                </w:rPr>
                <w:t xml:space="preserve">    文化活动</w:t>
              </w:r>
            </w:ins>
            <w:del w:id="595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文化活动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5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8203DC">
            <w:pPr>
              <w:widowControl/>
              <w:jc w:val="right"/>
              <w:textAlignment w:val="center"/>
              <w:rPr>
                <w:rFonts w:hint="eastAsia" w:ascii="宋体" w:hAnsi="宋体" w:eastAsia="宋体" w:cs="宋体"/>
                <w:i w:val="0"/>
                <w:iCs w:val="0"/>
                <w:color w:val="000000"/>
                <w:sz w:val="20"/>
                <w:szCs w:val="20"/>
                <w:u w:val="none"/>
              </w:rPr>
              <w:pPrChange w:id="5956" w:author="Administrator" w:date="2024-08-08T09:09:08Z">
                <w:pPr>
                  <w:jc w:val="right"/>
                </w:pPr>
              </w:pPrChange>
            </w:pPr>
            <w:ins w:id="5957" w:author="Administrator" w:date="2024-08-08T09:09:08Z">
              <w:r>
                <w:rPr>
                  <w:rFonts w:hint="eastAsia" w:ascii="宋体" w:hAnsi="宋体" w:eastAsia="宋体" w:cs="宋体"/>
                  <w:i w:val="0"/>
                  <w:color w:val="000000"/>
                  <w:kern w:val="0"/>
                  <w:sz w:val="20"/>
                  <w:szCs w:val="20"/>
                  <w:u w:val="none"/>
                  <w:lang w:val="en-US" w:eastAsia="zh-CN" w:bidi="ar"/>
                </w:rPr>
                <w:t>14</w:t>
              </w:r>
            </w:ins>
          </w:p>
        </w:tc>
      </w:tr>
      <w:tr w14:paraId="7A667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5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5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5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4A3D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60" w:author="Administrator" w:date="2024-08-08T09:09:08Z">
              <w:r>
                <w:rPr>
                  <w:rFonts w:hint="eastAsia" w:ascii="宋体" w:hAnsi="宋体" w:eastAsia="宋体" w:cs="宋体"/>
                  <w:i w:val="0"/>
                  <w:color w:val="000000"/>
                  <w:kern w:val="0"/>
                  <w:sz w:val="20"/>
                  <w:szCs w:val="20"/>
                  <w:u w:val="none"/>
                  <w:lang w:val="en-US" w:eastAsia="zh-CN" w:bidi="ar"/>
                </w:rPr>
                <w:t>2070109</w:t>
              </w:r>
            </w:ins>
            <w:del w:id="5961" w:author="Administrator" w:date="2024-08-08T09:09:08Z">
              <w:r>
                <w:rPr>
                  <w:rFonts w:hint="eastAsia" w:ascii="宋体" w:hAnsi="宋体" w:eastAsia="宋体" w:cs="宋体"/>
                  <w:i w:val="0"/>
                  <w:iCs w:val="0"/>
                  <w:color w:val="000000"/>
                  <w:kern w:val="0"/>
                  <w:sz w:val="20"/>
                  <w:szCs w:val="20"/>
                  <w:u w:val="none"/>
                  <w:lang w:val="en-US" w:eastAsia="zh-CN" w:bidi="ar"/>
                </w:rPr>
                <w:delText>2070109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6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8358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63" w:author="Administrator" w:date="2024-08-08T09:09:08Z">
              <w:r>
                <w:rPr>
                  <w:rFonts w:hint="eastAsia" w:ascii="宋体" w:hAnsi="宋体" w:eastAsia="宋体" w:cs="宋体"/>
                  <w:i w:val="0"/>
                  <w:color w:val="000000"/>
                  <w:kern w:val="0"/>
                  <w:sz w:val="20"/>
                  <w:szCs w:val="20"/>
                  <w:u w:val="none"/>
                  <w:lang w:val="en-US" w:eastAsia="zh-CN" w:bidi="ar"/>
                </w:rPr>
                <w:t xml:space="preserve">    群众文化</w:t>
              </w:r>
            </w:ins>
            <w:del w:id="596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群众文化</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6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BC9D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966" w:author="Administrator" w:date="2024-08-08T09:09:08Z">
              <w:r>
                <w:rPr>
                  <w:rFonts w:hint="eastAsia" w:ascii="宋体" w:hAnsi="宋体" w:eastAsia="宋体" w:cs="宋体"/>
                  <w:i w:val="0"/>
                  <w:color w:val="000000"/>
                  <w:kern w:val="0"/>
                  <w:sz w:val="20"/>
                  <w:szCs w:val="20"/>
                  <w:u w:val="none"/>
                  <w:lang w:val="en-US" w:eastAsia="zh-CN" w:bidi="ar"/>
                </w:rPr>
                <w:t>33</w:t>
              </w:r>
            </w:ins>
            <w:del w:id="5967" w:author="Administrator" w:date="2024-08-08T09:09:08Z">
              <w:r>
                <w:rPr>
                  <w:rFonts w:hint="eastAsia" w:ascii="宋体" w:hAnsi="宋体" w:eastAsia="宋体" w:cs="宋体"/>
                  <w:i w:val="0"/>
                  <w:iCs w:val="0"/>
                  <w:color w:val="000000"/>
                  <w:kern w:val="0"/>
                  <w:sz w:val="20"/>
                  <w:szCs w:val="20"/>
                  <w:u w:val="none"/>
                  <w:lang w:val="en-US" w:eastAsia="zh-CN" w:bidi="ar"/>
                </w:rPr>
                <w:delText>400</w:delText>
              </w:r>
            </w:del>
          </w:p>
        </w:tc>
      </w:tr>
      <w:tr w14:paraId="2B303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68"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68"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69"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ECCD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70" w:author="Administrator" w:date="2024-08-08T09:09:08Z">
              <w:r>
                <w:rPr>
                  <w:rFonts w:hint="eastAsia" w:ascii="宋体" w:hAnsi="宋体" w:eastAsia="宋体" w:cs="宋体"/>
                  <w:i w:val="0"/>
                  <w:color w:val="000000"/>
                  <w:kern w:val="0"/>
                  <w:sz w:val="20"/>
                  <w:szCs w:val="20"/>
                  <w:u w:val="none"/>
                  <w:lang w:val="en-US" w:eastAsia="zh-CN" w:bidi="ar"/>
                </w:rPr>
                <w:t>2070110</w:t>
              </w:r>
            </w:ins>
            <w:del w:id="5971" w:author="Administrator" w:date="2024-08-08T09:09:08Z">
              <w:r>
                <w:rPr>
                  <w:rFonts w:hint="eastAsia" w:ascii="宋体" w:hAnsi="宋体" w:eastAsia="宋体" w:cs="宋体"/>
                  <w:i w:val="0"/>
                  <w:iCs w:val="0"/>
                  <w:color w:val="000000"/>
                  <w:kern w:val="0"/>
                  <w:sz w:val="20"/>
                  <w:szCs w:val="20"/>
                  <w:u w:val="none"/>
                  <w:lang w:val="en-US" w:eastAsia="zh-CN" w:bidi="ar"/>
                </w:rPr>
                <w:delText>2070110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72"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A8C8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73" w:author="Administrator" w:date="2024-08-08T09:09:08Z">
              <w:r>
                <w:rPr>
                  <w:rFonts w:hint="eastAsia" w:ascii="宋体" w:hAnsi="宋体" w:eastAsia="宋体" w:cs="宋体"/>
                  <w:i w:val="0"/>
                  <w:color w:val="000000"/>
                  <w:kern w:val="0"/>
                  <w:sz w:val="20"/>
                  <w:szCs w:val="20"/>
                  <w:u w:val="none"/>
                  <w:lang w:val="en-US" w:eastAsia="zh-CN" w:bidi="ar"/>
                </w:rPr>
                <w:t xml:space="preserve">    文化和旅游交流与合作</w:t>
              </w:r>
            </w:ins>
            <w:del w:id="5974"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文化和旅游交流与合作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75"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9D2824">
            <w:pPr>
              <w:jc w:val="right"/>
              <w:rPr>
                <w:rFonts w:hint="eastAsia" w:ascii="宋体" w:hAnsi="宋体" w:eastAsia="宋体" w:cs="宋体"/>
                <w:i w:val="0"/>
                <w:iCs w:val="0"/>
                <w:color w:val="000000"/>
                <w:sz w:val="20"/>
                <w:szCs w:val="20"/>
                <w:u w:val="none"/>
              </w:rPr>
            </w:pPr>
          </w:p>
        </w:tc>
      </w:tr>
      <w:tr w14:paraId="1C43D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76"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76"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77"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3666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78" w:author="Administrator" w:date="2024-08-08T09:09:08Z">
              <w:r>
                <w:rPr>
                  <w:rFonts w:hint="eastAsia" w:ascii="宋体" w:hAnsi="宋体" w:eastAsia="宋体" w:cs="宋体"/>
                  <w:i w:val="0"/>
                  <w:color w:val="000000"/>
                  <w:kern w:val="0"/>
                  <w:sz w:val="20"/>
                  <w:szCs w:val="20"/>
                  <w:u w:val="none"/>
                  <w:lang w:val="en-US" w:eastAsia="zh-CN" w:bidi="ar"/>
                </w:rPr>
                <w:t>2070111</w:t>
              </w:r>
            </w:ins>
            <w:del w:id="5979" w:author="Administrator" w:date="2024-08-08T09:09:08Z">
              <w:r>
                <w:rPr>
                  <w:rFonts w:hint="eastAsia" w:ascii="宋体" w:hAnsi="宋体" w:eastAsia="宋体" w:cs="宋体"/>
                  <w:i w:val="0"/>
                  <w:iCs w:val="0"/>
                  <w:color w:val="000000"/>
                  <w:kern w:val="0"/>
                  <w:sz w:val="20"/>
                  <w:szCs w:val="20"/>
                  <w:u w:val="none"/>
                  <w:lang w:val="en-US" w:eastAsia="zh-CN" w:bidi="ar"/>
                </w:rPr>
                <w:delText>2070111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80"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4735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81" w:author="Administrator" w:date="2024-08-08T09:09:08Z">
              <w:r>
                <w:rPr>
                  <w:rFonts w:hint="eastAsia" w:ascii="宋体" w:hAnsi="宋体" w:eastAsia="宋体" w:cs="宋体"/>
                  <w:i w:val="0"/>
                  <w:color w:val="000000"/>
                  <w:kern w:val="0"/>
                  <w:sz w:val="20"/>
                  <w:szCs w:val="20"/>
                  <w:u w:val="none"/>
                  <w:lang w:val="en-US" w:eastAsia="zh-CN" w:bidi="ar"/>
                </w:rPr>
                <w:t xml:space="preserve">    文化创作与保护</w:t>
              </w:r>
            </w:ins>
            <w:del w:id="5982"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文化创作与保护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83"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BCB6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5984" w:author="Administrator" w:date="2024-08-08T09:09:08Z">
              <w:r>
                <w:rPr>
                  <w:rFonts w:hint="eastAsia" w:ascii="宋体" w:hAnsi="宋体" w:eastAsia="宋体" w:cs="宋体"/>
                  <w:i w:val="0"/>
                  <w:color w:val="000000"/>
                  <w:kern w:val="0"/>
                  <w:sz w:val="20"/>
                  <w:szCs w:val="20"/>
                  <w:u w:val="none"/>
                  <w:lang w:val="en-US" w:eastAsia="zh-CN" w:bidi="ar"/>
                </w:rPr>
                <w:t>64</w:t>
              </w:r>
            </w:ins>
            <w:del w:id="5985" w:author="Administrator" w:date="2024-08-08T09:09:08Z">
              <w:r>
                <w:rPr>
                  <w:rFonts w:hint="eastAsia" w:ascii="宋体" w:hAnsi="宋体" w:eastAsia="宋体" w:cs="宋体"/>
                  <w:i w:val="0"/>
                  <w:iCs w:val="0"/>
                  <w:color w:val="000000"/>
                  <w:kern w:val="0"/>
                  <w:sz w:val="20"/>
                  <w:szCs w:val="20"/>
                  <w:u w:val="none"/>
                  <w:lang w:val="en-US" w:eastAsia="zh-CN" w:bidi="ar"/>
                </w:rPr>
                <w:delText>51</w:delText>
              </w:r>
            </w:del>
          </w:p>
        </w:tc>
      </w:tr>
      <w:tr w14:paraId="76CD5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86"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86"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87"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1EAA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88" w:author="Administrator" w:date="2024-08-08T09:09:08Z">
              <w:r>
                <w:rPr>
                  <w:rFonts w:hint="eastAsia" w:ascii="宋体" w:hAnsi="宋体" w:eastAsia="宋体" w:cs="宋体"/>
                  <w:i w:val="0"/>
                  <w:color w:val="000000"/>
                  <w:kern w:val="0"/>
                  <w:sz w:val="20"/>
                  <w:szCs w:val="20"/>
                  <w:u w:val="none"/>
                  <w:lang w:val="en-US" w:eastAsia="zh-CN" w:bidi="ar"/>
                </w:rPr>
                <w:t>2070112</w:t>
              </w:r>
            </w:ins>
            <w:del w:id="5989" w:author="Administrator" w:date="2024-08-08T09:09:08Z">
              <w:r>
                <w:rPr>
                  <w:rFonts w:hint="eastAsia" w:ascii="宋体" w:hAnsi="宋体" w:eastAsia="宋体" w:cs="宋体"/>
                  <w:i w:val="0"/>
                  <w:iCs w:val="0"/>
                  <w:color w:val="000000"/>
                  <w:kern w:val="0"/>
                  <w:sz w:val="20"/>
                  <w:szCs w:val="20"/>
                  <w:u w:val="none"/>
                  <w:lang w:val="en-US" w:eastAsia="zh-CN" w:bidi="ar"/>
                </w:rPr>
                <w:delText>2070112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90"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BC61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91" w:author="Administrator" w:date="2024-08-08T09:09:08Z">
              <w:r>
                <w:rPr>
                  <w:rFonts w:hint="eastAsia" w:ascii="宋体" w:hAnsi="宋体" w:eastAsia="宋体" w:cs="宋体"/>
                  <w:i w:val="0"/>
                  <w:color w:val="000000"/>
                  <w:kern w:val="0"/>
                  <w:sz w:val="20"/>
                  <w:szCs w:val="20"/>
                  <w:u w:val="none"/>
                  <w:lang w:val="en-US" w:eastAsia="zh-CN" w:bidi="ar"/>
                </w:rPr>
                <w:t xml:space="preserve">    文化和旅游市场管理</w:t>
              </w:r>
            </w:ins>
            <w:del w:id="5992"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文化和旅游市场管理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93"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74977E">
            <w:pPr>
              <w:widowControl/>
              <w:jc w:val="right"/>
              <w:textAlignment w:val="center"/>
              <w:rPr>
                <w:rFonts w:hint="eastAsia" w:ascii="宋体" w:hAnsi="宋体" w:eastAsia="宋体" w:cs="宋体"/>
                <w:i w:val="0"/>
                <w:iCs w:val="0"/>
                <w:color w:val="000000"/>
                <w:sz w:val="20"/>
                <w:szCs w:val="20"/>
                <w:u w:val="none"/>
              </w:rPr>
              <w:pPrChange w:id="5994" w:author="Administrator" w:date="2024-08-08T09:09:08Z">
                <w:pPr>
                  <w:jc w:val="right"/>
                </w:pPr>
              </w:pPrChange>
            </w:pPr>
            <w:ins w:id="5995" w:author="Administrator" w:date="2024-08-08T09:09:08Z">
              <w:r>
                <w:rPr>
                  <w:rFonts w:hint="eastAsia" w:ascii="宋体" w:hAnsi="宋体" w:eastAsia="宋体" w:cs="宋体"/>
                  <w:i w:val="0"/>
                  <w:color w:val="000000"/>
                  <w:kern w:val="0"/>
                  <w:sz w:val="20"/>
                  <w:szCs w:val="20"/>
                  <w:u w:val="none"/>
                  <w:lang w:val="en-US" w:eastAsia="zh-CN" w:bidi="ar"/>
                </w:rPr>
                <w:t>68</w:t>
              </w:r>
            </w:ins>
          </w:p>
        </w:tc>
      </w:tr>
      <w:tr w14:paraId="56038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5996"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5996"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997"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7EF4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5998" w:author="Administrator" w:date="2024-08-08T09:09:08Z">
              <w:r>
                <w:rPr>
                  <w:rFonts w:hint="eastAsia" w:ascii="宋体" w:hAnsi="宋体" w:eastAsia="宋体" w:cs="宋体"/>
                  <w:i w:val="0"/>
                  <w:color w:val="000000"/>
                  <w:kern w:val="0"/>
                  <w:sz w:val="20"/>
                  <w:szCs w:val="20"/>
                  <w:u w:val="none"/>
                  <w:lang w:val="en-US" w:eastAsia="zh-CN" w:bidi="ar"/>
                </w:rPr>
                <w:t>2070113</w:t>
              </w:r>
            </w:ins>
            <w:del w:id="5999" w:author="Administrator" w:date="2024-08-08T09:09:08Z">
              <w:r>
                <w:rPr>
                  <w:rFonts w:hint="eastAsia" w:ascii="宋体" w:hAnsi="宋体" w:eastAsia="宋体" w:cs="宋体"/>
                  <w:i w:val="0"/>
                  <w:iCs w:val="0"/>
                  <w:color w:val="000000"/>
                  <w:kern w:val="0"/>
                  <w:sz w:val="20"/>
                  <w:szCs w:val="20"/>
                  <w:u w:val="none"/>
                  <w:lang w:val="en-US" w:eastAsia="zh-CN" w:bidi="ar"/>
                </w:rPr>
                <w:delText>2070113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00"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8CA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01" w:author="Administrator" w:date="2024-08-08T09:09:08Z">
              <w:r>
                <w:rPr>
                  <w:rFonts w:hint="eastAsia" w:ascii="宋体" w:hAnsi="宋体" w:eastAsia="宋体" w:cs="宋体"/>
                  <w:i w:val="0"/>
                  <w:color w:val="000000"/>
                  <w:kern w:val="0"/>
                  <w:sz w:val="20"/>
                  <w:szCs w:val="20"/>
                  <w:u w:val="none"/>
                  <w:lang w:val="en-US" w:eastAsia="zh-CN" w:bidi="ar"/>
                </w:rPr>
                <w:t xml:space="preserve">    旅游宣传</w:t>
              </w:r>
            </w:ins>
            <w:del w:id="6002"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旅游宣传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03"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1D73D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004" w:author="Administrator" w:date="2024-08-08T09:09:08Z">
              <w:r>
                <w:rPr>
                  <w:rFonts w:hint="eastAsia" w:ascii="宋体" w:hAnsi="宋体" w:eastAsia="宋体" w:cs="宋体"/>
                  <w:i w:val="0"/>
                  <w:color w:val="000000"/>
                  <w:kern w:val="0"/>
                  <w:sz w:val="20"/>
                  <w:szCs w:val="20"/>
                  <w:u w:val="none"/>
                  <w:lang w:val="en-US" w:eastAsia="zh-CN" w:bidi="ar"/>
                </w:rPr>
                <w:t>142</w:t>
              </w:r>
            </w:ins>
            <w:del w:id="6005" w:author="Administrator" w:date="2024-08-08T09:09:08Z">
              <w:r>
                <w:rPr>
                  <w:rFonts w:hint="eastAsia" w:ascii="宋体" w:hAnsi="宋体" w:eastAsia="宋体" w:cs="宋体"/>
                  <w:i w:val="0"/>
                  <w:iCs w:val="0"/>
                  <w:color w:val="000000"/>
                  <w:kern w:val="0"/>
                  <w:sz w:val="20"/>
                  <w:szCs w:val="20"/>
                  <w:u w:val="none"/>
                  <w:lang w:val="en-US" w:eastAsia="zh-CN" w:bidi="ar"/>
                </w:rPr>
                <w:delText>1,200</w:delText>
              </w:r>
            </w:del>
          </w:p>
        </w:tc>
      </w:tr>
      <w:tr w14:paraId="4031F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06" w:author="Administrator" w:date="2024-08-08T09:09: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06" w:author="Administrator" w:date="2024-08-08T09:09: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07" w:author="Administrator" w:date="2024-08-08T09:09: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281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08" w:author="Administrator" w:date="2024-08-08T09:09:08Z">
              <w:r>
                <w:rPr>
                  <w:rFonts w:hint="eastAsia" w:ascii="宋体" w:hAnsi="宋体" w:eastAsia="宋体" w:cs="宋体"/>
                  <w:i w:val="0"/>
                  <w:color w:val="000000"/>
                  <w:kern w:val="0"/>
                  <w:sz w:val="20"/>
                  <w:szCs w:val="20"/>
                  <w:u w:val="none"/>
                  <w:lang w:val="en-US" w:eastAsia="zh-CN" w:bidi="ar"/>
                </w:rPr>
                <w:t>2070114</w:t>
              </w:r>
            </w:ins>
            <w:del w:id="6009" w:author="Administrator" w:date="2024-08-08T09:09:08Z">
              <w:r>
                <w:rPr>
                  <w:rFonts w:hint="eastAsia" w:ascii="宋体" w:hAnsi="宋体" w:eastAsia="宋体" w:cs="宋体"/>
                  <w:i w:val="0"/>
                  <w:iCs w:val="0"/>
                  <w:color w:val="000000"/>
                  <w:kern w:val="0"/>
                  <w:sz w:val="20"/>
                  <w:szCs w:val="20"/>
                  <w:u w:val="none"/>
                  <w:lang w:val="en-US" w:eastAsia="zh-CN" w:bidi="ar"/>
                </w:rPr>
                <w:delText>2070114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10" w:author="Administrator" w:date="2024-08-08T09:09: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4D55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11" w:author="Administrator" w:date="2024-08-08T09:09:08Z">
              <w:r>
                <w:rPr>
                  <w:rFonts w:hint="eastAsia" w:ascii="宋体" w:hAnsi="宋体" w:eastAsia="宋体" w:cs="宋体"/>
                  <w:i w:val="0"/>
                  <w:color w:val="000000"/>
                  <w:kern w:val="0"/>
                  <w:sz w:val="20"/>
                  <w:szCs w:val="20"/>
                  <w:u w:val="none"/>
                  <w:lang w:val="en-US" w:eastAsia="zh-CN" w:bidi="ar"/>
                </w:rPr>
                <w:t xml:space="preserve">    文化和旅游管理事务</w:t>
              </w:r>
            </w:ins>
            <w:del w:id="6012" w:author="Administrator" w:date="2024-08-08T09:09:08Z">
              <w:r>
                <w:rPr>
                  <w:rFonts w:hint="eastAsia" w:ascii="宋体" w:hAnsi="宋体" w:eastAsia="宋体" w:cs="宋体"/>
                  <w:i w:val="0"/>
                  <w:iCs w:val="0"/>
                  <w:color w:val="000000"/>
                  <w:kern w:val="0"/>
                  <w:sz w:val="20"/>
                  <w:szCs w:val="20"/>
                  <w:u w:val="none"/>
                  <w:lang w:val="en-US" w:eastAsia="zh-CN" w:bidi="ar"/>
                </w:rPr>
                <w:delText xml:space="preserve">    文化和旅游管理事务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13" w:author="Administrator" w:date="2024-08-08T09:09: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5CA3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014" w:author="Administrator" w:date="2024-08-08T09:09:08Z">
              <w:r>
                <w:rPr>
                  <w:rFonts w:hint="eastAsia" w:ascii="宋体" w:hAnsi="宋体" w:eastAsia="宋体" w:cs="宋体"/>
                  <w:i w:val="0"/>
                  <w:color w:val="000000"/>
                  <w:kern w:val="0"/>
                  <w:sz w:val="20"/>
                  <w:szCs w:val="20"/>
                  <w:u w:val="none"/>
                  <w:lang w:val="en-US" w:eastAsia="zh-CN" w:bidi="ar"/>
                </w:rPr>
                <w:t>114</w:t>
              </w:r>
            </w:ins>
            <w:del w:id="6015" w:author="Administrator" w:date="2024-08-08T09:09:08Z">
              <w:r>
                <w:rPr>
                  <w:rFonts w:hint="eastAsia" w:ascii="宋体" w:hAnsi="宋体" w:eastAsia="宋体" w:cs="宋体"/>
                  <w:i w:val="0"/>
                  <w:iCs w:val="0"/>
                  <w:color w:val="000000"/>
                  <w:kern w:val="0"/>
                  <w:sz w:val="20"/>
                  <w:szCs w:val="20"/>
                  <w:u w:val="none"/>
                  <w:lang w:val="en-US" w:eastAsia="zh-CN" w:bidi="ar"/>
                </w:rPr>
                <w:delText>199</w:delText>
              </w:r>
            </w:del>
          </w:p>
        </w:tc>
      </w:tr>
      <w:tr w14:paraId="783C9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1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01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1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3BFF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18" w:author="Administrator" w:date="2024-08-08T09:09:08Z">
              <w:r>
                <w:rPr>
                  <w:rFonts w:hint="eastAsia" w:ascii="宋体" w:hAnsi="宋体" w:eastAsia="宋体" w:cs="宋体"/>
                  <w:i w:val="0"/>
                  <w:color w:val="000000"/>
                  <w:kern w:val="0"/>
                  <w:sz w:val="20"/>
                  <w:szCs w:val="20"/>
                  <w:u w:val="none"/>
                  <w:lang w:val="en-US" w:eastAsia="zh-CN" w:bidi="ar"/>
                </w:rPr>
                <w:t>2070199</w:t>
              </w:r>
            </w:ins>
            <w:del w:id="6019" w:author="Administrator" w:date="2024-08-08T09:09:08Z">
              <w:r>
                <w:rPr>
                  <w:rFonts w:hint="eastAsia" w:ascii="宋体" w:hAnsi="宋体" w:eastAsia="宋体" w:cs="宋体"/>
                  <w:i w:val="0"/>
                  <w:iCs w:val="0"/>
                  <w:color w:val="000000"/>
                  <w:kern w:val="0"/>
                  <w:sz w:val="20"/>
                  <w:szCs w:val="20"/>
                  <w:u w:val="none"/>
                  <w:lang w:val="en-US" w:eastAsia="zh-CN" w:bidi="ar"/>
                </w:rPr>
                <w:delText>2070199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2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1AEE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21" w:author="Administrator" w:date="2024-08-08T09:09:09Z">
              <w:r>
                <w:rPr>
                  <w:rFonts w:hint="eastAsia" w:ascii="宋体" w:hAnsi="宋体" w:eastAsia="宋体" w:cs="宋体"/>
                  <w:i w:val="0"/>
                  <w:color w:val="000000"/>
                  <w:kern w:val="0"/>
                  <w:sz w:val="20"/>
                  <w:szCs w:val="20"/>
                  <w:u w:val="none"/>
                  <w:lang w:val="en-US" w:eastAsia="zh-CN" w:bidi="ar"/>
                </w:rPr>
                <w:t xml:space="preserve">    其他文化和旅游支出</w:t>
              </w:r>
            </w:ins>
            <w:del w:id="602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其他文化和旅游支出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2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5AF2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024" w:author="Administrator" w:date="2024-08-08T09:09:09Z">
              <w:r>
                <w:rPr>
                  <w:rFonts w:hint="eastAsia" w:ascii="宋体" w:hAnsi="宋体" w:eastAsia="宋体" w:cs="宋体"/>
                  <w:i w:val="0"/>
                  <w:color w:val="000000"/>
                  <w:kern w:val="0"/>
                  <w:sz w:val="20"/>
                  <w:szCs w:val="20"/>
                  <w:u w:val="none"/>
                  <w:lang w:val="en-US" w:eastAsia="zh-CN" w:bidi="ar"/>
                </w:rPr>
                <w:t>146</w:t>
              </w:r>
            </w:ins>
            <w:del w:id="6025" w:author="Administrator" w:date="2024-08-08T09:09:09Z">
              <w:r>
                <w:rPr>
                  <w:rFonts w:hint="eastAsia" w:ascii="宋体" w:hAnsi="宋体" w:eastAsia="宋体" w:cs="宋体"/>
                  <w:i w:val="0"/>
                  <w:iCs w:val="0"/>
                  <w:color w:val="000000"/>
                  <w:kern w:val="0"/>
                  <w:sz w:val="20"/>
                  <w:szCs w:val="20"/>
                  <w:u w:val="none"/>
                  <w:lang w:val="en-US" w:eastAsia="zh-CN" w:bidi="ar"/>
                </w:rPr>
                <w:delText>3,186</w:delText>
              </w:r>
            </w:del>
          </w:p>
        </w:tc>
      </w:tr>
      <w:tr w14:paraId="23669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2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2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2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18C1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28" w:author="Administrator" w:date="2024-08-08T09:09:09Z">
              <w:r>
                <w:rPr>
                  <w:rFonts w:hint="eastAsia" w:ascii="宋体" w:hAnsi="宋体" w:eastAsia="宋体" w:cs="宋体"/>
                  <w:i w:val="0"/>
                  <w:color w:val="000000"/>
                  <w:kern w:val="0"/>
                  <w:sz w:val="20"/>
                  <w:szCs w:val="20"/>
                  <w:u w:val="none"/>
                  <w:lang w:val="en-US" w:eastAsia="zh-CN" w:bidi="ar"/>
                </w:rPr>
                <w:t>20702</w:t>
              </w:r>
            </w:ins>
            <w:del w:id="6029" w:author="Administrator" w:date="2024-08-08T09:09:09Z">
              <w:r>
                <w:rPr>
                  <w:rFonts w:hint="eastAsia" w:ascii="宋体" w:hAnsi="宋体" w:eastAsia="宋体" w:cs="宋体"/>
                  <w:i w:val="0"/>
                  <w:iCs w:val="0"/>
                  <w:color w:val="000000"/>
                  <w:kern w:val="0"/>
                  <w:sz w:val="20"/>
                  <w:szCs w:val="20"/>
                  <w:u w:val="none"/>
                  <w:lang w:val="en-US" w:eastAsia="zh-CN" w:bidi="ar"/>
                </w:rPr>
                <w:delText>20702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3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D7C0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31" w:author="Administrator" w:date="2024-08-08T09:09:09Z">
              <w:r>
                <w:rPr>
                  <w:rFonts w:hint="eastAsia" w:ascii="宋体" w:hAnsi="宋体" w:eastAsia="宋体" w:cs="宋体"/>
                  <w:i w:val="0"/>
                  <w:color w:val="000000"/>
                  <w:kern w:val="0"/>
                  <w:sz w:val="20"/>
                  <w:szCs w:val="20"/>
                  <w:u w:val="none"/>
                  <w:lang w:val="en-US" w:eastAsia="zh-CN" w:bidi="ar"/>
                </w:rPr>
                <w:t xml:space="preserve">  文物</w:t>
              </w:r>
            </w:ins>
            <w:del w:id="603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文物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3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A8AB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034" w:author="Administrator" w:date="2024-08-08T09:09:09Z">
              <w:r>
                <w:rPr>
                  <w:rFonts w:hint="eastAsia" w:ascii="宋体" w:hAnsi="宋体" w:eastAsia="宋体" w:cs="宋体"/>
                  <w:i w:val="0"/>
                  <w:color w:val="000000"/>
                  <w:kern w:val="0"/>
                  <w:sz w:val="20"/>
                  <w:szCs w:val="20"/>
                  <w:u w:val="none"/>
                  <w:lang w:val="en-US" w:eastAsia="zh-CN" w:bidi="ar"/>
                </w:rPr>
                <w:t>114</w:t>
              </w:r>
            </w:ins>
            <w:del w:id="6035" w:author="Administrator" w:date="2024-08-08T09:09:09Z">
              <w:r>
                <w:rPr>
                  <w:rFonts w:hint="eastAsia" w:ascii="宋体" w:hAnsi="宋体" w:eastAsia="宋体" w:cs="宋体"/>
                  <w:i w:val="0"/>
                  <w:iCs w:val="0"/>
                  <w:color w:val="000000"/>
                  <w:kern w:val="0"/>
                  <w:sz w:val="20"/>
                  <w:szCs w:val="20"/>
                  <w:u w:val="none"/>
                  <w:lang w:val="en-US" w:eastAsia="zh-CN" w:bidi="ar"/>
                </w:rPr>
                <w:delText>165</w:delText>
              </w:r>
            </w:del>
          </w:p>
        </w:tc>
      </w:tr>
      <w:tr w14:paraId="37AD1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3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3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3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3E44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38" w:author="Administrator" w:date="2024-08-08T09:09:09Z">
              <w:r>
                <w:rPr>
                  <w:rFonts w:hint="eastAsia" w:ascii="宋体" w:hAnsi="宋体" w:eastAsia="宋体" w:cs="宋体"/>
                  <w:i w:val="0"/>
                  <w:color w:val="000000"/>
                  <w:kern w:val="0"/>
                  <w:sz w:val="20"/>
                  <w:szCs w:val="20"/>
                  <w:u w:val="none"/>
                  <w:lang w:val="en-US" w:eastAsia="zh-CN" w:bidi="ar"/>
                </w:rPr>
                <w:t>2070201</w:t>
              </w:r>
            </w:ins>
            <w:del w:id="6039" w:author="Administrator" w:date="2024-08-08T09:09:09Z">
              <w:r>
                <w:rPr>
                  <w:rFonts w:hint="eastAsia" w:ascii="宋体" w:hAnsi="宋体" w:eastAsia="宋体" w:cs="宋体"/>
                  <w:i w:val="0"/>
                  <w:iCs w:val="0"/>
                  <w:color w:val="000000"/>
                  <w:kern w:val="0"/>
                  <w:sz w:val="20"/>
                  <w:szCs w:val="20"/>
                  <w:u w:val="none"/>
                  <w:lang w:val="en-US" w:eastAsia="zh-CN" w:bidi="ar"/>
                </w:rPr>
                <w:delText>2070201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4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E85D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41" w:author="Administrator" w:date="2024-08-08T09:09:09Z">
              <w:r>
                <w:rPr>
                  <w:rFonts w:hint="eastAsia" w:ascii="宋体" w:hAnsi="宋体" w:eastAsia="宋体" w:cs="宋体"/>
                  <w:i w:val="0"/>
                  <w:color w:val="000000"/>
                  <w:kern w:val="0"/>
                  <w:sz w:val="20"/>
                  <w:szCs w:val="20"/>
                  <w:u w:val="none"/>
                  <w:lang w:val="en-US" w:eastAsia="zh-CN" w:bidi="ar"/>
                </w:rPr>
                <w:t xml:space="preserve">    行政运行</w:t>
              </w:r>
            </w:ins>
            <w:del w:id="604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4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3F47A1">
            <w:pPr>
              <w:jc w:val="right"/>
              <w:rPr>
                <w:rFonts w:hint="eastAsia" w:ascii="宋体" w:hAnsi="宋体" w:eastAsia="宋体" w:cs="宋体"/>
                <w:i w:val="0"/>
                <w:iCs w:val="0"/>
                <w:color w:val="000000"/>
                <w:sz w:val="20"/>
                <w:szCs w:val="20"/>
                <w:u w:val="none"/>
              </w:rPr>
            </w:pPr>
          </w:p>
        </w:tc>
      </w:tr>
      <w:tr w14:paraId="3CEE7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44"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44"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45"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3C46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46" w:author="Administrator" w:date="2024-08-08T09:09:09Z">
              <w:r>
                <w:rPr>
                  <w:rFonts w:hint="eastAsia" w:ascii="宋体" w:hAnsi="宋体" w:eastAsia="宋体" w:cs="宋体"/>
                  <w:i w:val="0"/>
                  <w:color w:val="000000"/>
                  <w:kern w:val="0"/>
                  <w:sz w:val="20"/>
                  <w:szCs w:val="20"/>
                  <w:u w:val="none"/>
                  <w:lang w:val="en-US" w:eastAsia="zh-CN" w:bidi="ar"/>
                </w:rPr>
                <w:t>2070202</w:t>
              </w:r>
            </w:ins>
            <w:del w:id="6047" w:author="Administrator" w:date="2024-08-08T09:09:09Z">
              <w:r>
                <w:rPr>
                  <w:rFonts w:hint="eastAsia" w:ascii="宋体" w:hAnsi="宋体" w:eastAsia="宋体" w:cs="宋体"/>
                  <w:i w:val="0"/>
                  <w:iCs w:val="0"/>
                  <w:color w:val="000000"/>
                  <w:kern w:val="0"/>
                  <w:sz w:val="20"/>
                  <w:szCs w:val="20"/>
                  <w:u w:val="none"/>
                  <w:lang w:val="en-US" w:eastAsia="zh-CN" w:bidi="ar"/>
                </w:rPr>
                <w:delText>2070202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48"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1222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49" w:author="Administrator" w:date="2024-08-08T09:09:09Z">
              <w:r>
                <w:rPr>
                  <w:rFonts w:hint="eastAsia" w:ascii="宋体" w:hAnsi="宋体" w:eastAsia="宋体" w:cs="宋体"/>
                  <w:i w:val="0"/>
                  <w:color w:val="000000"/>
                  <w:kern w:val="0"/>
                  <w:sz w:val="20"/>
                  <w:szCs w:val="20"/>
                  <w:u w:val="none"/>
                  <w:lang w:val="en-US" w:eastAsia="zh-CN" w:bidi="ar"/>
                </w:rPr>
                <w:t xml:space="preserve">    一般行政管理事务</w:t>
              </w:r>
            </w:ins>
            <w:del w:id="6050"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51"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355FAE">
            <w:pPr>
              <w:jc w:val="right"/>
              <w:rPr>
                <w:rFonts w:hint="eastAsia" w:ascii="宋体" w:hAnsi="宋体" w:eastAsia="宋体" w:cs="宋体"/>
                <w:i w:val="0"/>
                <w:iCs w:val="0"/>
                <w:color w:val="000000"/>
                <w:sz w:val="20"/>
                <w:szCs w:val="20"/>
                <w:u w:val="none"/>
              </w:rPr>
            </w:pPr>
          </w:p>
        </w:tc>
      </w:tr>
      <w:tr w14:paraId="3AEA1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52"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52"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53"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8D3F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54" w:author="Administrator" w:date="2024-08-08T09:09:09Z">
              <w:r>
                <w:rPr>
                  <w:rFonts w:hint="eastAsia" w:ascii="宋体" w:hAnsi="宋体" w:eastAsia="宋体" w:cs="宋体"/>
                  <w:i w:val="0"/>
                  <w:color w:val="000000"/>
                  <w:kern w:val="0"/>
                  <w:sz w:val="20"/>
                  <w:szCs w:val="20"/>
                  <w:u w:val="none"/>
                  <w:lang w:val="en-US" w:eastAsia="zh-CN" w:bidi="ar"/>
                </w:rPr>
                <w:t>2070203</w:t>
              </w:r>
            </w:ins>
            <w:del w:id="6055" w:author="Administrator" w:date="2024-08-08T09:09:09Z">
              <w:r>
                <w:rPr>
                  <w:rFonts w:hint="eastAsia" w:ascii="宋体" w:hAnsi="宋体" w:eastAsia="宋体" w:cs="宋体"/>
                  <w:i w:val="0"/>
                  <w:iCs w:val="0"/>
                  <w:color w:val="000000"/>
                  <w:kern w:val="0"/>
                  <w:sz w:val="20"/>
                  <w:szCs w:val="20"/>
                  <w:u w:val="none"/>
                  <w:lang w:val="en-US" w:eastAsia="zh-CN" w:bidi="ar"/>
                </w:rPr>
                <w:delText>2070203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56"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855C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57" w:author="Administrator" w:date="2024-08-08T09:09:09Z">
              <w:r>
                <w:rPr>
                  <w:rFonts w:hint="eastAsia" w:ascii="宋体" w:hAnsi="宋体" w:eastAsia="宋体" w:cs="宋体"/>
                  <w:i w:val="0"/>
                  <w:color w:val="000000"/>
                  <w:kern w:val="0"/>
                  <w:sz w:val="20"/>
                  <w:szCs w:val="20"/>
                  <w:u w:val="none"/>
                  <w:lang w:val="en-US" w:eastAsia="zh-CN" w:bidi="ar"/>
                </w:rPr>
                <w:t xml:space="preserve">    机关服务</w:t>
              </w:r>
            </w:ins>
            <w:del w:id="6058"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59"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5C7A6A">
            <w:pPr>
              <w:jc w:val="right"/>
              <w:rPr>
                <w:rFonts w:hint="eastAsia" w:ascii="宋体" w:hAnsi="宋体" w:eastAsia="宋体" w:cs="宋体"/>
                <w:i w:val="0"/>
                <w:iCs w:val="0"/>
                <w:color w:val="000000"/>
                <w:sz w:val="20"/>
                <w:szCs w:val="20"/>
                <w:u w:val="none"/>
              </w:rPr>
            </w:pPr>
          </w:p>
        </w:tc>
      </w:tr>
      <w:tr w14:paraId="59127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60"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60"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61"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8F01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62" w:author="Administrator" w:date="2024-08-08T09:09:09Z">
              <w:r>
                <w:rPr>
                  <w:rFonts w:hint="eastAsia" w:ascii="宋体" w:hAnsi="宋体" w:eastAsia="宋体" w:cs="宋体"/>
                  <w:i w:val="0"/>
                  <w:color w:val="000000"/>
                  <w:kern w:val="0"/>
                  <w:sz w:val="20"/>
                  <w:szCs w:val="20"/>
                  <w:u w:val="none"/>
                  <w:lang w:val="en-US" w:eastAsia="zh-CN" w:bidi="ar"/>
                </w:rPr>
                <w:t>2070204</w:t>
              </w:r>
            </w:ins>
            <w:del w:id="6063" w:author="Administrator" w:date="2024-08-08T09:09:09Z">
              <w:r>
                <w:rPr>
                  <w:rFonts w:hint="eastAsia" w:ascii="宋体" w:hAnsi="宋体" w:eastAsia="宋体" w:cs="宋体"/>
                  <w:i w:val="0"/>
                  <w:iCs w:val="0"/>
                  <w:color w:val="000000"/>
                  <w:kern w:val="0"/>
                  <w:sz w:val="20"/>
                  <w:szCs w:val="20"/>
                  <w:u w:val="none"/>
                  <w:lang w:val="en-US" w:eastAsia="zh-CN" w:bidi="ar"/>
                </w:rPr>
                <w:delText>2070204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64"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F927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65" w:author="Administrator" w:date="2024-08-08T09:09:09Z">
              <w:r>
                <w:rPr>
                  <w:rFonts w:hint="eastAsia" w:ascii="宋体" w:hAnsi="宋体" w:eastAsia="宋体" w:cs="宋体"/>
                  <w:i w:val="0"/>
                  <w:color w:val="000000"/>
                  <w:kern w:val="0"/>
                  <w:sz w:val="20"/>
                  <w:szCs w:val="20"/>
                  <w:u w:val="none"/>
                  <w:lang w:val="en-US" w:eastAsia="zh-CN" w:bidi="ar"/>
                </w:rPr>
                <w:t xml:space="preserve">    文物保护</w:t>
              </w:r>
            </w:ins>
            <w:del w:id="6066"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文物保护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67"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2949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068" w:author="Administrator" w:date="2024-08-08T09:09:09Z">
              <w:r>
                <w:rPr>
                  <w:rFonts w:hint="eastAsia" w:ascii="宋体" w:hAnsi="宋体" w:eastAsia="宋体" w:cs="宋体"/>
                  <w:i w:val="0"/>
                  <w:color w:val="000000"/>
                  <w:kern w:val="0"/>
                  <w:sz w:val="20"/>
                  <w:szCs w:val="20"/>
                  <w:u w:val="none"/>
                  <w:lang w:val="en-US" w:eastAsia="zh-CN" w:bidi="ar"/>
                </w:rPr>
                <w:t>56</w:t>
              </w:r>
            </w:ins>
            <w:del w:id="6069" w:author="Administrator" w:date="2024-08-08T09:09:09Z">
              <w:r>
                <w:rPr>
                  <w:rFonts w:hint="eastAsia" w:ascii="宋体" w:hAnsi="宋体" w:eastAsia="宋体" w:cs="宋体"/>
                  <w:i w:val="0"/>
                  <w:iCs w:val="0"/>
                  <w:color w:val="000000"/>
                  <w:kern w:val="0"/>
                  <w:sz w:val="20"/>
                  <w:szCs w:val="20"/>
                  <w:u w:val="none"/>
                  <w:lang w:val="en-US" w:eastAsia="zh-CN" w:bidi="ar"/>
                </w:rPr>
                <w:delText>49</w:delText>
              </w:r>
            </w:del>
          </w:p>
        </w:tc>
      </w:tr>
      <w:tr w14:paraId="6822E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70"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70"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71"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F20B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72" w:author="Administrator" w:date="2024-08-08T09:09:09Z">
              <w:r>
                <w:rPr>
                  <w:rFonts w:hint="eastAsia" w:ascii="宋体" w:hAnsi="宋体" w:eastAsia="宋体" w:cs="宋体"/>
                  <w:i w:val="0"/>
                  <w:color w:val="000000"/>
                  <w:kern w:val="0"/>
                  <w:sz w:val="20"/>
                  <w:szCs w:val="20"/>
                  <w:u w:val="none"/>
                  <w:lang w:val="en-US" w:eastAsia="zh-CN" w:bidi="ar"/>
                </w:rPr>
                <w:t>2070205</w:t>
              </w:r>
            </w:ins>
            <w:del w:id="6073" w:author="Administrator" w:date="2024-08-08T09:09:09Z">
              <w:r>
                <w:rPr>
                  <w:rFonts w:hint="eastAsia" w:ascii="宋体" w:hAnsi="宋体" w:eastAsia="宋体" w:cs="宋体"/>
                  <w:i w:val="0"/>
                  <w:iCs w:val="0"/>
                  <w:color w:val="000000"/>
                  <w:kern w:val="0"/>
                  <w:sz w:val="20"/>
                  <w:szCs w:val="20"/>
                  <w:u w:val="none"/>
                  <w:lang w:val="en-US" w:eastAsia="zh-CN" w:bidi="ar"/>
                </w:rPr>
                <w:delText>2070205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74"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24F8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75" w:author="Administrator" w:date="2024-08-08T09:09:09Z">
              <w:r>
                <w:rPr>
                  <w:rFonts w:hint="eastAsia" w:ascii="宋体" w:hAnsi="宋体" w:eastAsia="宋体" w:cs="宋体"/>
                  <w:i w:val="0"/>
                  <w:color w:val="000000"/>
                  <w:kern w:val="0"/>
                  <w:sz w:val="20"/>
                  <w:szCs w:val="20"/>
                  <w:u w:val="none"/>
                  <w:lang w:val="en-US" w:eastAsia="zh-CN" w:bidi="ar"/>
                </w:rPr>
                <w:t xml:space="preserve">    博物馆</w:t>
              </w:r>
            </w:ins>
            <w:del w:id="6076"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博物馆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77"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4F5F28">
            <w:pPr>
              <w:jc w:val="right"/>
              <w:rPr>
                <w:rFonts w:hint="eastAsia" w:ascii="宋体" w:hAnsi="宋体" w:eastAsia="宋体" w:cs="宋体"/>
                <w:i w:val="0"/>
                <w:iCs w:val="0"/>
                <w:color w:val="000000"/>
                <w:sz w:val="20"/>
                <w:szCs w:val="20"/>
                <w:u w:val="none"/>
              </w:rPr>
            </w:pPr>
          </w:p>
        </w:tc>
      </w:tr>
      <w:tr w14:paraId="4C473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78"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078"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79"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816F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80" w:author="Administrator" w:date="2024-08-08T09:09:09Z">
              <w:r>
                <w:rPr>
                  <w:rFonts w:hint="eastAsia" w:ascii="宋体" w:hAnsi="宋体" w:eastAsia="宋体" w:cs="宋体"/>
                  <w:i w:val="0"/>
                  <w:color w:val="000000"/>
                  <w:kern w:val="0"/>
                  <w:sz w:val="20"/>
                  <w:szCs w:val="20"/>
                  <w:u w:val="none"/>
                  <w:lang w:val="en-US" w:eastAsia="zh-CN" w:bidi="ar"/>
                </w:rPr>
                <w:t>2070206</w:t>
              </w:r>
            </w:ins>
            <w:del w:id="6081" w:author="Administrator" w:date="2024-08-08T09:09:09Z">
              <w:r>
                <w:rPr>
                  <w:rFonts w:hint="eastAsia" w:ascii="宋体" w:hAnsi="宋体" w:eastAsia="宋体" w:cs="宋体"/>
                  <w:i w:val="0"/>
                  <w:iCs w:val="0"/>
                  <w:color w:val="000000"/>
                  <w:kern w:val="0"/>
                  <w:sz w:val="20"/>
                  <w:szCs w:val="20"/>
                  <w:u w:val="none"/>
                  <w:lang w:val="en-US" w:eastAsia="zh-CN" w:bidi="ar"/>
                </w:rPr>
                <w:delText>2070206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82"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5F32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83" w:author="Administrator" w:date="2024-08-08T09:09:09Z">
              <w:r>
                <w:rPr>
                  <w:rFonts w:hint="eastAsia" w:ascii="宋体" w:hAnsi="宋体" w:eastAsia="宋体" w:cs="宋体"/>
                  <w:i w:val="0"/>
                  <w:color w:val="000000"/>
                  <w:kern w:val="0"/>
                  <w:sz w:val="20"/>
                  <w:szCs w:val="20"/>
                  <w:u w:val="none"/>
                  <w:lang w:val="en-US" w:eastAsia="zh-CN" w:bidi="ar"/>
                </w:rPr>
                <w:t xml:space="preserve">    历史名城与古迹</w:t>
              </w:r>
            </w:ins>
            <w:del w:id="6084"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历史名城与古迹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85"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446CC9">
            <w:pPr>
              <w:jc w:val="right"/>
              <w:rPr>
                <w:rFonts w:hint="eastAsia" w:ascii="宋体" w:hAnsi="宋体" w:eastAsia="宋体" w:cs="宋体"/>
                <w:i w:val="0"/>
                <w:iCs w:val="0"/>
                <w:color w:val="000000"/>
                <w:sz w:val="20"/>
                <w:szCs w:val="20"/>
                <w:u w:val="none"/>
              </w:rPr>
            </w:pPr>
          </w:p>
        </w:tc>
      </w:tr>
      <w:tr w14:paraId="2639D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8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8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8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046F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88" w:author="Administrator" w:date="2024-08-08T09:09:09Z">
              <w:r>
                <w:rPr>
                  <w:rFonts w:hint="eastAsia" w:ascii="宋体" w:hAnsi="宋体" w:eastAsia="宋体" w:cs="宋体"/>
                  <w:i w:val="0"/>
                  <w:color w:val="000000"/>
                  <w:kern w:val="0"/>
                  <w:sz w:val="20"/>
                  <w:szCs w:val="20"/>
                  <w:u w:val="none"/>
                  <w:lang w:val="en-US" w:eastAsia="zh-CN" w:bidi="ar"/>
                </w:rPr>
                <w:t>2070299</w:t>
              </w:r>
            </w:ins>
            <w:del w:id="6089" w:author="Administrator" w:date="2024-08-08T09:09:09Z">
              <w:r>
                <w:rPr>
                  <w:rFonts w:hint="eastAsia" w:ascii="宋体" w:hAnsi="宋体" w:eastAsia="宋体" w:cs="宋体"/>
                  <w:i w:val="0"/>
                  <w:iCs w:val="0"/>
                  <w:color w:val="000000"/>
                  <w:kern w:val="0"/>
                  <w:sz w:val="20"/>
                  <w:szCs w:val="20"/>
                  <w:u w:val="none"/>
                  <w:lang w:val="en-US" w:eastAsia="zh-CN" w:bidi="ar"/>
                </w:rPr>
                <w:delText>2070299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9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8FD3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91" w:author="Administrator" w:date="2024-08-08T09:09:09Z">
              <w:r>
                <w:rPr>
                  <w:rFonts w:hint="eastAsia" w:ascii="宋体" w:hAnsi="宋体" w:eastAsia="宋体" w:cs="宋体"/>
                  <w:i w:val="0"/>
                  <w:color w:val="000000"/>
                  <w:kern w:val="0"/>
                  <w:sz w:val="20"/>
                  <w:szCs w:val="20"/>
                  <w:u w:val="none"/>
                  <w:lang w:val="en-US" w:eastAsia="zh-CN" w:bidi="ar"/>
                </w:rPr>
                <w:t xml:space="preserve">    其他文物支出</w:t>
              </w:r>
            </w:ins>
            <w:del w:id="609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其他文物支出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9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47322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094" w:author="Administrator" w:date="2024-08-08T09:09:09Z">
              <w:r>
                <w:rPr>
                  <w:rFonts w:hint="eastAsia" w:ascii="宋体" w:hAnsi="宋体" w:eastAsia="宋体" w:cs="宋体"/>
                  <w:i w:val="0"/>
                  <w:color w:val="000000"/>
                  <w:kern w:val="0"/>
                  <w:sz w:val="20"/>
                  <w:szCs w:val="20"/>
                  <w:u w:val="none"/>
                  <w:lang w:val="en-US" w:eastAsia="zh-CN" w:bidi="ar"/>
                </w:rPr>
                <w:t>58</w:t>
              </w:r>
            </w:ins>
            <w:del w:id="6095" w:author="Administrator" w:date="2024-08-08T09:09:09Z">
              <w:r>
                <w:rPr>
                  <w:rFonts w:hint="eastAsia" w:ascii="宋体" w:hAnsi="宋体" w:eastAsia="宋体" w:cs="宋体"/>
                  <w:i w:val="0"/>
                  <w:iCs w:val="0"/>
                  <w:color w:val="000000"/>
                  <w:kern w:val="0"/>
                  <w:sz w:val="20"/>
                  <w:szCs w:val="20"/>
                  <w:u w:val="none"/>
                  <w:lang w:val="en-US" w:eastAsia="zh-CN" w:bidi="ar"/>
                </w:rPr>
                <w:delText>116</w:delText>
              </w:r>
            </w:del>
          </w:p>
        </w:tc>
      </w:tr>
      <w:tr w14:paraId="69E34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09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09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9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2A80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098" w:author="Administrator" w:date="2024-08-08T09:09:09Z">
              <w:r>
                <w:rPr>
                  <w:rFonts w:hint="eastAsia" w:ascii="宋体" w:hAnsi="宋体" w:eastAsia="宋体" w:cs="宋体"/>
                  <w:i w:val="0"/>
                  <w:color w:val="000000"/>
                  <w:kern w:val="0"/>
                  <w:sz w:val="20"/>
                  <w:szCs w:val="20"/>
                  <w:u w:val="none"/>
                  <w:lang w:val="en-US" w:eastAsia="zh-CN" w:bidi="ar"/>
                </w:rPr>
                <w:t>20703</w:t>
              </w:r>
            </w:ins>
            <w:del w:id="6099" w:author="Administrator" w:date="2024-08-08T09:09:09Z">
              <w:r>
                <w:rPr>
                  <w:rFonts w:hint="eastAsia" w:ascii="宋体" w:hAnsi="宋体" w:eastAsia="宋体" w:cs="宋体"/>
                  <w:i w:val="0"/>
                  <w:iCs w:val="0"/>
                  <w:color w:val="000000"/>
                  <w:kern w:val="0"/>
                  <w:sz w:val="20"/>
                  <w:szCs w:val="20"/>
                  <w:u w:val="none"/>
                  <w:lang w:val="en-US" w:eastAsia="zh-CN" w:bidi="ar"/>
                </w:rPr>
                <w:delText>20703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0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1101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01" w:author="Administrator" w:date="2024-08-08T09:09:09Z">
              <w:r>
                <w:rPr>
                  <w:rFonts w:hint="eastAsia" w:ascii="宋体" w:hAnsi="宋体" w:eastAsia="宋体" w:cs="宋体"/>
                  <w:i w:val="0"/>
                  <w:color w:val="000000"/>
                  <w:kern w:val="0"/>
                  <w:sz w:val="20"/>
                  <w:szCs w:val="20"/>
                  <w:u w:val="none"/>
                  <w:lang w:val="en-US" w:eastAsia="zh-CN" w:bidi="ar"/>
                </w:rPr>
                <w:t xml:space="preserve">  体育</w:t>
              </w:r>
            </w:ins>
            <w:del w:id="610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体育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0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E169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104" w:author="Administrator" w:date="2024-08-08T09:09:09Z">
              <w:r>
                <w:rPr>
                  <w:rFonts w:hint="eastAsia" w:ascii="宋体" w:hAnsi="宋体" w:eastAsia="宋体" w:cs="宋体"/>
                  <w:i w:val="0"/>
                  <w:color w:val="000000"/>
                  <w:kern w:val="0"/>
                  <w:sz w:val="20"/>
                  <w:szCs w:val="20"/>
                  <w:u w:val="none"/>
                  <w:lang w:val="en-US" w:eastAsia="zh-CN" w:bidi="ar"/>
                </w:rPr>
                <w:t>582</w:t>
              </w:r>
            </w:ins>
            <w:del w:id="6105" w:author="Administrator" w:date="2024-08-08T09:09:09Z">
              <w:r>
                <w:rPr>
                  <w:rFonts w:hint="eastAsia" w:ascii="宋体" w:hAnsi="宋体" w:eastAsia="宋体" w:cs="宋体"/>
                  <w:i w:val="0"/>
                  <w:iCs w:val="0"/>
                  <w:color w:val="000000"/>
                  <w:kern w:val="0"/>
                  <w:sz w:val="20"/>
                  <w:szCs w:val="20"/>
                  <w:u w:val="none"/>
                  <w:lang w:val="en-US" w:eastAsia="zh-CN" w:bidi="ar"/>
                </w:rPr>
                <w:delText>438</w:delText>
              </w:r>
            </w:del>
          </w:p>
        </w:tc>
      </w:tr>
      <w:tr w14:paraId="4E6DE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0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0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0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AF26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08" w:author="Administrator" w:date="2024-08-08T09:09:09Z">
              <w:r>
                <w:rPr>
                  <w:rFonts w:hint="eastAsia" w:ascii="宋体" w:hAnsi="宋体" w:eastAsia="宋体" w:cs="宋体"/>
                  <w:i w:val="0"/>
                  <w:color w:val="000000"/>
                  <w:kern w:val="0"/>
                  <w:sz w:val="20"/>
                  <w:szCs w:val="20"/>
                  <w:u w:val="none"/>
                  <w:lang w:val="en-US" w:eastAsia="zh-CN" w:bidi="ar"/>
                </w:rPr>
                <w:t>2070301</w:t>
              </w:r>
            </w:ins>
            <w:del w:id="6109" w:author="Administrator" w:date="2024-08-08T09:09:09Z">
              <w:r>
                <w:rPr>
                  <w:rFonts w:hint="eastAsia" w:ascii="宋体" w:hAnsi="宋体" w:eastAsia="宋体" w:cs="宋体"/>
                  <w:i w:val="0"/>
                  <w:iCs w:val="0"/>
                  <w:color w:val="000000"/>
                  <w:kern w:val="0"/>
                  <w:sz w:val="20"/>
                  <w:szCs w:val="20"/>
                  <w:u w:val="none"/>
                  <w:lang w:val="en-US" w:eastAsia="zh-CN" w:bidi="ar"/>
                </w:rPr>
                <w:delText>2070301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1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5F04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11" w:author="Administrator" w:date="2024-08-08T09:09:09Z">
              <w:r>
                <w:rPr>
                  <w:rFonts w:hint="eastAsia" w:ascii="宋体" w:hAnsi="宋体" w:eastAsia="宋体" w:cs="宋体"/>
                  <w:i w:val="0"/>
                  <w:color w:val="000000"/>
                  <w:kern w:val="0"/>
                  <w:sz w:val="20"/>
                  <w:szCs w:val="20"/>
                  <w:u w:val="none"/>
                  <w:lang w:val="en-US" w:eastAsia="zh-CN" w:bidi="ar"/>
                </w:rPr>
                <w:t xml:space="preserve">    行政运行</w:t>
              </w:r>
            </w:ins>
            <w:del w:id="611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1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2C3D8C">
            <w:pPr>
              <w:widowControl/>
              <w:jc w:val="right"/>
              <w:textAlignment w:val="center"/>
              <w:rPr>
                <w:rFonts w:hint="eastAsia" w:ascii="宋体" w:hAnsi="宋体" w:eastAsia="宋体" w:cs="宋体"/>
                <w:i w:val="0"/>
                <w:iCs w:val="0"/>
                <w:color w:val="000000"/>
                <w:sz w:val="20"/>
                <w:szCs w:val="20"/>
                <w:u w:val="none"/>
              </w:rPr>
              <w:pPrChange w:id="6114" w:author="Administrator" w:date="2024-08-08T09:09:09Z">
                <w:pPr>
                  <w:jc w:val="right"/>
                </w:pPr>
              </w:pPrChange>
            </w:pPr>
            <w:ins w:id="6115" w:author="Administrator" w:date="2024-08-08T09:09:09Z">
              <w:r>
                <w:rPr>
                  <w:rFonts w:hint="eastAsia" w:ascii="宋体" w:hAnsi="宋体" w:eastAsia="宋体" w:cs="宋体"/>
                  <w:i w:val="0"/>
                  <w:color w:val="000000"/>
                  <w:kern w:val="0"/>
                  <w:sz w:val="20"/>
                  <w:szCs w:val="20"/>
                  <w:u w:val="none"/>
                  <w:lang w:val="en-US" w:eastAsia="zh-CN" w:bidi="ar"/>
                </w:rPr>
                <w:t>30</w:t>
              </w:r>
            </w:ins>
          </w:p>
        </w:tc>
      </w:tr>
      <w:tr w14:paraId="07DA3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1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1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1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90E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18" w:author="Administrator" w:date="2024-08-08T09:09:09Z">
              <w:r>
                <w:rPr>
                  <w:rFonts w:hint="eastAsia" w:ascii="宋体" w:hAnsi="宋体" w:eastAsia="宋体" w:cs="宋体"/>
                  <w:i w:val="0"/>
                  <w:color w:val="000000"/>
                  <w:kern w:val="0"/>
                  <w:sz w:val="20"/>
                  <w:szCs w:val="20"/>
                  <w:u w:val="none"/>
                  <w:lang w:val="en-US" w:eastAsia="zh-CN" w:bidi="ar"/>
                </w:rPr>
                <w:t>2070302</w:t>
              </w:r>
            </w:ins>
            <w:del w:id="6119" w:author="Administrator" w:date="2024-08-08T09:09:09Z">
              <w:r>
                <w:rPr>
                  <w:rFonts w:hint="eastAsia" w:ascii="宋体" w:hAnsi="宋体" w:eastAsia="宋体" w:cs="宋体"/>
                  <w:i w:val="0"/>
                  <w:iCs w:val="0"/>
                  <w:color w:val="000000"/>
                  <w:kern w:val="0"/>
                  <w:sz w:val="20"/>
                  <w:szCs w:val="20"/>
                  <w:u w:val="none"/>
                  <w:lang w:val="en-US" w:eastAsia="zh-CN" w:bidi="ar"/>
                </w:rPr>
                <w:delText>2070302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2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234C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21" w:author="Administrator" w:date="2024-08-08T09:09:09Z">
              <w:r>
                <w:rPr>
                  <w:rFonts w:hint="eastAsia" w:ascii="宋体" w:hAnsi="宋体" w:eastAsia="宋体" w:cs="宋体"/>
                  <w:i w:val="0"/>
                  <w:color w:val="000000"/>
                  <w:kern w:val="0"/>
                  <w:sz w:val="20"/>
                  <w:szCs w:val="20"/>
                  <w:u w:val="none"/>
                  <w:lang w:val="en-US" w:eastAsia="zh-CN" w:bidi="ar"/>
                </w:rPr>
                <w:t xml:space="preserve">    一般行政管理事务</w:t>
              </w:r>
            </w:ins>
            <w:del w:id="612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2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B5399A">
            <w:pPr>
              <w:widowControl/>
              <w:jc w:val="right"/>
              <w:textAlignment w:val="center"/>
              <w:rPr>
                <w:rFonts w:hint="eastAsia" w:ascii="宋体" w:hAnsi="宋体" w:eastAsia="宋体" w:cs="宋体"/>
                <w:i w:val="0"/>
                <w:iCs w:val="0"/>
                <w:color w:val="000000"/>
                <w:sz w:val="20"/>
                <w:szCs w:val="20"/>
                <w:u w:val="none"/>
              </w:rPr>
              <w:pPrChange w:id="6124" w:author="Administrator" w:date="2024-08-08T09:09:09Z">
                <w:pPr>
                  <w:jc w:val="right"/>
                </w:pPr>
              </w:pPrChange>
            </w:pPr>
            <w:ins w:id="6125" w:author="Administrator" w:date="2024-08-08T09:09:09Z">
              <w:r>
                <w:rPr>
                  <w:rFonts w:hint="eastAsia" w:ascii="宋体" w:hAnsi="宋体" w:eastAsia="宋体" w:cs="宋体"/>
                  <w:i w:val="0"/>
                  <w:color w:val="000000"/>
                  <w:kern w:val="0"/>
                  <w:sz w:val="20"/>
                  <w:szCs w:val="20"/>
                  <w:u w:val="none"/>
                  <w:lang w:val="en-US" w:eastAsia="zh-CN" w:bidi="ar"/>
                </w:rPr>
                <w:t>8</w:t>
              </w:r>
            </w:ins>
          </w:p>
        </w:tc>
      </w:tr>
      <w:tr w14:paraId="49D1D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26"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126"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27"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48A0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28" w:author="Administrator" w:date="2024-08-08T09:09:09Z">
              <w:r>
                <w:rPr>
                  <w:rFonts w:hint="eastAsia" w:ascii="宋体" w:hAnsi="宋体" w:eastAsia="宋体" w:cs="宋体"/>
                  <w:i w:val="0"/>
                  <w:color w:val="000000"/>
                  <w:kern w:val="0"/>
                  <w:sz w:val="20"/>
                  <w:szCs w:val="20"/>
                  <w:u w:val="none"/>
                  <w:lang w:val="en-US" w:eastAsia="zh-CN" w:bidi="ar"/>
                </w:rPr>
                <w:t>2070303</w:t>
              </w:r>
            </w:ins>
            <w:del w:id="6129" w:author="Administrator" w:date="2024-08-08T09:09:09Z">
              <w:r>
                <w:rPr>
                  <w:rFonts w:hint="eastAsia" w:ascii="宋体" w:hAnsi="宋体" w:eastAsia="宋体" w:cs="宋体"/>
                  <w:i w:val="0"/>
                  <w:iCs w:val="0"/>
                  <w:color w:val="000000"/>
                  <w:kern w:val="0"/>
                  <w:sz w:val="20"/>
                  <w:szCs w:val="20"/>
                  <w:u w:val="none"/>
                  <w:lang w:val="en-US" w:eastAsia="zh-CN" w:bidi="ar"/>
                </w:rPr>
                <w:delText>2070303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30"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3BDD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31" w:author="Administrator" w:date="2024-08-08T09:09:09Z">
              <w:r>
                <w:rPr>
                  <w:rFonts w:hint="eastAsia" w:ascii="宋体" w:hAnsi="宋体" w:eastAsia="宋体" w:cs="宋体"/>
                  <w:i w:val="0"/>
                  <w:color w:val="000000"/>
                  <w:kern w:val="0"/>
                  <w:sz w:val="20"/>
                  <w:szCs w:val="20"/>
                  <w:u w:val="none"/>
                  <w:lang w:val="en-US" w:eastAsia="zh-CN" w:bidi="ar"/>
                </w:rPr>
                <w:t xml:space="preserve">    机关服务</w:t>
              </w:r>
            </w:ins>
            <w:del w:id="6132"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33"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E27ADB">
            <w:pPr>
              <w:jc w:val="right"/>
              <w:rPr>
                <w:rFonts w:hint="eastAsia" w:ascii="宋体" w:hAnsi="宋体" w:eastAsia="宋体" w:cs="宋体"/>
                <w:i w:val="0"/>
                <w:iCs w:val="0"/>
                <w:color w:val="000000"/>
                <w:sz w:val="20"/>
                <w:szCs w:val="20"/>
                <w:u w:val="none"/>
              </w:rPr>
            </w:pPr>
          </w:p>
        </w:tc>
      </w:tr>
      <w:tr w14:paraId="7A223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34" w:author="Administrator" w:date="2024-08-08T09:09: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34" w:author="Administrator" w:date="2024-08-08T09:09: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35" w:author="Administrator" w:date="2024-08-08T09:09: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95CA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36" w:author="Administrator" w:date="2024-08-08T09:09:09Z">
              <w:r>
                <w:rPr>
                  <w:rFonts w:hint="eastAsia" w:ascii="宋体" w:hAnsi="宋体" w:eastAsia="宋体" w:cs="宋体"/>
                  <w:i w:val="0"/>
                  <w:color w:val="000000"/>
                  <w:kern w:val="0"/>
                  <w:sz w:val="20"/>
                  <w:szCs w:val="20"/>
                  <w:u w:val="none"/>
                  <w:lang w:val="en-US" w:eastAsia="zh-CN" w:bidi="ar"/>
                </w:rPr>
                <w:t>2070304</w:t>
              </w:r>
            </w:ins>
            <w:del w:id="6137" w:author="Administrator" w:date="2024-08-08T09:09:09Z">
              <w:r>
                <w:rPr>
                  <w:rFonts w:hint="eastAsia" w:ascii="宋体" w:hAnsi="宋体" w:eastAsia="宋体" w:cs="宋体"/>
                  <w:i w:val="0"/>
                  <w:iCs w:val="0"/>
                  <w:color w:val="000000"/>
                  <w:kern w:val="0"/>
                  <w:sz w:val="20"/>
                  <w:szCs w:val="20"/>
                  <w:u w:val="none"/>
                  <w:lang w:val="en-US" w:eastAsia="zh-CN" w:bidi="ar"/>
                </w:rPr>
                <w:delText>2070304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38" w:author="Administrator" w:date="2024-08-08T09:09: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A961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39" w:author="Administrator" w:date="2024-08-08T09:09:09Z">
              <w:r>
                <w:rPr>
                  <w:rFonts w:hint="eastAsia" w:ascii="宋体" w:hAnsi="宋体" w:eastAsia="宋体" w:cs="宋体"/>
                  <w:i w:val="0"/>
                  <w:color w:val="000000"/>
                  <w:kern w:val="0"/>
                  <w:sz w:val="20"/>
                  <w:szCs w:val="20"/>
                  <w:u w:val="none"/>
                  <w:lang w:val="en-US" w:eastAsia="zh-CN" w:bidi="ar"/>
                </w:rPr>
                <w:t xml:space="preserve">    运动项目管理</w:t>
              </w:r>
            </w:ins>
            <w:del w:id="6140"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运动项目管理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41" w:author="Administrator" w:date="2024-08-08T09:09: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6D9B89">
            <w:pPr>
              <w:jc w:val="right"/>
              <w:rPr>
                <w:rFonts w:hint="eastAsia" w:ascii="宋体" w:hAnsi="宋体" w:eastAsia="宋体" w:cs="宋体"/>
                <w:i w:val="0"/>
                <w:iCs w:val="0"/>
                <w:color w:val="000000"/>
                <w:sz w:val="20"/>
                <w:szCs w:val="20"/>
                <w:u w:val="none"/>
              </w:rPr>
            </w:pPr>
          </w:p>
        </w:tc>
      </w:tr>
      <w:tr w14:paraId="5ED1D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42"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42"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43"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F449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44" w:author="Administrator" w:date="2024-08-08T09:09:09Z">
              <w:r>
                <w:rPr>
                  <w:rFonts w:hint="eastAsia" w:ascii="宋体" w:hAnsi="宋体" w:eastAsia="宋体" w:cs="宋体"/>
                  <w:i w:val="0"/>
                  <w:color w:val="000000"/>
                  <w:kern w:val="0"/>
                  <w:sz w:val="20"/>
                  <w:szCs w:val="20"/>
                  <w:u w:val="none"/>
                  <w:lang w:val="en-US" w:eastAsia="zh-CN" w:bidi="ar"/>
                </w:rPr>
                <w:t>2070305</w:t>
              </w:r>
            </w:ins>
            <w:del w:id="6145" w:author="Administrator" w:date="2024-08-08T09:09:09Z">
              <w:r>
                <w:rPr>
                  <w:rFonts w:hint="eastAsia" w:ascii="宋体" w:hAnsi="宋体" w:eastAsia="宋体" w:cs="宋体"/>
                  <w:i w:val="0"/>
                  <w:iCs w:val="0"/>
                  <w:color w:val="000000"/>
                  <w:kern w:val="0"/>
                  <w:sz w:val="20"/>
                  <w:szCs w:val="20"/>
                  <w:u w:val="none"/>
                  <w:lang w:val="en-US" w:eastAsia="zh-CN" w:bidi="ar"/>
                </w:rPr>
                <w:delText>2070305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46"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BCD0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47" w:author="Administrator" w:date="2024-08-08T09:09:09Z">
              <w:r>
                <w:rPr>
                  <w:rFonts w:hint="eastAsia" w:ascii="宋体" w:hAnsi="宋体" w:eastAsia="宋体" w:cs="宋体"/>
                  <w:i w:val="0"/>
                  <w:color w:val="000000"/>
                  <w:kern w:val="0"/>
                  <w:sz w:val="20"/>
                  <w:szCs w:val="20"/>
                  <w:u w:val="none"/>
                  <w:lang w:val="en-US" w:eastAsia="zh-CN" w:bidi="ar"/>
                </w:rPr>
                <w:t xml:space="preserve">    体育竞赛</w:t>
              </w:r>
            </w:ins>
            <w:del w:id="6148" w:author="Administrator" w:date="2024-08-08T09:09:09Z">
              <w:r>
                <w:rPr>
                  <w:rFonts w:hint="eastAsia" w:ascii="宋体" w:hAnsi="宋体" w:eastAsia="宋体" w:cs="宋体"/>
                  <w:i w:val="0"/>
                  <w:iCs w:val="0"/>
                  <w:color w:val="000000"/>
                  <w:kern w:val="0"/>
                  <w:sz w:val="20"/>
                  <w:szCs w:val="20"/>
                  <w:u w:val="none"/>
                  <w:lang w:val="en-US" w:eastAsia="zh-CN" w:bidi="ar"/>
                </w:rPr>
                <w:delText xml:space="preserve">    体育竞赛</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49"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BE1121">
            <w:pPr>
              <w:jc w:val="right"/>
              <w:rPr>
                <w:rFonts w:hint="eastAsia" w:ascii="宋体" w:hAnsi="宋体" w:eastAsia="宋体" w:cs="宋体"/>
                <w:i w:val="0"/>
                <w:iCs w:val="0"/>
                <w:color w:val="000000"/>
                <w:sz w:val="20"/>
                <w:szCs w:val="20"/>
                <w:u w:val="none"/>
              </w:rPr>
            </w:pPr>
          </w:p>
        </w:tc>
      </w:tr>
      <w:tr w14:paraId="63092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50"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50"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51"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80AD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52" w:author="Administrator" w:date="2024-08-08T09:09:10Z">
              <w:r>
                <w:rPr>
                  <w:rFonts w:hint="eastAsia" w:ascii="宋体" w:hAnsi="宋体" w:eastAsia="宋体" w:cs="宋体"/>
                  <w:i w:val="0"/>
                  <w:color w:val="000000"/>
                  <w:kern w:val="0"/>
                  <w:sz w:val="20"/>
                  <w:szCs w:val="20"/>
                  <w:u w:val="none"/>
                  <w:lang w:val="en-US" w:eastAsia="zh-CN" w:bidi="ar"/>
                </w:rPr>
                <w:t>2070306</w:t>
              </w:r>
            </w:ins>
            <w:del w:id="6153" w:author="Administrator" w:date="2024-08-08T09:09:10Z">
              <w:r>
                <w:rPr>
                  <w:rFonts w:hint="eastAsia" w:ascii="宋体" w:hAnsi="宋体" w:eastAsia="宋体" w:cs="宋体"/>
                  <w:i w:val="0"/>
                  <w:iCs w:val="0"/>
                  <w:color w:val="000000"/>
                  <w:kern w:val="0"/>
                  <w:sz w:val="20"/>
                  <w:szCs w:val="20"/>
                  <w:u w:val="none"/>
                  <w:lang w:val="en-US" w:eastAsia="zh-CN" w:bidi="ar"/>
                </w:rPr>
                <w:delText>2070306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54"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3B09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55" w:author="Administrator" w:date="2024-08-08T09:09:10Z">
              <w:r>
                <w:rPr>
                  <w:rFonts w:hint="eastAsia" w:ascii="宋体" w:hAnsi="宋体" w:eastAsia="宋体" w:cs="宋体"/>
                  <w:i w:val="0"/>
                  <w:color w:val="000000"/>
                  <w:kern w:val="0"/>
                  <w:sz w:val="20"/>
                  <w:szCs w:val="20"/>
                  <w:u w:val="none"/>
                  <w:lang w:val="en-US" w:eastAsia="zh-CN" w:bidi="ar"/>
                </w:rPr>
                <w:t xml:space="preserve">    体育训练</w:t>
              </w:r>
            </w:ins>
            <w:del w:id="6156"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体育训练</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57"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D6D627">
            <w:pPr>
              <w:jc w:val="right"/>
              <w:rPr>
                <w:rFonts w:hint="eastAsia" w:ascii="宋体" w:hAnsi="宋体" w:eastAsia="宋体" w:cs="宋体"/>
                <w:i w:val="0"/>
                <w:iCs w:val="0"/>
                <w:color w:val="000000"/>
                <w:sz w:val="20"/>
                <w:szCs w:val="20"/>
                <w:u w:val="none"/>
              </w:rPr>
            </w:pPr>
          </w:p>
        </w:tc>
      </w:tr>
      <w:tr w14:paraId="3D749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58"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58"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59"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8AB6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60" w:author="Administrator" w:date="2024-08-08T09:09:10Z">
              <w:r>
                <w:rPr>
                  <w:rFonts w:hint="eastAsia" w:ascii="宋体" w:hAnsi="宋体" w:eastAsia="宋体" w:cs="宋体"/>
                  <w:i w:val="0"/>
                  <w:color w:val="000000"/>
                  <w:kern w:val="0"/>
                  <w:sz w:val="20"/>
                  <w:szCs w:val="20"/>
                  <w:u w:val="none"/>
                  <w:lang w:val="en-US" w:eastAsia="zh-CN" w:bidi="ar"/>
                </w:rPr>
                <w:t>2070307</w:t>
              </w:r>
            </w:ins>
            <w:del w:id="6161" w:author="Administrator" w:date="2024-08-08T09:09:10Z">
              <w:r>
                <w:rPr>
                  <w:rFonts w:hint="eastAsia" w:ascii="宋体" w:hAnsi="宋体" w:eastAsia="宋体" w:cs="宋体"/>
                  <w:i w:val="0"/>
                  <w:iCs w:val="0"/>
                  <w:color w:val="000000"/>
                  <w:kern w:val="0"/>
                  <w:sz w:val="20"/>
                  <w:szCs w:val="20"/>
                  <w:u w:val="none"/>
                  <w:lang w:val="en-US" w:eastAsia="zh-CN" w:bidi="ar"/>
                </w:rPr>
                <w:delText>2070307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62"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9BEC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63" w:author="Administrator" w:date="2024-08-08T09:09:10Z">
              <w:r>
                <w:rPr>
                  <w:rFonts w:hint="eastAsia" w:ascii="宋体" w:hAnsi="宋体" w:eastAsia="宋体" w:cs="宋体"/>
                  <w:i w:val="0"/>
                  <w:color w:val="000000"/>
                  <w:kern w:val="0"/>
                  <w:sz w:val="20"/>
                  <w:szCs w:val="20"/>
                  <w:u w:val="none"/>
                  <w:lang w:val="en-US" w:eastAsia="zh-CN" w:bidi="ar"/>
                </w:rPr>
                <w:t xml:space="preserve">    体育场馆</w:t>
              </w:r>
            </w:ins>
            <w:del w:id="6164"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体育场馆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65"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7449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166" w:author="Administrator" w:date="2024-08-08T09:09:10Z">
              <w:r>
                <w:rPr>
                  <w:rFonts w:hint="eastAsia" w:ascii="宋体" w:hAnsi="宋体" w:eastAsia="宋体" w:cs="宋体"/>
                  <w:i w:val="0"/>
                  <w:color w:val="000000"/>
                  <w:kern w:val="0"/>
                  <w:sz w:val="20"/>
                  <w:szCs w:val="20"/>
                  <w:u w:val="none"/>
                  <w:lang w:val="en-US" w:eastAsia="zh-CN" w:bidi="ar"/>
                </w:rPr>
                <w:t>446</w:t>
              </w:r>
            </w:ins>
            <w:del w:id="6167" w:author="Administrator" w:date="2024-08-08T09:09:10Z">
              <w:r>
                <w:rPr>
                  <w:rFonts w:hint="eastAsia" w:ascii="宋体" w:hAnsi="宋体" w:eastAsia="宋体" w:cs="宋体"/>
                  <w:i w:val="0"/>
                  <w:iCs w:val="0"/>
                  <w:color w:val="000000"/>
                  <w:kern w:val="0"/>
                  <w:sz w:val="20"/>
                  <w:szCs w:val="20"/>
                  <w:u w:val="none"/>
                  <w:lang w:val="en-US" w:eastAsia="zh-CN" w:bidi="ar"/>
                </w:rPr>
                <w:delText>438</w:delText>
              </w:r>
            </w:del>
          </w:p>
        </w:tc>
      </w:tr>
      <w:tr w14:paraId="659F3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68"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68"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69"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CC3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70" w:author="Administrator" w:date="2024-08-08T09:09:10Z">
              <w:r>
                <w:rPr>
                  <w:rFonts w:hint="eastAsia" w:ascii="宋体" w:hAnsi="宋体" w:eastAsia="宋体" w:cs="宋体"/>
                  <w:i w:val="0"/>
                  <w:color w:val="000000"/>
                  <w:kern w:val="0"/>
                  <w:sz w:val="20"/>
                  <w:szCs w:val="20"/>
                  <w:u w:val="none"/>
                  <w:lang w:val="en-US" w:eastAsia="zh-CN" w:bidi="ar"/>
                </w:rPr>
                <w:t>2070308</w:t>
              </w:r>
            </w:ins>
            <w:del w:id="6171" w:author="Administrator" w:date="2024-08-08T09:09:10Z">
              <w:r>
                <w:rPr>
                  <w:rFonts w:hint="eastAsia" w:ascii="宋体" w:hAnsi="宋体" w:eastAsia="宋体" w:cs="宋体"/>
                  <w:i w:val="0"/>
                  <w:iCs w:val="0"/>
                  <w:color w:val="000000"/>
                  <w:kern w:val="0"/>
                  <w:sz w:val="20"/>
                  <w:szCs w:val="20"/>
                  <w:u w:val="none"/>
                  <w:lang w:val="en-US" w:eastAsia="zh-CN" w:bidi="ar"/>
                </w:rPr>
                <w:delText>2070308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72"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9EBD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73" w:author="Administrator" w:date="2024-08-08T09:09:10Z">
              <w:r>
                <w:rPr>
                  <w:rFonts w:hint="eastAsia" w:ascii="宋体" w:hAnsi="宋体" w:eastAsia="宋体" w:cs="宋体"/>
                  <w:i w:val="0"/>
                  <w:color w:val="000000"/>
                  <w:kern w:val="0"/>
                  <w:sz w:val="20"/>
                  <w:szCs w:val="20"/>
                  <w:u w:val="none"/>
                  <w:lang w:val="en-US" w:eastAsia="zh-CN" w:bidi="ar"/>
                </w:rPr>
                <w:t xml:space="preserve">    群众体育</w:t>
              </w:r>
            </w:ins>
            <w:del w:id="6174"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群众体育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75"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6AEA0">
            <w:pPr>
              <w:jc w:val="right"/>
              <w:rPr>
                <w:rFonts w:hint="eastAsia" w:ascii="宋体" w:hAnsi="宋体" w:eastAsia="宋体" w:cs="宋体"/>
                <w:i w:val="0"/>
                <w:iCs w:val="0"/>
                <w:color w:val="000000"/>
                <w:sz w:val="20"/>
                <w:szCs w:val="20"/>
                <w:u w:val="none"/>
              </w:rPr>
            </w:pPr>
          </w:p>
        </w:tc>
      </w:tr>
      <w:tr w14:paraId="70700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76"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76"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77"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94D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78" w:author="Administrator" w:date="2024-08-08T09:09:10Z">
              <w:r>
                <w:rPr>
                  <w:rFonts w:hint="eastAsia" w:ascii="宋体" w:hAnsi="宋体" w:eastAsia="宋体" w:cs="宋体"/>
                  <w:i w:val="0"/>
                  <w:color w:val="000000"/>
                  <w:kern w:val="0"/>
                  <w:sz w:val="20"/>
                  <w:szCs w:val="20"/>
                  <w:u w:val="none"/>
                  <w:lang w:val="en-US" w:eastAsia="zh-CN" w:bidi="ar"/>
                </w:rPr>
                <w:t>2070309</w:t>
              </w:r>
            </w:ins>
            <w:del w:id="6179" w:author="Administrator" w:date="2024-08-08T09:09:10Z">
              <w:r>
                <w:rPr>
                  <w:rFonts w:hint="eastAsia" w:ascii="宋体" w:hAnsi="宋体" w:eastAsia="宋体" w:cs="宋体"/>
                  <w:i w:val="0"/>
                  <w:iCs w:val="0"/>
                  <w:color w:val="000000"/>
                  <w:kern w:val="0"/>
                  <w:sz w:val="20"/>
                  <w:szCs w:val="20"/>
                  <w:u w:val="none"/>
                  <w:lang w:val="en-US" w:eastAsia="zh-CN" w:bidi="ar"/>
                </w:rPr>
                <w:delText>2070309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80"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63E3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81" w:author="Administrator" w:date="2024-08-08T09:09:10Z">
              <w:r>
                <w:rPr>
                  <w:rFonts w:hint="eastAsia" w:ascii="宋体" w:hAnsi="宋体" w:eastAsia="宋体" w:cs="宋体"/>
                  <w:i w:val="0"/>
                  <w:color w:val="000000"/>
                  <w:kern w:val="0"/>
                  <w:sz w:val="20"/>
                  <w:szCs w:val="20"/>
                  <w:u w:val="none"/>
                  <w:lang w:val="en-US" w:eastAsia="zh-CN" w:bidi="ar"/>
                </w:rPr>
                <w:t xml:space="preserve">    体育交流与合作</w:t>
              </w:r>
            </w:ins>
            <w:del w:id="6182"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体育交流与合作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83"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6CC21E">
            <w:pPr>
              <w:jc w:val="right"/>
              <w:rPr>
                <w:rFonts w:hint="eastAsia" w:ascii="宋体" w:hAnsi="宋体" w:eastAsia="宋体" w:cs="宋体"/>
                <w:i w:val="0"/>
                <w:iCs w:val="0"/>
                <w:color w:val="000000"/>
                <w:sz w:val="20"/>
                <w:szCs w:val="20"/>
                <w:u w:val="none"/>
              </w:rPr>
            </w:pPr>
          </w:p>
        </w:tc>
      </w:tr>
      <w:tr w14:paraId="3BE6A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84"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84"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85"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86EB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86" w:author="Administrator" w:date="2024-08-08T09:09:10Z">
              <w:r>
                <w:rPr>
                  <w:rFonts w:hint="eastAsia" w:ascii="宋体" w:hAnsi="宋体" w:eastAsia="宋体" w:cs="宋体"/>
                  <w:i w:val="0"/>
                  <w:color w:val="000000"/>
                  <w:kern w:val="0"/>
                  <w:sz w:val="20"/>
                  <w:szCs w:val="20"/>
                  <w:u w:val="none"/>
                  <w:lang w:val="en-US" w:eastAsia="zh-CN" w:bidi="ar"/>
                </w:rPr>
                <w:t>2070399</w:t>
              </w:r>
            </w:ins>
            <w:del w:id="6187" w:author="Administrator" w:date="2024-08-08T09:09:10Z">
              <w:r>
                <w:rPr>
                  <w:rFonts w:hint="eastAsia" w:ascii="宋体" w:hAnsi="宋体" w:eastAsia="宋体" w:cs="宋体"/>
                  <w:i w:val="0"/>
                  <w:iCs w:val="0"/>
                  <w:color w:val="000000"/>
                  <w:kern w:val="0"/>
                  <w:sz w:val="20"/>
                  <w:szCs w:val="20"/>
                  <w:u w:val="none"/>
                  <w:lang w:val="en-US" w:eastAsia="zh-CN" w:bidi="ar"/>
                </w:rPr>
                <w:delText>2070399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88"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D00F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89" w:author="Administrator" w:date="2024-08-08T09:09:10Z">
              <w:r>
                <w:rPr>
                  <w:rFonts w:hint="eastAsia" w:ascii="宋体" w:hAnsi="宋体" w:eastAsia="宋体" w:cs="宋体"/>
                  <w:i w:val="0"/>
                  <w:color w:val="000000"/>
                  <w:kern w:val="0"/>
                  <w:sz w:val="20"/>
                  <w:szCs w:val="20"/>
                  <w:u w:val="none"/>
                  <w:lang w:val="en-US" w:eastAsia="zh-CN" w:bidi="ar"/>
                </w:rPr>
                <w:t xml:space="preserve">    其他体育支出</w:t>
              </w:r>
            </w:ins>
            <w:del w:id="6190"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其他体育支出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91"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98000F">
            <w:pPr>
              <w:widowControl/>
              <w:jc w:val="right"/>
              <w:textAlignment w:val="center"/>
              <w:rPr>
                <w:rFonts w:hint="eastAsia" w:ascii="宋体" w:hAnsi="宋体" w:eastAsia="宋体" w:cs="宋体"/>
                <w:i w:val="0"/>
                <w:iCs w:val="0"/>
                <w:color w:val="000000"/>
                <w:sz w:val="20"/>
                <w:szCs w:val="20"/>
                <w:u w:val="none"/>
              </w:rPr>
              <w:pPrChange w:id="6192" w:author="Administrator" w:date="2024-08-08T09:09:10Z">
                <w:pPr>
                  <w:jc w:val="right"/>
                </w:pPr>
              </w:pPrChange>
            </w:pPr>
            <w:ins w:id="6193" w:author="Administrator" w:date="2024-08-08T09:09:10Z">
              <w:r>
                <w:rPr>
                  <w:rFonts w:hint="eastAsia" w:ascii="宋体" w:hAnsi="宋体" w:eastAsia="宋体" w:cs="宋体"/>
                  <w:i w:val="0"/>
                  <w:color w:val="000000"/>
                  <w:kern w:val="0"/>
                  <w:sz w:val="20"/>
                  <w:szCs w:val="20"/>
                  <w:u w:val="none"/>
                  <w:lang w:val="en-US" w:eastAsia="zh-CN" w:bidi="ar"/>
                </w:rPr>
                <w:t>98</w:t>
              </w:r>
            </w:ins>
          </w:p>
        </w:tc>
      </w:tr>
      <w:tr w14:paraId="4B07B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194"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194"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95"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B27B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96" w:author="Administrator" w:date="2024-08-08T09:09:10Z">
              <w:r>
                <w:rPr>
                  <w:rFonts w:hint="eastAsia" w:ascii="宋体" w:hAnsi="宋体" w:eastAsia="宋体" w:cs="宋体"/>
                  <w:i w:val="0"/>
                  <w:color w:val="000000"/>
                  <w:kern w:val="0"/>
                  <w:sz w:val="20"/>
                  <w:szCs w:val="20"/>
                  <w:u w:val="none"/>
                  <w:lang w:val="en-US" w:eastAsia="zh-CN" w:bidi="ar"/>
                </w:rPr>
                <w:t>20706</w:t>
              </w:r>
            </w:ins>
            <w:del w:id="6197" w:author="Administrator" w:date="2024-08-08T09:09:10Z">
              <w:r>
                <w:rPr>
                  <w:rFonts w:hint="eastAsia" w:ascii="宋体" w:hAnsi="宋体" w:eastAsia="宋体" w:cs="宋体"/>
                  <w:i w:val="0"/>
                  <w:iCs w:val="0"/>
                  <w:color w:val="000000"/>
                  <w:kern w:val="0"/>
                  <w:sz w:val="20"/>
                  <w:szCs w:val="20"/>
                  <w:u w:val="none"/>
                  <w:lang w:val="en-US" w:eastAsia="zh-CN" w:bidi="ar"/>
                </w:rPr>
                <w:delText>20706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98"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6692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199" w:author="Administrator" w:date="2024-08-08T09:09:10Z">
              <w:r>
                <w:rPr>
                  <w:rFonts w:hint="eastAsia" w:ascii="宋体" w:hAnsi="宋体" w:eastAsia="宋体" w:cs="宋体"/>
                  <w:i w:val="0"/>
                  <w:color w:val="000000"/>
                  <w:kern w:val="0"/>
                  <w:sz w:val="20"/>
                  <w:szCs w:val="20"/>
                  <w:u w:val="none"/>
                  <w:lang w:val="en-US" w:eastAsia="zh-CN" w:bidi="ar"/>
                </w:rPr>
                <w:t xml:space="preserve">  新闻出版电影</w:t>
              </w:r>
            </w:ins>
            <w:del w:id="6200"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新闻出版电影</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01"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1B50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202" w:author="Administrator" w:date="2024-08-08T09:09:10Z">
              <w:r>
                <w:rPr>
                  <w:rFonts w:hint="eastAsia" w:ascii="宋体" w:hAnsi="宋体" w:eastAsia="宋体" w:cs="宋体"/>
                  <w:i w:val="0"/>
                  <w:color w:val="000000"/>
                  <w:kern w:val="0"/>
                  <w:sz w:val="20"/>
                  <w:szCs w:val="20"/>
                  <w:u w:val="none"/>
                  <w:lang w:val="en-US" w:eastAsia="zh-CN" w:bidi="ar"/>
                </w:rPr>
                <w:t>265</w:t>
              </w:r>
            </w:ins>
            <w:del w:id="6203" w:author="Administrator" w:date="2024-08-08T09:09:10Z">
              <w:r>
                <w:rPr>
                  <w:rFonts w:hint="eastAsia" w:ascii="宋体" w:hAnsi="宋体" w:eastAsia="宋体" w:cs="宋体"/>
                  <w:i w:val="0"/>
                  <w:iCs w:val="0"/>
                  <w:color w:val="000000"/>
                  <w:kern w:val="0"/>
                  <w:sz w:val="20"/>
                  <w:szCs w:val="20"/>
                  <w:u w:val="none"/>
                  <w:lang w:val="en-US" w:eastAsia="zh-CN" w:bidi="ar"/>
                </w:rPr>
                <w:delText>209</w:delText>
              </w:r>
            </w:del>
          </w:p>
        </w:tc>
      </w:tr>
      <w:tr w14:paraId="11B1F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04"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04"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05"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5136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06" w:author="Administrator" w:date="2024-08-08T09:09:10Z">
              <w:r>
                <w:rPr>
                  <w:rFonts w:hint="eastAsia" w:ascii="宋体" w:hAnsi="宋体" w:eastAsia="宋体" w:cs="宋体"/>
                  <w:i w:val="0"/>
                  <w:color w:val="000000"/>
                  <w:kern w:val="0"/>
                  <w:sz w:val="20"/>
                  <w:szCs w:val="20"/>
                  <w:u w:val="none"/>
                  <w:lang w:val="en-US" w:eastAsia="zh-CN" w:bidi="ar"/>
                </w:rPr>
                <w:t>2070601</w:t>
              </w:r>
            </w:ins>
            <w:del w:id="6207" w:author="Administrator" w:date="2024-08-08T09:09:10Z">
              <w:r>
                <w:rPr>
                  <w:rFonts w:hint="eastAsia" w:ascii="宋体" w:hAnsi="宋体" w:eastAsia="宋体" w:cs="宋体"/>
                  <w:i w:val="0"/>
                  <w:iCs w:val="0"/>
                  <w:color w:val="000000"/>
                  <w:kern w:val="0"/>
                  <w:sz w:val="20"/>
                  <w:szCs w:val="20"/>
                  <w:u w:val="none"/>
                  <w:lang w:val="en-US" w:eastAsia="zh-CN" w:bidi="ar"/>
                </w:rPr>
                <w:delText>2070601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08"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5618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09" w:author="Administrator" w:date="2024-08-08T09:09:10Z">
              <w:r>
                <w:rPr>
                  <w:rFonts w:hint="eastAsia" w:ascii="宋体" w:hAnsi="宋体" w:eastAsia="宋体" w:cs="宋体"/>
                  <w:i w:val="0"/>
                  <w:color w:val="000000"/>
                  <w:kern w:val="0"/>
                  <w:sz w:val="20"/>
                  <w:szCs w:val="20"/>
                  <w:u w:val="none"/>
                  <w:lang w:val="en-US" w:eastAsia="zh-CN" w:bidi="ar"/>
                </w:rPr>
                <w:t xml:space="preserve">    行政运行</w:t>
              </w:r>
            </w:ins>
            <w:del w:id="6210"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11"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6E4941">
            <w:pPr>
              <w:jc w:val="right"/>
              <w:rPr>
                <w:rFonts w:hint="eastAsia" w:ascii="宋体" w:hAnsi="宋体" w:eastAsia="宋体" w:cs="宋体"/>
                <w:i w:val="0"/>
                <w:iCs w:val="0"/>
                <w:color w:val="000000"/>
                <w:sz w:val="20"/>
                <w:szCs w:val="20"/>
                <w:u w:val="none"/>
              </w:rPr>
            </w:pPr>
          </w:p>
        </w:tc>
      </w:tr>
      <w:tr w14:paraId="24373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12"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12"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13"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1FDE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14" w:author="Administrator" w:date="2024-08-08T09:09:10Z">
              <w:r>
                <w:rPr>
                  <w:rFonts w:hint="eastAsia" w:ascii="宋体" w:hAnsi="宋体" w:eastAsia="宋体" w:cs="宋体"/>
                  <w:i w:val="0"/>
                  <w:color w:val="000000"/>
                  <w:kern w:val="0"/>
                  <w:sz w:val="20"/>
                  <w:szCs w:val="20"/>
                  <w:u w:val="none"/>
                  <w:lang w:val="en-US" w:eastAsia="zh-CN" w:bidi="ar"/>
                </w:rPr>
                <w:t>2070602</w:t>
              </w:r>
            </w:ins>
            <w:del w:id="6215" w:author="Administrator" w:date="2024-08-08T09:09:10Z">
              <w:r>
                <w:rPr>
                  <w:rFonts w:hint="eastAsia" w:ascii="宋体" w:hAnsi="宋体" w:eastAsia="宋体" w:cs="宋体"/>
                  <w:i w:val="0"/>
                  <w:iCs w:val="0"/>
                  <w:color w:val="000000"/>
                  <w:kern w:val="0"/>
                  <w:sz w:val="20"/>
                  <w:szCs w:val="20"/>
                  <w:u w:val="none"/>
                  <w:lang w:val="en-US" w:eastAsia="zh-CN" w:bidi="ar"/>
                </w:rPr>
                <w:delText>2070602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16"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213C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17" w:author="Administrator" w:date="2024-08-08T09:09:10Z">
              <w:r>
                <w:rPr>
                  <w:rFonts w:hint="eastAsia" w:ascii="宋体" w:hAnsi="宋体" w:eastAsia="宋体" w:cs="宋体"/>
                  <w:i w:val="0"/>
                  <w:color w:val="000000"/>
                  <w:kern w:val="0"/>
                  <w:sz w:val="20"/>
                  <w:szCs w:val="20"/>
                  <w:u w:val="none"/>
                  <w:lang w:val="en-US" w:eastAsia="zh-CN" w:bidi="ar"/>
                </w:rPr>
                <w:t xml:space="preserve">    一般行政管理事务</w:t>
              </w:r>
            </w:ins>
            <w:del w:id="6218"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19"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3E73B">
            <w:pPr>
              <w:jc w:val="right"/>
              <w:rPr>
                <w:rFonts w:hint="eastAsia" w:ascii="宋体" w:hAnsi="宋体" w:eastAsia="宋体" w:cs="宋体"/>
                <w:i w:val="0"/>
                <w:iCs w:val="0"/>
                <w:color w:val="000000"/>
                <w:sz w:val="20"/>
                <w:szCs w:val="20"/>
                <w:u w:val="none"/>
              </w:rPr>
            </w:pPr>
          </w:p>
        </w:tc>
      </w:tr>
      <w:tr w14:paraId="2AF5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20"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20"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21"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5601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22" w:author="Administrator" w:date="2024-08-08T09:09:10Z">
              <w:r>
                <w:rPr>
                  <w:rFonts w:hint="eastAsia" w:ascii="宋体" w:hAnsi="宋体" w:eastAsia="宋体" w:cs="宋体"/>
                  <w:i w:val="0"/>
                  <w:color w:val="000000"/>
                  <w:kern w:val="0"/>
                  <w:sz w:val="20"/>
                  <w:szCs w:val="20"/>
                  <w:u w:val="none"/>
                  <w:lang w:val="en-US" w:eastAsia="zh-CN" w:bidi="ar"/>
                </w:rPr>
                <w:t>2070603</w:t>
              </w:r>
            </w:ins>
            <w:del w:id="6223" w:author="Administrator" w:date="2024-08-08T09:09:10Z">
              <w:r>
                <w:rPr>
                  <w:rFonts w:hint="eastAsia" w:ascii="宋体" w:hAnsi="宋体" w:eastAsia="宋体" w:cs="宋体"/>
                  <w:i w:val="0"/>
                  <w:iCs w:val="0"/>
                  <w:color w:val="000000"/>
                  <w:kern w:val="0"/>
                  <w:sz w:val="20"/>
                  <w:szCs w:val="20"/>
                  <w:u w:val="none"/>
                  <w:lang w:val="en-US" w:eastAsia="zh-CN" w:bidi="ar"/>
                </w:rPr>
                <w:delText>2070603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24"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05BA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25" w:author="Administrator" w:date="2024-08-08T09:09:10Z">
              <w:r>
                <w:rPr>
                  <w:rFonts w:hint="eastAsia" w:ascii="宋体" w:hAnsi="宋体" w:eastAsia="宋体" w:cs="宋体"/>
                  <w:i w:val="0"/>
                  <w:color w:val="000000"/>
                  <w:kern w:val="0"/>
                  <w:sz w:val="20"/>
                  <w:szCs w:val="20"/>
                  <w:u w:val="none"/>
                  <w:lang w:val="en-US" w:eastAsia="zh-CN" w:bidi="ar"/>
                </w:rPr>
                <w:t xml:space="preserve">    机关服务</w:t>
              </w:r>
            </w:ins>
            <w:del w:id="6226"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27"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E7715F">
            <w:pPr>
              <w:jc w:val="right"/>
              <w:rPr>
                <w:rFonts w:hint="eastAsia" w:ascii="宋体" w:hAnsi="宋体" w:eastAsia="宋体" w:cs="宋体"/>
                <w:i w:val="0"/>
                <w:iCs w:val="0"/>
                <w:color w:val="000000"/>
                <w:sz w:val="20"/>
                <w:szCs w:val="20"/>
                <w:u w:val="none"/>
              </w:rPr>
            </w:pPr>
          </w:p>
        </w:tc>
      </w:tr>
      <w:tr w14:paraId="627B5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28"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228"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29"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1559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30" w:author="Administrator" w:date="2024-08-08T09:09:10Z">
              <w:r>
                <w:rPr>
                  <w:rFonts w:hint="eastAsia" w:ascii="宋体" w:hAnsi="宋体" w:eastAsia="宋体" w:cs="宋体"/>
                  <w:i w:val="0"/>
                  <w:color w:val="000000"/>
                  <w:kern w:val="0"/>
                  <w:sz w:val="20"/>
                  <w:szCs w:val="20"/>
                  <w:u w:val="none"/>
                  <w:lang w:val="en-US" w:eastAsia="zh-CN" w:bidi="ar"/>
                </w:rPr>
                <w:t>2070604</w:t>
              </w:r>
            </w:ins>
            <w:del w:id="6231" w:author="Administrator" w:date="2024-08-08T09:09:10Z">
              <w:r>
                <w:rPr>
                  <w:rFonts w:hint="eastAsia" w:ascii="宋体" w:hAnsi="宋体" w:eastAsia="宋体" w:cs="宋体"/>
                  <w:i w:val="0"/>
                  <w:iCs w:val="0"/>
                  <w:color w:val="000000"/>
                  <w:kern w:val="0"/>
                  <w:sz w:val="20"/>
                  <w:szCs w:val="20"/>
                  <w:u w:val="none"/>
                  <w:lang w:val="en-US" w:eastAsia="zh-CN" w:bidi="ar"/>
                </w:rPr>
                <w:delText>2070604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32"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55EA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33" w:author="Administrator" w:date="2024-08-08T09:09:10Z">
              <w:r>
                <w:rPr>
                  <w:rFonts w:hint="eastAsia" w:ascii="宋体" w:hAnsi="宋体" w:eastAsia="宋体" w:cs="宋体"/>
                  <w:i w:val="0"/>
                  <w:color w:val="000000"/>
                  <w:kern w:val="0"/>
                  <w:sz w:val="20"/>
                  <w:szCs w:val="20"/>
                  <w:u w:val="none"/>
                  <w:lang w:val="en-US" w:eastAsia="zh-CN" w:bidi="ar"/>
                </w:rPr>
                <w:t xml:space="preserve">    新闻通讯</w:t>
              </w:r>
            </w:ins>
            <w:del w:id="6234"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新闻通讯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35"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4FD781">
            <w:pPr>
              <w:jc w:val="right"/>
              <w:rPr>
                <w:rFonts w:hint="eastAsia" w:ascii="宋体" w:hAnsi="宋体" w:eastAsia="宋体" w:cs="宋体"/>
                <w:i w:val="0"/>
                <w:iCs w:val="0"/>
                <w:color w:val="000000"/>
                <w:sz w:val="20"/>
                <w:szCs w:val="20"/>
                <w:u w:val="none"/>
              </w:rPr>
            </w:pPr>
          </w:p>
        </w:tc>
      </w:tr>
      <w:tr w14:paraId="35611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36"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36"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37"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830E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38" w:author="Administrator" w:date="2024-08-08T09:09:10Z">
              <w:r>
                <w:rPr>
                  <w:rFonts w:hint="eastAsia" w:ascii="宋体" w:hAnsi="宋体" w:eastAsia="宋体" w:cs="宋体"/>
                  <w:i w:val="0"/>
                  <w:color w:val="000000"/>
                  <w:kern w:val="0"/>
                  <w:sz w:val="20"/>
                  <w:szCs w:val="20"/>
                  <w:u w:val="none"/>
                  <w:lang w:val="en-US" w:eastAsia="zh-CN" w:bidi="ar"/>
                </w:rPr>
                <w:t>2070605</w:t>
              </w:r>
            </w:ins>
            <w:del w:id="6239" w:author="Administrator" w:date="2024-08-08T09:09:10Z">
              <w:r>
                <w:rPr>
                  <w:rFonts w:hint="eastAsia" w:ascii="宋体" w:hAnsi="宋体" w:eastAsia="宋体" w:cs="宋体"/>
                  <w:i w:val="0"/>
                  <w:iCs w:val="0"/>
                  <w:color w:val="000000"/>
                  <w:kern w:val="0"/>
                  <w:sz w:val="20"/>
                  <w:szCs w:val="20"/>
                  <w:u w:val="none"/>
                  <w:lang w:val="en-US" w:eastAsia="zh-CN" w:bidi="ar"/>
                </w:rPr>
                <w:delText>2070605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40"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5666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41" w:author="Administrator" w:date="2024-08-08T09:09:10Z">
              <w:r>
                <w:rPr>
                  <w:rFonts w:hint="eastAsia" w:ascii="宋体" w:hAnsi="宋体" w:eastAsia="宋体" w:cs="宋体"/>
                  <w:i w:val="0"/>
                  <w:color w:val="000000"/>
                  <w:kern w:val="0"/>
                  <w:sz w:val="20"/>
                  <w:szCs w:val="20"/>
                  <w:u w:val="none"/>
                  <w:lang w:val="en-US" w:eastAsia="zh-CN" w:bidi="ar"/>
                </w:rPr>
                <w:t xml:space="preserve">    出版发行</w:t>
              </w:r>
            </w:ins>
            <w:del w:id="6242"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出版发行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43"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2C2763">
            <w:pPr>
              <w:widowControl/>
              <w:jc w:val="right"/>
              <w:textAlignment w:val="center"/>
              <w:rPr>
                <w:rFonts w:hint="eastAsia" w:ascii="宋体" w:hAnsi="宋体" w:eastAsia="宋体" w:cs="宋体"/>
                <w:i w:val="0"/>
                <w:iCs w:val="0"/>
                <w:color w:val="000000"/>
                <w:sz w:val="20"/>
                <w:szCs w:val="20"/>
                <w:u w:val="none"/>
              </w:rPr>
              <w:pPrChange w:id="6244" w:author="Administrator" w:date="2024-08-08T09:09:10Z">
                <w:pPr>
                  <w:jc w:val="right"/>
                </w:pPr>
              </w:pPrChange>
            </w:pPr>
            <w:ins w:id="6245" w:author="Administrator" w:date="2024-08-08T09:09:10Z">
              <w:r>
                <w:rPr>
                  <w:rFonts w:hint="eastAsia" w:ascii="宋体" w:hAnsi="宋体" w:eastAsia="宋体" w:cs="宋体"/>
                  <w:i w:val="0"/>
                  <w:color w:val="000000"/>
                  <w:kern w:val="0"/>
                  <w:sz w:val="20"/>
                  <w:szCs w:val="20"/>
                  <w:u w:val="none"/>
                  <w:lang w:val="en-US" w:eastAsia="zh-CN" w:bidi="ar"/>
                </w:rPr>
                <w:t>2</w:t>
              </w:r>
            </w:ins>
          </w:p>
        </w:tc>
      </w:tr>
      <w:tr w14:paraId="45048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46"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46"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47"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44EC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48" w:author="Administrator" w:date="2024-08-08T09:09:10Z">
              <w:r>
                <w:rPr>
                  <w:rFonts w:hint="eastAsia" w:ascii="宋体" w:hAnsi="宋体" w:eastAsia="宋体" w:cs="宋体"/>
                  <w:i w:val="0"/>
                  <w:color w:val="000000"/>
                  <w:kern w:val="0"/>
                  <w:sz w:val="20"/>
                  <w:szCs w:val="20"/>
                  <w:u w:val="none"/>
                  <w:lang w:val="en-US" w:eastAsia="zh-CN" w:bidi="ar"/>
                </w:rPr>
                <w:t>2070606</w:t>
              </w:r>
            </w:ins>
            <w:del w:id="6249" w:author="Administrator" w:date="2024-08-08T09:09:10Z">
              <w:r>
                <w:rPr>
                  <w:rFonts w:hint="eastAsia" w:ascii="宋体" w:hAnsi="宋体" w:eastAsia="宋体" w:cs="宋体"/>
                  <w:i w:val="0"/>
                  <w:iCs w:val="0"/>
                  <w:color w:val="000000"/>
                  <w:kern w:val="0"/>
                  <w:sz w:val="20"/>
                  <w:szCs w:val="20"/>
                  <w:u w:val="none"/>
                  <w:lang w:val="en-US" w:eastAsia="zh-CN" w:bidi="ar"/>
                </w:rPr>
                <w:delText>2070606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50"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BDEA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51" w:author="Administrator" w:date="2024-08-08T09:09:10Z">
              <w:r>
                <w:rPr>
                  <w:rFonts w:hint="eastAsia" w:ascii="宋体" w:hAnsi="宋体" w:eastAsia="宋体" w:cs="宋体"/>
                  <w:i w:val="0"/>
                  <w:color w:val="000000"/>
                  <w:kern w:val="0"/>
                  <w:sz w:val="20"/>
                  <w:szCs w:val="20"/>
                  <w:u w:val="none"/>
                  <w:lang w:val="en-US" w:eastAsia="zh-CN" w:bidi="ar"/>
                </w:rPr>
                <w:t xml:space="preserve">    版权管理</w:t>
              </w:r>
            </w:ins>
            <w:del w:id="6252"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版权管理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53"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7A5AC7">
            <w:pPr>
              <w:jc w:val="right"/>
              <w:rPr>
                <w:rFonts w:hint="eastAsia" w:ascii="宋体" w:hAnsi="宋体" w:eastAsia="宋体" w:cs="宋体"/>
                <w:i w:val="0"/>
                <w:iCs w:val="0"/>
                <w:color w:val="000000"/>
                <w:sz w:val="20"/>
                <w:szCs w:val="20"/>
                <w:u w:val="none"/>
              </w:rPr>
            </w:pPr>
          </w:p>
        </w:tc>
      </w:tr>
      <w:tr w14:paraId="554F1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54"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54"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55"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E6C6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56" w:author="Administrator" w:date="2024-08-08T09:09:10Z">
              <w:r>
                <w:rPr>
                  <w:rFonts w:hint="eastAsia" w:ascii="宋体" w:hAnsi="宋体" w:eastAsia="宋体" w:cs="宋体"/>
                  <w:i w:val="0"/>
                  <w:color w:val="000000"/>
                  <w:kern w:val="0"/>
                  <w:sz w:val="20"/>
                  <w:szCs w:val="20"/>
                  <w:u w:val="none"/>
                  <w:lang w:val="en-US" w:eastAsia="zh-CN" w:bidi="ar"/>
                </w:rPr>
                <w:t>2070607</w:t>
              </w:r>
            </w:ins>
            <w:del w:id="6257" w:author="Administrator" w:date="2024-08-08T09:09:10Z">
              <w:r>
                <w:rPr>
                  <w:rFonts w:hint="eastAsia" w:ascii="宋体" w:hAnsi="宋体" w:eastAsia="宋体" w:cs="宋体"/>
                  <w:i w:val="0"/>
                  <w:iCs w:val="0"/>
                  <w:color w:val="000000"/>
                  <w:kern w:val="0"/>
                  <w:sz w:val="20"/>
                  <w:szCs w:val="20"/>
                  <w:u w:val="none"/>
                  <w:lang w:val="en-US" w:eastAsia="zh-CN" w:bidi="ar"/>
                </w:rPr>
                <w:delText>2070607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58"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F79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59" w:author="Administrator" w:date="2024-08-08T09:09:10Z">
              <w:r>
                <w:rPr>
                  <w:rFonts w:hint="eastAsia" w:ascii="宋体" w:hAnsi="宋体" w:eastAsia="宋体" w:cs="宋体"/>
                  <w:i w:val="0"/>
                  <w:color w:val="000000"/>
                  <w:kern w:val="0"/>
                  <w:sz w:val="20"/>
                  <w:szCs w:val="20"/>
                  <w:u w:val="none"/>
                  <w:lang w:val="en-US" w:eastAsia="zh-CN" w:bidi="ar"/>
                </w:rPr>
                <w:t xml:space="preserve">    电影</w:t>
              </w:r>
            </w:ins>
            <w:del w:id="6260"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电影</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61"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6035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262" w:author="Administrator" w:date="2024-08-08T09:09:10Z">
              <w:r>
                <w:rPr>
                  <w:rFonts w:hint="eastAsia" w:ascii="宋体" w:hAnsi="宋体" w:eastAsia="宋体" w:cs="宋体"/>
                  <w:i w:val="0"/>
                  <w:color w:val="000000"/>
                  <w:kern w:val="0"/>
                  <w:sz w:val="20"/>
                  <w:szCs w:val="20"/>
                  <w:u w:val="none"/>
                  <w:lang w:val="en-US" w:eastAsia="zh-CN" w:bidi="ar"/>
                </w:rPr>
                <w:t>263</w:t>
              </w:r>
            </w:ins>
            <w:del w:id="6263" w:author="Administrator" w:date="2024-08-08T09:09:10Z">
              <w:r>
                <w:rPr>
                  <w:rFonts w:hint="eastAsia" w:ascii="宋体" w:hAnsi="宋体" w:eastAsia="宋体" w:cs="宋体"/>
                  <w:i w:val="0"/>
                  <w:iCs w:val="0"/>
                  <w:color w:val="000000"/>
                  <w:kern w:val="0"/>
                  <w:sz w:val="20"/>
                  <w:szCs w:val="20"/>
                  <w:u w:val="none"/>
                  <w:lang w:val="en-US" w:eastAsia="zh-CN" w:bidi="ar"/>
                </w:rPr>
                <w:delText>209</w:delText>
              </w:r>
            </w:del>
          </w:p>
        </w:tc>
      </w:tr>
      <w:tr w14:paraId="7721B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64" w:author="Administrator" w:date="2024-08-08T09:09: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64" w:author="Administrator" w:date="2024-08-08T09:09: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65" w:author="Administrator" w:date="2024-08-08T09:09: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2430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66" w:author="Administrator" w:date="2024-08-08T09:09:10Z">
              <w:r>
                <w:rPr>
                  <w:rFonts w:hint="eastAsia" w:ascii="宋体" w:hAnsi="宋体" w:eastAsia="宋体" w:cs="宋体"/>
                  <w:i w:val="0"/>
                  <w:color w:val="000000"/>
                  <w:kern w:val="0"/>
                  <w:sz w:val="20"/>
                  <w:szCs w:val="20"/>
                  <w:u w:val="none"/>
                  <w:lang w:val="en-US" w:eastAsia="zh-CN" w:bidi="ar"/>
                </w:rPr>
                <w:t>2070699</w:t>
              </w:r>
            </w:ins>
            <w:del w:id="6267" w:author="Administrator" w:date="2024-08-08T09:09:10Z">
              <w:r>
                <w:rPr>
                  <w:rFonts w:hint="eastAsia" w:ascii="宋体" w:hAnsi="宋体" w:eastAsia="宋体" w:cs="宋体"/>
                  <w:i w:val="0"/>
                  <w:iCs w:val="0"/>
                  <w:color w:val="000000"/>
                  <w:kern w:val="0"/>
                  <w:sz w:val="20"/>
                  <w:szCs w:val="20"/>
                  <w:u w:val="none"/>
                  <w:lang w:val="en-US" w:eastAsia="zh-CN" w:bidi="ar"/>
                </w:rPr>
                <w:delText>2070699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68" w:author="Administrator" w:date="2024-08-08T09:09: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9EBF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69" w:author="Administrator" w:date="2024-08-08T09:09:10Z">
              <w:r>
                <w:rPr>
                  <w:rFonts w:hint="eastAsia" w:ascii="宋体" w:hAnsi="宋体" w:eastAsia="宋体" w:cs="宋体"/>
                  <w:i w:val="0"/>
                  <w:color w:val="000000"/>
                  <w:kern w:val="0"/>
                  <w:sz w:val="20"/>
                  <w:szCs w:val="20"/>
                  <w:u w:val="none"/>
                  <w:lang w:val="en-US" w:eastAsia="zh-CN" w:bidi="ar"/>
                </w:rPr>
                <w:t xml:space="preserve">    其他新闻出版电影支出</w:t>
              </w:r>
            </w:ins>
            <w:del w:id="6270"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其他新闻出版电影支出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71" w:author="Administrator" w:date="2024-08-08T09:09: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75DE58">
            <w:pPr>
              <w:jc w:val="right"/>
              <w:rPr>
                <w:rFonts w:hint="eastAsia" w:ascii="宋体" w:hAnsi="宋体" w:eastAsia="宋体" w:cs="宋体"/>
                <w:i w:val="0"/>
                <w:iCs w:val="0"/>
                <w:color w:val="000000"/>
                <w:sz w:val="20"/>
                <w:szCs w:val="20"/>
                <w:u w:val="none"/>
              </w:rPr>
            </w:pPr>
          </w:p>
        </w:tc>
      </w:tr>
      <w:tr w14:paraId="04D7F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72"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72"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73"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7DAA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74" w:author="Administrator" w:date="2024-08-08T09:09:10Z">
              <w:r>
                <w:rPr>
                  <w:rFonts w:hint="eastAsia" w:ascii="宋体" w:hAnsi="宋体" w:eastAsia="宋体" w:cs="宋体"/>
                  <w:i w:val="0"/>
                  <w:color w:val="000000"/>
                  <w:kern w:val="0"/>
                  <w:sz w:val="20"/>
                  <w:szCs w:val="20"/>
                  <w:u w:val="none"/>
                  <w:lang w:val="en-US" w:eastAsia="zh-CN" w:bidi="ar"/>
                </w:rPr>
                <w:t>20708</w:t>
              </w:r>
            </w:ins>
            <w:del w:id="6275" w:author="Administrator" w:date="2024-08-08T09:09:10Z">
              <w:r>
                <w:rPr>
                  <w:rFonts w:hint="eastAsia" w:ascii="宋体" w:hAnsi="宋体" w:eastAsia="宋体" w:cs="宋体"/>
                  <w:i w:val="0"/>
                  <w:iCs w:val="0"/>
                  <w:color w:val="000000"/>
                  <w:kern w:val="0"/>
                  <w:sz w:val="20"/>
                  <w:szCs w:val="20"/>
                  <w:u w:val="none"/>
                  <w:lang w:val="en-US" w:eastAsia="zh-CN" w:bidi="ar"/>
                </w:rPr>
                <w:delText>20708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76"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DD5F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77" w:author="Administrator" w:date="2024-08-08T09:09:10Z">
              <w:r>
                <w:rPr>
                  <w:rFonts w:hint="eastAsia" w:ascii="宋体" w:hAnsi="宋体" w:eastAsia="宋体" w:cs="宋体"/>
                  <w:i w:val="0"/>
                  <w:color w:val="000000"/>
                  <w:kern w:val="0"/>
                  <w:sz w:val="20"/>
                  <w:szCs w:val="20"/>
                  <w:u w:val="none"/>
                  <w:lang w:val="en-US" w:eastAsia="zh-CN" w:bidi="ar"/>
                </w:rPr>
                <w:t xml:space="preserve">  广播电视</w:t>
              </w:r>
            </w:ins>
            <w:del w:id="6278" w:author="Administrator" w:date="2024-08-08T09:09:10Z">
              <w:r>
                <w:rPr>
                  <w:rFonts w:hint="eastAsia" w:ascii="宋体" w:hAnsi="宋体" w:eastAsia="宋体" w:cs="宋体"/>
                  <w:i w:val="0"/>
                  <w:iCs w:val="0"/>
                  <w:color w:val="000000"/>
                  <w:kern w:val="0"/>
                  <w:sz w:val="20"/>
                  <w:szCs w:val="20"/>
                  <w:u w:val="none"/>
                  <w:lang w:val="en-US" w:eastAsia="zh-CN" w:bidi="ar"/>
                </w:rPr>
                <w:delText xml:space="preserve">  广播电视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79"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20F4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280" w:author="Administrator" w:date="2024-08-08T09:09:10Z">
              <w:r>
                <w:rPr>
                  <w:rFonts w:hint="eastAsia" w:ascii="宋体" w:hAnsi="宋体" w:eastAsia="宋体" w:cs="宋体"/>
                  <w:i w:val="0"/>
                  <w:color w:val="000000"/>
                  <w:kern w:val="0"/>
                  <w:sz w:val="20"/>
                  <w:szCs w:val="20"/>
                  <w:u w:val="none"/>
                  <w:lang w:val="en-US" w:eastAsia="zh-CN" w:bidi="ar"/>
                </w:rPr>
                <w:t>849</w:t>
              </w:r>
            </w:ins>
            <w:del w:id="6281" w:author="Administrator" w:date="2024-08-08T09:09:10Z">
              <w:r>
                <w:rPr>
                  <w:rFonts w:hint="eastAsia" w:ascii="宋体" w:hAnsi="宋体" w:eastAsia="宋体" w:cs="宋体"/>
                  <w:i w:val="0"/>
                  <w:iCs w:val="0"/>
                  <w:color w:val="000000"/>
                  <w:kern w:val="0"/>
                  <w:sz w:val="20"/>
                  <w:szCs w:val="20"/>
                  <w:u w:val="none"/>
                  <w:lang w:val="en-US" w:eastAsia="zh-CN" w:bidi="ar"/>
                </w:rPr>
                <w:delText>777</w:delText>
              </w:r>
            </w:del>
          </w:p>
        </w:tc>
      </w:tr>
      <w:tr w14:paraId="02C0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82"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82"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83"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549C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84" w:author="Administrator" w:date="2024-08-08T09:09:11Z">
              <w:r>
                <w:rPr>
                  <w:rFonts w:hint="eastAsia" w:ascii="宋体" w:hAnsi="宋体" w:eastAsia="宋体" w:cs="宋体"/>
                  <w:i w:val="0"/>
                  <w:color w:val="000000"/>
                  <w:kern w:val="0"/>
                  <w:sz w:val="20"/>
                  <w:szCs w:val="20"/>
                  <w:u w:val="none"/>
                  <w:lang w:val="en-US" w:eastAsia="zh-CN" w:bidi="ar"/>
                </w:rPr>
                <w:t>2070801</w:t>
              </w:r>
            </w:ins>
            <w:del w:id="6285" w:author="Administrator" w:date="2024-08-08T09:09:11Z">
              <w:r>
                <w:rPr>
                  <w:rFonts w:hint="eastAsia" w:ascii="宋体" w:hAnsi="宋体" w:eastAsia="宋体" w:cs="宋体"/>
                  <w:i w:val="0"/>
                  <w:iCs w:val="0"/>
                  <w:color w:val="000000"/>
                  <w:kern w:val="0"/>
                  <w:sz w:val="20"/>
                  <w:szCs w:val="20"/>
                  <w:u w:val="none"/>
                  <w:lang w:val="en-US" w:eastAsia="zh-CN" w:bidi="ar"/>
                </w:rPr>
                <w:delText>2070801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86"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A59B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87" w:author="Administrator" w:date="2024-08-08T09:09:11Z">
              <w:r>
                <w:rPr>
                  <w:rFonts w:hint="eastAsia" w:ascii="宋体" w:hAnsi="宋体" w:eastAsia="宋体" w:cs="宋体"/>
                  <w:i w:val="0"/>
                  <w:color w:val="000000"/>
                  <w:kern w:val="0"/>
                  <w:sz w:val="20"/>
                  <w:szCs w:val="20"/>
                  <w:u w:val="none"/>
                  <w:lang w:val="en-US" w:eastAsia="zh-CN" w:bidi="ar"/>
                </w:rPr>
                <w:t xml:space="preserve">    行政运行</w:t>
              </w:r>
            </w:ins>
            <w:del w:id="6288"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89"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36F1D2">
            <w:pPr>
              <w:jc w:val="right"/>
              <w:rPr>
                <w:rFonts w:hint="eastAsia" w:ascii="宋体" w:hAnsi="宋体" w:eastAsia="宋体" w:cs="宋体"/>
                <w:i w:val="0"/>
                <w:iCs w:val="0"/>
                <w:color w:val="000000"/>
                <w:sz w:val="20"/>
                <w:szCs w:val="20"/>
                <w:u w:val="none"/>
              </w:rPr>
            </w:pPr>
          </w:p>
        </w:tc>
      </w:tr>
      <w:tr w14:paraId="2A080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90"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290"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91"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E775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92" w:author="Administrator" w:date="2024-08-08T09:09:11Z">
              <w:r>
                <w:rPr>
                  <w:rFonts w:hint="eastAsia" w:ascii="宋体" w:hAnsi="宋体" w:eastAsia="宋体" w:cs="宋体"/>
                  <w:i w:val="0"/>
                  <w:color w:val="000000"/>
                  <w:kern w:val="0"/>
                  <w:sz w:val="20"/>
                  <w:szCs w:val="20"/>
                  <w:u w:val="none"/>
                  <w:lang w:val="en-US" w:eastAsia="zh-CN" w:bidi="ar"/>
                </w:rPr>
                <w:t>2070802</w:t>
              </w:r>
            </w:ins>
            <w:del w:id="6293" w:author="Administrator" w:date="2024-08-08T09:09:11Z">
              <w:r>
                <w:rPr>
                  <w:rFonts w:hint="eastAsia" w:ascii="宋体" w:hAnsi="宋体" w:eastAsia="宋体" w:cs="宋体"/>
                  <w:i w:val="0"/>
                  <w:iCs w:val="0"/>
                  <w:color w:val="000000"/>
                  <w:kern w:val="0"/>
                  <w:sz w:val="20"/>
                  <w:szCs w:val="20"/>
                  <w:u w:val="none"/>
                  <w:lang w:val="en-US" w:eastAsia="zh-CN" w:bidi="ar"/>
                </w:rPr>
                <w:delText>2070802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94"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634D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295" w:author="Administrator" w:date="2024-08-08T09:09:11Z">
              <w:r>
                <w:rPr>
                  <w:rFonts w:hint="eastAsia" w:ascii="宋体" w:hAnsi="宋体" w:eastAsia="宋体" w:cs="宋体"/>
                  <w:i w:val="0"/>
                  <w:color w:val="000000"/>
                  <w:kern w:val="0"/>
                  <w:sz w:val="20"/>
                  <w:szCs w:val="20"/>
                  <w:u w:val="none"/>
                  <w:lang w:val="en-US" w:eastAsia="zh-CN" w:bidi="ar"/>
                </w:rPr>
                <w:t xml:space="preserve">    一般行政管理事务</w:t>
              </w:r>
            </w:ins>
            <w:del w:id="6296"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97"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93946A">
            <w:pPr>
              <w:jc w:val="right"/>
              <w:rPr>
                <w:rFonts w:hint="eastAsia" w:ascii="宋体" w:hAnsi="宋体" w:eastAsia="宋体" w:cs="宋体"/>
                <w:i w:val="0"/>
                <w:iCs w:val="0"/>
                <w:color w:val="000000"/>
                <w:sz w:val="20"/>
                <w:szCs w:val="20"/>
                <w:u w:val="none"/>
              </w:rPr>
            </w:pPr>
          </w:p>
        </w:tc>
      </w:tr>
      <w:tr w14:paraId="35340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298"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298"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299"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0DE7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00" w:author="Administrator" w:date="2024-08-08T09:09:11Z">
              <w:r>
                <w:rPr>
                  <w:rFonts w:hint="eastAsia" w:ascii="宋体" w:hAnsi="宋体" w:eastAsia="宋体" w:cs="宋体"/>
                  <w:i w:val="0"/>
                  <w:color w:val="000000"/>
                  <w:kern w:val="0"/>
                  <w:sz w:val="20"/>
                  <w:szCs w:val="20"/>
                  <w:u w:val="none"/>
                  <w:lang w:val="en-US" w:eastAsia="zh-CN" w:bidi="ar"/>
                </w:rPr>
                <w:t>2070803</w:t>
              </w:r>
            </w:ins>
            <w:del w:id="6301" w:author="Administrator" w:date="2024-08-08T09:09:11Z">
              <w:r>
                <w:rPr>
                  <w:rFonts w:hint="eastAsia" w:ascii="宋体" w:hAnsi="宋体" w:eastAsia="宋体" w:cs="宋体"/>
                  <w:i w:val="0"/>
                  <w:iCs w:val="0"/>
                  <w:color w:val="000000"/>
                  <w:kern w:val="0"/>
                  <w:sz w:val="20"/>
                  <w:szCs w:val="20"/>
                  <w:u w:val="none"/>
                  <w:lang w:val="en-US" w:eastAsia="zh-CN" w:bidi="ar"/>
                </w:rPr>
                <w:delText>2070803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02"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E6B6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03" w:author="Administrator" w:date="2024-08-08T09:09:11Z">
              <w:r>
                <w:rPr>
                  <w:rFonts w:hint="eastAsia" w:ascii="宋体" w:hAnsi="宋体" w:eastAsia="宋体" w:cs="宋体"/>
                  <w:i w:val="0"/>
                  <w:color w:val="000000"/>
                  <w:kern w:val="0"/>
                  <w:sz w:val="20"/>
                  <w:szCs w:val="20"/>
                  <w:u w:val="none"/>
                  <w:lang w:val="en-US" w:eastAsia="zh-CN" w:bidi="ar"/>
                </w:rPr>
                <w:t xml:space="preserve">    机关服务</w:t>
              </w:r>
            </w:ins>
            <w:del w:id="6304"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05"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985176">
            <w:pPr>
              <w:jc w:val="right"/>
              <w:rPr>
                <w:rFonts w:hint="eastAsia" w:ascii="宋体" w:hAnsi="宋体" w:eastAsia="宋体" w:cs="宋体"/>
                <w:i w:val="0"/>
                <w:iCs w:val="0"/>
                <w:color w:val="000000"/>
                <w:sz w:val="20"/>
                <w:szCs w:val="20"/>
                <w:u w:val="none"/>
              </w:rPr>
            </w:pPr>
          </w:p>
        </w:tc>
      </w:tr>
      <w:tr w14:paraId="6F109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06"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6306" w:author="Administrator" w:date="2024-08-08T09:09:1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07"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400B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08" w:author="Administrator" w:date="2024-08-08T09:09:11Z">
              <w:r>
                <w:rPr>
                  <w:rFonts w:hint="eastAsia" w:ascii="宋体" w:hAnsi="宋体" w:eastAsia="宋体" w:cs="宋体"/>
                  <w:i w:val="0"/>
                  <w:color w:val="000000"/>
                  <w:kern w:val="0"/>
                  <w:sz w:val="20"/>
                  <w:szCs w:val="20"/>
                  <w:u w:val="none"/>
                  <w:lang w:val="en-US" w:eastAsia="zh-CN" w:bidi="ar"/>
                </w:rPr>
                <w:t>2070806</w:t>
              </w:r>
            </w:ins>
            <w:del w:id="6309" w:author="Administrator" w:date="2024-08-08T09:09:11Z">
              <w:r>
                <w:rPr>
                  <w:rFonts w:hint="eastAsia" w:ascii="宋体" w:hAnsi="宋体" w:eastAsia="宋体" w:cs="宋体"/>
                  <w:i w:val="0"/>
                  <w:iCs w:val="0"/>
                  <w:color w:val="000000"/>
                  <w:kern w:val="0"/>
                  <w:sz w:val="20"/>
                  <w:szCs w:val="20"/>
                  <w:u w:val="none"/>
                  <w:lang w:val="en-US" w:eastAsia="zh-CN" w:bidi="ar"/>
                </w:rPr>
                <w:delText>2070806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10"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7039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11" w:author="Administrator" w:date="2024-08-08T09:09:11Z">
              <w:r>
                <w:rPr>
                  <w:rFonts w:hint="eastAsia" w:ascii="宋体" w:hAnsi="宋体" w:eastAsia="宋体" w:cs="宋体"/>
                  <w:i w:val="0"/>
                  <w:color w:val="000000"/>
                  <w:kern w:val="0"/>
                  <w:sz w:val="20"/>
                  <w:szCs w:val="20"/>
                  <w:u w:val="none"/>
                  <w:lang w:val="en-US" w:eastAsia="zh-CN" w:bidi="ar"/>
                </w:rPr>
                <w:t xml:space="preserve">    监测监管</w:t>
              </w:r>
            </w:ins>
            <w:del w:id="6312"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监测监管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13"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98603E">
            <w:pPr>
              <w:jc w:val="right"/>
              <w:rPr>
                <w:rFonts w:hint="eastAsia" w:ascii="宋体" w:hAnsi="宋体" w:eastAsia="宋体" w:cs="宋体"/>
                <w:i w:val="0"/>
                <w:iCs w:val="0"/>
                <w:color w:val="000000"/>
                <w:sz w:val="20"/>
                <w:szCs w:val="20"/>
                <w:u w:val="none"/>
              </w:rPr>
            </w:pPr>
          </w:p>
        </w:tc>
      </w:tr>
      <w:tr w14:paraId="25A9C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14"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6314" w:author="Administrator" w:date="2024-08-08T09:09:1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15"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6D35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16" w:author="Administrator" w:date="2024-08-08T09:09:11Z">
              <w:r>
                <w:rPr>
                  <w:rFonts w:hint="eastAsia" w:ascii="宋体" w:hAnsi="宋体" w:eastAsia="宋体" w:cs="宋体"/>
                  <w:i w:val="0"/>
                  <w:color w:val="000000"/>
                  <w:kern w:val="0"/>
                  <w:sz w:val="20"/>
                  <w:szCs w:val="20"/>
                  <w:u w:val="none"/>
                  <w:lang w:val="en-US" w:eastAsia="zh-CN" w:bidi="ar"/>
                </w:rPr>
                <w:t>2070807</w:t>
              </w:r>
            </w:ins>
            <w:del w:id="6317" w:author="Administrator" w:date="2024-08-08T09:09:11Z">
              <w:r>
                <w:rPr>
                  <w:rFonts w:hint="eastAsia" w:ascii="宋体" w:hAnsi="宋体" w:eastAsia="宋体" w:cs="宋体"/>
                  <w:i w:val="0"/>
                  <w:iCs w:val="0"/>
                  <w:color w:val="000000"/>
                  <w:kern w:val="0"/>
                  <w:sz w:val="20"/>
                  <w:szCs w:val="20"/>
                  <w:u w:val="none"/>
                  <w:lang w:val="en-US" w:eastAsia="zh-CN" w:bidi="ar"/>
                </w:rPr>
                <w:delText>2070807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18"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5198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19" w:author="Administrator" w:date="2024-08-08T09:09:11Z">
              <w:r>
                <w:rPr>
                  <w:rFonts w:hint="eastAsia" w:ascii="宋体" w:hAnsi="宋体" w:eastAsia="宋体" w:cs="宋体"/>
                  <w:i w:val="0"/>
                  <w:color w:val="000000"/>
                  <w:kern w:val="0"/>
                  <w:sz w:val="20"/>
                  <w:szCs w:val="20"/>
                  <w:u w:val="none"/>
                  <w:lang w:val="en-US" w:eastAsia="zh-CN" w:bidi="ar"/>
                </w:rPr>
                <w:t xml:space="preserve">    传输发射</w:t>
              </w:r>
            </w:ins>
            <w:del w:id="6320"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传输发射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21"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CD658">
            <w:pPr>
              <w:jc w:val="right"/>
              <w:rPr>
                <w:rFonts w:hint="eastAsia" w:ascii="宋体" w:hAnsi="宋体" w:eastAsia="宋体" w:cs="宋体"/>
                <w:i w:val="0"/>
                <w:iCs w:val="0"/>
                <w:color w:val="000000"/>
                <w:sz w:val="20"/>
                <w:szCs w:val="20"/>
                <w:u w:val="none"/>
              </w:rPr>
            </w:pPr>
          </w:p>
        </w:tc>
      </w:tr>
      <w:tr w14:paraId="6AF45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22"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6322" w:author="Administrator" w:date="2024-08-08T09:09:1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23"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F054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24" w:author="Administrator" w:date="2024-08-08T09:09:11Z">
              <w:r>
                <w:rPr>
                  <w:rFonts w:hint="eastAsia" w:ascii="宋体" w:hAnsi="宋体" w:eastAsia="宋体" w:cs="宋体"/>
                  <w:i w:val="0"/>
                  <w:color w:val="000000"/>
                  <w:kern w:val="0"/>
                  <w:sz w:val="20"/>
                  <w:szCs w:val="20"/>
                  <w:u w:val="none"/>
                  <w:lang w:val="en-US" w:eastAsia="zh-CN" w:bidi="ar"/>
                </w:rPr>
                <w:t>2070808</w:t>
              </w:r>
            </w:ins>
            <w:del w:id="6325" w:author="Administrator" w:date="2024-08-08T09:09:11Z">
              <w:r>
                <w:rPr>
                  <w:rFonts w:hint="eastAsia" w:ascii="宋体" w:hAnsi="宋体" w:eastAsia="宋体" w:cs="宋体"/>
                  <w:i w:val="0"/>
                  <w:iCs w:val="0"/>
                  <w:color w:val="000000"/>
                  <w:kern w:val="0"/>
                  <w:sz w:val="20"/>
                  <w:szCs w:val="20"/>
                  <w:u w:val="none"/>
                  <w:lang w:val="en-US" w:eastAsia="zh-CN" w:bidi="ar"/>
                </w:rPr>
                <w:delText>2070808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26"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281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27" w:author="Administrator" w:date="2024-08-08T09:09:11Z">
              <w:r>
                <w:rPr>
                  <w:rFonts w:hint="eastAsia" w:ascii="宋体" w:hAnsi="宋体" w:eastAsia="宋体" w:cs="宋体"/>
                  <w:i w:val="0"/>
                  <w:color w:val="000000"/>
                  <w:kern w:val="0"/>
                  <w:sz w:val="20"/>
                  <w:szCs w:val="20"/>
                  <w:u w:val="none"/>
                  <w:lang w:val="en-US" w:eastAsia="zh-CN" w:bidi="ar"/>
                </w:rPr>
                <w:t xml:space="preserve">    广播电视事务</w:t>
              </w:r>
            </w:ins>
            <w:del w:id="6328"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广播电视事务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29"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5993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330" w:author="Administrator" w:date="2024-08-08T09:09:11Z">
              <w:r>
                <w:rPr>
                  <w:rFonts w:hint="eastAsia" w:ascii="宋体" w:hAnsi="宋体" w:eastAsia="宋体" w:cs="宋体"/>
                  <w:i w:val="0"/>
                  <w:color w:val="000000"/>
                  <w:kern w:val="0"/>
                  <w:sz w:val="20"/>
                  <w:szCs w:val="20"/>
                  <w:u w:val="none"/>
                  <w:lang w:val="en-US" w:eastAsia="zh-CN" w:bidi="ar"/>
                </w:rPr>
                <w:t>794</w:t>
              </w:r>
            </w:ins>
            <w:del w:id="6331" w:author="Administrator" w:date="2024-08-08T09:09:11Z">
              <w:r>
                <w:rPr>
                  <w:rFonts w:hint="eastAsia" w:ascii="宋体" w:hAnsi="宋体" w:eastAsia="宋体" w:cs="宋体"/>
                  <w:i w:val="0"/>
                  <w:iCs w:val="0"/>
                  <w:color w:val="000000"/>
                  <w:kern w:val="0"/>
                  <w:sz w:val="20"/>
                  <w:szCs w:val="20"/>
                  <w:u w:val="none"/>
                  <w:lang w:val="en-US" w:eastAsia="zh-CN" w:bidi="ar"/>
                </w:rPr>
                <w:delText>729</w:delText>
              </w:r>
            </w:del>
          </w:p>
        </w:tc>
      </w:tr>
      <w:tr w14:paraId="36456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32"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32"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33"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1B10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34" w:author="Administrator" w:date="2024-08-08T09:09:11Z">
              <w:r>
                <w:rPr>
                  <w:rFonts w:hint="eastAsia" w:ascii="宋体" w:hAnsi="宋体" w:eastAsia="宋体" w:cs="宋体"/>
                  <w:i w:val="0"/>
                  <w:color w:val="000000"/>
                  <w:kern w:val="0"/>
                  <w:sz w:val="20"/>
                  <w:szCs w:val="20"/>
                  <w:u w:val="none"/>
                  <w:lang w:val="en-US" w:eastAsia="zh-CN" w:bidi="ar"/>
                </w:rPr>
                <w:t>2070899</w:t>
              </w:r>
            </w:ins>
            <w:del w:id="6335" w:author="Administrator" w:date="2024-08-08T09:09:11Z">
              <w:r>
                <w:rPr>
                  <w:rFonts w:hint="eastAsia" w:ascii="宋体" w:hAnsi="宋体" w:eastAsia="宋体" w:cs="宋体"/>
                  <w:i w:val="0"/>
                  <w:iCs w:val="0"/>
                  <w:color w:val="000000"/>
                  <w:kern w:val="0"/>
                  <w:sz w:val="20"/>
                  <w:szCs w:val="20"/>
                  <w:u w:val="none"/>
                  <w:lang w:val="en-US" w:eastAsia="zh-CN" w:bidi="ar"/>
                </w:rPr>
                <w:delText>2070899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36"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F689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37" w:author="Administrator" w:date="2024-08-08T09:09:11Z">
              <w:r>
                <w:rPr>
                  <w:rFonts w:hint="eastAsia" w:ascii="宋体" w:hAnsi="宋体" w:eastAsia="宋体" w:cs="宋体"/>
                  <w:i w:val="0"/>
                  <w:color w:val="000000"/>
                  <w:kern w:val="0"/>
                  <w:sz w:val="20"/>
                  <w:szCs w:val="20"/>
                  <w:u w:val="none"/>
                  <w:lang w:val="en-US" w:eastAsia="zh-CN" w:bidi="ar"/>
                </w:rPr>
                <w:t xml:space="preserve">    其他广播电视支出</w:t>
              </w:r>
            </w:ins>
            <w:del w:id="6338"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其他广播电视支出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39"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9FFC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340" w:author="Administrator" w:date="2024-08-08T09:09:11Z">
              <w:r>
                <w:rPr>
                  <w:rFonts w:hint="eastAsia" w:ascii="宋体" w:hAnsi="宋体" w:eastAsia="宋体" w:cs="宋体"/>
                  <w:i w:val="0"/>
                  <w:color w:val="000000"/>
                  <w:kern w:val="0"/>
                  <w:sz w:val="20"/>
                  <w:szCs w:val="20"/>
                  <w:u w:val="none"/>
                  <w:lang w:val="en-US" w:eastAsia="zh-CN" w:bidi="ar"/>
                </w:rPr>
                <w:t>55</w:t>
              </w:r>
            </w:ins>
            <w:del w:id="6341" w:author="Administrator" w:date="2024-08-08T09:09:11Z">
              <w:r>
                <w:rPr>
                  <w:rFonts w:hint="eastAsia" w:ascii="宋体" w:hAnsi="宋体" w:eastAsia="宋体" w:cs="宋体"/>
                  <w:i w:val="0"/>
                  <w:iCs w:val="0"/>
                  <w:color w:val="000000"/>
                  <w:kern w:val="0"/>
                  <w:sz w:val="20"/>
                  <w:szCs w:val="20"/>
                  <w:u w:val="none"/>
                  <w:lang w:val="en-US" w:eastAsia="zh-CN" w:bidi="ar"/>
                </w:rPr>
                <w:delText>48</w:delText>
              </w:r>
            </w:del>
          </w:p>
        </w:tc>
      </w:tr>
      <w:tr w14:paraId="5A729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42"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342"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43"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3812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44" w:author="Administrator" w:date="2024-08-08T09:09:11Z">
              <w:r>
                <w:rPr>
                  <w:rFonts w:hint="eastAsia" w:ascii="宋体" w:hAnsi="宋体" w:eastAsia="宋体" w:cs="宋体"/>
                  <w:i w:val="0"/>
                  <w:color w:val="000000"/>
                  <w:kern w:val="0"/>
                  <w:sz w:val="20"/>
                  <w:szCs w:val="20"/>
                  <w:u w:val="none"/>
                  <w:lang w:val="en-US" w:eastAsia="zh-CN" w:bidi="ar"/>
                </w:rPr>
                <w:t>20799</w:t>
              </w:r>
            </w:ins>
            <w:del w:id="6345" w:author="Administrator" w:date="2024-08-08T09:09:11Z">
              <w:r>
                <w:rPr>
                  <w:rFonts w:hint="eastAsia" w:ascii="宋体" w:hAnsi="宋体" w:eastAsia="宋体" w:cs="宋体"/>
                  <w:i w:val="0"/>
                  <w:iCs w:val="0"/>
                  <w:color w:val="000000"/>
                  <w:kern w:val="0"/>
                  <w:sz w:val="20"/>
                  <w:szCs w:val="20"/>
                  <w:u w:val="none"/>
                  <w:lang w:val="en-US" w:eastAsia="zh-CN" w:bidi="ar"/>
                </w:rPr>
                <w:delText>20799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46"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2136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47" w:author="Administrator" w:date="2024-08-08T09:09:11Z">
              <w:r>
                <w:rPr>
                  <w:rFonts w:hint="eastAsia" w:ascii="宋体" w:hAnsi="宋体" w:eastAsia="宋体" w:cs="宋体"/>
                  <w:i w:val="0"/>
                  <w:color w:val="000000"/>
                  <w:kern w:val="0"/>
                  <w:sz w:val="20"/>
                  <w:szCs w:val="20"/>
                  <w:u w:val="none"/>
                  <w:lang w:val="en-US" w:eastAsia="zh-CN" w:bidi="ar"/>
                </w:rPr>
                <w:t xml:space="preserve">  其他文化旅游体育与传媒支出(款)</w:t>
              </w:r>
            </w:ins>
            <w:del w:id="6348"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其他文化旅游体育与传媒支出(款)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49"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1B55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350" w:author="Administrator" w:date="2024-08-08T09:09:11Z">
              <w:r>
                <w:rPr>
                  <w:rFonts w:hint="eastAsia" w:ascii="宋体" w:hAnsi="宋体" w:eastAsia="宋体" w:cs="宋体"/>
                  <w:i w:val="0"/>
                  <w:color w:val="000000"/>
                  <w:kern w:val="0"/>
                  <w:sz w:val="20"/>
                  <w:szCs w:val="20"/>
                  <w:u w:val="none"/>
                  <w:lang w:val="en-US" w:eastAsia="zh-CN" w:bidi="ar"/>
                </w:rPr>
                <w:t>922</w:t>
              </w:r>
            </w:ins>
            <w:del w:id="6351" w:author="Administrator" w:date="2024-08-08T09:09:11Z">
              <w:r>
                <w:rPr>
                  <w:rFonts w:hint="eastAsia" w:ascii="宋体" w:hAnsi="宋体" w:eastAsia="宋体" w:cs="宋体"/>
                  <w:i w:val="0"/>
                  <w:iCs w:val="0"/>
                  <w:color w:val="000000"/>
                  <w:kern w:val="0"/>
                  <w:sz w:val="20"/>
                  <w:szCs w:val="20"/>
                  <w:u w:val="none"/>
                  <w:lang w:val="en-US" w:eastAsia="zh-CN" w:bidi="ar"/>
                </w:rPr>
                <w:delText>5,772</w:delText>
              </w:r>
            </w:del>
          </w:p>
        </w:tc>
      </w:tr>
      <w:tr w14:paraId="05B35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52"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52"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53"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1060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54" w:author="Administrator" w:date="2024-08-08T09:09:11Z">
              <w:r>
                <w:rPr>
                  <w:rFonts w:hint="eastAsia" w:ascii="宋体" w:hAnsi="宋体" w:eastAsia="宋体" w:cs="宋体"/>
                  <w:i w:val="0"/>
                  <w:color w:val="000000"/>
                  <w:kern w:val="0"/>
                  <w:sz w:val="20"/>
                  <w:szCs w:val="20"/>
                  <w:u w:val="none"/>
                  <w:lang w:val="en-US" w:eastAsia="zh-CN" w:bidi="ar"/>
                </w:rPr>
                <w:t>2079902</w:t>
              </w:r>
            </w:ins>
            <w:del w:id="6355" w:author="Administrator" w:date="2024-08-08T09:09:11Z">
              <w:r>
                <w:rPr>
                  <w:rFonts w:hint="eastAsia" w:ascii="宋体" w:hAnsi="宋体" w:eastAsia="宋体" w:cs="宋体"/>
                  <w:i w:val="0"/>
                  <w:iCs w:val="0"/>
                  <w:color w:val="000000"/>
                  <w:kern w:val="0"/>
                  <w:sz w:val="20"/>
                  <w:szCs w:val="20"/>
                  <w:u w:val="none"/>
                  <w:lang w:val="en-US" w:eastAsia="zh-CN" w:bidi="ar"/>
                </w:rPr>
                <w:delText>2079902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56"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BDE8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57" w:author="Administrator" w:date="2024-08-08T09:09:11Z">
              <w:r>
                <w:rPr>
                  <w:rFonts w:hint="eastAsia" w:ascii="宋体" w:hAnsi="宋体" w:eastAsia="宋体" w:cs="宋体"/>
                  <w:i w:val="0"/>
                  <w:color w:val="000000"/>
                  <w:kern w:val="0"/>
                  <w:sz w:val="20"/>
                  <w:szCs w:val="20"/>
                  <w:u w:val="none"/>
                  <w:lang w:val="en-US" w:eastAsia="zh-CN" w:bidi="ar"/>
                </w:rPr>
                <w:t xml:space="preserve">    宣传文化发展专项支出</w:t>
              </w:r>
            </w:ins>
            <w:del w:id="6358"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宣传文化发展专项支出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59"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97A21F">
            <w:pPr>
              <w:jc w:val="right"/>
              <w:rPr>
                <w:rFonts w:hint="eastAsia" w:ascii="宋体" w:hAnsi="宋体" w:eastAsia="宋体" w:cs="宋体"/>
                <w:i w:val="0"/>
                <w:iCs w:val="0"/>
                <w:color w:val="000000"/>
                <w:sz w:val="20"/>
                <w:szCs w:val="20"/>
                <w:u w:val="none"/>
              </w:rPr>
            </w:pPr>
          </w:p>
        </w:tc>
      </w:tr>
      <w:tr w14:paraId="6C575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60"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60"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61"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EF2A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62" w:author="Administrator" w:date="2024-08-08T09:09:11Z">
              <w:r>
                <w:rPr>
                  <w:rFonts w:hint="eastAsia" w:ascii="宋体" w:hAnsi="宋体" w:eastAsia="宋体" w:cs="宋体"/>
                  <w:i w:val="0"/>
                  <w:color w:val="000000"/>
                  <w:kern w:val="0"/>
                  <w:sz w:val="20"/>
                  <w:szCs w:val="20"/>
                  <w:u w:val="none"/>
                  <w:lang w:val="en-US" w:eastAsia="zh-CN" w:bidi="ar"/>
                </w:rPr>
                <w:t>2079903</w:t>
              </w:r>
            </w:ins>
            <w:del w:id="6363" w:author="Administrator" w:date="2024-08-08T09:09:11Z">
              <w:r>
                <w:rPr>
                  <w:rFonts w:hint="eastAsia" w:ascii="宋体" w:hAnsi="宋体" w:eastAsia="宋体" w:cs="宋体"/>
                  <w:i w:val="0"/>
                  <w:iCs w:val="0"/>
                  <w:color w:val="000000"/>
                  <w:kern w:val="0"/>
                  <w:sz w:val="20"/>
                  <w:szCs w:val="20"/>
                  <w:u w:val="none"/>
                  <w:lang w:val="en-US" w:eastAsia="zh-CN" w:bidi="ar"/>
                </w:rPr>
                <w:delText>2079903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64"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AF94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65" w:author="Administrator" w:date="2024-08-08T09:09:11Z">
              <w:r>
                <w:rPr>
                  <w:rFonts w:hint="eastAsia" w:ascii="宋体" w:hAnsi="宋体" w:eastAsia="宋体" w:cs="宋体"/>
                  <w:i w:val="0"/>
                  <w:color w:val="000000"/>
                  <w:kern w:val="0"/>
                  <w:sz w:val="20"/>
                  <w:szCs w:val="20"/>
                  <w:u w:val="none"/>
                  <w:lang w:val="en-US" w:eastAsia="zh-CN" w:bidi="ar"/>
                </w:rPr>
                <w:t xml:space="preserve">    文化产业发展专项支出</w:t>
              </w:r>
            </w:ins>
            <w:del w:id="6366"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文化产业发展专项支出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67"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594F24">
            <w:pPr>
              <w:jc w:val="right"/>
              <w:rPr>
                <w:rFonts w:hint="eastAsia" w:ascii="宋体" w:hAnsi="宋体" w:eastAsia="宋体" w:cs="宋体"/>
                <w:i w:val="0"/>
                <w:iCs w:val="0"/>
                <w:color w:val="000000"/>
                <w:sz w:val="20"/>
                <w:szCs w:val="20"/>
                <w:u w:val="none"/>
              </w:rPr>
            </w:pPr>
          </w:p>
        </w:tc>
      </w:tr>
      <w:tr w14:paraId="410E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68"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68"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69"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188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70" w:author="Administrator" w:date="2024-08-08T09:09:11Z">
              <w:r>
                <w:rPr>
                  <w:rFonts w:hint="eastAsia" w:ascii="宋体" w:hAnsi="宋体" w:eastAsia="宋体" w:cs="宋体"/>
                  <w:i w:val="0"/>
                  <w:color w:val="000000"/>
                  <w:kern w:val="0"/>
                  <w:sz w:val="20"/>
                  <w:szCs w:val="20"/>
                  <w:u w:val="none"/>
                  <w:lang w:val="en-US" w:eastAsia="zh-CN" w:bidi="ar"/>
                </w:rPr>
                <w:t>2079999</w:t>
              </w:r>
            </w:ins>
            <w:del w:id="6371" w:author="Administrator" w:date="2024-08-08T09:09:11Z">
              <w:r>
                <w:rPr>
                  <w:rFonts w:hint="eastAsia" w:ascii="宋体" w:hAnsi="宋体" w:eastAsia="宋体" w:cs="宋体"/>
                  <w:i w:val="0"/>
                  <w:iCs w:val="0"/>
                  <w:color w:val="000000"/>
                  <w:kern w:val="0"/>
                  <w:sz w:val="20"/>
                  <w:szCs w:val="20"/>
                  <w:u w:val="none"/>
                  <w:lang w:val="en-US" w:eastAsia="zh-CN" w:bidi="ar"/>
                </w:rPr>
                <w:delText>2079999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72"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8ADE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73" w:author="Administrator" w:date="2024-08-08T09:09:11Z">
              <w:r>
                <w:rPr>
                  <w:rFonts w:hint="eastAsia" w:ascii="宋体" w:hAnsi="宋体" w:eastAsia="宋体" w:cs="宋体"/>
                  <w:i w:val="0"/>
                  <w:color w:val="000000"/>
                  <w:kern w:val="0"/>
                  <w:sz w:val="20"/>
                  <w:szCs w:val="20"/>
                  <w:u w:val="none"/>
                  <w:lang w:val="en-US" w:eastAsia="zh-CN" w:bidi="ar"/>
                </w:rPr>
                <w:t xml:space="preserve">    其他文化旅游体育与传媒支出(项)</w:t>
              </w:r>
            </w:ins>
            <w:del w:id="6374"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其他文化旅游体育与传媒支出(项)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75"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036C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376" w:author="Administrator" w:date="2024-08-08T09:09:11Z">
              <w:r>
                <w:rPr>
                  <w:rFonts w:hint="eastAsia" w:ascii="宋体" w:hAnsi="宋体" w:eastAsia="宋体" w:cs="宋体"/>
                  <w:i w:val="0"/>
                  <w:color w:val="000000"/>
                  <w:kern w:val="0"/>
                  <w:sz w:val="20"/>
                  <w:szCs w:val="20"/>
                  <w:u w:val="none"/>
                  <w:lang w:val="en-US" w:eastAsia="zh-CN" w:bidi="ar"/>
                </w:rPr>
                <w:t>922</w:t>
              </w:r>
            </w:ins>
            <w:del w:id="6377" w:author="Administrator" w:date="2024-08-08T09:09:11Z">
              <w:r>
                <w:rPr>
                  <w:rFonts w:hint="eastAsia" w:ascii="宋体" w:hAnsi="宋体" w:eastAsia="宋体" w:cs="宋体"/>
                  <w:i w:val="0"/>
                  <w:iCs w:val="0"/>
                  <w:color w:val="000000"/>
                  <w:kern w:val="0"/>
                  <w:sz w:val="20"/>
                  <w:szCs w:val="20"/>
                  <w:u w:val="none"/>
                  <w:lang w:val="en-US" w:eastAsia="zh-CN" w:bidi="ar"/>
                </w:rPr>
                <w:delText>5,772</w:delText>
              </w:r>
            </w:del>
          </w:p>
        </w:tc>
      </w:tr>
      <w:tr w14:paraId="06802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78"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78"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79"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B5D5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80" w:author="Administrator" w:date="2024-08-08T09:09:11Z">
              <w:r>
                <w:rPr>
                  <w:rFonts w:hint="eastAsia" w:ascii="宋体" w:hAnsi="宋体" w:eastAsia="宋体" w:cs="宋体"/>
                  <w:i w:val="0"/>
                  <w:color w:val="000000"/>
                  <w:kern w:val="0"/>
                  <w:sz w:val="20"/>
                  <w:szCs w:val="20"/>
                  <w:u w:val="none"/>
                  <w:lang w:val="en-US" w:eastAsia="zh-CN" w:bidi="ar"/>
                </w:rPr>
                <w:t>208</w:t>
              </w:r>
            </w:ins>
            <w:del w:id="6381" w:author="Administrator" w:date="2024-08-08T09:09:11Z">
              <w:r>
                <w:rPr>
                  <w:rFonts w:hint="eastAsia" w:ascii="宋体" w:hAnsi="宋体" w:eastAsia="宋体" w:cs="宋体"/>
                  <w:i w:val="0"/>
                  <w:iCs w:val="0"/>
                  <w:color w:val="000000"/>
                  <w:kern w:val="0"/>
                  <w:sz w:val="20"/>
                  <w:szCs w:val="20"/>
                  <w:u w:val="none"/>
                  <w:lang w:val="en-US" w:eastAsia="zh-CN" w:bidi="ar"/>
                </w:rPr>
                <w:delText>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82"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D6B4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83" w:author="Administrator" w:date="2024-08-08T09:09:11Z">
              <w:r>
                <w:rPr>
                  <w:rFonts w:hint="eastAsia" w:ascii="宋体" w:hAnsi="宋体" w:eastAsia="宋体" w:cs="宋体"/>
                  <w:i w:val="0"/>
                  <w:color w:val="000000"/>
                  <w:kern w:val="0"/>
                  <w:sz w:val="20"/>
                  <w:szCs w:val="20"/>
                  <w:u w:val="none"/>
                  <w:lang w:val="en-US" w:eastAsia="zh-CN" w:bidi="ar"/>
                </w:rPr>
                <w:t>社会保障和就业支出</w:t>
              </w:r>
            </w:ins>
            <w:del w:id="6384" w:author="Administrator" w:date="2024-08-08T09:09:11Z">
              <w:r>
                <w:rPr>
                  <w:rFonts w:hint="eastAsia" w:ascii="宋体" w:hAnsi="宋体" w:eastAsia="宋体" w:cs="宋体"/>
                  <w:i w:val="0"/>
                  <w:iCs w:val="0"/>
                  <w:color w:val="000000"/>
                  <w:kern w:val="0"/>
                  <w:sz w:val="20"/>
                  <w:szCs w:val="20"/>
                  <w:u w:val="none"/>
                  <w:lang w:val="en-US" w:eastAsia="zh-CN" w:bidi="ar"/>
                </w:rPr>
                <w:delText>社会保障和就业支出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85"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D461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386" w:author="Administrator" w:date="2024-08-08T09:09:11Z">
              <w:r>
                <w:rPr>
                  <w:rFonts w:hint="eastAsia" w:ascii="宋体" w:hAnsi="宋体" w:eastAsia="宋体" w:cs="宋体"/>
                  <w:i w:val="0"/>
                  <w:color w:val="000000"/>
                  <w:kern w:val="0"/>
                  <w:sz w:val="20"/>
                  <w:szCs w:val="20"/>
                  <w:u w:val="none"/>
                  <w:lang w:val="en-US" w:eastAsia="zh-CN" w:bidi="ar"/>
                </w:rPr>
                <w:t>91,256</w:t>
              </w:r>
            </w:ins>
            <w:del w:id="6387" w:author="Administrator" w:date="2024-08-08T09:09:11Z">
              <w:r>
                <w:rPr>
                  <w:rFonts w:hint="eastAsia" w:ascii="宋体" w:hAnsi="宋体" w:eastAsia="宋体" w:cs="宋体"/>
                  <w:i w:val="0"/>
                  <w:iCs w:val="0"/>
                  <w:color w:val="000000"/>
                  <w:kern w:val="0"/>
                  <w:sz w:val="20"/>
                  <w:szCs w:val="20"/>
                  <w:u w:val="none"/>
                  <w:lang w:val="en-US" w:eastAsia="zh-CN" w:bidi="ar"/>
                </w:rPr>
                <w:delText>88,407</w:delText>
              </w:r>
            </w:del>
          </w:p>
        </w:tc>
      </w:tr>
      <w:tr w14:paraId="398FD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88" w:author="Administrator" w:date="2024-08-08T09:09: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88" w:author="Administrator" w:date="2024-08-08T09:09: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89" w:author="Administrator" w:date="2024-08-08T09:09: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DE83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90" w:author="Administrator" w:date="2024-08-08T09:09:11Z">
              <w:r>
                <w:rPr>
                  <w:rFonts w:hint="eastAsia" w:ascii="宋体" w:hAnsi="宋体" w:eastAsia="宋体" w:cs="宋体"/>
                  <w:i w:val="0"/>
                  <w:color w:val="000000"/>
                  <w:kern w:val="0"/>
                  <w:sz w:val="20"/>
                  <w:szCs w:val="20"/>
                  <w:u w:val="none"/>
                  <w:lang w:val="en-US" w:eastAsia="zh-CN" w:bidi="ar"/>
                </w:rPr>
                <w:t>20801</w:t>
              </w:r>
            </w:ins>
            <w:del w:id="6391" w:author="Administrator" w:date="2024-08-08T09:09:11Z">
              <w:r>
                <w:rPr>
                  <w:rFonts w:hint="eastAsia" w:ascii="宋体" w:hAnsi="宋体" w:eastAsia="宋体" w:cs="宋体"/>
                  <w:i w:val="0"/>
                  <w:iCs w:val="0"/>
                  <w:color w:val="000000"/>
                  <w:kern w:val="0"/>
                  <w:sz w:val="20"/>
                  <w:szCs w:val="20"/>
                  <w:u w:val="none"/>
                  <w:lang w:val="en-US" w:eastAsia="zh-CN" w:bidi="ar"/>
                </w:rPr>
                <w:delText>20801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92" w:author="Administrator" w:date="2024-08-08T09:09: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9B30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393" w:author="Administrator" w:date="2024-08-08T09:09:11Z">
              <w:r>
                <w:rPr>
                  <w:rFonts w:hint="eastAsia" w:ascii="宋体" w:hAnsi="宋体" w:eastAsia="宋体" w:cs="宋体"/>
                  <w:i w:val="0"/>
                  <w:color w:val="000000"/>
                  <w:kern w:val="0"/>
                  <w:sz w:val="20"/>
                  <w:szCs w:val="20"/>
                  <w:u w:val="none"/>
                  <w:lang w:val="en-US" w:eastAsia="zh-CN" w:bidi="ar"/>
                </w:rPr>
                <w:t xml:space="preserve">  人力资源和社会保障管理事务</w:t>
              </w:r>
            </w:ins>
            <w:del w:id="6394"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人力资源和社会保障管理事务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95" w:author="Administrator" w:date="2024-08-08T09:09: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7EF2F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396" w:author="Administrator" w:date="2024-08-08T09:09:11Z">
              <w:r>
                <w:rPr>
                  <w:rFonts w:hint="eastAsia" w:ascii="宋体" w:hAnsi="宋体" w:eastAsia="宋体" w:cs="宋体"/>
                  <w:i w:val="0"/>
                  <w:color w:val="000000"/>
                  <w:kern w:val="0"/>
                  <w:sz w:val="20"/>
                  <w:szCs w:val="20"/>
                  <w:u w:val="none"/>
                  <w:lang w:val="en-US" w:eastAsia="zh-CN" w:bidi="ar"/>
                </w:rPr>
                <w:t>2,374</w:t>
              </w:r>
            </w:ins>
            <w:del w:id="6397" w:author="Administrator" w:date="2024-08-08T09:09:11Z">
              <w:r>
                <w:rPr>
                  <w:rFonts w:hint="eastAsia" w:ascii="宋体" w:hAnsi="宋体" w:eastAsia="宋体" w:cs="宋体"/>
                  <w:i w:val="0"/>
                  <w:iCs w:val="0"/>
                  <w:color w:val="000000"/>
                  <w:kern w:val="0"/>
                  <w:sz w:val="20"/>
                  <w:szCs w:val="20"/>
                  <w:u w:val="none"/>
                  <w:lang w:val="en-US" w:eastAsia="zh-CN" w:bidi="ar"/>
                </w:rPr>
                <w:delText>2,832</w:delText>
              </w:r>
            </w:del>
          </w:p>
        </w:tc>
      </w:tr>
      <w:tr w14:paraId="2BA0B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398"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398"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399"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918B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00" w:author="Administrator" w:date="2024-08-08T09:09:11Z">
              <w:r>
                <w:rPr>
                  <w:rFonts w:hint="eastAsia" w:ascii="宋体" w:hAnsi="宋体" w:eastAsia="宋体" w:cs="宋体"/>
                  <w:i w:val="0"/>
                  <w:color w:val="000000"/>
                  <w:kern w:val="0"/>
                  <w:sz w:val="20"/>
                  <w:szCs w:val="20"/>
                  <w:u w:val="none"/>
                  <w:lang w:val="en-US" w:eastAsia="zh-CN" w:bidi="ar"/>
                </w:rPr>
                <w:t>2080101</w:t>
              </w:r>
            </w:ins>
            <w:del w:id="6401" w:author="Administrator" w:date="2024-08-08T09:09:11Z">
              <w:r>
                <w:rPr>
                  <w:rFonts w:hint="eastAsia" w:ascii="宋体" w:hAnsi="宋体" w:eastAsia="宋体" w:cs="宋体"/>
                  <w:i w:val="0"/>
                  <w:iCs w:val="0"/>
                  <w:color w:val="000000"/>
                  <w:kern w:val="0"/>
                  <w:sz w:val="20"/>
                  <w:szCs w:val="20"/>
                  <w:u w:val="none"/>
                  <w:lang w:val="en-US" w:eastAsia="zh-CN" w:bidi="ar"/>
                </w:rPr>
                <w:delText>2080101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02"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180B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03" w:author="Administrator" w:date="2024-08-08T09:09:11Z">
              <w:r>
                <w:rPr>
                  <w:rFonts w:hint="eastAsia" w:ascii="宋体" w:hAnsi="宋体" w:eastAsia="宋体" w:cs="宋体"/>
                  <w:i w:val="0"/>
                  <w:color w:val="000000"/>
                  <w:kern w:val="0"/>
                  <w:sz w:val="20"/>
                  <w:szCs w:val="20"/>
                  <w:u w:val="none"/>
                  <w:lang w:val="en-US" w:eastAsia="zh-CN" w:bidi="ar"/>
                </w:rPr>
                <w:t xml:space="preserve">    行政运行</w:t>
              </w:r>
            </w:ins>
            <w:del w:id="6404" w:author="Administrator" w:date="2024-08-08T09:09:1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05"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0324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406" w:author="Administrator" w:date="2024-08-08T09:09:11Z">
              <w:r>
                <w:rPr>
                  <w:rFonts w:hint="eastAsia" w:ascii="宋体" w:hAnsi="宋体" w:eastAsia="宋体" w:cs="宋体"/>
                  <w:i w:val="0"/>
                  <w:color w:val="000000"/>
                  <w:kern w:val="0"/>
                  <w:sz w:val="20"/>
                  <w:szCs w:val="20"/>
                  <w:u w:val="none"/>
                  <w:lang w:val="en-US" w:eastAsia="zh-CN" w:bidi="ar"/>
                </w:rPr>
                <w:t>720</w:t>
              </w:r>
            </w:ins>
            <w:del w:id="6407" w:author="Administrator" w:date="2024-08-08T09:09:11Z">
              <w:r>
                <w:rPr>
                  <w:rFonts w:hint="eastAsia" w:ascii="宋体" w:hAnsi="宋体" w:eastAsia="宋体" w:cs="宋体"/>
                  <w:i w:val="0"/>
                  <w:iCs w:val="0"/>
                  <w:color w:val="000000"/>
                  <w:kern w:val="0"/>
                  <w:sz w:val="20"/>
                  <w:szCs w:val="20"/>
                  <w:u w:val="none"/>
                  <w:lang w:val="en-US" w:eastAsia="zh-CN" w:bidi="ar"/>
                </w:rPr>
                <w:delText>1,363</w:delText>
              </w:r>
            </w:del>
          </w:p>
        </w:tc>
      </w:tr>
      <w:tr w14:paraId="6EFF7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08"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08"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09"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4EBF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10" w:author="Administrator" w:date="2024-08-08T09:09:12Z">
              <w:r>
                <w:rPr>
                  <w:rFonts w:hint="eastAsia" w:ascii="宋体" w:hAnsi="宋体" w:eastAsia="宋体" w:cs="宋体"/>
                  <w:i w:val="0"/>
                  <w:color w:val="000000"/>
                  <w:kern w:val="0"/>
                  <w:sz w:val="20"/>
                  <w:szCs w:val="20"/>
                  <w:u w:val="none"/>
                  <w:lang w:val="en-US" w:eastAsia="zh-CN" w:bidi="ar"/>
                </w:rPr>
                <w:t>2080102</w:t>
              </w:r>
            </w:ins>
            <w:del w:id="6411" w:author="Administrator" w:date="2024-08-08T09:09:12Z">
              <w:r>
                <w:rPr>
                  <w:rFonts w:hint="eastAsia" w:ascii="宋体" w:hAnsi="宋体" w:eastAsia="宋体" w:cs="宋体"/>
                  <w:i w:val="0"/>
                  <w:iCs w:val="0"/>
                  <w:color w:val="000000"/>
                  <w:kern w:val="0"/>
                  <w:sz w:val="20"/>
                  <w:szCs w:val="20"/>
                  <w:u w:val="none"/>
                  <w:lang w:val="en-US" w:eastAsia="zh-CN" w:bidi="ar"/>
                </w:rPr>
                <w:delText>2080102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12"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F3DF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13" w:author="Administrator" w:date="2024-08-08T09:09:12Z">
              <w:r>
                <w:rPr>
                  <w:rFonts w:hint="eastAsia" w:ascii="宋体" w:hAnsi="宋体" w:eastAsia="宋体" w:cs="宋体"/>
                  <w:i w:val="0"/>
                  <w:color w:val="000000"/>
                  <w:kern w:val="0"/>
                  <w:sz w:val="20"/>
                  <w:szCs w:val="20"/>
                  <w:u w:val="none"/>
                  <w:lang w:val="en-US" w:eastAsia="zh-CN" w:bidi="ar"/>
                </w:rPr>
                <w:t xml:space="preserve">    一般行政管理事务</w:t>
              </w:r>
            </w:ins>
            <w:del w:id="6414"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15"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BCE4BF">
            <w:pPr>
              <w:widowControl/>
              <w:jc w:val="right"/>
              <w:textAlignment w:val="center"/>
              <w:rPr>
                <w:rFonts w:hint="eastAsia" w:ascii="宋体" w:hAnsi="宋体" w:eastAsia="宋体" w:cs="宋体"/>
                <w:i w:val="0"/>
                <w:iCs w:val="0"/>
                <w:color w:val="000000"/>
                <w:sz w:val="20"/>
                <w:szCs w:val="20"/>
                <w:u w:val="none"/>
              </w:rPr>
              <w:pPrChange w:id="6416" w:author="Administrator" w:date="2024-08-08T09:09:12Z">
                <w:pPr>
                  <w:jc w:val="right"/>
                </w:pPr>
              </w:pPrChange>
            </w:pPr>
            <w:ins w:id="6417" w:author="Administrator" w:date="2024-08-08T09:09:12Z">
              <w:r>
                <w:rPr>
                  <w:rFonts w:hint="eastAsia" w:ascii="宋体" w:hAnsi="宋体" w:eastAsia="宋体" w:cs="宋体"/>
                  <w:i w:val="0"/>
                  <w:color w:val="000000"/>
                  <w:kern w:val="0"/>
                  <w:sz w:val="20"/>
                  <w:szCs w:val="20"/>
                  <w:u w:val="none"/>
                  <w:lang w:val="en-US" w:eastAsia="zh-CN" w:bidi="ar"/>
                </w:rPr>
                <w:t>122</w:t>
              </w:r>
            </w:ins>
          </w:p>
        </w:tc>
      </w:tr>
      <w:tr w14:paraId="0EE92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18"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18"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19"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141F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20" w:author="Administrator" w:date="2024-08-08T09:09:12Z">
              <w:r>
                <w:rPr>
                  <w:rFonts w:hint="eastAsia" w:ascii="宋体" w:hAnsi="宋体" w:eastAsia="宋体" w:cs="宋体"/>
                  <w:i w:val="0"/>
                  <w:color w:val="000000"/>
                  <w:kern w:val="0"/>
                  <w:sz w:val="20"/>
                  <w:szCs w:val="20"/>
                  <w:u w:val="none"/>
                  <w:lang w:val="en-US" w:eastAsia="zh-CN" w:bidi="ar"/>
                </w:rPr>
                <w:t>2080103</w:t>
              </w:r>
            </w:ins>
            <w:del w:id="6421" w:author="Administrator" w:date="2024-08-08T09:09:12Z">
              <w:r>
                <w:rPr>
                  <w:rFonts w:hint="eastAsia" w:ascii="宋体" w:hAnsi="宋体" w:eastAsia="宋体" w:cs="宋体"/>
                  <w:i w:val="0"/>
                  <w:iCs w:val="0"/>
                  <w:color w:val="000000"/>
                  <w:kern w:val="0"/>
                  <w:sz w:val="20"/>
                  <w:szCs w:val="20"/>
                  <w:u w:val="none"/>
                  <w:lang w:val="en-US" w:eastAsia="zh-CN" w:bidi="ar"/>
                </w:rPr>
                <w:delText>2080103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22"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DCC3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23" w:author="Administrator" w:date="2024-08-08T09:09:12Z">
              <w:r>
                <w:rPr>
                  <w:rFonts w:hint="eastAsia" w:ascii="宋体" w:hAnsi="宋体" w:eastAsia="宋体" w:cs="宋体"/>
                  <w:i w:val="0"/>
                  <w:color w:val="000000"/>
                  <w:kern w:val="0"/>
                  <w:sz w:val="20"/>
                  <w:szCs w:val="20"/>
                  <w:u w:val="none"/>
                  <w:lang w:val="en-US" w:eastAsia="zh-CN" w:bidi="ar"/>
                </w:rPr>
                <w:t xml:space="preserve">    机关服务</w:t>
              </w:r>
            </w:ins>
            <w:del w:id="6424"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25"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DFC177">
            <w:pPr>
              <w:jc w:val="right"/>
              <w:rPr>
                <w:rFonts w:hint="eastAsia" w:ascii="宋体" w:hAnsi="宋体" w:eastAsia="宋体" w:cs="宋体"/>
                <w:i w:val="0"/>
                <w:iCs w:val="0"/>
                <w:color w:val="000000"/>
                <w:sz w:val="20"/>
                <w:szCs w:val="20"/>
                <w:u w:val="none"/>
              </w:rPr>
            </w:pPr>
          </w:p>
        </w:tc>
      </w:tr>
      <w:tr w14:paraId="7551E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26"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26"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27"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24B7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28" w:author="Administrator" w:date="2024-08-08T09:09:12Z">
              <w:r>
                <w:rPr>
                  <w:rFonts w:hint="eastAsia" w:ascii="宋体" w:hAnsi="宋体" w:eastAsia="宋体" w:cs="宋体"/>
                  <w:i w:val="0"/>
                  <w:color w:val="000000"/>
                  <w:kern w:val="0"/>
                  <w:sz w:val="20"/>
                  <w:szCs w:val="20"/>
                  <w:u w:val="none"/>
                  <w:lang w:val="en-US" w:eastAsia="zh-CN" w:bidi="ar"/>
                </w:rPr>
                <w:t>2080104</w:t>
              </w:r>
            </w:ins>
            <w:del w:id="6429" w:author="Administrator" w:date="2024-08-08T09:09:12Z">
              <w:r>
                <w:rPr>
                  <w:rFonts w:hint="eastAsia" w:ascii="宋体" w:hAnsi="宋体" w:eastAsia="宋体" w:cs="宋体"/>
                  <w:i w:val="0"/>
                  <w:iCs w:val="0"/>
                  <w:color w:val="000000"/>
                  <w:kern w:val="0"/>
                  <w:sz w:val="20"/>
                  <w:szCs w:val="20"/>
                  <w:u w:val="none"/>
                  <w:lang w:val="en-US" w:eastAsia="zh-CN" w:bidi="ar"/>
                </w:rPr>
                <w:delText>2080104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30"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CD24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31" w:author="Administrator" w:date="2024-08-08T09:09:12Z">
              <w:r>
                <w:rPr>
                  <w:rFonts w:hint="eastAsia" w:ascii="宋体" w:hAnsi="宋体" w:eastAsia="宋体" w:cs="宋体"/>
                  <w:i w:val="0"/>
                  <w:color w:val="000000"/>
                  <w:kern w:val="0"/>
                  <w:sz w:val="20"/>
                  <w:szCs w:val="20"/>
                  <w:u w:val="none"/>
                  <w:lang w:val="en-US" w:eastAsia="zh-CN" w:bidi="ar"/>
                </w:rPr>
                <w:t xml:space="preserve">    综合业务管理</w:t>
              </w:r>
            </w:ins>
            <w:del w:id="6432"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综合业务管理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33"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CA6C82">
            <w:pPr>
              <w:widowControl/>
              <w:jc w:val="right"/>
              <w:textAlignment w:val="center"/>
              <w:rPr>
                <w:rFonts w:hint="eastAsia" w:ascii="宋体" w:hAnsi="宋体" w:eastAsia="宋体" w:cs="宋体"/>
                <w:i w:val="0"/>
                <w:iCs w:val="0"/>
                <w:color w:val="000000"/>
                <w:sz w:val="20"/>
                <w:szCs w:val="20"/>
                <w:u w:val="none"/>
              </w:rPr>
              <w:pPrChange w:id="6434" w:author="Administrator" w:date="2024-08-08T09:09:12Z">
                <w:pPr>
                  <w:jc w:val="right"/>
                </w:pPr>
              </w:pPrChange>
            </w:pPr>
            <w:ins w:id="6435" w:author="Administrator" w:date="2024-08-08T09:09:12Z">
              <w:r>
                <w:rPr>
                  <w:rFonts w:hint="eastAsia" w:ascii="宋体" w:hAnsi="宋体" w:eastAsia="宋体" w:cs="宋体"/>
                  <w:i w:val="0"/>
                  <w:color w:val="000000"/>
                  <w:kern w:val="0"/>
                  <w:sz w:val="20"/>
                  <w:szCs w:val="20"/>
                  <w:u w:val="none"/>
                  <w:lang w:val="en-US" w:eastAsia="zh-CN" w:bidi="ar"/>
                </w:rPr>
                <w:t>35</w:t>
              </w:r>
            </w:ins>
          </w:p>
        </w:tc>
      </w:tr>
      <w:tr w14:paraId="07DC6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36"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36"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37"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B163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38" w:author="Administrator" w:date="2024-08-08T09:09:12Z">
              <w:r>
                <w:rPr>
                  <w:rFonts w:hint="eastAsia" w:ascii="宋体" w:hAnsi="宋体" w:eastAsia="宋体" w:cs="宋体"/>
                  <w:i w:val="0"/>
                  <w:color w:val="000000"/>
                  <w:kern w:val="0"/>
                  <w:sz w:val="20"/>
                  <w:szCs w:val="20"/>
                  <w:u w:val="none"/>
                  <w:lang w:val="en-US" w:eastAsia="zh-CN" w:bidi="ar"/>
                </w:rPr>
                <w:t>2080105</w:t>
              </w:r>
            </w:ins>
            <w:del w:id="6439" w:author="Administrator" w:date="2024-08-08T09:09:12Z">
              <w:r>
                <w:rPr>
                  <w:rFonts w:hint="eastAsia" w:ascii="宋体" w:hAnsi="宋体" w:eastAsia="宋体" w:cs="宋体"/>
                  <w:i w:val="0"/>
                  <w:iCs w:val="0"/>
                  <w:color w:val="000000"/>
                  <w:kern w:val="0"/>
                  <w:sz w:val="20"/>
                  <w:szCs w:val="20"/>
                  <w:u w:val="none"/>
                  <w:lang w:val="en-US" w:eastAsia="zh-CN" w:bidi="ar"/>
                </w:rPr>
                <w:delText>2080105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40"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1A45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41" w:author="Administrator" w:date="2024-08-08T09:09:12Z">
              <w:r>
                <w:rPr>
                  <w:rFonts w:hint="eastAsia" w:ascii="宋体" w:hAnsi="宋体" w:eastAsia="宋体" w:cs="宋体"/>
                  <w:i w:val="0"/>
                  <w:color w:val="000000"/>
                  <w:kern w:val="0"/>
                  <w:sz w:val="20"/>
                  <w:szCs w:val="20"/>
                  <w:u w:val="none"/>
                  <w:lang w:val="en-US" w:eastAsia="zh-CN" w:bidi="ar"/>
                </w:rPr>
                <w:t xml:space="preserve">    劳动保障监察</w:t>
              </w:r>
            </w:ins>
            <w:del w:id="6442"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劳动保障监察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43"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A3224E">
            <w:pPr>
              <w:jc w:val="right"/>
              <w:rPr>
                <w:rFonts w:hint="eastAsia" w:ascii="宋体" w:hAnsi="宋体" w:eastAsia="宋体" w:cs="宋体"/>
                <w:i w:val="0"/>
                <w:iCs w:val="0"/>
                <w:color w:val="000000"/>
                <w:sz w:val="20"/>
                <w:szCs w:val="20"/>
                <w:u w:val="none"/>
              </w:rPr>
            </w:pPr>
          </w:p>
        </w:tc>
      </w:tr>
      <w:tr w14:paraId="2A1E5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44"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44"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45"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CBC6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46" w:author="Administrator" w:date="2024-08-08T09:09:12Z">
              <w:r>
                <w:rPr>
                  <w:rFonts w:hint="eastAsia" w:ascii="宋体" w:hAnsi="宋体" w:eastAsia="宋体" w:cs="宋体"/>
                  <w:i w:val="0"/>
                  <w:color w:val="000000"/>
                  <w:kern w:val="0"/>
                  <w:sz w:val="20"/>
                  <w:szCs w:val="20"/>
                  <w:u w:val="none"/>
                  <w:lang w:val="en-US" w:eastAsia="zh-CN" w:bidi="ar"/>
                </w:rPr>
                <w:t>2080106</w:t>
              </w:r>
            </w:ins>
            <w:del w:id="6447" w:author="Administrator" w:date="2024-08-08T09:09:12Z">
              <w:r>
                <w:rPr>
                  <w:rFonts w:hint="eastAsia" w:ascii="宋体" w:hAnsi="宋体" w:eastAsia="宋体" w:cs="宋体"/>
                  <w:i w:val="0"/>
                  <w:iCs w:val="0"/>
                  <w:color w:val="000000"/>
                  <w:kern w:val="0"/>
                  <w:sz w:val="20"/>
                  <w:szCs w:val="20"/>
                  <w:u w:val="none"/>
                  <w:lang w:val="en-US" w:eastAsia="zh-CN" w:bidi="ar"/>
                </w:rPr>
                <w:delText>2080106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48"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EC03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49" w:author="Administrator" w:date="2024-08-08T09:09:12Z">
              <w:r>
                <w:rPr>
                  <w:rFonts w:hint="eastAsia" w:ascii="宋体" w:hAnsi="宋体" w:eastAsia="宋体" w:cs="宋体"/>
                  <w:i w:val="0"/>
                  <w:color w:val="000000"/>
                  <w:kern w:val="0"/>
                  <w:sz w:val="20"/>
                  <w:szCs w:val="20"/>
                  <w:u w:val="none"/>
                  <w:lang w:val="en-US" w:eastAsia="zh-CN" w:bidi="ar"/>
                </w:rPr>
                <w:t xml:space="preserve">    就业管理事务</w:t>
              </w:r>
            </w:ins>
            <w:del w:id="6450"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就业管理事务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51"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9A4C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452" w:author="Administrator" w:date="2024-08-08T09:09:12Z">
              <w:r>
                <w:rPr>
                  <w:rFonts w:hint="eastAsia" w:ascii="宋体" w:hAnsi="宋体" w:eastAsia="宋体" w:cs="宋体"/>
                  <w:i w:val="0"/>
                  <w:color w:val="000000"/>
                  <w:kern w:val="0"/>
                  <w:sz w:val="20"/>
                  <w:szCs w:val="20"/>
                  <w:u w:val="none"/>
                  <w:lang w:val="en-US" w:eastAsia="zh-CN" w:bidi="ar"/>
                </w:rPr>
                <w:t>381</w:t>
              </w:r>
            </w:ins>
            <w:del w:id="6453" w:author="Administrator" w:date="2024-08-08T09:09:12Z">
              <w:r>
                <w:rPr>
                  <w:rFonts w:hint="eastAsia" w:ascii="宋体" w:hAnsi="宋体" w:eastAsia="宋体" w:cs="宋体"/>
                  <w:i w:val="0"/>
                  <w:iCs w:val="0"/>
                  <w:color w:val="000000"/>
                  <w:kern w:val="0"/>
                  <w:sz w:val="20"/>
                  <w:szCs w:val="20"/>
                  <w:u w:val="none"/>
                  <w:lang w:val="en-US" w:eastAsia="zh-CN" w:bidi="ar"/>
                </w:rPr>
                <w:delText>287</w:delText>
              </w:r>
            </w:del>
          </w:p>
        </w:tc>
      </w:tr>
      <w:tr w14:paraId="29C57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54"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54"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55"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21F7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56" w:author="Administrator" w:date="2024-08-08T09:09:12Z">
              <w:r>
                <w:rPr>
                  <w:rFonts w:hint="eastAsia" w:ascii="宋体" w:hAnsi="宋体" w:eastAsia="宋体" w:cs="宋体"/>
                  <w:i w:val="0"/>
                  <w:color w:val="000000"/>
                  <w:kern w:val="0"/>
                  <w:sz w:val="20"/>
                  <w:szCs w:val="20"/>
                  <w:u w:val="none"/>
                  <w:lang w:val="en-US" w:eastAsia="zh-CN" w:bidi="ar"/>
                </w:rPr>
                <w:t>2080107</w:t>
              </w:r>
            </w:ins>
            <w:del w:id="6457" w:author="Administrator" w:date="2024-08-08T09:09:12Z">
              <w:r>
                <w:rPr>
                  <w:rFonts w:hint="eastAsia" w:ascii="宋体" w:hAnsi="宋体" w:eastAsia="宋体" w:cs="宋体"/>
                  <w:i w:val="0"/>
                  <w:iCs w:val="0"/>
                  <w:color w:val="000000"/>
                  <w:kern w:val="0"/>
                  <w:sz w:val="20"/>
                  <w:szCs w:val="20"/>
                  <w:u w:val="none"/>
                  <w:lang w:val="en-US" w:eastAsia="zh-CN" w:bidi="ar"/>
                </w:rPr>
                <w:delText>2080107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58"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9D68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59" w:author="Administrator" w:date="2024-08-08T09:09:12Z">
              <w:r>
                <w:rPr>
                  <w:rFonts w:hint="eastAsia" w:ascii="宋体" w:hAnsi="宋体" w:eastAsia="宋体" w:cs="宋体"/>
                  <w:i w:val="0"/>
                  <w:color w:val="000000"/>
                  <w:kern w:val="0"/>
                  <w:sz w:val="20"/>
                  <w:szCs w:val="20"/>
                  <w:u w:val="none"/>
                  <w:lang w:val="en-US" w:eastAsia="zh-CN" w:bidi="ar"/>
                </w:rPr>
                <w:t xml:space="preserve">    社会保险业务管理事务</w:t>
              </w:r>
            </w:ins>
            <w:del w:id="6460"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社会保险业务管理事务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61"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CE7A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462" w:author="Administrator" w:date="2024-08-08T09:09:12Z">
              <w:r>
                <w:rPr>
                  <w:rFonts w:hint="eastAsia" w:ascii="宋体" w:hAnsi="宋体" w:eastAsia="宋体" w:cs="宋体"/>
                  <w:i w:val="0"/>
                  <w:color w:val="000000"/>
                  <w:kern w:val="0"/>
                  <w:sz w:val="20"/>
                  <w:szCs w:val="20"/>
                  <w:u w:val="none"/>
                  <w:lang w:val="en-US" w:eastAsia="zh-CN" w:bidi="ar"/>
                </w:rPr>
                <w:t>590</w:t>
              </w:r>
            </w:ins>
            <w:del w:id="6463" w:author="Administrator" w:date="2024-08-08T09:09:12Z">
              <w:r>
                <w:rPr>
                  <w:rFonts w:hint="eastAsia" w:ascii="宋体" w:hAnsi="宋体" w:eastAsia="宋体" w:cs="宋体"/>
                  <w:i w:val="0"/>
                  <w:iCs w:val="0"/>
                  <w:color w:val="000000"/>
                  <w:kern w:val="0"/>
                  <w:sz w:val="20"/>
                  <w:szCs w:val="20"/>
                  <w:u w:val="none"/>
                  <w:lang w:val="en-US" w:eastAsia="zh-CN" w:bidi="ar"/>
                </w:rPr>
                <w:delText>570</w:delText>
              </w:r>
            </w:del>
          </w:p>
        </w:tc>
      </w:tr>
      <w:tr w14:paraId="4F426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64"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64"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65"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8581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66" w:author="Administrator" w:date="2024-08-08T09:09:12Z">
              <w:r>
                <w:rPr>
                  <w:rFonts w:hint="eastAsia" w:ascii="宋体" w:hAnsi="宋体" w:eastAsia="宋体" w:cs="宋体"/>
                  <w:i w:val="0"/>
                  <w:color w:val="000000"/>
                  <w:kern w:val="0"/>
                  <w:sz w:val="20"/>
                  <w:szCs w:val="20"/>
                  <w:u w:val="none"/>
                  <w:lang w:val="en-US" w:eastAsia="zh-CN" w:bidi="ar"/>
                </w:rPr>
                <w:t>2080108</w:t>
              </w:r>
            </w:ins>
            <w:del w:id="6467" w:author="Administrator" w:date="2024-08-08T09:09:12Z">
              <w:r>
                <w:rPr>
                  <w:rFonts w:hint="eastAsia" w:ascii="宋体" w:hAnsi="宋体" w:eastAsia="宋体" w:cs="宋体"/>
                  <w:i w:val="0"/>
                  <w:iCs w:val="0"/>
                  <w:color w:val="000000"/>
                  <w:kern w:val="0"/>
                  <w:sz w:val="20"/>
                  <w:szCs w:val="20"/>
                  <w:u w:val="none"/>
                  <w:lang w:val="en-US" w:eastAsia="zh-CN" w:bidi="ar"/>
                </w:rPr>
                <w:delText>2080108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68"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4411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69" w:author="Administrator" w:date="2024-08-08T09:09:12Z">
              <w:r>
                <w:rPr>
                  <w:rFonts w:hint="eastAsia" w:ascii="宋体" w:hAnsi="宋体" w:eastAsia="宋体" w:cs="宋体"/>
                  <w:i w:val="0"/>
                  <w:color w:val="000000"/>
                  <w:kern w:val="0"/>
                  <w:sz w:val="20"/>
                  <w:szCs w:val="20"/>
                  <w:u w:val="none"/>
                  <w:lang w:val="en-US" w:eastAsia="zh-CN" w:bidi="ar"/>
                </w:rPr>
                <w:t xml:space="preserve">    信息化建设</w:t>
              </w:r>
            </w:ins>
            <w:del w:id="6470"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71"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E42F00">
            <w:pPr>
              <w:jc w:val="right"/>
              <w:rPr>
                <w:rFonts w:hint="eastAsia" w:ascii="宋体" w:hAnsi="宋体" w:eastAsia="宋体" w:cs="宋体"/>
                <w:i w:val="0"/>
                <w:iCs w:val="0"/>
                <w:color w:val="000000"/>
                <w:sz w:val="20"/>
                <w:szCs w:val="20"/>
                <w:u w:val="none"/>
              </w:rPr>
            </w:pPr>
          </w:p>
        </w:tc>
      </w:tr>
      <w:tr w14:paraId="58E9E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72"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72"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73"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BDA3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74" w:author="Administrator" w:date="2024-08-08T09:09:12Z">
              <w:r>
                <w:rPr>
                  <w:rFonts w:hint="eastAsia" w:ascii="宋体" w:hAnsi="宋体" w:eastAsia="宋体" w:cs="宋体"/>
                  <w:i w:val="0"/>
                  <w:color w:val="000000"/>
                  <w:kern w:val="0"/>
                  <w:sz w:val="20"/>
                  <w:szCs w:val="20"/>
                  <w:u w:val="none"/>
                  <w:lang w:val="en-US" w:eastAsia="zh-CN" w:bidi="ar"/>
                </w:rPr>
                <w:t>2080109</w:t>
              </w:r>
            </w:ins>
            <w:del w:id="6475" w:author="Administrator" w:date="2024-08-08T09:09:12Z">
              <w:r>
                <w:rPr>
                  <w:rFonts w:hint="eastAsia" w:ascii="宋体" w:hAnsi="宋体" w:eastAsia="宋体" w:cs="宋体"/>
                  <w:i w:val="0"/>
                  <w:iCs w:val="0"/>
                  <w:color w:val="000000"/>
                  <w:kern w:val="0"/>
                  <w:sz w:val="20"/>
                  <w:szCs w:val="20"/>
                  <w:u w:val="none"/>
                  <w:lang w:val="en-US" w:eastAsia="zh-CN" w:bidi="ar"/>
                </w:rPr>
                <w:delText>2080109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76"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5583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77" w:author="Administrator" w:date="2024-08-08T09:09:12Z">
              <w:r>
                <w:rPr>
                  <w:rFonts w:hint="eastAsia" w:ascii="宋体" w:hAnsi="宋体" w:eastAsia="宋体" w:cs="宋体"/>
                  <w:i w:val="0"/>
                  <w:color w:val="000000"/>
                  <w:kern w:val="0"/>
                  <w:sz w:val="20"/>
                  <w:szCs w:val="20"/>
                  <w:u w:val="none"/>
                  <w:lang w:val="en-US" w:eastAsia="zh-CN" w:bidi="ar"/>
                </w:rPr>
                <w:t xml:space="preserve">    社会保险经办机构</w:t>
              </w:r>
            </w:ins>
            <w:del w:id="6478"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社会保险经办机构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79"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188F94">
            <w:pPr>
              <w:widowControl/>
              <w:jc w:val="right"/>
              <w:textAlignment w:val="center"/>
              <w:rPr>
                <w:rFonts w:hint="eastAsia" w:ascii="宋体" w:hAnsi="宋体" w:eastAsia="宋体" w:cs="宋体"/>
                <w:i w:val="0"/>
                <w:iCs w:val="0"/>
                <w:color w:val="000000"/>
                <w:sz w:val="20"/>
                <w:szCs w:val="20"/>
                <w:u w:val="none"/>
              </w:rPr>
              <w:pPrChange w:id="6480" w:author="Administrator" w:date="2024-08-08T09:09:12Z">
                <w:pPr>
                  <w:jc w:val="right"/>
                </w:pPr>
              </w:pPrChange>
            </w:pPr>
            <w:ins w:id="6481" w:author="Administrator" w:date="2024-08-08T09:09:12Z">
              <w:r>
                <w:rPr>
                  <w:rFonts w:hint="eastAsia" w:ascii="宋体" w:hAnsi="宋体" w:eastAsia="宋体" w:cs="宋体"/>
                  <w:i w:val="0"/>
                  <w:color w:val="000000"/>
                  <w:kern w:val="0"/>
                  <w:sz w:val="20"/>
                  <w:szCs w:val="20"/>
                  <w:u w:val="none"/>
                  <w:lang w:val="en-US" w:eastAsia="zh-CN" w:bidi="ar"/>
                </w:rPr>
                <w:t>101</w:t>
              </w:r>
            </w:ins>
          </w:p>
        </w:tc>
      </w:tr>
      <w:tr w14:paraId="3C6C6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82"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82"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83"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B099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84" w:author="Administrator" w:date="2024-08-08T09:09:12Z">
              <w:r>
                <w:rPr>
                  <w:rFonts w:hint="eastAsia" w:ascii="宋体" w:hAnsi="宋体" w:eastAsia="宋体" w:cs="宋体"/>
                  <w:i w:val="0"/>
                  <w:color w:val="000000"/>
                  <w:kern w:val="0"/>
                  <w:sz w:val="20"/>
                  <w:szCs w:val="20"/>
                  <w:u w:val="none"/>
                  <w:lang w:val="en-US" w:eastAsia="zh-CN" w:bidi="ar"/>
                </w:rPr>
                <w:t>2080110</w:t>
              </w:r>
            </w:ins>
            <w:del w:id="6485" w:author="Administrator" w:date="2024-08-08T09:09:12Z">
              <w:r>
                <w:rPr>
                  <w:rFonts w:hint="eastAsia" w:ascii="宋体" w:hAnsi="宋体" w:eastAsia="宋体" w:cs="宋体"/>
                  <w:i w:val="0"/>
                  <w:iCs w:val="0"/>
                  <w:color w:val="000000"/>
                  <w:kern w:val="0"/>
                  <w:sz w:val="20"/>
                  <w:szCs w:val="20"/>
                  <w:u w:val="none"/>
                  <w:lang w:val="en-US" w:eastAsia="zh-CN" w:bidi="ar"/>
                </w:rPr>
                <w:delText>2080110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86"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C4C3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87" w:author="Administrator" w:date="2024-08-08T09:09:12Z">
              <w:r>
                <w:rPr>
                  <w:rFonts w:hint="eastAsia" w:ascii="宋体" w:hAnsi="宋体" w:eastAsia="宋体" w:cs="宋体"/>
                  <w:i w:val="0"/>
                  <w:color w:val="000000"/>
                  <w:kern w:val="0"/>
                  <w:sz w:val="20"/>
                  <w:szCs w:val="20"/>
                  <w:u w:val="none"/>
                  <w:lang w:val="en-US" w:eastAsia="zh-CN" w:bidi="ar"/>
                </w:rPr>
                <w:t xml:space="preserve">    劳动关系和维权</w:t>
              </w:r>
            </w:ins>
            <w:del w:id="6488"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劳动关系和维权</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89"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DFD440">
            <w:pPr>
              <w:jc w:val="right"/>
              <w:rPr>
                <w:rFonts w:hint="eastAsia" w:ascii="宋体" w:hAnsi="宋体" w:eastAsia="宋体" w:cs="宋体"/>
                <w:i w:val="0"/>
                <w:iCs w:val="0"/>
                <w:color w:val="000000"/>
                <w:sz w:val="20"/>
                <w:szCs w:val="20"/>
                <w:u w:val="none"/>
              </w:rPr>
            </w:pPr>
          </w:p>
        </w:tc>
      </w:tr>
      <w:tr w14:paraId="29BE1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90"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90"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91"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A6EC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92" w:author="Administrator" w:date="2024-08-08T09:09:12Z">
              <w:r>
                <w:rPr>
                  <w:rFonts w:hint="eastAsia" w:ascii="宋体" w:hAnsi="宋体" w:eastAsia="宋体" w:cs="宋体"/>
                  <w:i w:val="0"/>
                  <w:color w:val="000000"/>
                  <w:kern w:val="0"/>
                  <w:sz w:val="20"/>
                  <w:szCs w:val="20"/>
                  <w:u w:val="none"/>
                  <w:lang w:val="en-US" w:eastAsia="zh-CN" w:bidi="ar"/>
                </w:rPr>
                <w:t>2080111</w:t>
              </w:r>
            </w:ins>
            <w:del w:id="6493" w:author="Administrator" w:date="2024-08-08T09:09:12Z">
              <w:r>
                <w:rPr>
                  <w:rFonts w:hint="eastAsia" w:ascii="宋体" w:hAnsi="宋体" w:eastAsia="宋体" w:cs="宋体"/>
                  <w:i w:val="0"/>
                  <w:iCs w:val="0"/>
                  <w:color w:val="000000"/>
                  <w:kern w:val="0"/>
                  <w:sz w:val="20"/>
                  <w:szCs w:val="20"/>
                  <w:u w:val="none"/>
                  <w:lang w:val="en-US" w:eastAsia="zh-CN" w:bidi="ar"/>
                </w:rPr>
                <w:delText>2080111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94"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45ED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495" w:author="Administrator" w:date="2024-08-08T09:09:12Z">
              <w:r>
                <w:rPr>
                  <w:rFonts w:hint="eastAsia" w:ascii="宋体" w:hAnsi="宋体" w:eastAsia="宋体" w:cs="宋体"/>
                  <w:i w:val="0"/>
                  <w:color w:val="000000"/>
                  <w:kern w:val="0"/>
                  <w:sz w:val="20"/>
                  <w:szCs w:val="20"/>
                  <w:u w:val="none"/>
                  <w:lang w:val="en-US" w:eastAsia="zh-CN" w:bidi="ar"/>
                </w:rPr>
                <w:t xml:space="preserve">    公共就业服务和职业技能鉴定机构</w:t>
              </w:r>
            </w:ins>
            <w:del w:id="6496"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公共就业服务和职业技能鉴定机构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97"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CC6B5F">
            <w:pPr>
              <w:jc w:val="right"/>
              <w:rPr>
                <w:rFonts w:hint="eastAsia" w:ascii="宋体" w:hAnsi="宋体" w:eastAsia="宋体" w:cs="宋体"/>
                <w:i w:val="0"/>
                <w:iCs w:val="0"/>
                <w:color w:val="000000"/>
                <w:sz w:val="20"/>
                <w:szCs w:val="20"/>
                <w:u w:val="none"/>
              </w:rPr>
            </w:pPr>
          </w:p>
        </w:tc>
      </w:tr>
      <w:tr w14:paraId="5C50D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498"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498" w:author="Administrator" w:date="2024-08-08T09:09: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499"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D668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00" w:author="Administrator" w:date="2024-08-08T09:09:12Z">
              <w:r>
                <w:rPr>
                  <w:rFonts w:hint="eastAsia" w:ascii="宋体" w:hAnsi="宋体" w:eastAsia="宋体" w:cs="宋体"/>
                  <w:i w:val="0"/>
                  <w:color w:val="000000"/>
                  <w:kern w:val="0"/>
                  <w:sz w:val="20"/>
                  <w:szCs w:val="20"/>
                  <w:u w:val="none"/>
                  <w:lang w:val="en-US" w:eastAsia="zh-CN" w:bidi="ar"/>
                </w:rPr>
                <w:t>2080112</w:t>
              </w:r>
            </w:ins>
            <w:del w:id="6501" w:author="Administrator" w:date="2024-08-08T09:09:12Z">
              <w:r>
                <w:rPr>
                  <w:rFonts w:hint="eastAsia" w:ascii="宋体" w:hAnsi="宋体" w:eastAsia="宋体" w:cs="宋体"/>
                  <w:i w:val="0"/>
                  <w:iCs w:val="0"/>
                  <w:color w:val="000000"/>
                  <w:kern w:val="0"/>
                  <w:sz w:val="20"/>
                  <w:szCs w:val="20"/>
                  <w:u w:val="none"/>
                  <w:lang w:val="en-US" w:eastAsia="zh-CN" w:bidi="ar"/>
                </w:rPr>
                <w:delText>2080112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02"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F4B2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03" w:author="Administrator" w:date="2024-08-08T09:09:12Z">
              <w:r>
                <w:rPr>
                  <w:rFonts w:hint="eastAsia" w:ascii="宋体" w:hAnsi="宋体" w:eastAsia="宋体" w:cs="宋体"/>
                  <w:i w:val="0"/>
                  <w:color w:val="000000"/>
                  <w:kern w:val="0"/>
                  <w:sz w:val="20"/>
                  <w:szCs w:val="20"/>
                  <w:u w:val="none"/>
                  <w:lang w:val="en-US" w:eastAsia="zh-CN" w:bidi="ar"/>
                </w:rPr>
                <w:t xml:space="preserve">    劳动人事争议调解仲裁</w:t>
              </w:r>
            </w:ins>
            <w:del w:id="6504"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劳动人事争议调解仲裁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05"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F7707D">
            <w:pPr>
              <w:jc w:val="right"/>
              <w:rPr>
                <w:rFonts w:hint="eastAsia" w:ascii="宋体" w:hAnsi="宋体" w:eastAsia="宋体" w:cs="宋体"/>
                <w:i w:val="0"/>
                <w:iCs w:val="0"/>
                <w:color w:val="000000"/>
                <w:sz w:val="20"/>
                <w:szCs w:val="20"/>
                <w:u w:val="none"/>
              </w:rPr>
            </w:pPr>
          </w:p>
        </w:tc>
      </w:tr>
      <w:tr w14:paraId="1FD71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06"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6506" w:author="Administrator" w:date="2024-08-08T09:09:1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07"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0DEC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08" w:author="Administrator" w:date="2024-08-08T09:09:12Z">
              <w:r>
                <w:rPr>
                  <w:rFonts w:hint="eastAsia" w:ascii="宋体" w:hAnsi="宋体" w:eastAsia="宋体" w:cs="宋体"/>
                  <w:i w:val="0"/>
                  <w:color w:val="000000"/>
                  <w:kern w:val="0"/>
                  <w:sz w:val="20"/>
                  <w:szCs w:val="20"/>
                  <w:u w:val="none"/>
                  <w:lang w:val="en-US" w:eastAsia="zh-CN" w:bidi="ar"/>
                </w:rPr>
                <w:t>2080113</w:t>
              </w:r>
            </w:ins>
            <w:del w:id="6509" w:author="Administrator" w:date="2024-08-08T09:09:12Z">
              <w:r>
                <w:rPr>
                  <w:rFonts w:hint="eastAsia" w:ascii="宋体" w:hAnsi="宋体" w:eastAsia="宋体" w:cs="宋体"/>
                  <w:i w:val="0"/>
                  <w:iCs w:val="0"/>
                  <w:color w:val="000000"/>
                  <w:kern w:val="0"/>
                  <w:sz w:val="20"/>
                  <w:szCs w:val="20"/>
                  <w:u w:val="none"/>
                  <w:lang w:val="en-US" w:eastAsia="zh-CN" w:bidi="ar"/>
                </w:rPr>
                <w:delText>2080113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10"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E348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11" w:author="Administrator" w:date="2024-08-08T09:09:12Z">
              <w:r>
                <w:rPr>
                  <w:rFonts w:hint="eastAsia" w:ascii="宋体" w:hAnsi="宋体" w:eastAsia="宋体" w:cs="宋体"/>
                  <w:i w:val="0"/>
                  <w:color w:val="000000"/>
                  <w:kern w:val="0"/>
                  <w:sz w:val="20"/>
                  <w:szCs w:val="20"/>
                  <w:u w:val="none"/>
                  <w:lang w:val="en-US" w:eastAsia="zh-CN" w:bidi="ar"/>
                </w:rPr>
                <w:t xml:space="preserve">    政府特殊津贴</w:t>
              </w:r>
            </w:ins>
            <w:del w:id="6512"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政府特殊津贴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13"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8E4C8A">
            <w:pPr>
              <w:jc w:val="right"/>
              <w:rPr>
                <w:rFonts w:hint="eastAsia" w:ascii="宋体" w:hAnsi="宋体" w:eastAsia="宋体" w:cs="宋体"/>
                <w:i w:val="0"/>
                <w:iCs w:val="0"/>
                <w:color w:val="000000"/>
                <w:sz w:val="20"/>
                <w:szCs w:val="20"/>
                <w:u w:val="none"/>
              </w:rPr>
            </w:pPr>
          </w:p>
        </w:tc>
      </w:tr>
      <w:tr w14:paraId="2C39A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14"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6514" w:author="Administrator" w:date="2024-08-08T09:09:1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15"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5476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16" w:author="Administrator" w:date="2024-08-08T09:09:12Z">
              <w:r>
                <w:rPr>
                  <w:rFonts w:hint="eastAsia" w:ascii="宋体" w:hAnsi="宋体" w:eastAsia="宋体" w:cs="宋体"/>
                  <w:i w:val="0"/>
                  <w:color w:val="000000"/>
                  <w:kern w:val="0"/>
                  <w:sz w:val="20"/>
                  <w:szCs w:val="20"/>
                  <w:u w:val="none"/>
                  <w:lang w:val="en-US" w:eastAsia="zh-CN" w:bidi="ar"/>
                </w:rPr>
                <w:t>2080114</w:t>
              </w:r>
            </w:ins>
            <w:del w:id="6517" w:author="Administrator" w:date="2024-08-08T09:09:12Z">
              <w:r>
                <w:rPr>
                  <w:rFonts w:hint="eastAsia" w:ascii="宋体" w:hAnsi="宋体" w:eastAsia="宋体" w:cs="宋体"/>
                  <w:i w:val="0"/>
                  <w:iCs w:val="0"/>
                  <w:color w:val="000000"/>
                  <w:kern w:val="0"/>
                  <w:sz w:val="20"/>
                  <w:szCs w:val="20"/>
                  <w:u w:val="none"/>
                  <w:lang w:val="en-US" w:eastAsia="zh-CN" w:bidi="ar"/>
                </w:rPr>
                <w:delText>2080114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18"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4E09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19" w:author="Administrator" w:date="2024-08-08T09:09:12Z">
              <w:r>
                <w:rPr>
                  <w:rFonts w:hint="eastAsia" w:ascii="宋体" w:hAnsi="宋体" w:eastAsia="宋体" w:cs="宋体"/>
                  <w:i w:val="0"/>
                  <w:color w:val="000000"/>
                  <w:kern w:val="0"/>
                  <w:sz w:val="20"/>
                  <w:szCs w:val="20"/>
                  <w:u w:val="none"/>
                  <w:lang w:val="en-US" w:eastAsia="zh-CN" w:bidi="ar"/>
                </w:rPr>
                <w:t xml:space="preserve">    资助留学回国人员</w:t>
              </w:r>
            </w:ins>
            <w:del w:id="6520"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资助留学回国人员</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21"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556855">
            <w:pPr>
              <w:jc w:val="right"/>
              <w:rPr>
                <w:rFonts w:hint="eastAsia" w:ascii="宋体" w:hAnsi="宋体" w:eastAsia="宋体" w:cs="宋体"/>
                <w:i w:val="0"/>
                <w:iCs w:val="0"/>
                <w:color w:val="000000"/>
                <w:sz w:val="20"/>
                <w:szCs w:val="20"/>
                <w:u w:val="none"/>
              </w:rPr>
            </w:pPr>
          </w:p>
        </w:tc>
      </w:tr>
      <w:tr w14:paraId="019A1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22" w:author="Administrator" w:date="2024-08-08T09:09: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6522" w:author="Administrator" w:date="2024-08-08T09:09:1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23" w:author="Administrator" w:date="2024-08-08T09:09: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C8C3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24" w:author="Administrator" w:date="2024-08-08T09:09:12Z">
              <w:r>
                <w:rPr>
                  <w:rFonts w:hint="eastAsia" w:ascii="宋体" w:hAnsi="宋体" w:eastAsia="宋体" w:cs="宋体"/>
                  <w:i w:val="0"/>
                  <w:color w:val="000000"/>
                  <w:kern w:val="0"/>
                  <w:sz w:val="20"/>
                  <w:szCs w:val="20"/>
                  <w:u w:val="none"/>
                  <w:lang w:val="en-US" w:eastAsia="zh-CN" w:bidi="ar"/>
                </w:rPr>
                <w:t>2080115</w:t>
              </w:r>
            </w:ins>
            <w:del w:id="6525" w:author="Administrator" w:date="2024-08-08T09:09:12Z">
              <w:r>
                <w:rPr>
                  <w:rFonts w:hint="eastAsia" w:ascii="宋体" w:hAnsi="宋体" w:eastAsia="宋体" w:cs="宋体"/>
                  <w:i w:val="0"/>
                  <w:iCs w:val="0"/>
                  <w:color w:val="000000"/>
                  <w:kern w:val="0"/>
                  <w:sz w:val="20"/>
                  <w:szCs w:val="20"/>
                  <w:u w:val="none"/>
                  <w:lang w:val="en-US" w:eastAsia="zh-CN" w:bidi="ar"/>
                </w:rPr>
                <w:delText>2080115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26" w:author="Administrator" w:date="2024-08-08T09:09: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B3C5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27" w:author="Administrator" w:date="2024-08-08T09:09:12Z">
              <w:r>
                <w:rPr>
                  <w:rFonts w:hint="eastAsia" w:ascii="宋体" w:hAnsi="宋体" w:eastAsia="宋体" w:cs="宋体"/>
                  <w:i w:val="0"/>
                  <w:color w:val="000000"/>
                  <w:kern w:val="0"/>
                  <w:sz w:val="20"/>
                  <w:szCs w:val="20"/>
                  <w:u w:val="none"/>
                  <w:lang w:val="en-US" w:eastAsia="zh-CN" w:bidi="ar"/>
                </w:rPr>
                <w:t xml:space="preserve">    博士后日常经费</w:t>
              </w:r>
            </w:ins>
            <w:del w:id="6528" w:author="Administrator" w:date="2024-08-08T09:09:12Z">
              <w:r>
                <w:rPr>
                  <w:rFonts w:hint="eastAsia" w:ascii="宋体" w:hAnsi="宋体" w:eastAsia="宋体" w:cs="宋体"/>
                  <w:i w:val="0"/>
                  <w:iCs w:val="0"/>
                  <w:color w:val="000000"/>
                  <w:kern w:val="0"/>
                  <w:sz w:val="20"/>
                  <w:szCs w:val="20"/>
                  <w:u w:val="none"/>
                  <w:lang w:val="en-US" w:eastAsia="zh-CN" w:bidi="ar"/>
                </w:rPr>
                <w:delText xml:space="preserve">    博士后日常经费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29" w:author="Administrator" w:date="2024-08-08T09:09: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F4E52E">
            <w:pPr>
              <w:jc w:val="right"/>
              <w:rPr>
                <w:rFonts w:hint="eastAsia" w:ascii="宋体" w:hAnsi="宋体" w:eastAsia="宋体" w:cs="宋体"/>
                <w:i w:val="0"/>
                <w:iCs w:val="0"/>
                <w:color w:val="000000"/>
                <w:sz w:val="20"/>
                <w:szCs w:val="20"/>
                <w:u w:val="none"/>
              </w:rPr>
            </w:pPr>
          </w:p>
        </w:tc>
      </w:tr>
      <w:tr w14:paraId="45B8B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30"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6530" w:author="Administrator" w:date="2024-08-08T09:09:1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31"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B4CE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32" w:author="Administrator" w:date="2024-08-08T09:09:12Z">
              <w:r>
                <w:rPr>
                  <w:rFonts w:hint="eastAsia" w:ascii="宋体" w:hAnsi="宋体" w:eastAsia="宋体" w:cs="宋体"/>
                  <w:i w:val="0"/>
                  <w:color w:val="000000"/>
                  <w:kern w:val="0"/>
                  <w:sz w:val="20"/>
                  <w:szCs w:val="20"/>
                  <w:u w:val="none"/>
                  <w:lang w:val="en-US" w:eastAsia="zh-CN" w:bidi="ar"/>
                </w:rPr>
                <w:t>2080116</w:t>
              </w:r>
            </w:ins>
            <w:del w:id="6533" w:author="Administrator" w:date="2024-08-08T09:09:12Z">
              <w:r>
                <w:rPr>
                  <w:rFonts w:hint="eastAsia" w:ascii="宋体" w:hAnsi="宋体" w:eastAsia="宋体" w:cs="宋体"/>
                  <w:i w:val="0"/>
                  <w:iCs w:val="0"/>
                  <w:color w:val="000000"/>
                  <w:kern w:val="0"/>
                  <w:sz w:val="20"/>
                  <w:szCs w:val="20"/>
                  <w:u w:val="none"/>
                  <w:lang w:val="en-US" w:eastAsia="zh-CN" w:bidi="ar"/>
                </w:rPr>
                <w:delText>2080116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34"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E3E6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35" w:author="Administrator" w:date="2024-08-08T09:09:13Z">
              <w:r>
                <w:rPr>
                  <w:rFonts w:hint="eastAsia" w:ascii="宋体" w:hAnsi="宋体" w:eastAsia="宋体" w:cs="宋体"/>
                  <w:i w:val="0"/>
                  <w:color w:val="000000"/>
                  <w:kern w:val="0"/>
                  <w:sz w:val="20"/>
                  <w:szCs w:val="20"/>
                  <w:u w:val="none"/>
                  <w:lang w:val="en-US" w:eastAsia="zh-CN" w:bidi="ar"/>
                </w:rPr>
                <w:t xml:space="preserve">    引进人才费用</w:t>
              </w:r>
            </w:ins>
            <w:del w:id="6536"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引进人才费用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37"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C08F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538" w:author="Administrator" w:date="2024-08-08T09:09:13Z">
              <w:r>
                <w:rPr>
                  <w:rFonts w:hint="eastAsia" w:ascii="宋体" w:hAnsi="宋体" w:eastAsia="宋体" w:cs="宋体"/>
                  <w:i w:val="0"/>
                  <w:color w:val="000000"/>
                  <w:kern w:val="0"/>
                  <w:sz w:val="20"/>
                  <w:szCs w:val="20"/>
                  <w:u w:val="none"/>
                  <w:lang w:val="en-US" w:eastAsia="zh-CN" w:bidi="ar"/>
                </w:rPr>
                <w:t>400</w:t>
              </w:r>
            </w:ins>
            <w:del w:id="6539" w:author="Administrator" w:date="2024-08-08T09:09:13Z">
              <w:r>
                <w:rPr>
                  <w:rFonts w:hint="eastAsia" w:ascii="宋体" w:hAnsi="宋体" w:eastAsia="宋体" w:cs="宋体"/>
                  <w:i w:val="0"/>
                  <w:iCs w:val="0"/>
                  <w:color w:val="000000"/>
                  <w:kern w:val="0"/>
                  <w:sz w:val="20"/>
                  <w:szCs w:val="20"/>
                  <w:u w:val="none"/>
                  <w:lang w:val="en-US" w:eastAsia="zh-CN" w:bidi="ar"/>
                </w:rPr>
                <w:delText>600</w:delText>
              </w:r>
            </w:del>
          </w:p>
        </w:tc>
      </w:tr>
      <w:tr w14:paraId="64AA7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40"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3" w:hRule="atLeast"/>
          <w:trPrChange w:id="6540" w:author="Administrator" w:date="2024-08-08T09:09:13Z">
            <w:trPr>
              <w:trHeight w:val="23"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41"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38DD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42" w:author="Administrator" w:date="2024-08-08T09:09:13Z">
              <w:r>
                <w:rPr>
                  <w:rFonts w:hint="eastAsia" w:ascii="宋体" w:hAnsi="宋体" w:eastAsia="宋体" w:cs="宋体"/>
                  <w:i w:val="0"/>
                  <w:color w:val="000000"/>
                  <w:kern w:val="0"/>
                  <w:sz w:val="20"/>
                  <w:szCs w:val="20"/>
                  <w:u w:val="none"/>
                  <w:lang w:val="en-US" w:eastAsia="zh-CN" w:bidi="ar"/>
                </w:rPr>
                <w:t>2080150</w:t>
              </w:r>
            </w:ins>
            <w:del w:id="6543" w:author="Administrator" w:date="2024-08-08T09:09:13Z">
              <w:r>
                <w:rPr>
                  <w:rFonts w:hint="eastAsia" w:ascii="宋体" w:hAnsi="宋体" w:eastAsia="宋体" w:cs="宋体"/>
                  <w:i w:val="0"/>
                  <w:iCs w:val="0"/>
                  <w:color w:val="000000"/>
                  <w:kern w:val="0"/>
                  <w:sz w:val="20"/>
                  <w:szCs w:val="20"/>
                  <w:u w:val="none"/>
                  <w:lang w:val="en-US" w:eastAsia="zh-CN" w:bidi="ar"/>
                </w:rPr>
                <w:delText>2080150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44"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9504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45" w:author="Administrator" w:date="2024-08-08T09:09:13Z">
              <w:r>
                <w:rPr>
                  <w:rFonts w:hint="eastAsia" w:ascii="宋体" w:hAnsi="宋体" w:eastAsia="宋体" w:cs="宋体"/>
                  <w:i w:val="0"/>
                  <w:color w:val="000000"/>
                  <w:kern w:val="0"/>
                  <w:sz w:val="20"/>
                  <w:szCs w:val="20"/>
                  <w:u w:val="none"/>
                  <w:lang w:val="en-US" w:eastAsia="zh-CN" w:bidi="ar"/>
                </w:rPr>
                <w:t xml:space="preserve">    事业运行</w:t>
              </w:r>
            </w:ins>
            <w:del w:id="6546"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47"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F2D22F">
            <w:pPr>
              <w:jc w:val="right"/>
              <w:rPr>
                <w:rFonts w:hint="eastAsia" w:ascii="宋体" w:hAnsi="宋体" w:eastAsia="宋体" w:cs="宋体"/>
                <w:i w:val="0"/>
                <w:iCs w:val="0"/>
                <w:color w:val="000000"/>
                <w:sz w:val="20"/>
                <w:szCs w:val="20"/>
                <w:u w:val="none"/>
              </w:rPr>
            </w:pPr>
          </w:p>
        </w:tc>
      </w:tr>
      <w:tr w14:paraId="581D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48"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3" w:hRule="atLeast"/>
          <w:trPrChange w:id="6548" w:author="Administrator" w:date="2024-08-08T09:09:13Z">
            <w:trPr>
              <w:trHeight w:val="23"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49"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FA9C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50" w:author="Administrator" w:date="2024-08-08T09:09:13Z">
              <w:r>
                <w:rPr>
                  <w:rFonts w:hint="eastAsia" w:ascii="宋体" w:hAnsi="宋体" w:eastAsia="宋体" w:cs="宋体"/>
                  <w:i w:val="0"/>
                  <w:color w:val="000000"/>
                  <w:kern w:val="0"/>
                  <w:sz w:val="20"/>
                  <w:szCs w:val="20"/>
                  <w:u w:val="none"/>
                  <w:lang w:val="en-US" w:eastAsia="zh-CN" w:bidi="ar"/>
                </w:rPr>
                <w:t>2080199</w:t>
              </w:r>
            </w:ins>
            <w:del w:id="6551" w:author="Administrator" w:date="2024-08-08T09:09:13Z">
              <w:r>
                <w:rPr>
                  <w:rFonts w:hint="eastAsia" w:ascii="宋体" w:hAnsi="宋体" w:eastAsia="宋体" w:cs="宋体"/>
                  <w:i w:val="0"/>
                  <w:iCs w:val="0"/>
                  <w:color w:val="000000"/>
                  <w:kern w:val="0"/>
                  <w:sz w:val="20"/>
                  <w:szCs w:val="20"/>
                  <w:u w:val="none"/>
                  <w:lang w:val="en-US" w:eastAsia="zh-CN" w:bidi="ar"/>
                </w:rPr>
                <w:delText>2080199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52"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5E6E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53" w:author="Administrator" w:date="2024-08-08T09:09:13Z">
              <w:r>
                <w:rPr>
                  <w:rFonts w:hint="eastAsia" w:ascii="宋体" w:hAnsi="宋体" w:eastAsia="宋体" w:cs="宋体"/>
                  <w:i w:val="0"/>
                  <w:color w:val="000000"/>
                  <w:kern w:val="0"/>
                  <w:sz w:val="20"/>
                  <w:szCs w:val="20"/>
                  <w:u w:val="none"/>
                  <w:lang w:val="en-US" w:eastAsia="zh-CN" w:bidi="ar"/>
                </w:rPr>
                <w:t xml:space="preserve">    其他人力资源和社会保障管理事务支出</w:t>
              </w:r>
            </w:ins>
            <w:del w:id="6554"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其他人力资源和社会保障管理事务支出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55"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3FDF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556" w:author="Administrator" w:date="2024-08-08T09:09:13Z">
              <w:r>
                <w:rPr>
                  <w:rFonts w:hint="eastAsia" w:ascii="宋体" w:hAnsi="宋体" w:eastAsia="宋体" w:cs="宋体"/>
                  <w:i w:val="0"/>
                  <w:color w:val="000000"/>
                  <w:kern w:val="0"/>
                  <w:sz w:val="20"/>
                  <w:szCs w:val="20"/>
                  <w:u w:val="none"/>
                  <w:lang w:val="en-US" w:eastAsia="zh-CN" w:bidi="ar"/>
                </w:rPr>
                <w:t>25</w:t>
              </w:r>
            </w:ins>
            <w:del w:id="6557" w:author="Administrator" w:date="2024-08-08T09:09:13Z">
              <w:r>
                <w:rPr>
                  <w:rFonts w:hint="eastAsia" w:ascii="宋体" w:hAnsi="宋体" w:eastAsia="宋体" w:cs="宋体"/>
                  <w:i w:val="0"/>
                  <w:iCs w:val="0"/>
                  <w:color w:val="000000"/>
                  <w:kern w:val="0"/>
                  <w:sz w:val="20"/>
                  <w:szCs w:val="20"/>
                  <w:u w:val="none"/>
                  <w:lang w:val="en-US" w:eastAsia="zh-CN" w:bidi="ar"/>
                </w:rPr>
                <w:delText>12</w:delText>
              </w:r>
            </w:del>
          </w:p>
        </w:tc>
      </w:tr>
      <w:tr w14:paraId="10D9B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58"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558"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59"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B4C5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60" w:author="Administrator" w:date="2024-08-08T09:09:13Z">
              <w:r>
                <w:rPr>
                  <w:rFonts w:hint="eastAsia" w:ascii="宋体" w:hAnsi="宋体" w:eastAsia="宋体" w:cs="宋体"/>
                  <w:i w:val="0"/>
                  <w:color w:val="000000"/>
                  <w:kern w:val="0"/>
                  <w:sz w:val="20"/>
                  <w:szCs w:val="20"/>
                  <w:u w:val="none"/>
                  <w:lang w:val="en-US" w:eastAsia="zh-CN" w:bidi="ar"/>
                </w:rPr>
                <w:t>20802</w:t>
              </w:r>
            </w:ins>
            <w:del w:id="6561" w:author="Administrator" w:date="2024-08-08T09:09:13Z">
              <w:r>
                <w:rPr>
                  <w:rFonts w:hint="eastAsia" w:ascii="宋体" w:hAnsi="宋体" w:eastAsia="宋体" w:cs="宋体"/>
                  <w:i w:val="0"/>
                  <w:iCs w:val="0"/>
                  <w:color w:val="000000"/>
                  <w:kern w:val="0"/>
                  <w:sz w:val="20"/>
                  <w:szCs w:val="20"/>
                  <w:u w:val="none"/>
                  <w:lang w:val="en-US" w:eastAsia="zh-CN" w:bidi="ar"/>
                </w:rPr>
                <w:delText>20802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62"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4CFD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63" w:author="Administrator" w:date="2024-08-08T09:09:13Z">
              <w:r>
                <w:rPr>
                  <w:rFonts w:hint="eastAsia" w:ascii="宋体" w:hAnsi="宋体" w:eastAsia="宋体" w:cs="宋体"/>
                  <w:i w:val="0"/>
                  <w:color w:val="000000"/>
                  <w:kern w:val="0"/>
                  <w:sz w:val="20"/>
                  <w:szCs w:val="20"/>
                  <w:u w:val="none"/>
                  <w:lang w:val="en-US" w:eastAsia="zh-CN" w:bidi="ar"/>
                </w:rPr>
                <w:t xml:space="preserve">  民政管理事务</w:t>
              </w:r>
            </w:ins>
            <w:del w:id="6564"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民政管理事务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65"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CD65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566" w:author="Administrator" w:date="2024-08-08T09:09:13Z">
              <w:r>
                <w:rPr>
                  <w:rFonts w:hint="eastAsia" w:ascii="宋体" w:hAnsi="宋体" w:eastAsia="宋体" w:cs="宋体"/>
                  <w:i w:val="0"/>
                  <w:color w:val="000000"/>
                  <w:kern w:val="0"/>
                  <w:sz w:val="20"/>
                  <w:szCs w:val="20"/>
                  <w:u w:val="none"/>
                  <w:lang w:val="en-US" w:eastAsia="zh-CN" w:bidi="ar"/>
                </w:rPr>
                <w:t>836</w:t>
              </w:r>
            </w:ins>
            <w:del w:id="6567" w:author="Administrator" w:date="2024-08-08T09:09:13Z">
              <w:r>
                <w:rPr>
                  <w:rFonts w:hint="eastAsia" w:ascii="宋体" w:hAnsi="宋体" w:eastAsia="宋体" w:cs="宋体"/>
                  <w:i w:val="0"/>
                  <w:iCs w:val="0"/>
                  <w:color w:val="000000"/>
                  <w:kern w:val="0"/>
                  <w:sz w:val="20"/>
                  <w:szCs w:val="20"/>
                  <w:u w:val="none"/>
                  <w:lang w:val="en-US" w:eastAsia="zh-CN" w:bidi="ar"/>
                </w:rPr>
                <w:delText>942</w:delText>
              </w:r>
            </w:del>
          </w:p>
        </w:tc>
      </w:tr>
      <w:tr w14:paraId="2D547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68"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568"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69"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E5B3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70" w:author="Administrator" w:date="2024-08-08T09:09:13Z">
              <w:r>
                <w:rPr>
                  <w:rFonts w:hint="eastAsia" w:ascii="宋体" w:hAnsi="宋体" w:eastAsia="宋体" w:cs="宋体"/>
                  <w:i w:val="0"/>
                  <w:color w:val="000000"/>
                  <w:kern w:val="0"/>
                  <w:sz w:val="20"/>
                  <w:szCs w:val="20"/>
                  <w:u w:val="none"/>
                  <w:lang w:val="en-US" w:eastAsia="zh-CN" w:bidi="ar"/>
                </w:rPr>
                <w:t>2080201</w:t>
              </w:r>
            </w:ins>
            <w:del w:id="6571" w:author="Administrator" w:date="2024-08-08T09:09:13Z">
              <w:r>
                <w:rPr>
                  <w:rFonts w:hint="eastAsia" w:ascii="宋体" w:hAnsi="宋体" w:eastAsia="宋体" w:cs="宋体"/>
                  <w:i w:val="0"/>
                  <w:iCs w:val="0"/>
                  <w:color w:val="000000"/>
                  <w:kern w:val="0"/>
                  <w:sz w:val="20"/>
                  <w:szCs w:val="20"/>
                  <w:u w:val="none"/>
                  <w:lang w:val="en-US" w:eastAsia="zh-CN" w:bidi="ar"/>
                </w:rPr>
                <w:delText>2080201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72"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142C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73" w:author="Administrator" w:date="2024-08-08T09:09:13Z">
              <w:r>
                <w:rPr>
                  <w:rFonts w:hint="eastAsia" w:ascii="宋体" w:hAnsi="宋体" w:eastAsia="宋体" w:cs="宋体"/>
                  <w:i w:val="0"/>
                  <w:color w:val="000000"/>
                  <w:kern w:val="0"/>
                  <w:sz w:val="20"/>
                  <w:szCs w:val="20"/>
                  <w:u w:val="none"/>
                  <w:lang w:val="en-US" w:eastAsia="zh-CN" w:bidi="ar"/>
                </w:rPr>
                <w:t xml:space="preserve">    行政运行</w:t>
              </w:r>
            </w:ins>
            <w:del w:id="6574"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75"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0CBF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576" w:author="Administrator" w:date="2024-08-08T09:09:13Z">
              <w:r>
                <w:rPr>
                  <w:rFonts w:hint="eastAsia" w:ascii="宋体" w:hAnsi="宋体" w:eastAsia="宋体" w:cs="宋体"/>
                  <w:i w:val="0"/>
                  <w:color w:val="000000"/>
                  <w:kern w:val="0"/>
                  <w:sz w:val="20"/>
                  <w:szCs w:val="20"/>
                  <w:u w:val="none"/>
                  <w:lang w:val="en-US" w:eastAsia="zh-CN" w:bidi="ar"/>
                </w:rPr>
                <w:t>542</w:t>
              </w:r>
            </w:ins>
            <w:del w:id="6577" w:author="Administrator" w:date="2024-08-08T09:09:13Z">
              <w:r>
                <w:rPr>
                  <w:rFonts w:hint="eastAsia" w:ascii="宋体" w:hAnsi="宋体" w:eastAsia="宋体" w:cs="宋体"/>
                  <w:i w:val="0"/>
                  <w:iCs w:val="0"/>
                  <w:color w:val="000000"/>
                  <w:kern w:val="0"/>
                  <w:sz w:val="20"/>
                  <w:szCs w:val="20"/>
                  <w:u w:val="none"/>
                  <w:lang w:val="en-US" w:eastAsia="zh-CN" w:bidi="ar"/>
                </w:rPr>
                <w:delText>452</w:delText>
              </w:r>
            </w:del>
          </w:p>
        </w:tc>
      </w:tr>
      <w:tr w14:paraId="73136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78"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578"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79"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D7F9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80" w:author="Administrator" w:date="2024-08-08T09:09:13Z">
              <w:r>
                <w:rPr>
                  <w:rFonts w:hint="eastAsia" w:ascii="宋体" w:hAnsi="宋体" w:eastAsia="宋体" w:cs="宋体"/>
                  <w:i w:val="0"/>
                  <w:color w:val="000000"/>
                  <w:kern w:val="0"/>
                  <w:sz w:val="20"/>
                  <w:szCs w:val="20"/>
                  <w:u w:val="none"/>
                  <w:lang w:val="en-US" w:eastAsia="zh-CN" w:bidi="ar"/>
                </w:rPr>
                <w:t>2080202</w:t>
              </w:r>
            </w:ins>
            <w:del w:id="6581" w:author="Administrator" w:date="2024-08-08T09:09:13Z">
              <w:r>
                <w:rPr>
                  <w:rFonts w:hint="eastAsia" w:ascii="宋体" w:hAnsi="宋体" w:eastAsia="宋体" w:cs="宋体"/>
                  <w:i w:val="0"/>
                  <w:iCs w:val="0"/>
                  <w:color w:val="000000"/>
                  <w:kern w:val="0"/>
                  <w:sz w:val="20"/>
                  <w:szCs w:val="20"/>
                  <w:u w:val="none"/>
                  <w:lang w:val="en-US" w:eastAsia="zh-CN" w:bidi="ar"/>
                </w:rPr>
                <w:delText>2080202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82"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52DD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83" w:author="Administrator" w:date="2024-08-08T09:09:13Z">
              <w:r>
                <w:rPr>
                  <w:rFonts w:hint="eastAsia" w:ascii="宋体" w:hAnsi="宋体" w:eastAsia="宋体" w:cs="宋体"/>
                  <w:i w:val="0"/>
                  <w:color w:val="000000"/>
                  <w:kern w:val="0"/>
                  <w:sz w:val="20"/>
                  <w:szCs w:val="20"/>
                  <w:u w:val="none"/>
                  <w:lang w:val="en-US" w:eastAsia="zh-CN" w:bidi="ar"/>
                </w:rPr>
                <w:t xml:space="preserve">    一般行政管理事务</w:t>
              </w:r>
            </w:ins>
            <w:del w:id="6584"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85"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632DD9">
            <w:pPr>
              <w:jc w:val="right"/>
              <w:rPr>
                <w:rFonts w:hint="eastAsia" w:ascii="宋体" w:hAnsi="宋体" w:eastAsia="宋体" w:cs="宋体"/>
                <w:i w:val="0"/>
                <w:iCs w:val="0"/>
                <w:color w:val="000000"/>
                <w:sz w:val="20"/>
                <w:szCs w:val="20"/>
                <w:u w:val="none"/>
              </w:rPr>
            </w:pPr>
          </w:p>
        </w:tc>
      </w:tr>
      <w:tr w14:paraId="7A4F0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86"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586"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87"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333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88" w:author="Administrator" w:date="2024-08-08T09:09:13Z">
              <w:r>
                <w:rPr>
                  <w:rFonts w:hint="eastAsia" w:ascii="宋体" w:hAnsi="宋体" w:eastAsia="宋体" w:cs="宋体"/>
                  <w:i w:val="0"/>
                  <w:color w:val="000000"/>
                  <w:kern w:val="0"/>
                  <w:sz w:val="20"/>
                  <w:szCs w:val="20"/>
                  <w:u w:val="none"/>
                  <w:lang w:val="en-US" w:eastAsia="zh-CN" w:bidi="ar"/>
                </w:rPr>
                <w:t>2080203</w:t>
              </w:r>
            </w:ins>
            <w:del w:id="6589" w:author="Administrator" w:date="2024-08-08T09:09:13Z">
              <w:r>
                <w:rPr>
                  <w:rFonts w:hint="eastAsia" w:ascii="宋体" w:hAnsi="宋体" w:eastAsia="宋体" w:cs="宋体"/>
                  <w:i w:val="0"/>
                  <w:iCs w:val="0"/>
                  <w:color w:val="000000"/>
                  <w:kern w:val="0"/>
                  <w:sz w:val="20"/>
                  <w:szCs w:val="20"/>
                  <w:u w:val="none"/>
                  <w:lang w:val="en-US" w:eastAsia="zh-CN" w:bidi="ar"/>
                </w:rPr>
                <w:delText>2080203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90"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B613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91" w:author="Administrator" w:date="2024-08-08T09:09:13Z">
              <w:r>
                <w:rPr>
                  <w:rFonts w:hint="eastAsia" w:ascii="宋体" w:hAnsi="宋体" w:eastAsia="宋体" w:cs="宋体"/>
                  <w:i w:val="0"/>
                  <w:color w:val="000000"/>
                  <w:kern w:val="0"/>
                  <w:sz w:val="20"/>
                  <w:szCs w:val="20"/>
                  <w:u w:val="none"/>
                  <w:lang w:val="en-US" w:eastAsia="zh-CN" w:bidi="ar"/>
                </w:rPr>
                <w:t xml:space="preserve">    机关服务</w:t>
              </w:r>
            </w:ins>
            <w:del w:id="6592"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93"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CDB359">
            <w:pPr>
              <w:jc w:val="right"/>
              <w:rPr>
                <w:rFonts w:hint="eastAsia" w:ascii="宋体" w:hAnsi="宋体" w:eastAsia="宋体" w:cs="宋体"/>
                <w:i w:val="0"/>
                <w:iCs w:val="0"/>
                <w:color w:val="000000"/>
                <w:sz w:val="20"/>
                <w:szCs w:val="20"/>
                <w:u w:val="none"/>
              </w:rPr>
            </w:pPr>
          </w:p>
        </w:tc>
      </w:tr>
      <w:tr w14:paraId="2009E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594"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594"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95"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DBA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96" w:author="Administrator" w:date="2024-08-08T09:09:13Z">
              <w:r>
                <w:rPr>
                  <w:rFonts w:hint="eastAsia" w:ascii="宋体" w:hAnsi="宋体" w:eastAsia="宋体" w:cs="宋体"/>
                  <w:i w:val="0"/>
                  <w:color w:val="000000"/>
                  <w:kern w:val="0"/>
                  <w:sz w:val="20"/>
                  <w:szCs w:val="20"/>
                  <w:u w:val="none"/>
                  <w:lang w:val="en-US" w:eastAsia="zh-CN" w:bidi="ar"/>
                </w:rPr>
                <w:t>2080206</w:t>
              </w:r>
            </w:ins>
            <w:del w:id="6597" w:author="Administrator" w:date="2024-08-08T09:09:13Z">
              <w:r>
                <w:rPr>
                  <w:rFonts w:hint="eastAsia" w:ascii="宋体" w:hAnsi="宋体" w:eastAsia="宋体" w:cs="宋体"/>
                  <w:i w:val="0"/>
                  <w:iCs w:val="0"/>
                  <w:color w:val="000000"/>
                  <w:kern w:val="0"/>
                  <w:sz w:val="20"/>
                  <w:szCs w:val="20"/>
                  <w:u w:val="none"/>
                  <w:lang w:val="en-US" w:eastAsia="zh-CN" w:bidi="ar"/>
                </w:rPr>
                <w:delText>2080206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98"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1E41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599" w:author="Administrator" w:date="2024-08-08T09:09:13Z">
              <w:r>
                <w:rPr>
                  <w:rFonts w:hint="eastAsia" w:ascii="宋体" w:hAnsi="宋体" w:eastAsia="宋体" w:cs="宋体"/>
                  <w:i w:val="0"/>
                  <w:color w:val="000000"/>
                  <w:kern w:val="0"/>
                  <w:sz w:val="20"/>
                  <w:szCs w:val="20"/>
                  <w:u w:val="none"/>
                  <w:lang w:val="en-US" w:eastAsia="zh-CN" w:bidi="ar"/>
                </w:rPr>
                <w:t xml:space="preserve">    社会组织管理</w:t>
              </w:r>
            </w:ins>
            <w:del w:id="6600"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社会组织管理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01"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02BF11">
            <w:pPr>
              <w:jc w:val="right"/>
              <w:rPr>
                <w:rFonts w:hint="eastAsia" w:ascii="宋体" w:hAnsi="宋体" w:eastAsia="宋体" w:cs="宋体"/>
                <w:i w:val="0"/>
                <w:iCs w:val="0"/>
                <w:color w:val="000000"/>
                <w:sz w:val="20"/>
                <w:szCs w:val="20"/>
                <w:u w:val="none"/>
              </w:rPr>
            </w:pPr>
          </w:p>
        </w:tc>
      </w:tr>
      <w:tr w14:paraId="6995B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02"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02"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03"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E7E8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04" w:author="Administrator" w:date="2024-08-08T09:09:13Z">
              <w:r>
                <w:rPr>
                  <w:rFonts w:hint="eastAsia" w:ascii="宋体" w:hAnsi="宋体" w:eastAsia="宋体" w:cs="宋体"/>
                  <w:i w:val="0"/>
                  <w:color w:val="000000"/>
                  <w:kern w:val="0"/>
                  <w:sz w:val="20"/>
                  <w:szCs w:val="20"/>
                  <w:u w:val="none"/>
                  <w:lang w:val="en-US" w:eastAsia="zh-CN" w:bidi="ar"/>
                </w:rPr>
                <w:t>2080207</w:t>
              </w:r>
            </w:ins>
            <w:del w:id="6605" w:author="Administrator" w:date="2024-08-08T09:09:13Z">
              <w:r>
                <w:rPr>
                  <w:rFonts w:hint="eastAsia" w:ascii="宋体" w:hAnsi="宋体" w:eastAsia="宋体" w:cs="宋体"/>
                  <w:i w:val="0"/>
                  <w:iCs w:val="0"/>
                  <w:color w:val="000000"/>
                  <w:kern w:val="0"/>
                  <w:sz w:val="20"/>
                  <w:szCs w:val="20"/>
                  <w:u w:val="none"/>
                  <w:lang w:val="en-US" w:eastAsia="zh-CN" w:bidi="ar"/>
                </w:rPr>
                <w:delText>2080207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06"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E72C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07" w:author="Administrator" w:date="2024-08-08T09:09:13Z">
              <w:r>
                <w:rPr>
                  <w:rFonts w:hint="eastAsia" w:ascii="宋体" w:hAnsi="宋体" w:eastAsia="宋体" w:cs="宋体"/>
                  <w:i w:val="0"/>
                  <w:color w:val="000000"/>
                  <w:kern w:val="0"/>
                  <w:sz w:val="20"/>
                  <w:szCs w:val="20"/>
                  <w:u w:val="none"/>
                  <w:lang w:val="en-US" w:eastAsia="zh-CN" w:bidi="ar"/>
                </w:rPr>
                <w:t xml:space="preserve">    行政区划和地名管理</w:t>
              </w:r>
            </w:ins>
            <w:del w:id="6608"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行政区划和地名管理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09"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4BF29E">
            <w:pPr>
              <w:widowControl/>
              <w:jc w:val="right"/>
              <w:textAlignment w:val="center"/>
              <w:rPr>
                <w:rFonts w:hint="eastAsia" w:ascii="宋体" w:hAnsi="宋体" w:eastAsia="宋体" w:cs="宋体"/>
                <w:i w:val="0"/>
                <w:iCs w:val="0"/>
                <w:color w:val="000000"/>
                <w:sz w:val="20"/>
                <w:szCs w:val="20"/>
                <w:u w:val="none"/>
              </w:rPr>
              <w:pPrChange w:id="6610" w:author="Administrator" w:date="2024-08-08T09:09:13Z">
                <w:pPr>
                  <w:jc w:val="right"/>
                </w:pPr>
              </w:pPrChange>
            </w:pPr>
            <w:ins w:id="6611" w:author="Administrator" w:date="2024-08-08T09:09:13Z">
              <w:r>
                <w:rPr>
                  <w:rFonts w:hint="eastAsia" w:ascii="宋体" w:hAnsi="宋体" w:eastAsia="宋体" w:cs="宋体"/>
                  <w:i w:val="0"/>
                  <w:color w:val="000000"/>
                  <w:kern w:val="0"/>
                  <w:sz w:val="20"/>
                  <w:szCs w:val="20"/>
                  <w:u w:val="none"/>
                  <w:lang w:val="en-US" w:eastAsia="zh-CN" w:bidi="ar"/>
                </w:rPr>
                <w:t>6</w:t>
              </w:r>
            </w:ins>
          </w:p>
        </w:tc>
      </w:tr>
      <w:tr w14:paraId="6B693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12"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12"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13"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1F6F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14" w:author="Administrator" w:date="2024-08-08T09:09:13Z">
              <w:r>
                <w:rPr>
                  <w:rFonts w:hint="eastAsia" w:ascii="宋体" w:hAnsi="宋体" w:eastAsia="宋体" w:cs="宋体"/>
                  <w:i w:val="0"/>
                  <w:color w:val="000000"/>
                  <w:kern w:val="0"/>
                  <w:sz w:val="20"/>
                  <w:szCs w:val="20"/>
                  <w:u w:val="none"/>
                  <w:lang w:val="en-US" w:eastAsia="zh-CN" w:bidi="ar"/>
                </w:rPr>
                <w:t>2080208</w:t>
              </w:r>
            </w:ins>
            <w:del w:id="6615" w:author="Administrator" w:date="2024-08-08T09:09:13Z">
              <w:r>
                <w:rPr>
                  <w:rFonts w:hint="eastAsia" w:ascii="宋体" w:hAnsi="宋体" w:eastAsia="宋体" w:cs="宋体"/>
                  <w:i w:val="0"/>
                  <w:iCs w:val="0"/>
                  <w:color w:val="000000"/>
                  <w:kern w:val="0"/>
                  <w:sz w:val="20"/>
                  <w:szCs w:val="20"/>
                  <w:u w:val="none"/>
                  <w:lang w:val="en-US" w:eastAsia="zh-CN" w:bidi="ar"/>
                </w:rPr>
                <w:delText>2080208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16"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D4AD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17" w:author="Administrator" w:date="2024-08-08T09:09:13Z">
              <w:r>
                <w:rPr>
                  <w:rFonts w:hint="eastAsia" w:ascii="宋体" w:hAnsi="宋体" w:eastAsia="宋体" w:cs="宋体"/>
                  <w:i w:val="0"/>
                  <w:color w:val="000000"/>
                  <w:kern w:val="0"/>
                  <w:sz w:val="20"/>
                  <w:szCs w:val="20"/>
                  <w:u w:val="none"/>
                  <w:lang w:val="en-US" w:eastAsia="zh-CN" w:bidi="ar"/>
                </w:rPr>
                <w:t xml:space="preserve">    基层政权建设和社区治理</w:t>
              </w:r>
            </w:ins>
            <w:del w:id="6618"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基层政权建设和社区治理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19"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6A6D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620" w:author="Administrator" w:date="2024-08-08T09:09:13Z">
              <w:r>
                <w:rPr>
                  <w:rFonts w:hint="eastAsia" w:ascii="宋体" w:hAnsi="宋体" w:eastAsia="宋体" w:cs="宋体"/>
                  <w:i w:val="0"/>
                  <w:color w:val="000000"/>
                  <w:kern w:val="0"/>
                  <w:sz w:val="20"/>
                  <w:szCs w:val="20"/>
                  <w:u w:val="none"/>
                  <w:lang w:val="en-US" w:eastAsia="zh-CN" w:bidi="ar"/>
                </w:rPr>
                <w:t>154</w:t>
              </w:r>
            </w:ins>
            <w:del w:id="6621" w:author="Administrator" w:date="2024-08-08T09:09:13Z">
              <w:r>
                <w:rPr>
                  <w:rFonts w:hint="eastAsia" w:ascii="宋体" w:hAnsi="宋体" w:eastAsia="宋体" w:cs="宋体"/>
                  <w:i w:val="0"/>
                  <w:iCs w:val="0"/>
                  <w:color w:val="000000"/>
                  <w:kern w:val="0"/>
                  <w:sz w:val="20"/>
                  <w:szCs w:val="20"/>
                  <w:u w:val="none"/>
                  <w:lang w:val="en-US" w:eastAsia="zh-CN" w:bidi="ar"/>
                </w:rPr>
                <w:delText>290</w:delText>
              </w:r>
            </w:del>
          </w:p>
        </w:tc>
      </w:tr>
      <w:tr w14:paraId="1A446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22"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22"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23"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7B93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24" w:author="Administrator" w:date="2024-08-08T09:09:13Z">
              <w:r>
                <w:rPr>
                  <w:rFonts w:hint="eastAsia" w:ascii="宋体" w:hAnsi="宋体" w:eastAsia="宋体" w:cs="宋体"/>
                  <w:i w:val="0"/>
                  <w:color w:val="000000"/>
                  <w:kern w:val="0"/>
                  <w:sz w:val="20"/>
                  <w:szCs w:val="20"/>
                  <w:u w:val="none"/>
                  <w:lang w:val="en-US" w:eastAsia="zh-CN" w:bidi="ar"/>
                </w:rPr>
                <w:t>2080299</w:t>
              </w:r>
            </w:ins>
            <w:del w:id="6625" w:author="Administrator" w:date="2024-08-08T09:09:13Z">
              <w:r>
                <w:rPr>
                  <w:rFonts w:hint="eastAsia" w:ascii="宋体" w:hAnsi="宋体" w:eastAsia="宋体" w:cs="宋体"/>
                  <w:i w:val="0"/>
                  <w:iCs w:val="0"/>
                  <w:color w:val="000000"/>
                  <w:kern w:val="0"/>
                  <w:sz w:val="20"/>
                  <w:szCs w:val="20"/>
                  <w:u w:val="none"/>
                  <w:lang w:val="en-US" w:eastAsia="zh-CN" w:bidi="ar"/>
                </w:rPr>
                <w:delText>2080299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26"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A15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27" w:author="Administrator" w:date="2024-08-08T09:09:13Z">
              <w:r>
                <w:rPr>
                  <w:rFonts w:hint="eastAsia" w:ascii="宋体" w:hAnsi="宋体" w:eastAsia="宋体" w:cs="宋体"/>
                  <w:i w:val="0"/>
                  <w:color w:val="000000"/>
                  <w:kern w:val="0"/>
                  <w:sz w:val="20"/>
                  <w:szCs w:val="20"/>
                  <w:u w:val="none"/>
                  <w:lang w:val="en-US" w:eastAsia="zh-CN" w:bidi="ar"/>
                </w:rPr>
                <w:t xml:space="preserve">    其他民政管理事务支出</w:t>
              </w:r>
            </w:ins>
            <w:del w:id="6628"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其他民政管理事务支出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29"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2052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630" w:author="Administrator" w:date="2024-08-08T09:09:13Z">
              <w:r>
                <w:rPr>
                  <w:rFonts w:hint="eastAsia" w:ascii="宋体" w:hAnsi="宋体" w:eastAsia="宋体" w:cs="宋体"/>
                  <w:i w:val="0"/>
                  <w:color w:val="000000"/>
                  <w:kern w:val="0"/>
                  <w:sz w:val="20"/>
                  <w:szCs w:val="20"/>
                  <w:u w:val="none"/>
                  <w:lang w:val="en-US" w:eastAsia="zh-CN" w:bidi="ar"/>
                </w:rPr>
                <w:t>134</w:t>
              </w:r>
            </w:ins>
            <w:del w:id="6631" w:author="Administrator" w:date="2024-08-08T09:09:13Z">
              <w:r>
                <w:rPr>
                  <w:rFonts w:hint="eastAsia" w:ascii="宋体" w:hAnsi="宋体" w:eastAsia="宋体" w:cs="宋体"/>
                  <w:i w:val="0"/>
                  <w:iCs w:val="0"/>
                  <w:color w:val="000000"/>
                  <w:kern w:val="0"/>
                  <w:sz w:val="20"/>
                  <w:szCs w:val="20"/>
                  <w:u w:val="none"/>
                  <w:lang w:val="en-US" w:eastAsia="zh-CN" w:bidi="ar"/>
                </w:rPr>
                <w:delText>200</w:delText>
              </w:r>
            </w:del>
          </w:p>
        </w:tc>
      </w:tr>
      <w:tr w14:paraId="463E2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32"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32"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33"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8942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34" w:author="Administrator" w:date="2024-08-08T09:09:13Z">
              <w:r>
                <w:rPr>
                  <w:rFonts w:hint="eastAsia" w:ascii="宋体" w:hAnsi="宋体" w:eastAsia="宋体" w:cs="宋体"/>
                  <w:i w:val="0"/>
                  <w:color w:val="000000"/>
                  <w:kern w:val="0"/>
                  <w:sz w:val="20"/>
                  <w:szCs w:val="20"/>
                  <w:u w:val="none"/>
                  <w:lang w:val="en-US" w:eastAsia="zh-CN" w:bidi="ar"/>
                </w:rPr>
                <w:t>20805</w:t>
              </w:r>
            </w:ins>
            <w:del w:id="6635" w:author="Administrator" w:date="2024-08-08T09:09:13Z">
              <w:r>
                <w:rPr>
                  <w:rFonts w:hint="eastAsia" w:ascii="宋体" w:hAnsi="宋体" w:eastAsia="宋体" w:cs="宋体"/>
                  <w:i w:val="0"/>
                  <w:iCs w:val="0"/>
                  <w:color w:val="000000"/>
                  <w:kern w:val="0"/>
                  <w:sz w:val="20"/>
                  <w:szCs w:val="20"/>
                  <w:u w:val="none"/>
                  <w:lang w:val="en-US" w:eastAsia="zh-CN" w:bidi="ar"/>
                </w:rPr>
                <w:delText>20805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36"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1C05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37" w:author="Administrator" w:date="2024-08-08T09:09:13Z">
              <w:r>
                <w:rPr>
                  <w:rFonts w:hint="eastAsia" w:ascii="宋体" w:hAnsi="宋体" w:eastAsia="宋体" w:cs="宋体"/>
                  <w:i w:val="0"/>
                  <w:color w:val="000000"/>
                  <w:kern w:val="0"/>
                  <w:sz w:val="20"/>
                  <w:szCs w:val="20"/>
                  <w:u w:val="none"/>
                  <w:lang w:val="en-US" w:eastAsia="zh-CN" w:bidi="ar"/>
                </w:rPr>
                <w:t xml:space="preserve">  行政事业单位养老支出</w:t>
              </w:r>
            </w:ins>
            <w:del w:id="6638"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行政事业单位养老支出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39"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672B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640" w:author="Administrator" w:date="2024-08-08T09:09:13Z">
              <w:r>
                <w:rPr>
                  <w:rFonts w:hint="eastAsia" w:ascii="宋体" w:hAnsi="宋体" w:eastAsia="宋体" w:cs="宋体"/>
                  <w:i w:val="0"/>
                  <w:color w:val="000000"/>
                  <w:kern w:val="0"/>
                  <w:sz w:val="20"/>
                  <w:szCs w:val="20"/>
                  <w:u w:val="none"/>
                  <w:lang w:val="en-US" w:eastAsia="zh-CN" w:bidi="ar"/>
                </w:rPr>
                <w:t>40,947</w:t>
              </w:r>
            </w:ins>
            <w:del w:id="6641" w:author="Administrator" w:date="2024-08-08T09:09:13Z">
              <w:r>
                <w:rPr>
                  <w:rFonts w:hint="eastAsia" w:ascii="宋体" w:hAnsi="宋体" w:eastAsia="宋体" w:cs="宋体"/>
                  <w:i w:val="0"/>
                  <w:iCs w:val="0"/>
                  <w:color w:val="000000"/>
                  <w:kern w:val="0"/>
                  <w:sz w:val="20"/>
                  <w:szCs w:val="20"/>
                  <w:u w:val="none"/>
                  <w:lang w:val="en-US" w:eastAsia="zh-CN" w:bidi="ar"/>
                </w:rPr>
                <w:delText>36,865</w:delText>
              </w:r>
            </w:del>
          </w:p>
        </w:tc>
      </w:tr>
      <w:tr w14:paraId="755D5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42" w:author="Administrator" w:date="2024-08-08T09:09: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42" w:author="Administrator" w:date="2024-08-08T09:09: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43" w:author="Administrator" w:date="2024-08-08T09:09: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31D0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44" w:author="Administrator" w:date="2024-08-08T09:09:13Z">
              <w:r>
                <w:rPr>
                  <w:rFonts w:hint="eastAsia" w:ascii="宋体" w:hAnsi="宋体" w:eastAsia="宋体" w:cs="宋体"/>
                  <w:i w:val="0"/>
                  <w:color w:val="000000"/>
                  <w:kern w:val="0"/>
                  <w:sz w:val="20"/>
                  <w:szCs w:val="20"/>
                  <w:u w:val="none"/>
                  <w:lang w:val="en-US" w:eastAsia="zh-CN" w:bidi="ar"/>
                </w:rPr>
                <w:t>2080501</w:t>
              </w:r>
            </w:ins>
            <w:del w:id="6645" w:author="Administrator" w:date="2024-08-08T09:09:13Z">
              <w:r>
                <w:rPr>
                  <w:rFonts w:hint="eastAsia" w:ascii="宋体" w:hAnsi="宋体" w:eastAsia="宋体" w:cs="宋体"/>
                  <w:i w:val="0"/>
                  <w:iCs w:val="0"/>
                  <w:color w:val="000000"/>
                  <w:kern w:val="0"/>
                  <w:sz w:val="20"/>
                  <w:szCs w:val="20"/>
                  <w:u w:val="none"/>
                  <w:lang w:val="en-US" w:eastAsia="zh-CN" w:bidi="ar"/>
                </w:rPr>
                <w:delText>2080501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46" w:author="Administrator" w:date="2024-08-08T09:09: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E0A9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47" w:author="Administrator" w:date="2024-08-08T09:09:13Z">
              <w:r>
                <w:rPr>
                  <w:rFonts w:hint="eastAsia" w:ascii="宋体" w:hAnsi="宋体" w:eastAsia="宋体" w:cs="宋体"/>
                  <w:i w:val="0"/>
                  <w:color w:val="000000"/>
                  <w:kern w:val="0"/>
                  <w:sz w:val="20"/>
                  <w:szCs w:val="20"/>
                  <w:u w:val="none"/>
                  <w:lang w:val="en-US" w:eastAsia="zh-CN" w:bidi="ar"/>
                </w:rPr>
                <w:t xml:space="preserve">    行政单位离退休</w:t>
              </w:r>
            </w:ins>
            <w:del w:id="6648" w:author="Administrator" w:date="2024-08-08T09:09:13Z">
              <w:r>
                <w:rPr>
                  <w:rFonts w:hint="eastAsia" w:ascii="宋体" w:hAnsi="宋体" w:eastAsia="宋体" w:cs="宋体"/>
                  <w:i w:val="0"/>
                  <w:iCs w:val="0"/>
                  <w:color w:val="000000"/>
                  <w:kern w:val="0"/>
                  <w:sz w:val="20"/>
                  <w:szCs w:val="20"/>
                  <w:u w:val="none"/>
                  <w:lang w:val="en-US" w:eastAsia="zh-CN" w:bidi="ar"/>
                </w:rPr>
                <w:delText xml:space="preserve">    行政单位离退休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49" w:author="Administrator" w:date="2024-08-08T09:09: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9FFF42">
            <w:pPr>
              <w:jc w:val="right"/>
              <w:rPr>
                <w:rFonts w:hint="eastAsia" w:ascii="宋体" w:hAnsi="宋体" w:eastAsia="宋体" w:cs="宋体"/>
                <w:i w:val="0"/>
                <w:iCs w:val="0"/>
                <w:color w:val="000000"/>
                <w:sz w:val="20"/>
                <w:szCs w:val="20"/>
                <w:u w:val="none"/>
              </w:rPr>
            </w:pPr>
          </w:p>
        </w:tc>
      </w:tr>
      <w:tr w14:paraId="6B874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50"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50"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51"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586E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52" w:author="Administrator" w:date="2024-08-08T09:09:13Z">
              <w:r>
                <w:rPr>
                  <w:rFonts w:hint="eastAsia" w:ascii="宋体" w:hAnsi="宋体" w:eastAsia="宋体" w:cs="宋体"/>
                  <w:i w:val="0"/>
                  <w:color w:val="000000"/>
                  <w:kern w:val="0"/>
                  <w:sz w:val="20"/>
                  <w:szCs w:val="20"/>
                  <w:u w:val="none"/>
                  <w:lang w:val="en-US" w:eastAsia="zh-CN" w:bidi="ar"/>
                </w:rPr>
                <w:t>2080502</w:t>
              </w:r>
            </w:ins>
            <w:del w:id="6653" w:author="Administrator" w:date="2024-08-08T09:09:13Z">
              <w:r>
                <w:rPr>
                  <w:rFonts w:hint="eastAsia" w:ascii="宋体" w:hAnsi="宋体" w:eastAsia="宋体" w:cs="宋体"/>
                  <w:i w:val="0"/>
                  <w:iCs w:val="0"/>
                  <w:color w:val="000000"/>
                  <w:kern w:val="0"/>
                  <w:sz w:val="20"/>
                  <w:szCs w:val="20"/>
                  <w:u w:val="none"/>
                  <w:lang w:val="en-US" w:eastAsia="zh-CN" w:bidi="ar"/>
                </w:rPr>
                <w:delText>2080502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54"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787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55" w:author="Administrator" w:date="2024-08-08T09:09:14Z">
              <w:r>
                <w:rPr>
                  <w:rFonts w:hint="eastAsia" w:ascii="宋体" w:hAnsi="宋体" w:eastAsia="宋体" w:cs="宋体"/>
                  <w:i w:val="0"/>
                  <w:color w:val="000000"/>
                  <w:kern w:val="0"/>
                  <w:sz w:val="20"/>
                  <w:szCs w:val="20"/>
                  <w:u w:val="none"/>
                  <w:lang w:val="en-US" w:eastAsia="zh-CN" w:bidi="ar"/>
                </w:rPr>
                <w:t xml:space="preserve">    事业单位离退休</w:t>
              </w:r>
            </w:ins>
            <w:del w:id="6656"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事业单位离退休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57"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452F6E">
            <w:pPr>
              <w:jc w:val="right"/>
              <w:rPr>
                <w:rFonts w:hint="eastAsia" w:ascii="宋体" w:hAnsi="宋体" w:eastAsia="宋体" w:cs="宋体"/>
                <w:i w:val="0"/>
                <w:iCs w:val="0"/>
                <w:color w:val="000000"/>
                <w:sz w:val="20"/>
                <w:szCs w:val="20"/>
                <w:u w:val="none"/>
              </w:rPr>
            </w:pPr>
          </w:p>
        </w:tc>
      </w:tr>
      <w:tr w14:paraId="4BB97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58"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58"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59"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156E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60" w:author="Administrator" w:date="2024-08-08T09:09:14Z">
              <w:r>
                <w:rPr>
                  <w:rFonts w:hint="eastAsia" w:ascii="宋体" w:hAnsi="宋体" w:eastAsia="宋体" w:cs="宋体"/>
                  <w:i w:val="0"/>
                  <w:color w:val="000000"/>
                  <w:kern w:val="0"/>
                  <w:sz w:val="20"/>
                  <w:szCs w:val="20"/>
                  <w:u w:val="none"/>
                  <w:lang w:val="en-US" w:eastAsia="zh-CN" w:bidi="ar"/>
                </w:rPr>
                <w:t>2080503</w:t>
              </w:r>
            </w:ins>
            <w:del w:id="6661" w:author="Administrator" w:date="2024-08-08T09:09:14Z">
              <w:r>
                <w:rPr>
                  <w:rFonts w:hint="eastAsia" w:ascii="宋体" w:hAnsi="宋体" w:eastAsia="宋体" w:cs="宋体"/>
                  <w:i w:val="0"/>
                  <w:iCs w:val="0"/>
                  <w:color w:val="000000"/>
                  <w:kern w:val="0"/>
                  <w:sz w:val="20"/>
                  <w:szCs w:val="20"/>
                  <w:u w:val="none"/>
                  <w:lang w:val="en-US" w:eastAsia="zh-CN" w:bidi="ar"/>
                </w:rPr>
                <w:delText>2080503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62"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8D8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63" w:author="Administrator" w:date="2024-08-08T09:09:14Z">
              <w:r>
                <w:rPr>
                  <w:rFonts w:hint="eastAsia" w:ascii="宋体" w:hAnsi="宋体" w:eastAsia="宋体" w:cs="宋体"/>
                  <w:i w:val="0"/>
                  <w:color w:val="000000"/>
                  <w:kern w:val="0"/>
                  <w:sz w:val="20"/>
                  <w:szCs w:val="20"/>
                  <w:u w:val="none"/>
                  <w:lang w:val="en-US" w:eastAsia="zh-CN" w:bidi="ar"/>
                </w:rPr>
                <w:t xml:space="preserve">    离退休人员管理机构</w:t>
              </w:r>
            </w:ins>
            <w:del w:id="6664"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离退休人员管理机构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65"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EECFB1">
            <w:pPr>
              <w:jc w:val="right"/>
              <w:rPr>
                <w:rFonts w:hint="eastAsia" w:ascii="宋体" w:hAnsi="宋体" w:eastAsia="宋体" w:cs="宋体"/>
                <w:i w:val="0"/>
                <w:iCs w:val="0"/>
                <w:color w:val="000000"/>
                <w:sz w:val="20"/>
                <w:szCs w:val="20"/>
                <w:u w:val="none"/>
              </w:rPr>
            </w:pPr>
          </w:p>
        </w:tc>
      </w:tr>
      <w:tr w14:paraId="16607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66"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66"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67"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D755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68" w:author="Administrator" w:date="2024-08-08T09:09:14Z">
              <w:r>
                <w:rPr>
                  <w:rFonts w:hint="eastAsia" w:ascii="宋体" w:hAnsi="宋体" w:eastAsia="宋体" w:cs="宋体"/>
                  <w:i w:val="0"/>
                  <w:color w:val="000000"/>
                  <w:kern w:val="0"/>
                  <w:sz w:val="20"/>
                  <w:szCs w:val="20"/>
                  <w:u w:val="none"/>
                  <w:lang w:val="en-US" w:eastAsia="zh-CN" w:bidi="ar"/>
                </w:rPr>
                <w:t>2080505</w:t>
              </w:r>
            </w:ins>
            <w:del w:id="6669" w:author="Administrator" w:date="2024-08-08T09:09:14Z">
              <w:r>
                <w:rPr>
                  <w:rFonts w:hint="eastAsia" w:ascii="宋体" w:hAnsi="宋体" w:eastAsia="宋体" w:cs="宋体"/>
                  <w:i w:val="0"/>
                  <w:iCs w:val="0"/>
                  <w:color w:val="000000"/>
                  <w:kern w:val="0"/>
                  <w:sz w:val="20"/>
                  <w:szCs w:val="20"/>
                  <w:u w:val="none"/>
                  <w:lang w:val="en-US" w:eastAsia="zh-CN" w:bidi="ar"/>
                </w:rPr>
                <w:delText>2080505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70"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0F3C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71" w:author="Administrator" w:date="2024-08-08T09:09:14Z">
              <w:r>
                <w:rPr>
                  <w:rFonts w:hint="eastAsia" w:ascii="宋体" w:hAnsi="宋体" w:eastAsia="宋体" w:cs="宋体"/>
                  <w:i w:val="0"/>
                  <w:color w:val="000000"/>
                  <w:kern w:val="0"/>
                  <w:sz w:val="20"/>
                  <w:szCs w:val="20"/>
                  <w:u w:val="none"/>
                  <w:lang w:val="en-US" w:eastAsia="zh-CN" w:bidi="ar"/>
                </w:rPr>
                <w:t xml:space="preserve">    机关事业单位基本养老保险缴费支出</w:t>
              </w:r>
            </w:ins>
            <w:del w:id="6672"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机关事业单位基本养老保险缴费支出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73"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C990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674" w:author="Administrator" w:date="2024-08-08T09:09:14Z">
              <w:r>
                <w:rPr>
                  <w:rFonts w:hint="eastAsia" w:ascii="宋体" w:hAnsi="宋体" w:eastAsia="宋体" w:cs="宋体"/>
                  <w:i w:val="0"/>
                  <w:color w:val="000000"/>
                  <w:kern w:val="0"/>
                  <w:sz w:val="20"/>
                  <w:szCs w:val="20"/>
                  <w:u w:val="none"/>
                  <w:lang w:val="en-US" w:eastAsia="zh-CN" w:bidi="ar"/>
                </w:rPr>
                <w:t>11,406</w:t>
              </w:r>
            </w:ins>
            <w:del w:id="6675" w:author="Administrator" w:date="2024-08-08T09:09:14Z">
              <w:r>
                <w:rPr>
                  <w:rFonts w:hint="eastAsia" w:ascii="宋体" w:hAnsi="宋体" w:eastAsia="宋体" w:cs="宋体"/>
                  <w:i w:val="0"/>
                  <w:iCs w:val="0"/>
                  <w:color w:val="000000"/>
                  <w:kern w:val="0"/>
                  <w:sz w:val="20"/>
                  <w:szCs w:val="20"/>
                  <w:u w:val="none"/>
                  <w:lang w:val="en-US" w:eastAsia="zh-CN" w:bidi="ar"/>
                </w:rPr>
                <w:delText>10,900</w:delText>
              </w:r>
            </w:del>
          </w:p>
        </w:tc>
      </w:tr>
      <w:tr w14:paraId="77DD4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76"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676"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77"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DD66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78" w:author="Administrator" w:date="2024-08-08T09:09:14Z">
              <w:r>
                <w:rPr>
                  <w:rFonts w:hint="eastAsia" w:ascii="宋体" w:hAnsi="宋体" w:eastAsia="宋体" w:cs="宋体"/>
                  <w:i w:val="0"/>
                  <w:color w:val="000000"/>
                  <w:kern w:val="0"/>
                  <w:sz w:val="20"/>
                  <w:szCs w:val="20"/>
                  <w:u w:val="none"/>
                  <w:lang w:val="en-US" w:eastAsia="zh-CN" w:bidi="ar"/>
                </w:rPr>
                <w:t>2080506</w:t>
              </w:r>
            </w:ins>
            <w:del w:id="6679" w:author="Administrator" w:date="2024-08-08T09:09:14Z">
              <w:r>
                <w:rPr>
                  <w:rFonts w:hint="eastAsia" w:ascii="宋体" w:hAnsi="宋体" w:eastAsia="宋体" w:cs="宋体"/>
                  <w:i w:val="0"/>
                  <w:iCs w:val="0"/>
                  <w:color w:val="000000"/>
                  <w:kern w:val="0"/>
                  <w:sz w:val="20"/>
                  <w:szCs w:val="20"/>
                  <w:u w:val="none"/>
                  <w:lang w:val="en-US" w:eastAsia="zh-CN" w:bidi="ar"/>
                </w:rPr>
                <w:delText>2080506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80"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86AA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81" w:author="Administrator" w:date="2024-08-08T09:09:14Z">
              <w:r>
                <w:rPr>
                  <w:rFonts w:hint="eastAsia" w:ascii="宋体" w:hAnsi="宋体" w:eastAsia="宋体" w:cs="宋体"/>
                  <w:i w:val="0"/>
                  <w:color w:val="000000"/>
                  <w:kern w:val="0"/>
                  <w:sz w:val="20"/>
                  <w:szCs w:val="20"/>
                  <w:u w:val="none"/>
                  <w:lang w:val="en-US" w:eastAsia="zh-CN" w:bidi="ar"/>
                </w:rPr>
                <w:t xml:space="preserve">    机关事业单位职业年金缴费支出</w:t>
              </w:r>
            </w:ins>
            <w:del w:id="6682"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机关事业单位职业年金缴费支出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83"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5D57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684" w:author="Administrator" w:date="2024-08-08T09:09:14Z">
              <w:r>
                <w:rPr>
                  <w:rFonts w:hint="eastAsia" w:ascii="宋体" w:hAnsi="宋体" w:eastAsia="宋体" w:cs="宋体"/>
                  <w:i w:val="0"/>
                  <w:color w:val="000000"/>
                  <w:kern w:val="0"/>
                  <w:sz w:val="20"/>
                  <w:szCs w:val="20"/>
                  <w:u w:val="none"/>
                  <w:lang w:val="en-US" w:eastAsia="zh-CN" w:bidi="ar"/>
                </w:rPr>
                <w:t>5,697</w:t>
              </w:r>
            </w:ins>
            <w:del w:id="6685" w:author="Administrator" w:date="2024-08-08T09:09:14Z">
              <w:r>
                <w:rPr>
                  <w:rFonts w:hint="eastAsia" w:ascii="宋体" w:hAnsi="宋体" w:eastAsia="宋体" w:cs="宋体"/>
                  <w:i w:val="0"/>
                  <w:iCs w:val="0"/>
                  <w:color w:val="000000"/>
                  <w:kern w:val="0"/>
                  <w:sz w:val="20"/>
                  <w:szCs w:val="20"/>
                  <w:u w:val="none"/>
                  <w:lang w:val="en-US" w:eastAsia="zh-CN" w:bidi="ar"/>
                </w:rPr>
                <w:delText>5,450</w:delText>
              </w:r>
            </w:del>
          </w:p>
        </w:tc>
      </w:tr>
      <w:tr w14:paraId="147C2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86"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686"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87"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649D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88" w:author="Administrator" w:date="2024-08-08T09:09:14Z">
              <w:r>
                <w:rPr>
                  <w:rFonts w:hint="eastAsia" w:ascii="宋体" w:hAnsi="宋体" w:eastAsia="宋体" w:cs="宋体"/>
                  <w:i w:val="0"/>
                  <w:color w:val="000000"/>
                  <w:kern w:val="0"/>
                  <w:sz w:val="20"/>
                  <w:szCs w:val="20"/>
                  <w:u w:val="none"/>
                  <w:lang w:val="en-US" w:eastAsia="zh-CN" w:bidi="ar"/>
                </w:rPr>
                <w:t>2080507</w:t>
              </w:r>
            </w:ins>
            <w:del w:id="6689" w:author="Administrator" w:date="2024-08-08T09:09:14Z">
              <w:r>
                <w:rPr>
                  <w:rFonts w:hint="eastAsia" w:ascii="宋体" w:hAnsi="宋体" w:eastAsia="宋体" w:cs="宋体"/>
                  <w:i w:val="0"/>
                  <w:iCs w:val="0"/>
                  <w:color w:val="000000"/>
                  <w:kern w:val="0"/>
                  <w:sz w:val="20"/>
                  <w:szCs w:val="20"/>
                  <w:u w:val="none"/>
                  <w:lang w:val="en-US" w:eastAsia="zh-CN" w:bidi="ar"/>
                </w:rPr>
                <w:delText>2080507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90"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0B89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91" w:author="Administrator" w:date="2024-08-08T09:09:14Z">
              <w:r>
                <w:rPr>
                  <w:rFonts w:hint="eastAsia" w:ascii="宋体" w:hAnsi="宋体" w:eastAsia="宋体" w:cs="宋体"/>
                  <w:i w:val="0"/>
                  <w:color w:val="000000"/>
                  <w:kern w:val="0"/>
                  <w:sz w:val="20"/>
                  <w:szCs w:val="20"/>
                  <w:u w:val="none"/>
                  <w:lang w:val="en-US" w:eastAsia="zh-CN" w:bidi="ar"/>
                </w:rPr>
                <w:t xml:space="preserve">    对机关事业单位基本养老保险基金的补助</w:t>
              </w:r>
            </w:ins>
            <w:del w:id="6692"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对机关事业单位基本养老保险基金的补助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93"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4BFF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694" w:author="Administrator" w:date="2024-08-08T09:09:14Z">
              <w:r>
                <w:rPr>
                  <w:rFonts w:hint="eastAsia" w:ascii="宋体" w:hAnsi="宋体" w:eastAsia="宋体" w:cs="宋体"/>
                  <w:i w:val="0"/>
                  <w:color w:val="000000"/>
                  <w:kern w:val="0"/>
                  <w:sz w:val="20"/>
                  <w:szCs w:val="20"/>
                  <w:u w:val="none"/>
                  <w:lang w:val="en-US" w:eastAsia="zh-CN" w:bidi="ar"/>
                </w:rPr>
                <w:t>23,844</w:t>
              </w:r>
            </w:ins>
            <w:del w:id="6695" w:author="Administrator" w:date="2024-08-08T09:09:14Z">
              <w:r>
                <w:rPr>
                  <w:rFonts w:hint="eastAsia" w:ascii="宋体" w:hAnsi="宋体" w:eastAsia="宋体" w:cs="宋体"/>
                  <w:i w:val="0"/>
                  <w:iCs w:val="0"/>
                  <w:color w:val="000000"/>
                  <w:kern w:val="0"/>
                  <w:sz w:val="20"/>
                  <w:szCs w:val="20"/>
                  <w:u w:val="none"/>
                  <w:lang w:val="en-US" w:eastAsia="zh-CN" w:bidi="ar"/>
                </w:rPr>
                <w:delText>20,515</w:delText>
              </w:r>
            </w:del>
          </w:p>
        </w:tc>
      </w:tr>
      <w:tr w14:paraId="5798B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696"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6696" w:author="Administrator" w:date="2024-08-08T09:09:14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97"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7558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698" w:author="Administrator" w:date="2024-08-08T09:09:14Z">
              <w:r>
                <w:rPr>
                  <w:rFonts w:hint="eastAsia" w:ascii="宋体" w:hAnsi="宋体" w:eastAsia="宋体" w:cs="宋体"/>
                  <w:i w:val="0"/>
                  <w:color w:val="000000"/>
                  <w:kern w:val="0"/>
                  <w:sz w:val="20"/>
                  <w:szCs w:val="20"/>
                  <w:u w:val="none"/>
                  <w:lang w:val="en-US" w:eastAsia="zh-CN" w:bidi="ar"/>
                </w:rPr>
                <w:t>2080508</w:t>
              </w:r>
            </w:ins>
            <w:del w:id="6699" w:author="Administrator" w:date="2024-08-08T09:09:14Z">
              <w:r>
                <w:rPr>
                  <w:rFonts w:hint="eastAsia" w:ascii="宋体" w:hAnsi="宋体" w:eastAsia="宋体" w:cs="宋体"/>
                  <w:i w:val="0"/>
                  <w:iCs w:val="0"/>
                  <w:color w:val="000000"/>
                  <w:kern w:val="0"/>
                  <w:sz w:val="20"/>
                  <w:szCs w:val="20"/>
                  <w:u w:val="none"/>
                  <w:lang w:val="en-US" w:eastAsia="zh-CN" w:bidi="ar"/>
                </w:rPr>
                <w:delText>2080508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00"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45F9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01" w:author="Administrator" w:date="2024-08-08T09:09:14Z">
              <w:r>
                <w:rPr>
                  <w:rFonts w:hint="eastAsia" w:ascii="宋体" w:hAnsi="宋体" w:eastAsia="宋体" w:cs="宋体"/>
                  <w:i w:val="0"/>
                  <w:color w:val="000000"/>
                  <w:kern w:val="0"/>
                  <w:sz w:val="20"/>
                  <w:szCs w:val="20"/>
                  <w:u w:val="none"/>
                  <w:lang w:val="en-US" w:eastAsia="zh-CN" w:bidi="ar"/>
                </w:rPr>
                <w:t xml:space="preserve">    对机关事业单位职业年金的补助</w:t>
              </w:r>
            </w:ins>
            <w:del w:id="6702"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对机关事业单位职业年金的补助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03"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542DB2">
            <w:pPr>
              <w:jc w:val="right"/>
              <w:rPr>
                <w:rFonts w:hint="eastAsia" w:ascii="宋体" w:hAnsi="宋体" w:eastAsia="宋体" w:cs="宋体"/>
                <w:i w:val="0"/>
                <w:iCs w:val="0"/>
                <w:color w:val="000000"/>
                <w:sz w:val="20"/>
                <w:szCs w:val="20"/>
                <w:u w:val="none"/>
              </w:rPr>
            </w:pPr>
          </w:p>
        </w:tc>
      </w:tr>
      <w:tr w14:paraId="4AFE3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04"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04"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05"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9076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06" w:author="Administrator" w:date="2024-08-08T09:09:14Z">
              <w:r>
                <w:rPr>
                  <w:rFonts w:hint="eastAsia" w:ascii="宋体" w:hAnsi="宋体" w:eastAsia="宋体" w:cs="宋体"/>
                  <w:i w:val="0"/>
                  <w:color w:val="000000"/>
                  <w:kern w:val="0"/>
                  <w:sz w:val="20"/>
                  <w:szCs w:val="20"/>
                  <w:u w:val="none"/>
                  <w:lang w:val="en-US" w:eastAsia="zh-CN" w:bidi="ar"/>
                </w:rPr>
                <w:t>2080599</w:t>
              </w:r>
            </w:ins>
            <w:del w:id="6707" w:author="Administrator" w:date="2024-08-08T09:09:14Z">
              <w:r>
                <w:rPr>
                  <w:rFonts w:hint="eastAsia" w:ascii="宋体" w:hAnsi="宋体" w:eastAsia="宋体" w:cs="宋体"/>
                  <w:i w:val="0"/>
                  <w:iCs w:val="0"/>
                  <w:color w:val="000000"/>
                  <w:kern w:val="0"/>
                  <w:sz w:val="20"/>
                  <w:szCs w:val="20"/>
                  <w:u w:val="none"/>
                  <w:lang w:val="en-US" w:eastAsia="zh-CN" w:bidi="ar"/>
                </w:rPr>
                <w:delText>2080599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08"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362B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09" w:author="Administrator" w:date="2024-08-08T09:09:14Z">
              <w:r>
                <w:rPr>
                  <w:rFonts w:hint="eastAsia" w:ascii="宋体" w:hAnsi="宋体" w:eastAsia="宋体" w:cs="宋体"/>
                  <w:i w:val="0"/>
                  <w:color w:val="000000"/>
                  <w:kern w:val="0"/>
                  <w:sz w:val="20"/>
                  <w:szCs w:val="20"/>
                  <w:u w:val="none"/>
                  <w:lang w:val="en-US" w:eastAsia="zh-CN" w:bidi="ar"/>
                </w:rPr>
                <w:t xml:space="preserve">    其他行政事业单位养老支出</w:t>
              </w:r>
            </w:ins>
            <w:del w:id="6710"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其他行政事业单位养老支出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11"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41BC56">
            <w:pPr>
              <w:jc w:val="right"/>
              <w:rPr>
                <w:rFonts w:hint="eastAsia" w:ascii="宋体" w:hAnsi="宋体" w:eastAsia="宋体" w:cs="宋体"/>
                <w:i w:val="0"/>
                <w:iCs w:val="0"/>
                <w:color w:val="000000"/>
                <w:sz w:val="20"/>
                <w:szCs w:val="20"/>
                <w:u w:val="none"/>
              </w:rPr>
            </w:pPr>
          </w:p>
        </w:tc>
      </w:tr>
      <w:tr w14:paraId="214DA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12"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12"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13"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961A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14" w:author="Administrator" w:date="2024-08-08T09:09:14Z">
              <w:r>
                <w:rPr>
                  <w:rFonts w:hint="eastAsia" w:ascii="宋体" w:hAnsi="宋体" w:eastAsia="宋体" w:cs="宋体"/>
                  <w:i w:val="0"/>
                  <w:color w:val="000000"/>
                  <w:kern w:val="0"/>
                  <w:sz w:val="20"/>
                  <w:szCs w:val="20"/>
                  <w:u w:val="none"/>
                  <w:lang w:val="en-US" w:eastAsia="zh-CN" w:bidi="ar"/>
                </w:rPr>
                <w:t>20806</w:t>
              </w:r>
            </w:ins>
            <w:del w:id="6715" w:author="Administrator" w:date="2024-08-08T09:09:14Z">
              <w:r>
                <w:rPr>
                  <w:rFonts w:hint="eastAsia" w:ascii="宋体" w:hAnsi="宋体" w:eastAsia="宋体" w:cs="宋体"/>
                  <w:i w:val="0"/>
                  <w:iCs w:val="0"/>
                  <w:color w:val="000000"/>
                  <w:kern w:val="0"/>
                  <w:sz w:val="20"/>
                  <w:szCs w:val="20"/>
                  <w:u w:val="none"/>
                  <w:lang w:val="en-US" w:eastAsia="zh-CN" w:bidi="ar"/>
                </w:rPr>
                <w:delText>20806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16"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2AC3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17" w:author="Administrator" w:date="2024-08-08T09:09:14Z">
              <w:r>
                <w:rPr>
                  <w:rFonts w:hint="eastAsia" w:ascii="宋体" w:hAnsi="宋体" w:eastAsia="宋体" w:cs="宋体"/>
                  <w:i w:val="0"/>
                  <w:color w:val="000000"/>
                  <w:kern w:val="0"/>
                  <w:sz w:val="20"/>
                  <w:szCs w:val="20"/>
                  <w:u w:val="none"/>
                  <w:lang w:val="en-US" w:eastAsia="zh-CN" w:bidi="ar"/>
                </w:rPr>
                <w:t xml:space="preserve">  企业改革补助</w:t>
              </w:r>
            </w:ins>
            <w:del w:id="6718"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企业改革补助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19"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180DEA">
            <w:pPr>
              <w:jc w:val="right"/>
              <w:rPr>
                <w:rFonts w:hint="eastAsia" w:ascii="宋体" w:hAnsi="宋体" w:eastAsia="宋体" w:cs="宋体"/>
                <w:i w:val="0"/>
                <w:iCs w:val="0"/>
                <w:color w:val="000000"/>
                <w:sz w:val="20"/>
                <w:szCs w:val="20"/>
                <w:u w:val="none"/>
              </w:rPr>
            </w:pPr>
          </w:p>
        </w:tc>
      </w:tr>
      <w:tr w14:paraId="72ED4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20"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20"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21"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721E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22" w:author="Administrator" w:date="2024-08-08T09:09:14Z">
              <w:r>
                <w:rPr>
                  <w:rFonts w:hint="eastAsia" w:ascii="宋体" w:hAnsi="宋体" w:eastAsia="宋体" w:cs="宋体"/>
                  <w:i w:val="0"/>
                  <w:color w:val="000000"/>
                  <w:kern w:val="0"/>
                  <w:sz w:val="20"/>
                  <w:szCs w:val="20"/>
                  <w:u w:val="none"/>
                  <w:lang w:val="en-US" w:eastAsia="zh-CN" w:bidi="ar"/>
                </w:rPr>
                <w:t>2080601</w:t>
              </w:r>
            </w:ins>
            <w:del w:id="6723" w:author="Administrator" w:date="2024-08-08T09:09:14Z">
              <w:r>
                <w:rPr>
                  <w:rFonts w:hint="eastAsia" w:ascii="宋体" w:hAnsi="宋体" w:eastAsia="宋体" w:cs="宋体"/>
                  <w:i w:val="0"/>
                  <w:iCs w:val="0"/>
                  <w:color w:val="000000"/>
                  <w:kern w:val="0"/>
                  <w:sz w:val="20"/>
                  <w:szCs w:val="20"/>
                  <w:u w:val="none"/>
                  <w:lang w:val="en-US" w:eastAsia="zh-CN" w:bidi="ar"/>
                </w:rPr>
                <w:delText>2080601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24"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FB0F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25" w:author="Administrator" w:date="2024-08-08T09:09:14Z">
              <w:r>
                <w:rPr>
                  <w:rFonts w:hint="eastAsia" w:ascii="宋体" w:hAnsi="宋体" w:eastAsia="宋体" w:cs="宋体"/>
                  <w:i w:val="0"/>
                  <w:color w:val="000000"/>
                  <w:kern w:val="0"/>
                  <w:sz w:val="20"/>
                  <w:szCs w:val="20"/>
                  <w:u w:val="none"/>
                  <w:lang w:val="en-US" w:eastAsia="zh-CN" w:bidi="ar"/>
                </w:rPr>
                <w:t xml:space="preserve">    企业关闭破产补助</w:t>
              </w:r>
            </w:ins>
            <w:del w:id="6726"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企业关闭破产补助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27"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F07184">
            <w:pPr>
              <w:jc w:val="right"/>
              <w:rPr>
                <w:rFonts w:hint="eastAsia" w:ascii="宋体" w:hAnsi="宋体" w:eastAsia="宋体" w:cs="宋体"/>
                <w:i w:val="0"/>
                <w:iCs w:val="0"/>
                <w:color w:val="000000"/>
                <w:sz w:val="20"/>
                <w:szCs w:val="20"/>
                <w:u w:val="none"/>
              </w:rPr>
            </w:pPr>
          </w:p>
        </w:tc>
      </w:tr>
      <w:tr w14:paraId="475B6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28"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28"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29"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9D8C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30" w:author="Administrator" w:date="2024-08-08T09:09:14Z">
              <w:r>
                <w:rPr>
                  <w:rFonts w:hint="eastAsia" w:ascii="宋体" w:hAnsi="宋体" w:eastAsia="宋体" w:cs="宋体"/>
                  <w:i w:val="0"/>
                  <w:color w:val="000000"/>
                  <w:kern w:val="0"/>
                  <w:sz w:val="20"/>
                  <w:szCs w:val="20"/>
                  <w:u w:val="none"/>
                  <w:lang w:val="en-US" w:eastAsia="zh-CN" w:bidi="ar"/>
                </w:rPr>
                <w:t>2080602</w:t>
              </w:r>
            </w:ins>
            <w:del w:id="6731" w:author="Administrator" w:date="2024-08-08T09:09:14Z">
              <w:r>
                <w:rPr>
                  <w:rFonts w:hint="eastAsia" w:ascii="宋体" w:hAnsi="宋体" w:eastAsia="宋体" w:cs="宋体"/>
                  <w:i w:val="0"/>
                  <w:iCs w:val="0"/>
                  <w:color w:val="000000"/>
                  <w:kern w:val="0"/>
                  <w:sz w:val="20"/>
                  <w:szCs w:val="20"/>
                  <w:u w:val="none"/>
                  <w:lang w:val="en-US" w:eastAsia="zh-CN" w:bidi="ar"/>
                </w:rPr>
                <w:delText>2080602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32"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CE23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33" w:author="Administrator" w:date="2024-08-08T09:09:14Z">
              <w:r>
                <w:rPr>
                  <w:rFonts w:hint="eastAsia" w:ascii="宋体" w:hAnsi="宋体" w:eastAsia="宋体" w:cs="宋体"/>
                  <w:i w:val="0"/>
                  <w:color w:val="000000"/>
                  <w:kern w:val="0"/>
                  <w:sz w:val="20"/>
                  <w:szCs w:val="20"/>
                  <w:u w:val="none"/>
                  <w:lang w:val="en-US" w:eastAsia="zh-CN" w:bidi="ar"/>
                </w:rPr>
                <w:t xml:space="preserve">    厂办大集体改革补助</w:t>
              </w:r>
            </w:ins>
            <w:del w:id="6734"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厂办大集体改革补助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35"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7EEC9C">
            <w:pPr>
              <w:jc w:val="right"/>
              <w:rPr>
                <w:rFonts w:hint="eastAsia" w:ascii="宋体" w:hAnsi="宋体" w:eastAsia="宋体" w:cs="宋体"/>
                <w:i w:val="0"/>
                <w:iCs w:val="0"/>
                <w:color w:val="000000"/>
                <w:sz w:val="20"/>
                <w:szCs w:val="20"/>
                <w:u w:val="none"/>
              </w:rPr>
            </w:pPr>
          </w:p>
        </w:tc>
      </w:tr>
      <w:tr w14:paraId="3815B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36"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736"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37"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8A87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38" w:author="Administrator" w:date="2024-08-08T09:09:14Z">
              <w:r>
                <w:rPr>
                  <w:rFonts w:hint="eastAsia" w:ascii="宋体" w:hAnsi="宋体" w:eastAsia="宋体" w:cs="宋体"/>
                  <w:i w:val="0"/>
                  <w:color w:val="000000"/>
                  <w:kern w:val="0"/>
                  <w:sz w:val="20"/>
                  <w:szCs w:val="20"/>
                  <w:u w:val="none"/>
                  <w:lang w:val="en-US" w:eastAsia="zh-CN" w:bidi="ar"/>
                </w:rPr>
                <w:t>2080699</w:t>
              </w:r>
            </w:ins>
            <w:del w:id="6739" w:author="Administrator" w:date="2024-08-08T09:09:14Z">
              <w:r>
                <w:rPr>
                  <w:rFonts w:hint="eastAsia" w:ascii="宋体" w:hAnsi="宋体" w:eastAsia="宋体" w:cs="宋体"/>
                  <w:i w:val="0"/>
                  <w:iCs w:val="0"/>
                  <w:color w:val="000000"/>
                  <w:kern w:val="0"/>
                  <w:sz w:val="20"/>
                  <w:szCs w:val="20"/>
                  <w:u w:val="none"/>
                  <w:lang w:val="en-US" w:eastAsia="zh-CN" w:bidi="ar"/>
                </w:rPr>
                <w:delText>2080699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40"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F0B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41" w:author="Administrator" w:date="2024-08-08T09:09:14Z">
              <w:r>
                <w:rPr>
                  <w:rFonts w:hint="eastAsia" w:ascii="宋体" w:hAnsi="宋体" w:eastAsia="宋体" w:cs="宋体"/>
                  <w:i w:val="0"/>
                  <w:color w:val="000000"/>
                  <w:kern w:val="0"/>
                  <w:sz w:val="20"/>
                  <w:szCs w:val="20"/>
                  <w:u w:val="none"/>
                  <w:lang w:val="en-US" w:eastAsia="zh-CN" w:bidi="ar"/>
                </w:rPr>
                <w:t xml:space="preserve">    其他企业改革发展补助</w:t>
              </w:r>
            </w:ins>
            <w:del w:id="6742"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其他企业改革发展补助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43"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538229">
            <w:pPr>
              <w:jc w:val="right"/>
              <w:rPr>
                <w:rFonts w:hint="eastAsia" w:ascii="宋体" w:hAnsi="宋体" w:eastAsia="宋体" w:cs="宋体"/>
                <w:i w:val="0"/>
                <w:iCs w:val="0"/>
                <w:color w:val="000000"/>
                <w:sz w:val="20"/>
                <w:szCs w:val="20"/>
                <w:u w:val="none"/>
              </w:rPr>
            </w:pPr>
          </w:p>
        </w:tc>
      </w:tr>
      <w:tr w14:paraId="63287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44"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44"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45"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05B0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46" w:author="Administrator" w:date="2024-08-08T09:09:14Z">
              <w:r>
                <w:rPr>
                  <w:rFonts w:hint="eastAsia" w:ascii="宋体" w:hAnsi="宋体" w:eastAsia="宋体" w:cs="宋体"/>
                  <w:i w:val="0"/>
                  <w:color w:val="000000"/>
                  <w:kern w:val="0"/>
                  <w:sz w:val="20"/>
                  <w:szCs w:val="20"/>
                  <w:u w:val="none"/>
                  <w:lang w:val="en-US" w:eastAsia="zh-CN" w:bidi="ar"/>
                </w:rPr>
                <w:t>20807</w:t>
              </w:r>
            </w:ins>
            <w:del w:id="6747" w:author="Administrator" w:date="2024-08-08T09:09:14Z">
              <w:r>
                <w:rPr>
                  <w:rFonts w:hint="eastAsia" w:ascii="宋体" w:hAnsi="宋体" w:eastAsia="宋体" w:cs="宋体"/>
                  <w:i w:val="0"/>
                  <w:iCs w:val="0"/>
                  <w:color w:val="000000"/>
                  <w:kern w:val="0"/>
                  <w:sz w:val="20"/>
                  <w:szCs w:val="20"/>
                  <w:u w:val="none"/>
                  <w:lang w:val="en-US" w:eastAsia="zh-CN" w:bidi="ar"/>
                </w:rPr>
                <w:delText>20807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48"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D667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49" w:author="Administrator" w:date="2024-08-08T09:09:14Z">
              <w:r>
                <w:rPr>
                  <w:rFonts w:hint="eastAsia" w:ascii="宋体" w:hAnsi="宋体" w:eastAsia="宋体" w:cs="宋体"/>
                  <w:i w:val="0"/>
                  <w:color w:val="000000"/>
                  <w:kern w:val="0"/>
                  <w:sz w:val="20"/>
                  <w:szCs w:val="20"/>
                  <w:u w:val="none"/>
                  <w:lang w:val="en-US" w:eastAsia="zh-CN" w:bidi="ar"/>
                </w:rPr>
                <w:t xml:space="preserve">  就业补助</w:t>
              </w:r>
            </w:ins>
            <w:del w:id="6750"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就业补助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51"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1E76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752" w:author="Administrator" w:date="2024-08-08T09:09:14Z">
              <w:r>
                <w:rPr>
                  <w:rFonts w:hint="eastAsia" w:ascii="宋体" w:hAnsi="宋体" w:eastAsia="宋体" w:cs="宋体"/>
                  <w:i w:val="0"/>
                  <w:color w:val="000000"/>
                  <w:kern w:val="0"/>
                  <w:sz w:val="20"/>
                  <w:szCs w:val="20"/>
                  <w:u w:val="none"/>
                  <w:lang w:val="en-US" w:eastAsia="zh-CN" w:bidi="ar"/>
                </w:rPr>
                <w:t>2,987</w:t>
              </w:r>
            </w:ins>
            <w:del w:id="6753" w:author="Administrator" w:date="2024-08-08T09:09:14Z">
              <w:r>
                <w:rPr>
                  <w:rFonts w:hint="eastAsia" w:ascii="宋体" w:hAnsi="宋体" w:eastAsia="宋体" w:cs="宋体"/>
                  <w:i w:val="0"/>
                  <w:iCs w:val="0"/>
                  <w:color w:val="000000"/>
                  <w:kern w:val="0"/>
                  <w:sz w:val="20"/>
                  <w:szCs w:val="20"/>
                  <w:u w:val="none"/>
                  <w:lang w:val="en-US" w:eastAsia="zh-CN" w:bidi="ar"/>
                </w:rPr>
                <w:delText>2,700</w:delText>
              </w:r>
            </w:del>
          </w:p>
        </w:tc>
      </w:tr>
      <w:tr w14:paraId="32FE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54"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54"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55"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B107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56" w:author="Administrator" w:date="2024-08-08T09:09:14Z">
              <w:r>
                <w:rPr>
                  <w:rFonts w:hint="eastAsia" w:ascii="宋体" w:hAnsi="宋体" w:eastAsia="宋体" w:cs="宋体"/>
                  <w:i w:val="0"/>
                  <w:color w:val="000000"/>
                  <w:kern w:val="0"/>
                  <w:sz w:val="20"/>
                  <w:szCs w:val="20"/>
                  <w:u w:val="none"/>
                  <w:lang w:val="en-US" w:eastAsia="zh-CN" w:bidi="ar"/>
                </w:rPr>
                <w:t>2080701</w:t>
              </w:r>
            </w:ins>
            <w:del w:id="6757" w:author="Administrator" w:date="2024-08-08T09:09:14Z">
              <w:r>
                <w:rPr>
                  <w:rFonts w:hint="eastAsia" w:ascii="宋体" w:hAnsi="宋体" w:eastAsia="宋体" w:cs="宋体"/>
                  <w:i w:val="0"/>
                  <w:iCs w:val="0"/>
                  <w:color w:val="000000"/>
                  <w:kern w:val="0"/>
                  <w:sz w:val="20"/>
                  <w:szCs w:val="20"/>
                  <w:u w:val="none"/>
                  <w:lang w:val="en-US" w:eastAsia="zh-CN" w:bidi="ar"/>
                </w:rPr>
                <w:delText>2080701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58"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5A9C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59" w:author="Administrator" w:date="2024-08-08T09:09:14Z">
              <w:r>
                <w:rPr>
                  <w:rFonts w:hint="eastAsia" w:ascii="宋体" w:hAnsi="宋体" w:eastAsia="宋体" w:cs="宋体"/>
                  <w:i w:val="0"/>
                  <w:color w:val="000000"/>
                  <w:kern w:val="0"/>
                  <w:sz w:val="20"/>
                  <w:szCs w:val="20"/>
                  <w:u w:val="none"/>
                  <w:lang w:val="en-US" w:eastAsia="zh-CN" w:bidi="ar"/>
                </w:rPr>
                <w:t xml:space="preserve">    就业创业服务补贴</w:t>
              </w:r>
            </w:ins>
            <w:del w:id="6760"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就业创业服务补贴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61"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935A0F">
            <w:pPr>
              <w:jc w:val="right"/>
              <w:rPr>
                <w:rFonts w:hint="eastAsia" w:ascii="宋体" w:hAnsi="宋体" w:eastAsia="宋体" w:cs="宋体"/>
                <w:i w:val="0"/>
                <w:iCs w:val="0"/>
                <w:color w:val="000000"/>
                <w:sz w:val="20"/>
                <w:szCs w:val="20"/>
                <w:u w:val="none"/>
              </w:rPr>
            </w:pPr>
          </w:p>
        </w:tc>
      </w:tr>
      <w:tr w14:paraId="6E84C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62"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62"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63"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F39F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64" w:author="Administrator" w:date="2024-08-08T09:09:14Z">
              <w:r>
                <w:rPr>
                  <w:rFonts w:hint="eastAsia" w:ascii="宋体" w:hAnsi="宋体" w:eastAsia="宋体" w:cs="宋体"/>
                  <w:i w:val="0"/>
                  <w:color w:val="000000"/>
                  <w:kern w:val="0"/>
                  <w:sz w:val="20"/>
                  <w:szCs w:val="20"/>
                  <w:u w:val="none"/>
                  <w:lang w:val="en-US" w:eastAsia="zh-CN" w:bidi="ar"/>
                </w:rPr>
                <w:t>2080702</w:t>
              </w:r>
            </w:ins>
            <w:del w:id="6765" w:author="Administrator" w:date="2024-08-08T09:09:14Z">
              <w:r>
                <w:rPr>
                  <w:rFonts w:hint="eastAsia" w:ascii="宋体" w:hAnsi="宋体" w:eastAsia="宋体" w:cs="宋体"/>
                  <w:i w:val="0"/>
                  <w:iCs w:val="0"/>
                  <w:color w:val="000000"/>
                  <w:kern w:val="0"/>
                  <w:sz w:val="20"/>
                  <w:szCs w:val="20"/>
                  <w:u w:val="none"/>
                  <w:lang w:val="en-US" w:eastAsia="zh-CN" w:bidi="ar"/>
                </w:rPr>
                <w:delText>2080702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66"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6B0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67" w:author="Administrator" w:date="2024-08-08T09:09:14Z">
              <w:r>
                <w:rPr>
                  <w:rFonts w:hint="eastAsia" w:ascii="宋体" w:hAnsi="宋体" w:eastAsia="宋体" w:cs="宋体"/>
                  <w:i w:val="0"/>
                  <w:color w:val="000000"/>
                  <w:kern w:val="0"/>
                  <w:sz w:val="20"/>
                  <w:szCs w:val="20"/>
                  <w:u w:val="none"/>
                  <w:lang w:val="en-US" w:eastAsia="zh-CN" w:bidi="ar"/>
                </w:rPr>
                <w:t xml:space="preserve">    职业培训补贴</w:t>
              </w:r>
            </w:ins>
            <w:del w:id="6768"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职业培训补贴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69"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12F07">
            <w:pPr>
              <w:jc w:val="right"/>
              <w:rPr>
                <w:rFonts w:hint="eastAsia" w:ascii="宋体" w:hAnsi="宋体" w:eastAsia="宋体" w:cs="宋体"/>
                <w:i w:val="0"/>
                <w:iCs w:val="0"/>
                <w:color w:val="000000"/>
                <w:sz w:val="20"/>
                <w:szCs w:val="20"/>
                <w:u w:val="none"/>
              </w:rPr>
            </w:pPr>
          </w:p>
        </w:tc>
      </w:tr>
      <w:tr w14:paraId="3438A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70" w:author="Administrator" w:date="2024-08-08T09:09: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70" w:author="Administrator" w:date="2024-08-08T09:09: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71" w:author="Administrator" w:date="2024-08-08T09:09: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871D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72" w:author="Administrator" w:date="2024-08-08T09:09:14Z">
              <w:r>
                <w:rPr>
                  <w:rFonts w:hint="eastAsia" w:ascii="宋体" w:hAnsi="宋体" w:eastAsia="宋体" w:cs="宋体"/>
                  <w:i w:val="0"/>
                  <w:color w:val="000000"/>
                  <w:kern w:val="0"/>
                  <w:sz w:val="20"/>
                  <w:szCs w:val="20"/>
                  <w:u w:val="none"/>
                  <w:lang w:val="en-US" w:eastAsia="zh-CN" w:bidi="ar"/>
                </w:rPr>
                <w:t>2080704</w:t>
              </w:r>
            </w:ins>
            <w:del w:id="6773" w:author="Administrator" w:date="2024-08-08T09:09:14Z">
              <w:r>
                <w:rPr>
                  <w:rFonts w:hint="eastAsia" w:ascii="宋体" w:hAnsi="宋体" w:eastAsia="宋体" w:cs="宋体"/>
                  <w:i w:val="0"/>
                  <w:iCs w:val="0"/>
                  <w:color w:val="000000"/>
                  <w:kern w:val="0"/>
                  <w:sz w:val="20"/>
                  <w:szCs w:val="20"/>
                  <w:u w:val="none"/>
                  <w:lang w:val="en-US" w:eastAsia="zh-CN" w:bidi="ar"/>
                </w:rPr>
                <w:delText>2080704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74" w:author="Administrator" w:date="2024-08-08T09:09: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DB84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75" w:author="Administrator" w:date="2024-08-08T09:09:14Z">
              <w:r>
                <w:rPr>
                  <w:rFonts w:hint="eastAsia" w:ascii="宋体" w:hAnsi="宋体" w:eastAsia="宋体" w:cs="宋体"/>
                  <w:i w:val="0"/>
                  <w:color w:val="000000"/>
                  <w:kern w:val="0"/>
                  <w:sz w:val="20"/>
                  <w:szCs w:val="20"/>
                  <w:u w:val="none"/>
                  <w:lang w:val="en-US" w:eastAsia="zh-CN" w:bidi="ar"/>
                </w:rPr>
                <w:t xml:space="preserve">    社会保险补贴</w:t>
              </w:r>
            </w:ins>
            <w:del w:id="6776" w:author="Administrator" w:date="2024-08-08T09:09:14Z">
              <w:r>
                <w:rPr>
                  <w:rFonts w:hint="eastAsia" w:ascii="宋体" w:hAnsi="宋体" w:eastAsia="宋体" w:cs="宋体"/>
                  <w:i w:val="0"/>
                  <w:iCs w:val="0"/>
                  <w:color w:val="000000"/>
                  <w:kern w:val="0"/>
                  <w:sz w:val="20"/>
                  <w:szCs w:val="20"/>
                  <w:u w:val="none"/>
                  <w:lang w:val="en-US" w:eastAsia="zh-CN" w:bidi="ar"/>
                </w:rPr>
                <w:delText xml:space="preserve">    社会保险补贴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77" w:author="Administrator" w:date="2024-08-08T09:09: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E1FAAE">
            <w:pPr>
              <w:jc w:val="right"/>
              <w:rPr>
                <w:rFonts w:hint="eastAsia" w:ascii="宋体" w:hAnsi="宋体" w:eastAsia="宋体" w:cs="宋体"/>
                <w:i w:val="0"/>
                <w:iCs w:val="0"/>
                <w:color w:val="000000"/>
                <w:sz w:val="20"/>
                <w:szCs w:val="20"/>
                <w:u w:val="none"/>
              </w:rPr>
            </w:pPr>
          </w:p>
        </w:tc>
      </w:tr>
      <w:tr w14:paraId="166D6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78"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778"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79"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95FF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80" w:author="Administrator" w:date="2024-08-08T09:09:14Z">
              <w:r>
                <w:rPr>
                  <w:rFonts w:hint="eastAsia" w:ascii="宋体" w:hAnsi="宋体" w:eastAsia="宋体" w:cs="宋体"/>
                  <w:i w:val="0"/>
                  <w:color w:val="000000"/>
                  <w:kern w:val="0"/>
                  <w:sz w:val="20"/>
                  <w:szCs w:val="20"/>
                  <w:u w:val="none"/>
                  <w:lang w:val="en-US" w:eastAsia="zh-CN" w:bidi="ar"/>
                </w:rPr>
                <w:t>2080705</w:t>
              </w:r>
            </w:ins>
            <w:del w:id="6781" w:author="Administrator" w:date="2024-08-08T09:09:14Z">
              <w:r>
                <w:rPr>
                  <w:rFonts w:hint="eastAsia" w:ascii="宋体" w:hAnsi="宋体" w:eastAsia="宋体" w:cs="宋体"/>
                  <w:i w:val="0"/>
                  <w:iCs w:val="0"/>
                  <w:color w:val="000000"/>
                  <w:kern w:val="0"/>
                  <w:sz w:val="20"/>
                  <w:szCs w:val="20"/>
                  <w:u w:val="none"/>
                  <w:lang w:val="en-US" w:eastAsia="zh-CN" w:bidi="ar"/>
                </w:rPr>
                <w:delText>2080705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82"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2281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83" w:author="Administrator" w:date="2024-08-08T09:09:15Z">
              <w:r>
                <w:rPr>
                  <w:rFonts w:hint="eastAsia" w:ascii="宋体" w:hAnsi="宋体" w:eastAsia="宋体" w:cs="宋体"/>
                  <w:i w:val="0"/>
                  <w:color w:val="000000"/>
                  <w:kern w:val="0"/>
                  <w:sz w:val="20"/>
                  <w:szCs w:val="20"/>
                  <w:u w:val="none"/>
                  <w:lang w:val="en-US" w:eastAsia="zh-CN" w:bidi="ar"/>
                </w:rPr>
                <w:t xml:space="preserve">    公益性岗位补贴</w:t>
              </w:r>
            </w:ins>
            <w:del w:id="6784"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公益性岗位补贴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85"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8B6145">
            <w:pPr>
              <w:jc w:val="right"/>
              <w:rPr>
                <w:rFonts w:hint="eastAsia" w:ascii="宋体" w:hAnsi="宋体" w:eastAsia="宋体" w:cs="宋体"/>
                <w:i w:val="0"/>
                <w:iCs w:val="0"/>
                <w:color w:val="000000"/>
                <w:sz w:val="20"/>
                <w:szCs w:val="20"/>
                <w:u w:val="none"/>
              </w:rPr>
            </w:pPr>
          </w:p>
        </w:tc>
      </w:tr>
      <w:tr w14:paraId="79056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86"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86"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87"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83D6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88" w:author="Administrator" w:date="2024-08-08T09:09:15Z">
              <w:r>
                <w:rPr>
                  <w:rFonts w:hint="eastAsia" w:ascii="宋体" w:hAnsi="宋体" w:eastAsia="宋体" w:cs="宋体"/>
                  <w:i w:val="0"/>
                  <w:color w:val="000000"/>
                  <w:kern w:val="0"/>
                  <w:sz w:val="20"/>
                  <w:szCs w:val="20"/>
                  <w:u w:val="none"/>
                  <w:lang w:val="en-US" w:eastAsia="zh-CN" w:bidi="ar"/>
                </w:rPr>
                <w:t>2080709</w:t>
              </w:r>
            </w:ins>
            <w:del w:id="6789" w:author="Administrator" w:date="2024-08-08T09:09:15Z">
              <w:r>
                <w:rPr>
                  <w:rFonts w:hint="eastAsia" w:ascii="宋体" w:hAnsi="宋体" w:eastAsia="宋体" w:cs="宋体"/>
                  <w:i w:val="0"/>
                  <w:iCs w:val="0"/>
                  <w:color w:val="000000"/>
                  <w:kern w:val="0"/>
                  <w:sz w:val="20"/>
                  <w:szCs w:val="20"/>
                  <w:u w:val="none"/>
                  <w:lang w:val="en-US" w:eastAsia="zh-CN" w:bidi="ar"/>
                </w:rPr>
                <w:delText>2080709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90"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9B7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91" w:author="Administrator" w:date="2024-08-08T09:09:15Z">
              <w:r>
                <w:rPr>
                  <w:rFonts w:hint="eastAsia" w:ascii="宋体" w:hAnsi="宋体" w:eastAsia="宋体" w:cs="宋体"/>
                  <w:i w:val="0"/>
                  <w:color w:val="000000"/>
                  <w:kern w:val="0"/>
                  <w:sz w:val="20"/>
                  <w:szCs w:val="20"/>
                  <w:u w:val="none"/>
                  <w:lang w:val="en-US" w:eastAsia="zh-CN" w:bidi="ar"/>
                </w:rPr>
                <w:t xml:space="preserve">    职业技能鉴定补贴</w:t>
              </w:r>
            </w:ins>
            <w:del w:id="6792"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职业技能鉴定补贴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93"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129294">
            <w:pPr>
              <w:jc w:val="right"/>
              <w:rPr>
                <w:rFonts w:hint="eastAsia" w:ascii="宋体" w:hAnsi="宋体" w:eastAsia="宋体" w:cs="宋体"/>
                <w:i w:val="0"/>
                <w:iCs w:val="0"/>
                <w:color w:val="000000"/>
                <w:sz w:val="20"/>
                <w:szCs w:val="20"/>
                <w:u w:val="none"/>
              </w:rPr>
            </w:pPr>
          </w:p>
        </w:tc>
      </w:tr>
      <w:tr w14:paraId="5579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794"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794"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95"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04C7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96" w:author="Administrator" w:date="2024-08-08T09:09:15Z">
              <w:r>
                <w:rPr>
                  <w:rFonts w:hint="eastAsia" w:ascii="宋体" w:hAnsi="宋体" w:eastAsia="宋体" w:cs="宋体"/>
                  <w:i w:val="0"/>
                  <w:color w:val="000000"/>
                  <w:kern w:val="0"/>
                  <w:sz w:val="20"/>
                  <w:szCs w:val="20"/>
                  <w:u w:val="none"/>
                  <w:lang w:val="en-US" w:eastAsia="zh-CN" w:bidi="ar"/>
                </w:rPr>
                <w:t>2080711</w:t>
              </w:r>
            </w:ins>
            <w:del w:id="6797" w:author="Administrator" w:date="2024-08-08T09:09:15Z">
              <w:r>
                <w:rPr>
                  <w:rFonts w:hint="eastAsia" w:ascii="宋体" w:hAnsi="宋体" w:eastAsia="宋体" w:cs="宋体"/>
                  <w:i w:val="0"/>
                  <w:iCs w:val="0"/>
                  <w:color w:val="000000"/>
                  <w:kern w:val="0"/>
                  <w:sz w:val="20"/>
                  <w:szCs w:val="20"/>
                  <w:u w:val="none"/>
                  <w:lang w:val="en-US" w:eastAsia="zh-CN" w:bidi="ar"/>
                </w:rPr>
                <w:delText>2080711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798"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3FC4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799" w:author="Administrator" w:date="2024-08-08T09:09:15Z">
              <w:r>
                <w:rPr>
                  <w:rFonts w:hint="eastAsia" w:ascii="宋体" w:hAnsi="宋体" w:eastAsia="宋体" w:cs="宋体"/>
                  <w:i w:val="0"/>
                  <w:color w:val="000000"/>
                  <w:kern w:val="0"/>
                  <w:sz w:val="20"/>
                  <w:szCs w:val="20"/>
                  <w:u w:val="none"/>
                  <w:lang w:val="en-US" w:eastAsia="zh-CN" w:bidi="ar"/>
                </w:rPr>
                <w:t xml:space="preserve">    就业见习补贴</w:t>
              </w:r>
            </w:ins>
            <w:del w:id="6800"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就业见习补贴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01"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A60F1C">
            <w:pPr>
              <w:jc w:val="right"/>
              <w:rPr>
                <w:rFonts w:hint="eastAsia" w:ascii="宋体" w:hAnsi="宋体" w:eastAsia="宋体" w:cs="宋体"/>
                <w:i w:val="0"/>
                <w:iCs w:val="0"/>
                <w:color w:val="000000"/>
                <w:sz w:val="20"/>
                <w:szCs w:val="20"/>
                <w:u w:val="none"/>
              </w:rPr>
            </w:pPr>
          </w:p>
        </w:tc>
      </w:tr>
      <w:tr w14:paraId="656CA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02"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02"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03"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0E58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04" w:author="Administrator" w:date="2024-08-08T09:09:15Z">
              <w:r>
                <w:rPr>
                  <w:rFonts w:hint="eastAsia" w:ascii="宋体" w:hAnsi="宋体" w:eastAsia="宋体" w:cs="宋体"/>
                  <w:i w:val="0"/>
                  <w:color w:val="000000"/>
                  <w:kern w:val="0"/>
                  <w:sz w:val="20"/>
                  <w:szCs w:val="20"/>
                  <w:u w:val="none"/>
                  <w:lang w:val="en-US" w:eastAsia="zh-CN" w:bidi="ar"/>
                </w:rPr>
                <w:t>2080712</w:t>
              </w:r>
            </w:ins>
            <w:del w:id="6805" w:author="Administrator" w:date="2024-08-08T09:09:15Z">
              <w:r>
                <w:rPr>
                  <w:rFonts w:hint="eastAsia" w:ascii="宋体" w:hAnsi="宋体" w:eastAsia="宋体" w:cs="宋体"/>
                  <w:i w:val="0"/>
                  <w:iCs w:val="0"/>
                  <w:color w:val="000000"/>
                  <w:kern w:val="0"/>
                  <w:sz w:val="20"/>
                  <w:szCs w:val="20"/>
                  <w:u w:val="none"/>
                  <w:lang w:val="en-US" w:eastAsia="zh-CN" w:bidi="ar"/>
                </w:rPr>
                <w:delText>2080712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06"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0ADB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07" w:author="Administrator" w:date="2024-08-08T09:09:15Z">
              <w:r>
                <w:rPr>
                  <w:rFonts w:hint="eastAsia" w:ascii="宋体" w:hAnsi="宋体" w:eastAsia="宋体" w:cs="宋体"/>
                  <w:i w:val="0"/>
                  <w:color w:val="000000"/>
                  <w:kern w:val="0"/>
                  <w:sz w:val="20"/>
                  <w:szCs w:val="20"/>
                  <w:u w:val="none"/>
                  <w:lang w:val="en-US" w:eastAsia="zh-CN" w:bidi="ar"/>
                </w:rPr>
                <w:t xml:space="preserve">    高技能人才培养补助</w:t>
              </w:r>
            </w:ins>
            <w:del w:id="6808"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高技能人才培养补助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09"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7C1003">
            <w:pPr>
              <w:jc w:val="right"/>
              <w:rPr>
                <w:rFonts w:hint="eastAsia" w:ascii="宋体" w:hAnsi="宋体" w:eastAsia="宋体" w:cs="宋体"/>
                <w:i w:val="0"/>
                <w:iCs w:val="0"/>
                <w:color w:val="000000"/>
                <w:sz w:val="20"/>
                <w:szCs w:val="20"/>
                <w:u w:val="none"/>
              </w:rPr>
            </w:pPr>
          </w:p>
        </w:tc>
      </w:tr>
      <w:tr w14:paraId="7B32C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10"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10"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11"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C0E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12" w:author="Administrator" w:date="2024-08-08T09:09:15Z">
              <w:r>
                <w:rPr>
                  <w:rFonts w:hint="eastAsia" w:ascii="宋体" w:hAnsi="宋体" w:eastAsia="宋体" w:cs="宋体"/>
                  <w:i w:val="0"/>
                  <w:color w:val="000000"/>
                  <w:kern w:val="0"/>
                  <w:sz w:val="20"/>
                  <w:szCs w:val="20"/>
                  <w:u w:val="none"/>
                  <w:lang w:val="en-US" w:eastAsia="zh-CN" w:bidi="ar"/>
                </w:rPr>
                <w:t>2080713</w:t>
              </w:r>
            </w:ins>
            <w:del w:id="6813" w:author="Administrator" w:date="2024-08-08T09:09:15Z">
              <w:r>
                <w:rPr>
                  <w:rFonts w:hint="eastAsia" w:ascii="宋体" w:hAnsi="宋体" w:eastAsia="宋体" w:cs="宋体"/>
                  <w:i w:val="0"/>
                  <w:iCs w:val="0"/>
                  <w:color w:val="000000"/>
                  <w:kern w:val="0"/>
                  <w:sz w:val="20"/>
                  <w:szCs w:val="20"/>
                  <w:u w:val="none"/>
                  <w:lang w:val="en-US" w:eastAsia="zh-CN" w:bidi="ar"/>
                </w:rPr>
                <w:delText>2080713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14"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68A0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15" w:author="Administrator" w:date="2024-08-08T09:09:15Z">
              <w:r>
                <w:rPr>
                  <w:rFonts w:hint="eastAsia" w:ascii="宋体" w:hAnsi="宋体" w:eastAsia="宋体" w:cs="宋体"/>
                  <w:i w:val="0"/>
                  <w:color w:val="000000"/>
                  <w:kern w:val="0"/>
                  <w:sz w:val="20"/>
                  <w:szCs w:val="20"/>
                  <w:u w:val="none"/>
                  <w:lang w:val="en-US" w:eastAsia="zh-CN" w:bidi="ar"/>
                </w:rPr>
                <w:t xml:space="preserve">    促进创业补贴</w:t>
              </w:r>
            </w:ins>
            <w:del w:id="6816"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促进创业补贴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17"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648807">
            <w:pPr>
              <w:jc w:val="right"/>
              <w:rPr>
                <w:rFonts w:hint="eastAsia" w:ascii="宋体" w:hAnsi="宋体" w:eastAsia="宋体" w:cs="宋体"/>
                <w:i w:val="0"/>
                <w:iCs w:val="0"/>
                <w:color w:val="000000"/>
                <w:sz w:val="20"/>
                <w:szCs w:val="20"/>
                <w:u w:val="none"/>
              </w:rPr>
            </w:pPr>
          </w:p>
        </w:tc>
      </w:tr>
      <w:tr w14:paraId="42AA4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18"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18"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19"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F339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20" w:author="Administrator" w:date="2024-08-08T09:09:15Z">
              <w:r>
                <w:rPr>
                  <w:rFonts w:hint="eastAsia" w:ascii="宋体" w:hAnsi="宋体" w:eastAsia="宋体" w:cs="宋体"/>
                  <w:i w:val="0"/>
                  <w:color w:val="000000"/>
                  <w:kern w:val="0"/>
                  <w:sz w:val="20"/>
                  <w:szCs w:val="20"/>
                  <w:u w:val="none"/>
                  <w:lang w:val="en-US" w:eastAsia="zh-CN" w:bidi="ar"/>
                </w:rPr>
                <w:t>2080799</w:t>
              </w:r>
            </w:ins>
            <w:del w:id="6821" w:author="Administrator" w:date="2024-08-08T09:09:15Z">
              <w:r>
                <w:rPr>
                  <w:rFonts w:hint="eastAsia" w:ascii="宋体" w:hAnsi="宋体" w:eastAsia="宋体" w:cs="宋体"/>
                  <w:i w:val="0"/>
                  <w:iCs w:val="0"/>
                  <w:color w:val="000000"/>
                  <w:kern w:val="0"/>
                  <w:sz w:val="20"/>
                  <w:szCs w:val="20"/>
                  <w:u w:val="none"/>
                  <w:lang w:val="en-US" w:eastAsia="zh-CN" w:bidi="ar"/>
                </w:rPr>
                <w:delText>2080799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22"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A59B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23" w:author="Administrator" w:date="2024-08-08T09:09:15Z">
              <w:r>
                <w:rPr>
                  <w:rFonts w:hint="eastAsia" w:ascii="宋体" w:hAnsi="宋体" w:eastAsia="宋体" w:cs="宋体"/>
                  <w:i w:val="0"/>
                  <w:color w:val="000000"/>
                  <w:kern w:val="0"/>
                  <w:sz w:val="20"/>
                  <w:szCs w:val="20"/>
                  <w:u w:val="none"/>
                  <w:lang w:val="en-US" w:eastAsia="zh-CN" w:bidi="ar"/>
                </w:rPr>
                <w:t xml:space="preserve">    其他就业补助支出</w:t>
              </w:r>
            </w:ins>
            <w:del w:id="6824"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其他就业补助支出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25"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8984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826" w:author="Administrator" w:date="2024-08-08T09:09:15Z">
              <w:r>
                <w:rPr>
                  <w:rFonts w:hint="eastAsia" w:ascii="宋体" w:hAnsi="宋体" w:eastAsia="宋体" w:cs="宋体"/>
                  <w:i w:val="0"/>
                  <w:color w:val="000000"/>
                  <w:kern w:val="0"/>
                  <w:sz w:val="20"/>
                  <w:szCs w:val="20"/>
                  <w:u w:val="none"/>
                  <w:lang w:val="en-US" w:eastAsia="zh-CN" w:bidi="ar"/>
                </w:rPr>
                <w:t>2,987</w:t>
              </w:r>
            </w:ins>
            <w:del w:id="6827" w:author="Administrator" w:date="2024-08-08T09:09:15Z">
              <w:r>
                <w:rPr>
                  <w:rFonts w:hint="eastAsia" w:ascii="宋体" w:hAnsi="宋体" w:eastAsia="宋体" w:cs="宋体"/>
                  <w:i w:val="0"/>
                  <w:iCs w:val="0"/>
                  <w:color w:val="000000"/>
                  <w:kern w:val="0"/>
                  <w:sz w:val="20"/>
                  <w:szCs w:val="20"/>
                  <w:u w:val="none"/>
                  <w:lang w:val="en-US" w:eastAsia="zh-CN" w:bidi="ar"/>
                </w:rPr>
                <w:delText>2,700</w:delText>
              </w:r>
            </w:del>
          </w:p>
        </w:tc>
      </w:tr>
      <w:tr w14:paraId="6CED3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28"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28"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29"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A6C5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30" w:author="Administrator" w:date="2024-08-08T09:09:15Z">
              <w:r>
                <w:rPr>
                  <w:rFonts w:hint="eastAsia" w:ascii="宋体" w:hAnsi="宋体" w:eastAsia="宋体" w:cs="宋体"/>
                  <w:i w:val="0"/>
                  <w:color w:val="000000"/>
                  <w:kern w:val="0"/>
                  <w:sz w:val="20"/>
                  <w:szCs w:val="20"/>
                  <w:u w:val="none"/>
                  <w:lang w:val="en-US" w:eastAsia="zh-CN" w:bidi="ar"/>
                </w:rPr>
                <w:t>20808</w:t>
              </w:r>
            </w:ins>
            <w:del w:id="6831" w:author="Administrator" w:date="2024-08-08T09:09:15Z">
              <w:r>
                <w:rPr>
                  <w:rFonts w:hint="eastAsia" w:ascii="宋体" w:hAnsi="宋体" w:eastAsia="宋体" w:cs="宋体"/>
                  <w:i w:val="0"/>
                  <w:iCs w:val="0"/>
                  <w:color w:val="000000"/>
                  <w:kern w:val="0"/>
                  <w:sz w:val="20"/>
                  <w:szCs w:val="20"/>
                  <w:u w:val="none"/>
                  <w:lang w:val="en-US" w:eastAsia="zh-CN" w:bidi="ar"/>
                </w:rPr>
                <w:delText>20808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32"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F373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33" w:author="Administrator" w:date="2024-08-08T09:09:15Z">
              <w:r>
                <w:rPr>
                  <w:rFonts w:hint="eastAsia" w:ascii="宋体" w:hAnsi="宋体" w:eastAsia="宋体" w:cs="宋体"/>
                  <w:i w:val="0"/>
                  <w:color w:val="000000"/>
                  <w:kern w:val="0"/>
                  <w:sz w:val="20"/>
                  <w:szCs w:val="20"/>
                  <w:u w:val="none"/>
                  <w:lang w:val="en-US" w:eastAsia="zh-CN" w:bidi="ar"/>
                </w:rPr>
                <w:t xml:space="preserve">  抚恤</w:t>
              </w:r>
            </w:ins>
            <w:del w:id="6834"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抚恤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35"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723A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836" w:author="Administrator" w:date="2024-08-08T09:09:15Z">
              <w:r>
                <w:rPr>
                  <w:rFonts w:hint="eastAsia" w:ascii="宋体" w:hAnsi="宋体" w:eastAsia="宋体" w:cs="宋体"/>
                  <w:i w:val="0"/>
                  <w:color w:val="000000"/>
                  <w:kern w:val="0"/>
                  <w:sz w:val="20"/>
                  <w:szCs w:val="20"/>
                  <w:u w:val="none"/>
                  <w:lang w:val="en-US" w:eastAsia="zh-CN" w:bidi="ar"/>
                </w:rPr>
                <w:t>5,768</w:t>
              </w:r>
            </w:ins>
            <w:del w:id="6837" w:author="Administrator" w:date="2024-08-08T09:09:15Z">
              <w:r>
                <w:rPr>
                  <w:rFonts w:hint="eastAsia" w:ascii="宋体" w:hAnsi="宋体" w:eastAsia="宋体" w:cs="宋体"/>
                  <w:i w:val="0"/>
                  <w:iCs w:val="0"/>
                  <w:color w:val="000000"/>
                  <w:kern w:val="0"/>
                  <w:sz w:val="20"/>
                  <w:szCs w:val="20"/>
                  <w:u w:val="none"/>
                  <w:lang w:val="en-US" w:eastAsia="zh-CN" w:bidi="ar"/>
                </w:rPr>
                <w:delText>5,470</w:delText>
              </w:r>
            </w:del>
          </w:p>
        </w:tc>
      </w:tr>
      <w:tr w14:paraId="1FCC4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38"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38"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39"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B72C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40" w:author="Administrator" w:date="2024-08-08T09:09:15Z">
              <w:r>
                <w:rPr>
                  <w:rFonts w:hint="eastAsia" w:ascii="宋体" w:hAnsi="宋体" w:eastAsia="宋体" w:cs="宋体"/>
                  <w:i w:val="0"/>
                  <w:color w:val="000000"/>
                  <w:kern w:val="0"/>
                  <w:sz w:val="20"/>
                  <w:szCs w:val="20"/>
                  <w:u w:val="none"/>
                  <w:lang w:val="en-US" w:eastAsia="zh-CN" w:bidi="ar"/>
                </w:rPr>
                <w:t>2080801</w:t>
              </w:r>
            </w:ins>
            <w:del w:id="6841" w:author="Administrator" w:date="2024-08-08T09:09:15Z">
              <w:r>
                <w:rPr>
                  <w:rFonts w:hint="eastAsia" w:ascii="宋体" w:hAnsi="宋体" w:eastAsia="宋体" w:cs="宋体"/>
                  <w:i w:val="0"/>
                  <w:iCs w:val="0"/>
                  <w:color w:val="000000"/>
                  <w:kern w:val="0"/>
                  <w:sz w:val="20"/>
                  <w:szCs w:val="20"/>
                  <w:u w:val="none"/>
                  <w:lang w:val="en-US" w:eastAsia="zh-CN" w:bidi="ar"/>
                </w:rPr>
                <w:delText>2080801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42"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18E3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43" w:author="Administrator" w:date="2024-08-08T09:09:15Z">
              <w:r>
                <w:rPr>
                  <w:rFonts w:hint="eastAsia" w:ascii="宋体" w:hAnsi="宋体" w:eastAsia="宋体" w:cs="宋体"/>
                  <w:i w:val="0"/>
                  <w:color w:val="000000"/>
                  <w:kern w:val="0"/>
                  <w:sz w:val="20"/>
                  <w:szCs w:val="20"/>
                  <w:u w:val="none"/>
                  <w:lang w:val="en-US" w:eastAsia="zh-CN" w:bidi="ar"/>
                </w:rPr>
                <w:t xml:space="preserve">    死亡抚恤</w:t>
              </w:r>
            </w:ins>
            <w:del w:id="6844"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死亡抚恤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45"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87AF04">
            <w:pPr>
              <w:jc w:val="right"/>
              <w:rPr>
                <w:rFonts w:hint="eastAsia" w:ascii="宋体" w:hAnsi="宋体" w:eastAsia="宋体" w:cs="宋体"/>
                <w:i w:val="0"/>
                <w:iCs w:val="0"/>
                <w:color w:val="000000"/>
                <w:sz w:val="20"/>
                <w:szCs w:val="20"/>
                <w:u w:val="none"/>
              </w:rPr>
            </w:pPr>
          </w:p>
        </w:tc>
      </w:tr>
      <w:tr w14:paraId="7F3B6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46"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46"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47"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6283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48" w:author="Administrator" w:date="2024-08-08T09:09:15Z">
              <w:r>
                <w:rPr>
                  <w:rFonts w:hint="eastAsia" w:ascii="宋体" w:hAnsi="宋体" w:eastAsia="宋体" w:cs="宋体"/>
                  <w:i w:val="0"/>
                  <w:color w:val="000000"/>
                  <w:kern w:val="0"/>
                  <w:sz w:val="20"/>
                  <w:szCs w:val="20"/>
                  <w:u w:val="none"/>
                  <w:lang w:val="en-US" w:eastAsia="zh-CN" w:bidi="ar"/>
                </w:rPr>
                <w:t>2080802</w:t>
              </w:r>
            </w:ins>
            <w:del w:id="6849" w:author="Administrator" w:date="2024-08-08T09:09:15Z">
              <w:r>
                <w:rPr>
                  <w:rFonts w:hint="eastAsia" w:ascii="宋体" w:hAnsi="宋体" w:eastAsia="宋体" w:cs="宋体"/>
                  <w:i w:val="0"/>
                  <w:iCs w:val="0"/>
                  <w:color w:val="000000"/>
                  <w:kern w:val="0"/>
                  <w:sz w:val="20"/>
                  <w:szCs w:val="20"/>
                  <w:u w:val="none"/>
                  <w:lang w:val="en-US" w:eastAsia="zh-CN" w:bidi="ar"/>
                </w:rPr>
                <w:delText>2080802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50"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ABD1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51" w:author="Administrator" w:date="2024-08-08T09:09:15Z">
              <w:r>
                <w:rPr>
                  <w:rFonts w:hint="eastAsia" w:ascii="宋体" w:hAnsi="宋体" w:eastAsia="宋体" w:cs="宋体"/>
                  <w:i w:val="0"/>
                  <w:color w:val="000000"/>
                  <w:kern w:val="0"/>
                  <w:sz w:val="20"/>
                  <w:szCs w:val="20"/>
                  <w:u w:val="none"/>
                  <w:lang w:val="en-US" w:eastAsia="zh-CN" w:bidi="ar"/>
                </w:rPr>
                <w:t xml:space="preserve">    伤残抚恤</w:t>
              </w:r>
            </w:ins>
            <w:del w:id="6852"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伤残抚恤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53"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0C24DD">
            <w:pPr>
              <w:widowControl/>
              <w:jc w:val="right"/>
              <w:textAlignment w:val="center"/>
              <w:rPr>
                <w:rFonts w:hint="eastAsia" w:ascii="宋体" w:hAnsi="宋体" w:eastAsia="宋体" w:cs="宋体"/>
                <w:i w:val="0"/>
                <w:iCs w:val="0"/>
                <w:color w:val="000000"/>
                <w:sz w:val="20"/>
                <w:szCs w:val="20"/>
                <w:u w:val="none"/>
              </w:rPr>
              <w:pPrChange w:id="6854" w:author="Administrator" w:date="2024-08-08T09:09:15Z">
                <w:pPr>
                  <w:jc w:val="right"/>
                </w:pPr>
              </w:pPrChange>
            </w:pPr>
            <w:ins w:id="6855" w:author="Administrator" w:date="2024-08-08T09:09:15Z">
              <w:r>
                <w:rPr>
                  <w:rFonts w:hint="eastAsia" w:ascii="宋体" w:hAnsi="宋体" w:eastAsia="宋体" w:cs="宋体"/>
                  <w:i w:val="0"/>
                  <w:color w:val="000000"/>
                  <w:kern w:val="0"/>
                  <w:sz w:val="20"/>
                  <w:szCs w:val="20"/>
                  <w:u w:val="none"/>
                  <w:lang w:val="en-US" w:eastAsia="zh-CN" w:bidi="ar"/>
                </w:rPr>
                <w:t>12</w:t>
              </w:r>
            </w:ins>
          </w:p>
        </w:tc>
      </w:tr>
      <w:tr w14:paraId="53A1B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56"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56"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57"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CB30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58" w:author="Administrator" w:date="2024-08-08T09:09:15Z">
              <w:r>
                <w:rPr>
                  <w:rFonts w:hint="eastAsia" w:ascii="宋体" w:hAnsi="宋体" w:eastAsia="宋体" w:cs="宋体"/>
                  <w:i w:val="0"/>
                  <w:color w:val="000000"/>
                  <w:kern w:val="0"/>
                  <w:sz w:val="20"/>
                  <w:szCs w:val="20"/>
                  <w:u w:val="none"/>
                  <w:lang w:val="en-US" w:eastAsia="zh-CN" w:bidi="ar"/>
                </w:rPr>
                <w:t>2080803</w:t>
              </w:r>
            </w:ins>
            <w:del w:id="6859" w:author="Administrator" w:date="2024-08-08T09:09:15Z">
              <w:r>
                <w:rPr>
                  <w:rFonts w:hint="eastAsia" w:ascii="宋体" w:hAnsi="宋体" w:eastAsia="宋体" w:cs="宋体"/>
                  <w:i w:val="0"/>
                  <w:iCs w:val="0"/>
                  <w:color w:val="000000"/>
                  <w:kern w:val="0"/>
                  <w:sz w:val="20"/>
                  <w:szCs w:val="20"/>
                  <w:u w:val="none"/>
                  <w:lang w:val="en-US" w:eastAsia="zh-CN" w:bidi="ar"/>
                </w:rPr>
                <w:delText>2080803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60"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4D19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61" w:author="Administrator" w:date="2024-08-08T09:09:15Z">
              <w:r>
                <w:rPr>
                  <w:rFonts w:hint="eastAsia" w:ascii="宋体" w:hAnsi="宋体" w:eastAsia="宋体" w:cs="宋体"/>
                  <w:i w:val="0"/>
                  <w:color w:val="000000"/>
                  <w:kern w:val="0"/>
                  <w:sz w:val="20"/>
                  <w:szCs w:val="20"/>
                  <w:u w:val="none"/>
                  <w:lang w:val="en-US" w:eastAsia="zh-CN" w:bidi="ar"/>
                </w:rPr>
                <w:t xml:space="preserve">    在乡复员、退伍军人生活补助</w:t>
              </w:r>
            </w:ins>
            <w:del w:id="6862"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在乡复员、退伍军人生活补助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63"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9CBC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864" w:author="Administrator" w:date="2024-08-08T09:09:15Z">
              <w:r>
                <w:rPr>
                  <w:rFonts w:hint="eastAsia" w:ascii="宋体" w:hAnsi="宋体" w:eastAsia="宋体" w:cs="宋体"/>
                  <w:i w:val="0"/>
                  <w:color w:val="000000"/>
                  <w:kern w:val="0"/>
                  <w:sz w:val="20"/>
                  <w:szCs w:val="20"/>
                  <w:u w:val="none"/>
                  <w:lang w:val="en-US" w:eastAsia="zh-CN" w:bidi="ar"/>
                </w:rPr>
                <w:t>545</w:t>
              </w:r>
            </w:ins>
            <w:del w:id="6865" w:author="Administrator" w:date="2024-08-08T09:09:15Z">
              <w:r>
                <w:rPr>
                  <w:rFonts w:hint="eastAsia" w:ascii="宋体" w:hAnsi="宋体" w:eastAsia="宋体" w:cs="宋体"/>
                  <w:i w:val="0"/>
                  <w:iCs w:val="0"/>
                  <w:color w:val="000000"/>
                  <w:kern w:val="0"/>
                  <w:sz w:val="20"/>
                  <w:szCs w:val="20"/>
                  <w:u w:val="none"/>
                  <w:lang w:val="en-US" w:eastAsia="zh-CN" w:bidi="ar"/>
                </w:rPr>
                <w:delText>500</w:delText>
              </w:r>
            </w:del>
          </w:p>
        </w:tc>
      </w:tr>
      <w:tr w14:paraId="7EC68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66"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866"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67"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C7CB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68" w:author="Administrator" w:date="2024-08-08T09:09:15Z">
              <w:r>
                <w:rPr>
                  <w:rFonts w:hint="eastAsia" w:ascii="宋体" w:hAnsi="宋体" w:eastAsia="宋体" w:cs="宋体"/>
                  <w:i w:val="0"/>
                  <w:color w:val="000000"/>
                  <w:kern w:val="0"/>
                  <w:sz w:val="20"/>
                  <w:szCs w:val="20"/>
                  <w:u w:val="none"/>
                  <w:lang w:val="en-US" w:eastAsia="zh-CN" w:bidi="ar"/>
                </w:rPr>
                <w:t>2080805</w:t>
              </w:r>
            </w:ins>
            <w:del w:id="6869" w:author="Administrator" w:date="2024-08-08T09:09:15Z">
              <w:r>
                <w:rPr>
                  <w:rFonts w:hint="eastAsia" w:ascii="宋体" w:hAnsi="宋体" w:eastAsia="宋体" w:cs="宋体"/>
                  <w:i w:val="0"/>
                  <w:iCs w:val="0"/>
                  <w:color w:val="000000"/>
                  <w:kern w:val="0"/>
                  <w:sz w:val="20"/>
                  <w:szCs w:val="20"/>
                  <w:u w:val="none"/>
                  <w:lang w:val="en-US" w:eastAsia="zh-CN" w:bidi="ar"/>
                </w:rPr>
                <w:delText>2080805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70"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0AA2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71" w:author="Administrator" w:date="2024-08-08T09:09:15Z">
              <w:r>
                <w:rPr>
                  <w:rFonts w:hint="eastAsia" w:ascii="宋体" w:hAnsi="宋体" w:eastAsia="宋体" w:cs="宋体"/>
                  <w:i w:val="0"/>
                  <w:color w:val="000000"/>
                  <w:kern w:val="0"/>
                  <w:sz w:val="20"/>
                  <w:szCs w:val="20"/>
                  <w:u w:val="none"/>
                  <w:lang w:val="en-US" w:eastAsia="zh-CN" w:bidi="ar"/>
                </w:rPr>
                <w:t xml:space="preserve">    义务兵优待</w:t>
              </w:r>
            </w:ins>
            <w:del w:id="6872"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义务兵优待</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73"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8218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874" w:author="Administrator" w:date="2024-08-08T09:09:15Z">
              <w:r>
                <w:rPr>
                  <w:rFonts w:hint="eastAsia" w:ascii="宋体" w:hAnsi="宋体" w:eastAsia="宋体" w:cs="宋体"/>
                  <w:i w:val="0"/>
                  <w:color w:val="000000"/>
                  <w:kern w:val="0"/>
                  <w:sz w:val="20"/>
                  <w:szCs w:val="20"/>
                  <w:u w:val="none"/>
                  <w:lang w:val="en-US" w:eastAsia="zh-CN" w:bidi="ar"/>
                </w:rPr>
                <w:t>284</w:t>
              </w:r>
            </w:ins>
            <w:del w:id="6875" w:author="Administrator" w:date="2024-08-08T09:09:15Z">
              <w:r>
                <w:rPr>
                  <w:rFonts w:hint="eastAsia" w:ascii="宋体" w:hAnsi="宋体" w:eastAsia="宋体" w:cs="宋体"/>
                  <w:i w:val="0"/>
                  <w:iCs w:val="0"/>
                  <w:color w:val="000000"/>
                  <w:kern w:val="0"/>
                  <w:sz w:val="20"/>
                  <w:szCs w:val="20"/>
                  <w:u w:val="none"/>
                  <w:lang w:val="en-US" w:eastAsia="zh-CN" w:bidi="ar"/>
                </w:rPr>
                <w:delText>372</w:delText>
              </w:r>
            </w:del>
          </w:p>
        </w:tc>
      </w:tr>
      <w:tr w14:paraId="52CFE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76"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876" w:author="Administrator" w:date="2024-08-08T09:09: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77"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16AA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78" w:author="Administrator" w:date="2024-08-08T09:09:15Z">
              <w:r>
                <w:rPr>
                  <w:rFonts w:hint="eastAsia" w:ascii="宋体" w:hAnsi="宋体" w:eastAsia="宋体" w:cs="宋体"/>
                  <w:i w:val="0"/>
                  <w:color w:val="000000"/>
                  <w:kern w:val="0"/>
                  <w:sz w:val="20"/>
                  <w:szCs w:val="20"/>
                  <w:u w:val="none"/>
                  <w:lang w:val="en-US" w:eastAsia="zh-CN" w:bidi="ar"/>
                </w:rPr>
                <w:t>2080806</w:t>
              </w:r>
            </w:ins>
            <w:del w:id="6879" w:author="Administrator" w:date="2024-08-08T09:09:15Z">
              <w:r>
                <w:rPr>
                  <w:rFonts w:hint="eastAsia" w:ascii="宋体" w:hAnsi="宋体" w:eastAsia="宋体" w:cs="宋体"/>
                  <w:i w:val="0"/>
                  <w:iCs w:val="0"/>
                  <w:color w:val="000000"/>
                  <w:kern w:val="0"/>
                  <w:sz w:val="20"/>
                  <w:szCs w:val="20"/>
                  <w:u w:val="none"/>
                  <w:lang w:val="en-US" w:eastAsia="zh-CN" w:bidi="ar"/>
                </w:rPr>
                <w:delText>2080806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80"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D21F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81" w:author="Administrator" w:date="2024-08-08T09:09:15Z">
              <w:r>
                <w:rPr>
                  <w:rFonts w:hint="eastAsia" w:ascii="宋体" w:hAnsi="宋体" w:eastAsia="宋体" w:cs="宋体"/>
                  <w:i w:val="0"/>
                  <w:color w:val="000000"/>
                  <w:kern w:val="0"/>
                  <w:sz w:val="20"/>
                  <w:szCs w:val="20"/>
                  <w:u w:val="none"/>
                  <w:lang w:val="en-US" w:eastAsia="zh-CN" w:bidi="ar"/>
                </w:rPr>
                <w:t xml:space="preserve">    农村籍退役士兵老年生活补助</w:t>
              </w:r>
            </w:ins>
            <w:del w:id="6882"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农村籍退役士兵老年生活补助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83"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119E60">
            <w:pPr>
              <w:jc w:val="right"/>
              <w:rPr>
                <w:rFonts w:hint="eastAsia" w:ascii="宋体" w:hAnsi="宋体" w:eastAsia="宋体" w:cs="宋体"/>
                <w:i w:val="0"/>
                <w:iCs w:val="0"/>
                <w:color w:val="000000"/>
                <w:sz w:val="20"/>
                <w:szCs w:val="20"/>
                <w:u w:val="none"/>
              </w:rPr>
            </w:pPr>
          </w:p>
        </w:tc>
      </w:tr>
      <w:tr w14:paraId="4F291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84" w:author="Administrator" w:date="2024-08-08T09:09: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6884" w:author="Administrator" w:date="2024-08-08T09:09:15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85" w:author="Administrator" w:date="2024-08-08T09:09: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A149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86" w:author="Administrator" w:date="2024-08-08T09:09:15Z">
              <w:r>
                <w:rPr>
                  <w:rFonts w:hint="eastAsia" w:ascii="宋体" w:hAnsi="宋体" w:eastAsia="宋体" w:cs="宋体"/>
                  <w:i w:val="0"/>
                  <w:color w:val="000000"/>
                  <w:kern w:val="0"/>
                  <w:sz w:val="20"/>
                  <w:szCs w:val="20"/>
                  <w:u w:val="none"/>
                  <w:lang w:val="en-US" w:eastAsia="zh-CN" w:bidi="ar"/>
                </w:rPr>
                <w:t>2080807</w:t>
              </w:r>
            </w:ins>
            <w:del w:id="6887" w:author="Administrator" w:date="2024-08-08T09:09:15Z">
              <w:r>
                <w:rPr>
                  <w:rFonts w:hint="eastAsia" w:ascii="宋体" w:hAnsi="宋体" w:eastAsia="宋体" w:cs="宋体"/>
                  <w:i w:val="0"/>
                  <w:iCs w:val="0"/>
                  <w:color w:val="000000"/>
                  <w:kern w:val="0"/>
                  <w:sz w:val="20"/>
                  <w:szCs w:val="20"/>
                  <w:u w:val="none"/>
                  <w:lang w:val="en-US" w:eastAsia="zh-CN" w:bidi="ar"/>
                </w:rPr>
                <w:delText>2080807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88" w:author="Administrator" w:date="2024-08-08T09:09: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01DC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89" w:author="Administrator" w:date="2024-08-08T09:09:15Z">
              <w:r>
                <w:rPr>
                  <w:rFonts w:hint="eastAsia" w:ascii="宋体" w:hAnsi="宋体" w:eastAsia="宋体" w:cs="宋体"/>
                  <w:i w:val="0"/>
                  <w:color w:val="000000"/>
                  <w:kern w:val="0"/>
                  <w:sz w:val="20"/>
                  <w:szCs w:val="20"/>
                  <w:u w:val="none"/>
                  <w:lang w:val="en-US" w:eastAsia="zh-CN" w:bidi="ar"/>
                </w:rPr>
                <w:t xml:space="preserve">    光荣院</w:t>
              </w:r>
            </w:ins>
            <w:del w:id="6890"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光荣院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91" w:author="Administrator" w:date="2024-08-08T09:09: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C455CB">
            <w:pPr>
              <w:widowControl/>
              <w:jc w:val="right"/>
              <w:textAlignment w:val="center"/>
              <w:rPr>
                <w:rFonts w:hint="eastAsia" w:ascii="宋体" w:hAnsi="宋体" w:eastAsia="宋体" w:cs="宋体"/>
                <w:i w:val="0"/>
                <w:iCs w:val="0"/>
                <w:color w:val="000000"/>
                <w:sz w:val="20"/>
                <w:szCs w:val="20"/>
                <w:u w:val="none"/>
              </w:rPr>
              <w:pPrChange w:id="6892" w:author="Administrator" w:date="2024-08-08T09:09:15Z">
                <w:pPr>
                  <w:jc w:val="right"/>
                </w:pPr>
              </w:pPrChange>
            </w:pPr>
            <w:ins w:id="6893" w:author="Administrator" w:date="2024-08-08T09:09:15Z">
              <w:r>
                <w:rPr>
                  <w:rFonts w:hint="eastAsia" w:ascii="宋体" w:hAnsi="宋体" w:eastAsia="宋体" w:cs="宋体"/>
                  <w:i w:val="0"/>
                  <w:color w:val="000000"/>
                  <w:kern w:val="0"/>
                  <w:sz w:val="20"/>
                  <w:szCs w:val="20"/>
                  <w:u w:val="none"/>
                  <w:lang w:val="en-US" w:eastAsia="zh-CN" w:bidi="ar"/>
                </w:rPr>
                <w:t>30</w:t>
              </w:r>
            </w:ins>
          </w:p>
        </w:tc>
      </w:tr>
      <w:tr w14:paraId="3739D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89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6894" w:author="Administrator" w:date="2024-08-08T09:09:16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9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ECDD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96" w:author="Administrator" w:date="2024-08-08T09:09:15Z">
              <w:r>
                <w:rPr>
                  <w:rFonts w:hint="eastAsia" w:ascii="宋体" w:hAnsi="宋体" w:eastAsia="宋体" w:cs="宋体"/>
                  <w:i w:val="0"/>
                  <w:color w:val="000000"/>
                  <w:kern w:val="0"/>
                  <w:sz w:val="20"/>
                  <w:szCs w:val="20"/>
                  <w:u w:val="none"/>
                  <w:lang w:val="en-US" w:eastAsia="zh-CN" w:bidi="ar"/>
                </w:rPr>
                <w:t>2080808</w:t>
              </w:r>
            </w:ins>
            <w:del w:id="6897" w:author="Administrator" w:date="2024-08-08T09:09:15Z">
              <w:r>
                <w:rPr>
                  <w:rFonts w:hint="eastAsia" w:ascii="宋体" w:hAnsi="宋体" w:eastAsia="宋体" w:cs="宋体"/>
                  <w:i w:val="0"/>
                  <w:iCs w:val="0"/>
                  <w:color w:val="000000"/>
                  <w:kern w:val="0"/>
                  <w:sz w:val="20"/>
                  <w:szCs w:val="20"/>
                  <w:u w:val="none"/>
                  <w:lang w:val="en-US" w:eastAsia="zh-CN" w:bidi="ar"/>
                </w:rPr>
                <w:delText>2080808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89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CA7F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899" w:author="Administrator" w:date="2024-08-08T09:09:15Z">
              <w:r>
                <w:rPr>
                  <w:rFonts w:hint="eastAsia" w:ascii="宋体" w:hAnsi="宋体" w:eastAsia="宋体" w:cs="宋体"/>
                  <w:i w:val="0"/>
                  <w:color w:val="000000"/>
                  <w:kern w:val="0"/>
                  <w:sz w:val="20"/>
                  <w:szCs w:val="20"/>
                  <w:u w:val="none"/>
                  <w:lang w:val="en-US" w:eastAsia="zh-CN" w:bidi="ar"/>
                </w:rPr>
                <w:t xml:space="preserve">    烈士纪念设施管理维护</w:t>
              </w:r>
            </w:ins>
            <w:del w:id="6900" w:author="Administrator" w:date="2024-08-08T09:09:15Z">
              <w:r>
                <w:rPr>
                  <w:rFonts w:hint="eastAsia" w:ascii="宋体" w:hAnsi="宋体" w:eastAsia="宋体" w:cs="宋体"/>
                  <w:i w:val="0"/>
                  <w:iCs w:val="0"/>
                  <w:color w:val="000000"/>
                  <w:kern w:val="0"/>
                  <w:sz w:val="20"/>
                  <w:szCs w:val="20"/>
                  <w:u w:val="none"/>
                  <w:lang w:val="en-US" w:eastAsia="zh-CN" w:bidi="ar"/>
                </w:rPr>
                <w:delText xml:space="preserve">    烈士纪念设施管理维护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0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72D36C">
            <w:pPr>
              <w:widowControl/>
              <w:jc w:val="right"/>
              <w:textAlignment w:val="center"/>
              <w:rPr>
                <w:rFonts w:hint="eastAsia" w:ascii="宋体" w:hAnsi="宋体" w:eastAsia="宋体" w:cs="宋体"/>
                <w:i w:val="0"/>
                <w:iCs w:val="0"/>
                <w:color w:val="000000"/>
                <w:sz w:val="20"/>
                <w:szCs w:val="20"/>
                <w:u w:val="none"/>
              </w:rPr>
              <w:pPrChange w:id="6902" w:author="Administrator" w:date="2024-08-08T09:09:16Z">
                <w:pPr>
                  <w:jc w:val="right"/>
                </w:pPr>
              </w:pPrChange>
            </w:pPr>
            <w:ins w:id="6903" w:author="Administrator" w:date="2024-08-08T09:09:16Z">
              <w:r>
                <w:rPr>
                  <w:rFonts w:hint="eastAsia" w:ascii="宋体" w:hAnsi="宋体" w:eastAsia="宋体" w:cs="宋体"/>
                  <w:i w:val="0"/>
                  <w:color w:val="000000"/>
                  <w:kern w:val="0"/>
                  <w:sz w:val="20"/>
                  <w:szCs w:val="20"/>
                  <w:u w:val="none"/>
                  <w:lang w:val="en-US" w:eastAsia="zh-CN" w:bidi="ar"/>
                </w:rPr>
                <w:t>50</w:t>
              </w:r>
            </w:ins>
          </w:p>
        </w:tc>
      </w:tr>
      <w:tr w14:paraId="65701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0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0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0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83EC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06" w:author="Administrator" w:date="2024-08-08T09:09:16Z">
              <w:r>
                <w:rPr>
                  <w:rFonts w:hint="eastAsia" w:ascii="宋体" w:hAnsi="宋体" w:eastAsia="宋体" w:cs="宋体"/>
                  <w:i w:val="0"/>
                  <w:color w:val="000000"/>
                  <w:kern w:val="0"/>
                  <w:sz w:val="20"/>
                  <w:szCs w:val="20"/>
                  <w:u w:val="none"/>
                  <w:lang w:val="en-US" w:eastAsia="zh-CN" w:bidi="ar"/>
                </w:rPr>
                <w:t>2080899</w:t>
              </w:r>
            </w:ins>
            <w:del w:id="6907" w:author="Administrator" w:date="2024-08-08T09:09:16Z">
              <w:r>
                <w:rPr>
                  <w:rFonts w:hint="eastAsia" w:ascii="宋体" w:hAnsi="宋体" w:eastAsia="宋体" w:cs="宋体"/>
                  <w:i w:val="0"/>
                  <w:iCs w:val="0"/>
                  <w:color w:val="000000"/>
                  <w:kern w:val="0"/>
                  <w:sz w:val="20"/>
                  <w:szCs w:val="20"/>
                  <w:u w:val="none"/>
                  <w:lang w:val="en-US" w:eastAsia="zh-CN" w:bidi="ar"/>
                </w:rPr>
                <w:delText>2080899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0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9DB0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09" w:author="Administrator" w:date="2024-08-08T09:09:16Z">
              <w:r>
                <w:rPr>
                  <w:rFonts w:hint="eastAsia" w:ascii="宋体" w:hAnsi="宋体" w:eastAsia="宋体" w:cs="宋体"/>
                  <w:i w:val="0"/>
                  <w:color w:val="000000"/>
                  <w:kern w:val="0"/>
                  <w:sz w:val="20"/>
                  <w:szCs w:val="20"/>
                  <w:u w:val="none"/>
                  <w:lang w:val="en-US" w:eastAsia="zh-CN" w:bidi="ar"/>
                </w:rPr>
                <w:t xml:space="preserve">    其他优抚支出</w:t>
              </w:r>
            </w:ins>
            <w:del w:id="691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其他优抚支出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1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FF6A0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12" w:author="Administrator" w:date="2024-08-08T09:09:16Z">
              <w:r>
                <w:rPr>
                  <w:rFonts w:hint="eastAsia" w:ascii="宋体" w:hAnsi="宋体" w:eastAsia="宋体" w:cs="宋体"/>
                  <w:i w:val="0"/>
                  <w:color w:val="000000"/>
                  <w:kern w:val="0"/>
                  <w:sz w:val="20"/>
                  <w:szCs w:val="20"/>
                  <w:u w:val="none"/>
                  <w:lang w:val="en-US" w:eastAsia="zh-CN" w:bidi="ar"/>
                </w:rPr>
                <w:t>4,847</w:t>
              </w:r>
            </w:ins>
            <w:del w:id="6913" w:author="Administrator" w:date="2024-08-08T09:09:16Z">
              <w:r>
                <w:rPr>
                  <w:rFonts w:hint="eastAsia" w:ascii="宋体" w:hAnsi="宋体" w:eastAsia="宋体" w:cs="宋体"/>
                  <w:i w:val="0"/>
                  <w:iCs w:val="0"/>
                  <w:color w:val="000000"/>
                  <w:kern w:val="0"/>
                  <w:sz w:val="20"/>
                  <w:szCs w:val="20"/>
                  <w:u w:val="none"/>
                  <w:lang w:val="en-US" w:eastAsia="zh-CN" w:bidi="ar"/>
                </w:rPr>
                <w:delText>4,598</w:delText>
              </w:r>
            </w:del>
          </w:p>
        </w:tc>
      </w:tr>
      <w:tr w14:paraId="7B1A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1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1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1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DA12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16" w:author="Administrator" w:date="2024-08-08T09:09:16Z">
              <w:r>
                <w:rPr>
                  <w:rFonts w:hint="eastAsia" w:ascii="宋体" w:hAnsi="宋体" w:eastAsia="宋体" w:cs="宋体"/>
                  <w:i w:val="0"/>
                  <w:color w:val="000000"/>
                  <w:kern w:val="0"/>
                  <w:sz w:val="20"/>
                  <w:szCs w:val="20"/>
                  <w:u w:val="none"/>
                  <w:lang w:val="en-US" w:eastAsia="zh-CN" w:bidi="ar"/>
                </w:rPr>
                <w:t>20809</w:t>
              </w:r>
            </w:ins>
            <w:del w:id="6917" w:author="Administrator" w:date="2024-08-08T09:09:16Z">
              <w:r>
                <w:rPr>
                  <w:rFonts w:hint="eastAsia" w:ascii="宋体" w:hAnsi="宋体" w:eastAsia="宋体" w:cs="宋体"/>
                  <w:i w:val="0"/>
                  <w:iCs w:val="0"/>
                  <w:color w:val="000000"/>
                  <w:kern w:val="0"/>
                  <w:sz w:val="20"/>
                  <w:szCs w:val="20"/>
                  <w:u w:val="none"/>
                  <w:lang w:val="en-US" w:eastAsia="zh-CN" w:bidi="ar"/>
                </w:rPr>
                <w:delText>20809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1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0B5B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19" w:author="Administrator" w:date="2024-08-08T09:09:16Z">
              <w:r>
                <w:rPr>
                  <w:rFonts w:hint="eastAsia" w:ascii="宋体" w:hAnsi="宋体" w:eastAsia="宋体" w:cs="宋体"/>
                  <w:i w:val="0"/>
                  <w:color w:val="000000"/>
                  <w:kern w:val="0"/>
                  <w:sz w:val="20"/>
                  <w:szCs w:val="20"/>
                  <w:u w:val="none"/>
                  <w:lang w:val="en-US" w:eastAsia="zh-CN" w:bidi="ar"/>
                </w:rPr>
                <w:t xml:space="preserve">  退役安置</w:t>
              </w:r>
            </w:ins>
            <w:del w:id="692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退役安置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2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D6B1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22" w:author="Administrator" w:date="2024-08-08T09:09:16Z">
              <w:r>
                <w:rPr>
                  <w:rFonts w:hint="eastAsia" w:ascii="宋体" w:hAnsi="宋体" w:eastAsia="宋体" w:cs="宋体"/>
                  <w:i w:val="0"/>
                  <w:color w:val="000000"/>
                  <w:kern w:val="0"/>
                  <w:sz w:val="20"/>
                  <w:szCs w:val="20"/>
                  <w:u w:val="none"/>
                  <w:lang w:val="en-US" w:eastAsia="zh-CN" w:bidi="ar"/>
                </w:rPr>
                <w:t>771</w:t>
              </w:r>
            </w:ins>
            <w:del w:id="6923" w:author="Administrator" w:date="2024-08-08T09:09:16Z">
              <w:r>
                <w:rPr>
                  <w:rFonts w:hint="eastAsia" w:ascii="宋体" w:hAnsi="宋体" w:eastAsia="宋体" w:cs="宋体"/>
                  <w:i w:val="0"/>
                  <w:iCs w:val="0"/>
                  <w:color w:val="000000"/>
                  <w:kern w:val="0"/>
                  <w:sz w:val="20"/>
                  <w:szCs w:val="20"/>
                  <w:u w:val="none"/>
                  <w:lang w:val="en-US" w:eastAsia="zh-CN" w:bidi="ar"/>
                </w:rPr>
                <w:delText>359</w:delText>
              </w:r>
            </w:del>
          </w:p>
        </w:tc>
      </w:tr>
      <w:tr w14:paraId="7FB1B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2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2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2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2B5E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26" w:author="Administrator" w:date="2024-08-08T09:09:16Z">
              <w:r>
                <w:rPr>
                  <w:rFonts w:hint="eastAsia" w:ascii="宋体" w:hAnsi="宋体" w:eastAsia="宋体" w:cs="宋体"/>
                  <w:i w:val="0"/>
                  <w:color w:val="000000"/>
                  <w:kern w:val="0"/>
                  <w:sz w:val="20"/>
                  <w:szCs w:val="20"/>
                  <w:u w:val="none"/>
                  <w:lang w:val="en-US" w:eastAsia="zh-CN" w:bidi="ar"/>
                </w:rPr>
                <w:t>2080901</w:t>
              </w:r>
            </w:ins>
            <w:del w:id="6927" w:author="Administrator" w:date="2024-08-08T09:09:16Z">
              <w:r>
                <w:rPr>
                  <w:rFonts w:hint="eastAsia" w:ascii="宋体" w:hAnsi="宋体" w:eastAsia="宋体" w:cs="宋体"/>
                  <w:i w:val="0"/>
                  <w:iCs w:val="0"/>
                  <w:color w:val="000000"/>
                  <w:kern w:val="0"/>
                  <w:sz w:val="20"/>
                  <w:szCs w:val="20"/>
                  <w:u w:val="none"/>
                  <w:lang w:val="en-US" w:eastAsia="zh-CN" w:bidi="ar"/>
                </w:rPr>
                <w:delText>2080901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2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B06F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29" w:author="Administrator" w:date="2024-08-08T09:09:16Z">
              <w:r>
                <w:rPr>
                  <w:rFonts w:hint="eastAsia" w:ascii="宋体" w:hAnsi="宋体" w:eastAsia="宋体" w:cs="宋体"/>
                  <w:i w:val="0"/>
                  <w:color w:val="000000"/>
                  <w:kern w:val="0"/>
                  <w:sz w:val="20"/>
                  <w:szCs w:val="20"/>
                  <w:u w:val="none"/>
                  <w:lang w:val="en-US" w:eastAsia="zh-CN" w:bidi="ar"/>
                </w:rPr>
                <w:t xml:space="preserve">    退役士兵安置</w:t>
              </w:r>
            </w:ins>
            <w:del w:id="693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退役士兵安置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3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1AA0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32" w:author="Administrator" w:date="2024-08-08T09:09:16Z">
              <w:r>
                <w:rPr>
                  <w:rFonts w:hint="eastAsia" w:ascii="宋体" w:hAnsi="宋体" w:eastAsia="宋体" w:cs="宋体"/>
                  <w:i w:val="0"/>
                  <w:color w:val="000000"/>
                  <w:kern w:val="0"/>
                  <w:sz w:val="20"/>
                  <w:szCs w:val="20"/>
                  <w:u w:val="none"/>
                  <w:lang w:val="en-US" w:eastAsia="zh-CN" w:bidi="ar"/>
                </w:rPr>
                <w:t>65</w:t>
              </w:r>
            </w:ins>
            <w:del w:id="6933" w:author="Administrator" w:date="2024-08-08T09:09:16Z">
              <w:r>
                <w:rPr>
                  <w:rFonts w:hint="eastAsia" w:ascii="宋体" w:hAnsi="宋体" w:eastAsia="宋体" w:cs="宋体"/>
                  <w:i w:val="0"/>
                  <w:iCs w:val="0"/>
                  <w:color w:val="000000"/>
                  <w:kern w:val="0"/>
                  <w:sz w:val="20"/>
                  <w:szCs w:val="20"/>
                  <w:u w:val="none"/>
                  <w:lang w:val="en-US" w:eastAsia="zh-CN" w:bidi="ar"/>
                </w:rPr>
                <w:delText>50</w:delText>
              </w:r>
            </w:del>
          </w:p>
        </w:tc>
      </w:tr>
      <w:tr w14:paraId="1E73D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3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3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3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4255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36" w:author="Administrator" w:date="2024-08-08T09:09:16Z">
              <w:r>
                <w:rPr>
                  <w:rFonts w:hint="eastAsia" w:ascii="宋体" w:hAnsi="宋体" w:eastAsia="宋体" w:cs="宋体"/>
                  <w:i w:val="0"/>
                  <w:color w:val="000000"/>
                  <w:kern w:val="0"/>
                  <w:sz w:val="20"/>
                  <w:szCs w:val="20"/>
                  <w:u w:val="none"/>
                  <w:lang w:val="en-US" w:eastAsia="zh-CN" w:bidi="ar"/>
                </w:rPr>
                <w:t>2080902</w:t>
              </w:r>
            </w:ins>
            <w:del w:id="6937" w:author="Administrator" w:date="2024-08-08T09:09:16Z">
              <w:r>
                <w:rPr>
                  <w:rFonts w:hint="eastAsia" w:ascii="宋体" w:hAnsi="宋体" w:eastAsia="宋体" w:cs="宋体"/>
                  <w:i w:val="0"/>
                  <w:iCs w:val="0"/>
                  <w:color w:val="000000"/>
                  <w:kern w:val="0"/>
                  <w:sz w:val="20"/>
                  <w:szCs w:val="20"/>
                  <w:u w:val="none"/>
                  <w:lang w:val="en-US" w:eastAsia="zh-CN" w:bidi="ar"/>
                </w:rPr>
                <w:delText>2080902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3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418A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39" w:author="Administrator" w:date="2024-08-08T09:09:16Z">
              <w:r>
                <w:rPr>
                  <w:rFonts w:hint="eastAsia" w:ascii="宋体" w:hAnsi="宋体" w:eastAsia="宋体" w:cs="宋体"/>
                  <w:i w:val="0"/>
                  <w:color w:val="000000"/>
                  <w:kern w:val="0"/>
                  <w:sz w:val="20"/>
                  <w:szCs w:val="20"/>
                  <w:u w:val="none"/>
                  <w:lang w:val="en-US" w:eastAsia="zh-CN" w:bidi="ar"/>
                </w:rPr>
                <w:t xml:space="preserve">    军队移交政府的离退休人员安置</w:t>
              </w:r>
            </w:ins>
            <w:del w:id="694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军队移交政府的离退休人员安置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4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7363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42" w:author="Administrator" w:date="2024-08-08T09:09:16Z">
              <w:r>
                <w:rPr>
                  <w:rFonts w:hint="eastAsia" w:ascii="宋体" w:hAnsi="宋体" w:eastAsia="宋体" w:cs="宋体"/>
                  <w:i w:val="0"/>
                  <w:color w:val="000000"/>
                  <w:kern w:val="0"/>
                  <w:sz w:val="20"/>
                  <w:szCs w:val="20"/>
                  <w:u w:val="none"/>
                  <w:lang w:val="en-US" w:eastAsia="zh-CN" w:bidi="ar"/>
                </w:rPr>
                <w:t>233</w:t>
              </w:r>
            </w:ins>
            <w:del w:id="6943" w:author="Administrator" w:date="2024-08-08T09:09:16Z">
              <w:r>
                <w:rPr>
                  <w:rFonts w:hint="eastAsia" w:ascii="宋体" w:hAnsi="宋体" w:eastAsia="宋体" w:cs="宋体"/>
                  <w:i w:val="0"/>
                  <w:iCs w:val="0"/>
                  <w:color w:val="000000"/>
                  <w:kern w:val="0"/>
                  <w:sz w:val="20"/>
                  <w:szCs w:val="20"/>
                  <w:u w:val="none"/>
                  <w:lang w:val="en-US" w:eastAsia="zh-CN" w:bidi="ar"/>
                </w:rPr>
                <w:delText>159</w:delText>
              </w:r>
            </w:del>
          </w:p>
        </w:tc>
      </w:tr>
      <w:tr w14:paraId="484D3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4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94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4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6AFB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46" w:author="Administrator" w:date="2024-08-08T09:09:16Z">
              <w:r>
                <w:rPr>
                  <w:rFonts w:hint="eastAsia" w:ascii="宋体" w:hAnsi="宋体" w:eastAsia="宋体" w:cs="宋体"/>
                  <w:i w:val="0"/>
                  <w:color w:val="000000"/>
                  <w:kern w:val="0"/>
                  <w:sz w:val="20"/>
                  <w:szCs w:val="20"/>
                  <w:u w:val="none"/>
                  <w:lang w:val="en-US" w:eastAsia="zh-CN" w:bidi="ar"/>
                </w:rPr>
                <w:t>2080903</w:t>
              </w:r>
            </w:ins>
            <w:del w:id="6947" w:author="Administrator" w:date="2024-08-08T09:09:16Z">
              <w:r>
                <w:rPr>
                  <w:rFonts w:hint="eastAsia" w:ascii="宋体" w:hAnsi="宋体" w:eastAsia="宋体" w:cs="宋体"/>
                  <w:i w:val="0"/>
                  <w:iCs w:val="0"/>
                  <w:color w:val="000000"/>
                  <w:kern w:val="0"/>
                  <w:sz w:val="20"/>
                  <w:szCs w:val="20"/>
                  <w:u w:val="none"/>
                  <w:lang w:val="en-US" w:eastAsia="zh-CN" w:bidi="ar"/>
                </w:rPr>
                <w:delText>2080903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4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37E2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49" w:author="Administrator" w:date="2024-08-08T09:09:16Z">
              <w:r>
                <w:rPr>
                  <w:rFonts w:hint="eastAsia" w:ascii="宋体" w:hAnsi="宋体" w:eastAsia="宋体" w:cs="宋体"/>
                  <w:i w:val="0"/>
                  <w:color w:val="000000"/>
                  <w:kern w:val="0"/>
                  <w:sz w:val="20"/>
                  <w:szCs w:val="20"/>
                  <w:u w:val="none"/>
                  <w:lang w:val="en-US" w:eastAsia="zh-CN" w:bidi="ar"/>
                </w:rPr>
                <w:t xml:space="preserve">    军队移交政府离退休干部管理机构</w:t>
              </w:r>
            </w:ins>
            <w:del w:id="695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军队移交政府离退休干部管理机构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5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387F9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6952" w:author="Administrator" w:date="2024-08-08T09:09:16Z">
                <w:pPr>
                  <w:keepNext w:val="0"/>
                  <w:keepLines w:val="0"/>
                  <w:widowControl/>
                  <w:suppressLineNumbers w:val="0"/>
                  <w:jc w:val="right"/>
                  <w:textAlignment w:val="center"/>
                </w:pPr>
              </w:pPrChange>
            </w:pPr>
            <w:del w:id="6953" w:author="Administrator" w:date="2024-08-08T09:09:16Z">
              <w:r>
                <w:rPr>
                  <w:rFonts w:hint="eastAsia" w:ascii="宋体" w:hAnsi="宋体" w:eastAsia="宋体" w:cs="宋体"/>
                  <w:i w:val="0"/>
                  <w:iCs w:val="0"/>
                  <w:color w:val="000000"/>
                  <w:kern w:val="0"/>
                  <w:sz w:val="20"/>
                  <w:szCs w:val="20"/>
                  <w:u w:val="none"/>
                  <w:lang w:val="en-US" w:eastAsia="zh-CN" w:bidi="ar"/>
                </w:rPr>
                <w:delText>12</w:delText>
              </w:r>
            </w:del>
          </w:p>
        </w:tc>
      </w:tr>
      <w:tr w14:paraId="75BF3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5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5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5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3356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56" w:author="Administrator" w:date="2024-08-08T09:09:16Z">
              <w:r>
                <w:rPr>
                  <w:rFonts w:hint="eastAsia" w:ascii="宋体" w:hAnsi="宋体" w:eastAsia="宋体" w:cs="宋体"/>
                  <w:i w:val="0"/>
                  <w:color w:val="000000"/>
                  <w:kern w:val="0"/>
                  <w:sz w:val="20"/>
                  <w:szCs w:val="20"/>
                  <w:u w:val="none"/>
                  <w:lang w:val="en-US" w:eastAsia="zh-CN" w:bidi="ar"/>
                </w:rPr>
                <w:t>2080904</w:t>
              </w:r>
            </w:ins>
            <w:del w:id="6957" w:author="Administrator" w:date="2024-08-08T09:09:16Z">
              <w:r>
                <w:rPr>
                  <w:rFonts w:hint="eastAsia" w:ascii="宋体" w:hAnsi="宋体" w:eastAsia="宋体" w:cs="宋体"/>
                  <w:i w:val="0"/>
                  <w:iCs w:val="0"/>
                  <w:color w:val="000000"/>
                  <w:kern w:val="0"/>
                  <w:sz w:val="20"/>
                  <w:szCs w:val="20"/>
                  <w:u w:val="none"/>
                  <w:lang w:val="en-US" w:eastAsia="zh-CN" w:bidi="ar"/>
                </w:rPr>
                <w:delText>2080904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5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23E6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59" w:author="Administrator" w:date="2024-08-08T09:09:16Z">
              <w:r>
                <w:rPr>
                  <w:rFonts w:hint="eastAsia" w:ascii="宋体" w:hAnsi="宋体" w:eastAsia="宋体" w:cs="宋体"/>
                  <w:i w:val="0"/>
                  <w:color w:val="000000"/>
                  <w:kern w:val="0"/>
                  <w:sz w:val="20"/>
                  <w:szCs w:val="20"/>
                  <w:u w:val="none"/>
                  <w:lang w:val="en-US" w:eastAsia="zh-CN" w:bidi="ar"/>
                </w:rPr>
                <w:t xml:space="preserve">    退役士兵管理教育</w:t>
              </w:r>
            </w:ins>
            <w:del w:id="696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退役士兵管理教育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6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91E011">
            <w:pPr>
              <w:widowControl/>
              <w:jc w:val="right"/>
              <w:textAlignment w:val="center"/>
              <w:rPr>
                <w:rFonts w:hint="eastAsia" w:ascii="宋体" w:hAnsi="宋体" w:eastAsia="宋体" w:cs="宋体"/>
                <w:i w:val="0"/>
                <w:iCs w:val="0"/>
                <w:color w:val="000000"/>
                <w:sz w:val="20"/>
                <w:szCs w:val="20"/>
                <w:u w:val="none"/>
              </w:rPr>
              <w:pPrChange w:id="6962" w:author="Administrator" w:date="2024-08-08T09:09:16Z">
                <w:pPr>
                  <w:jc w:val="right"/>
                </w:pPr>
              </w:pPrChange>
            </w:pPr>
            <w:ins w:id="6963" w:author="Administrator" w:date="2024-08-08T09:09:16Z">
              <w:r>
                <w:rPr>
                  <w:rFonts w:hint="eastAsia" w:ascii="宋体" w:hAnsi="宋体" w:eastAsia="宋体" w:cs="宋体"/>
                  <w:i w:val="0"/>
                  <w:color w:val="000000"/>
                  <w:kern w:val="0"/>
                  <w:sz w:val="20"/>
                  <w:szCs w:val="20"/>
                  <w:u w:val="none"/>
                  <w:lang w:val="en-US" w:eastAsia="zh-CN" w:bidi="ar"/>
                </w:rPr>
                <w:t>25</w:t>
              </w:r>
            </w:ins>
          </w:p>
        </w:tc>
      </w:tr>
      <w:tr w14:paraId="5465C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6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6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6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8A01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66" w:author="Administrator" w:date="2024-08-08T09:09:16Z">
              <w:r>
                <w:rPr>
                  <w:rFonts w:hint="eastAsia" w:ascii="宋体" w:hAnsi="宋体" w:eastAsia="宋体" w:cs="宋体"/>
                  <w:i w:val="0"/>
                  <w:color w:val="000000"/>
                  <w:kern w:val="0"/>
                  <w:sz w:val="20"/>
                  <w:szCs w:val="20"/>
                  <w:u w:val="none"/>
                  <w:lang w:val="en-US" w:eastAsia="zh-CN" w:bidi="ar"/>
                </w:rPr>
                <w:t>2080905</w:t>
              </w:r>
            </w:ins>
            <w:del w:id="6967" w:author="Administrator" w:date="2024-08-08T09:09:16Z">
              <w:r>
                <w:rPr>
                  <w:rFonts w:hint="eastAsia" w:ascii="宋体" w:hAnsi="宋体" w:eastAsia="宋体" w:cs="宋体"/>
                  <w:i w:val="0"/>
                  <w:iCs w:val="0"/>
                  <w:color w:val="000000"/>
                  <w:kern w:val="0"/>
                  <w:sz w:val="20"/>
                  <w:szCs w:val="20"/>
                  <w:u w:val="none"/>
                  <w:lang w:val="en-US" w:eastAsia="zh-CN" w:bidi="ar"/>
                </w:rPr>
                <w:delText>2080905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6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9A67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69" w:author="Administrator" w:date="2024-08-08T09:09:16Z">
              <w:r>
                <w:rPr>
                  <w:rFonts w:hint="eastAsia" w:ascii="宋体" w:hAnsi="宋体" w:eastAsia="宋体" w:cs="宋体"/>
                  <w:i w:val="0"/>
                  <w:color w:val="000000"/>
                  <w:kern w:val="0"/>
                  <w:sz w:val="20"/>
                  <w:szCs w:val="20"/>
                  <w:u w:val="none"/>
                  <w:lang w:val="en-US" w:eastAsia="zh-CN" w:bidi="ar"/>
                </w:rPr>
                <w:t xml:space="preserve">    军队转业干部安置</w:t>
              </w:r>
            </w:ins>
            <w:del w:id="697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军队转业干部安置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7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48719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72" w:author="Administrator" w:date="2024-08-08T09:09:16Z">
              <w:r>
                <w:rPr>
                  <w:rFonts w:hint="eastAsia" w:ascii="宋体" w:hAnsi="宋体" w:eastAsia="宋体" w:cs="宋体"/>
                  <w:i w:val="0"/>
                  <w:color w:val="000000"/>
                  <w:kern w:val="0"/>
                  <w:sz w:val="20"/>
                  <w:szCs w:val="20"/>
                  <w:u w:val="none"/>
                  <w:lang w:val="en-US" w:eastAsia="zh-CN" w:bidi="ar"/>
                </w:rPr>
                <w:t>251</w:t>
              </w:r>
            </w:ins>
            <w:del w:id="6973" w:author="Administrator" w:date="2024-08-08T09:09:16Z">
              <w:r>
                <w:rPr>
                  <w:rFonts w:hint="eastAsia" w:ascii="宋体" w:hAnsi="宋体" w:eastAsia="宋体" w:cs="宋体"/>
                  <w:i w:val="0"/>
                  <w:iCs w:val="0"/>
                  <w:color w:val="000000"/>
                  <w:kern w:val="0"/>
                  <w:sz w:val="20"/>
                  <w:szCs w:val="20"/>
                  <w:u w:val="none"/>
                  <w:lang w:val="en-US" w:eastAsia="zh-CN" w:bidi="ar"/>
                </w:rPr>
                <w:delText>54</w:delText>
              </w:r>
            </w:del>
          </w:p>
        </w:tc>
      </w:tr>
      <w:tr w14:paraId="6EBD8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7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7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7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7360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76" w:author="Administrator" w:date="2024-08-08T09:09:16Z">
              <w:r>
                <w:rPr>
                  <w:rFonts w:hint="eastAsia" w:ascii="宋体" w:hAnsi="宋体" w:eastAsia="宋体" w:cs="宋体"/>
                  <w:i w:val="0"/>
                  <w:color w:val="000000"/>
                  <w:kern w:val="0"/>
                  <w:sz w:val="20"/>
                  <w:szCs w:val="20"/>
                  <w:u w:val="none"/>
                  <w:lang w:val="en-US" w:eastAsia="zh-CN" w:bidi="ar"/>
                </w:rPr>
                <w:t>2080999</w:t>
              </w:r>
            </w:ins>
            <w:del w:id="6977" w:author="Administrator" w:date="2024-08-08T09:09:16Z">
              <w:r>
                <w:rPr>
                  <w:rFonts w:hint="eastAsia" w:ascii="宋体" w:hAnsi="宋体" w:eastAsia="宋体" w:cs="宋体"/>
                  <w:i w:val="0"/>
                  <w:iCs w:val="0"/>
                  <w:color w:val="000000"/>
                  <w:kern w:val="0"/>
                  <w:sz w:val="20"/>
                  <w:szCs w:val="20"/>
                  <w:u w:val="none"/>
                  <w:lang w:val="en-US" w:eastAsia="zh-CN" w:bidi="ar"/>
                </w:rPr>
                <w:delText>2080999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7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01F4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79" w:author="Administrator" w:date="2024-08-08T09:09:16Z">
              <w:r>
                <w:rPr>
                  <w:rFonts w:hint="eastAsia" w:ascii="宋体" w:hAnsi="宋体" w:eastAsia="宋体" w:cs="宋体"/>
                  <w:i w:val="0"/>
                  <w:color w:val="000000"/>
                  <w:kern w:val="0"/>
                  <w:sz w:val="20"/>
                  <w:szCs w:val="20"/>
                  <w:u w:val="none"/>
                  <w:lang w:val="en-US" w:eastAsia="zh-CN" w:bidi="ar"/>
                </w:rPr>
                <w:t xml:space="preserve">    其他退役安置支出</w:t>
              </w:r>
            </w:ins>
            <w:del w:id="698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其他退役安置支出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8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3C9D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82" w:author="Administrator" w:date="2024-08-08T09:09:16Z">
              <w:r>
                <w:rPr>
                  <w:rFonts w:hint="eastAsia" w:ascii="宋体" w:hAnsi="宋体" w:eastAsia="宋体" w:cs="宋体"/>
                  <w:i w:val="0"/>
                  <w:color w:val="000000"/>
                  <w:kern w:val="0"/>
                  <w:sz w:val="20"/>
                  <w:szCs w:val="20"/>
                  <w:u w:val="none"/>
                  <w:lang w:val="en-US" w:eastAsia="zh-CN" w:bidi="ar"/>
                </w:rPr>
                <w:t>197</w:t>
              </w:r>
            </w:ins>
            <w:del w:id="6983" w:author="Administrator" w:date="2024-08-08T09:09:16Z">
              <w:r>
                <w:rPr>
                  <w:rFonts w:hint="eastAsia" w:ascii="宋体" w:hAnsi="宋体" w:eastAsia="宋体" w:cs="宋体"/>
                  <w:i w:val="0"/>
                  <w:iCs w:val="0"/>
                  <w:color w:val="000000"/>
                  <w:kern w:val="0"/>
                  <w:sz w:val="20"/>
                  <w:szCs w:val="20"/>
                  <w:u w:val="none"/>
                  <w:lang w:val="en-US" w:eastAsia="zh-CN" w:bidi="ar"/>
                </w:rPr>
                <w:delText>84</w:delText>
              </w:r>
            </w:del>
          </w:p>
        </w:tc>
      </w:tr>
      <w:tr w14:paraId="77CAB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8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698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8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5E2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86" w:author="Administrator" w:date="2024-08-08T09:09:16Z">
              <w:r>
                <w:rPr>
                  <w:rFonts w:hint="eastAsia" w:ascii="宋体" w:hAnsi="宋体" w:eastAsia="宋体" w:cs="宋体"/>
                  <w:i w:val="0"/>
                  <w:color w:val="000000"/>
                  <w:kern w:val="0"/>
                  <w:sz w:val="20"/>
                  <w:szCs w:val="20"/>
                  <w:u w:val="none"/>
                  <w:lang w:val="en-US" w:eastAsia="zh-CN" w:bidi="ar"/>
                </w:rPr>
                <w:t>20810</w:t>
              </w:r>
            </w:ins>
            <w:del w:id="6987" w:author="Administrator" w:date="2024-08-08T09:09:16Z">
              <w:r>
                <w:rPr>
                  <w:rFonts w:hint="eastAsia" w:ascii="宋体" w:hAnsi="宋体" w:eastAsia="宋体" w:cs="宋体"/>
                  <w:i w:val="0"/>
                  <w:iCs w:val="0"/>
                  <w:color w:val="000000"/>
                  <w:kern w:val="0"/>
                  <w:sz w:val="20"/>
                  <w:szCs w:val="20"/>
                  <w:u w:val="none"/>
                  <w:lang w:val="en-US" w:eastAsia="zh-CN" w:bidi="ar"/>
                </w:rPr>
                <w:delText>20810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8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6D28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89" w:author="Administrator" w:date="2024-08-08T09:09:16Z">
              <w:r>
                <w:rPr>
                  <w:rFonts w:hint="eastAsia" w:ascii="宋体" w:hAnsi="宋体" w:eastAsia="宋体" w:cs="宋体"/>
                  <w:i w:val="0"/>
                  <w:color w:val="000000"/>
                  <w:kern w:val="0"/>
                  <w:sz w:val="20"/>
                  <w:szCs w:val="20"/>
                  <w:u w:val="none"/>
                  <w:lang w:val="en-US" w:eastAsia="zh-CN" w:bidi="ar"/>
                </w:rPr>
                <w:t xml:space="preserve">  社会福利</w:t>
              </w:r>
            </w:ins>
            <w:del w:id="699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社会福利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9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A7EAC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6992" w:author="Administrator" w:date="2024-08-08T09:09:16Z">
              <w:r>
                <w:rPr>
                  <w:rFonts w:hint="eastAsia" w:ascii="宋体" w:hAnsi="宋体" w:eastAsia="宋体" w:cs="宋体"/>
                  <w:i w:val="0"/>
                  <w:color w:val="000000"/>
                  <w:kern w:val="0"/>
                  <w:sz w:val="20"/>
                  <w:szCs w:val="20"/>
                  <w:u w:val="none"/>
                  <w:lang w:val="en-US" w:eastAsia="zh-CN" w:bidi="ar"/>
                </w:rPr>
                <w:t>1,098</w:t>
              </w:r>
            </w:ins>
            <w:del w:id="6993" w:author="Administrator" w:date="2024-08-08T09:09:16Z">
              <w:r>
                <w:rPr>
                  <w:rFonts w:hint="eastAsia" w:ascii="宋体" w:hAnsi="宋体" w:eastAsia="宋体" w:cs="宋体"/>
                  <w:i w:val="0"/>
                  <w:iCs w:val="0"/>
                  <w:color w:val="000000"/>
                  <w:kern w:val="0"/>
                  <w:sz w:val="20"/>
                  <w:szCs w:val="20"/>
                  <w:u w:val="none"/>
                  <w:lang w:val="en-US" w:eastAsia="zh-CN" w:bidi="ar"/>
                </w:rPr>
                <w:delText>123</w:delText>
              </w:r>
            </w:del>
          </w:p>
        </w:tc>
      </w:tr>
      <w:tr w14:paraId="71435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699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699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9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36E1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96" w:author="Administrator" w:date="2024-08-08T09:09:16Z">
              <w:r>
                <w:rPr>
                  <w:rFonts w:hint="eastAsia" w:ascii="宋体" w:hAnsi="宋体" w:eastAsia="宋体" w:cs="宋体"/>
                  <w:i w:val="0"/>
                  <w:color w:val="000000"/>
                  <w:kern w:val="0"/>
                  <w:sz w:val="20"/>
                  <w:szCs w:val="20"/>
                  <w:u w:val="none"/>
                  <w:lang w:val="en-US" w:eastAsia="zh-CN" w:bidi="ar"/>
                </w:rPr>
                <w:t>2081001</w:t>
              </w:r>
            </w:ins>
            <w:del w:id="6997" w:author="Administrator" w:date="2024-08-08T09:09:16Z">
              <w:r>
                <w:rPr>
                  <w:rFonts w:hint="eastAsia" w:ascii="宋体" w:hAnsi="宋体" w:eastAsia="宋体" w:cs="宋体"/>
                  <w:i w:val="0"/>
                  <w:iCs w:val="0"/>
                  <w:color w:val="000000"/>
                  <w:kern w:val="0"/>
                  <w:sz w:val="20"/>
                  <w:szCs w:val="20"/>
                  <w:u w:val="none"/>
                  <w:lang w:val="en-US" w:eastAsia="zh-CN" w:bidi="ar"/>
                </w:rPr>
                <w:delText>2081001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99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A2BF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6999" w:author="Administrator" w:date="2024-08-08T09:09:16Z">
              <w:r>
                <w:rPr>
                  <w:rFonts w:hint="eastAsia" w:ascii="宋体" w:hAnsi="宋体" w:eastAsia="宋体" w:cs="宋体"/>
                  <w:i w:val="0"/>
                  <w:color w:val="000000"/>
                  <w:kern w:val="0"/>
                  <w:sz w:val="20"/>
                  <w:szCs w:val="20"/>
                  <w:u w:val="none"/>
                  <w:lang w:val="en-US" w:eastAsia="zh-CN" w:bidi="ar"/>
                </w:rPr>
                <w:t xml:space="preserve">    儿童福利</w:t>
              </w:r>
            </w:ins>
            <w:del w:id="700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儿童福利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0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51233F">
            <w:pPr>
              <w:widowControl/>
              <w:jc w:val="right"/>
              <w:textAlignment w:val="center"/>
              <w:rPr>
                <w:rFonts w:hint="eastAsia" w:ascii="宋体" w:hAnsi="宋体" w:eastAsia="宋体" w:cs="宋体"/>
                <w:i w:val="0"/>
                <w:iCs w:val="0"/>
                <w:color w:val="000000"/>
                <w:sz w:val="20"/>
                <w:szCs w:val="20"/>
                <w:u w:val="none"/>
              </w:rPr>
              <w:pPrChange w:id="7002" w:author="Administrator" w:date="2024-08-08T09:09:16Z">
                <w:pPr>
                  <w:jc w:val="right"/>
                </w:pPr>
              </w:pPrChange>
            </w:pPr>
            <w:ins w:id="7003" w:author="Administrator" w:date="2024-08-08T09:09:16Z">
              <w:r>
                <w:rPr>
                  <w:rFonts w:hint="eastAsia" w:ascii="宋体" w:hAnsi="宋体" w:eastAsia="宋体" w:cs="宋体"/>
                  <w:i w:val="0"/>
                  <w:color w:val="000000"/>
                  <w:kern w:val="0"/>
                  <w:sz w:val="20"/>
                  <w:szCs w:val="20"/>
                  <w:u w:val="none"/>
                  <w:lang w:val="en-US" w:eastAsia="zh-CN" w:bidi="ar"/>
                </w:rPr>
                <w:t>231</w:t>
              </w:r>
            </w:ins>
          </w:p>
        </w:tc>
      </w:tr>
      <w:tr w14:paraId="11FD3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04" w:author="Administrator" w:date="2024-08-08T09:09: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04" w:author="Administrator" w:date="2024-08-08T09:09: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05" w:author="Administrator" w:date="2024-08-08T09:09: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2863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06" w:author="Administrator" w:date="2024-08-08T09:09:16Z">
              <w:r>
                <w:rPr>
                  <w:rFonts w:hint="eastAsia" w:ascii="宋体" w:hAnsi="宋体" w:eastAsia="宋体" w:cs="宋体"/>
                  <w:i w:val="0"/>
                  <w:color w:val="000000"/>
                  <w:kern w:val="0"/>
                  <w:sz w:val="20"/>
                  <w:szCs w:val="20"/>
                  <w:u w:val="none"/>
                  <w:lang w:val="en-US" w:eastAsia="zh-CN" w:bidi="ar"/>
                </w:rPr>
                <w:t>2081002</w:t>
              </w:r>
            </w:ins>
            <w:del w:id="7007" w:author="Administrator" w:date="2024-08-08T09:09:16Z">
              <w:r>
                <w:rPr>
                  <w:rFonts w:hint="eastAsia" w:ascii="宋体" w:hAnsi="宋体" w:eastAsia="宋体" w:cs="宋体"/>
                  <w:i w:val="0"/>
                  <w:iCs w:val="0"/>
                  <w:color w:val="000000"/>
                  <w:kern w:val="0"/>
                  <w:sz w:val="20"/>
                  <w:szCs w:val="20"/>
                  <w:u w:val="none"/>
                  <w:lang w:val="en-US" w:eastAsia="zh-CN" w:bidi="ar"/>
                </w:rPr>
                <w:delText>2081002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08" w:author="Administrator" w:date="2024-08-08T09:09: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BC5D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09" w:author="Administrator" w:date="2024-08-08T09:09:16Z">
              <w:r>
                <w:rPr>
                  <w:rFonts w:hint="eastAsia" w:ascii="宋体" w:hAnsi="宋体" w:eastAsia="宋体" w:cs="宋体"/>
                  <w:i w:val="0"/>
                  <w:color w:val="000000"/>
                  <w:kern w:val="0"/>
                  <w:sz w:val="20"/>
                  <w:szCs w:val="20"/>
                  <w:u w:val="none"/>
                  <w:lang w:val="en-US" w:eastAsia="zh-CN" w:bidi="ar"/>
                </w:rPr>
                <w:t xml:space="preserve">    老年福利</w:t>
              </w:r>
            </w:ins>
            <w:del w:id="7010" w:author="Administrator" w:date="2024-08-08T09:09:16Z">
              <w:r>
                <w:rPr>
                  <w:rFonts w:hint="eastAsia" w:ascii="宋体" w:hAnsi="宋体" w:eastAsia="宋体" w:cs="宋体"/>
                  <w:i w:val="0"/>
                  <w:iCs w:val="0"/>
                  <w:color w:val="000000"/>
                  <w:kern w:val="0"/>
                  <w:sz w:val="20"/>
                  <w:szCs w:val="20"/>
                  <w:u w:val="none"/>
                  <w:lang w:val="en-US" w:eastAsia="zh-CN" w:bidi="ar"/>
                </w:rPr>
                <w:delText xml:space="preserve">    老年福利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11" w:author="Administrator" w:date="2024-08-08T09:09: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5112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012" w:author="Administrator" w:date="2024-08-08T09:09:16Z">
              <w:r>
                <w:rPr>
                  <w:rFonts w:hint="eastAsia" w:ascii="宋体" w:hAnsi="宋体" w:eastAsia="宋体" w:cs="宋体"/>
                  <w:i w:val="0"/>
                  <w:color w:val="000000"/>
                  <w:kern w:val="0"/>
                  <w:sz w:val="20"/>
                  <w:szCs w:val="20"/>
                  <w:u w:val="none"/>
                  <w:lang w:val="en-US" w:eastAsia="zh-CN" w:bidi="ar"/>
                </w:rPr>
                <w:t>427</w:t>
              </w:r>
            </w:ins>
            <w:del w:id="7013" w:author="Administrator" w:date="2024-08-08T09:09:16Z">
              <w:r>
                <w:rPr>
                  <w:rFonts w:hint="eastAsia" w:ascii="宋体" w:hAnsi="宋体" w:eastAsia="宋体" w:cs="宋体"/>
                  <w:i w:val="0"/>
                  <w:iCs w:val="0"/>
                  <w:color w:val="000000"/>
                  <w:kern w:val="0"/>
                  <w:sz w:val="20"/>
                  <w:szCs w:val="20"/>
                  <w:u w:val="none"/>
                  <w:lang w:val="en-US" w:eastAsia="zh-CN" w:bidi="ar"/>
                </w:rPr>
                <w:delText>3</w:delText>
              </w:r>
            </w:del>
          </w:p>
        </w:tc>
      </w:tr>
      <w:tr w14:paraId="20EF5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14"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14"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15"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57F3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16" w:author="Administrator" w:date="2024-08-08T09:09:16Z">
              <w:r>
                <w:rPr>
                  <w:rFonts w:hint="eastAsia" w:ascii="宋体" w:hAnsi="宋体" w:eastAsia="宋体" w:cs="宋体"/>
                  <w:i w:val="0"/>
                  <w:color w:val="000000"/>
                  <w:kern w:val="0"/>
                  <w:sz w:val="20"/>
                  <w:szCs w:val="20"/>
                  <w:u w:val="none"/>
                  <w:lang w:val="en-US" w:eastAsia="zh-CN" w:bidi="ar"/>
                </w:rPr>
                <w:t>2081003</w:t>
              </w:r>
            </w:ins>
            <w:del w:id="7017" w:author="Administrator" w:date="2024-08-08T09:09:16Z">
              <w:r>
                <w:rPr>
                  <w:rFonts w:hint="eastAsia" w:ascii="宋体" w:hAnsi="宋体" w:eastAsia="宋体" w:cs="宋体"/>
                  <w:i w:val="0"/>
                  <w:iCs w:val="0"/>
                  <w:color w:val="000000"/>
                  <w:kern w:val="0"/>
                  <w:sz w:val="20"/>
                  <w:szCs w:val="20"/>
                  <w:u w:val="none"/>
                  <w:lang w:val="en-US" w:eastAsia="zh-CN" w:bidi="ar"/>
                </w:rPr>
                <w:delText>2081003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18"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5522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19" w:author="Administrator" w:date="2024-08-08T09:09:17Z">
              <w:r>
                <w:rPr>
                  <w:rFonts w:hint="eastAsia" w:ascii="宋体" w:hAnsi="宋体" w:eastAsia="宋体" w:cs="宋体"/>
                  <w:i w:val="0"/>
                  <w:color w:val="000000"/>
                  <w:kern w:val="0"/>
                  <w:sz w:val="20"/>
                  <w:szCs w:val="20"/>
                  <w:u w:val="none"/>
                  <w:lang w:val="en-US" w:eastAsia="zh-CN" w:bidi="ar"/>
                </w:rPr>
                <w:t xml:space="preserve">    康复辅具</w:t>
              </w:r>
            </w:ins>
            <w:del w:id="7020"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康复辅具</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21"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CB2363">
            <w:pPr>
              <w:jc w:val="right"/>
              <w:rPr>
                <w:rFonts w:hint="eastAsia" w:ascii="宋体" w:hAnsi="宋体" w:eastAsia="宋体" w:cs="宋体"/>
                <w:i w:val="0"/>
                <w:iCs w:val="0"/>
                <w:color w:val="000000"/>
                <w:sz w:val="20"/>
                <w:szCs w:val="20"/>
                <w:u w:val="none"/>
              </w:rPr>
            </w:pPr>
          </w:p>
        </w:tc>
      </w:tr>
      <w:tr w14:paraId="776C0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22"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22"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23"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0831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24" w:author="Administrator" w:date="2024-08-08T09:09:17Z">
              <w:r>
                <w:rPr>
                  <w:rFonts w:hint="eastAsia" w:ascii="宋体" w:hAnsi="宋体" w:eastAsia="宋体" w:cs="宋体"/>
                  <w:i w:val="0"/>
                  <w:color w:val="000000"/>
                  <w:kern w:val="0"/>
                  <w:sz w:val="20"/>
                  <w:szCs w:val="20"/>
                  <w:u w:val="none"/>
                  <w:lang w:val="en-US" w:eastAsia="zh-CN" w:bidi="ar"/>
                </w:rPr>
                <w:t>2081004</w:t>
              </w:r>
            </w:ins>
            <w:del w:id="7025" w:author="Administrator" w:date="2024-08-08T09:09:17Z">
              <w:r>
                <w:rPr>
                  <w:rFonts w:hint="eastAsia" w:ascii="宋体" w:hAnsi="宋体" w:eastAsia="宋体" w:cs="宋体"/>
                  <w:i w:val="0"/>
                  <w:iCs w:val="0"/>
                  <w:color w:val="000000"/>
                  <w:kern w:val="0"/>
                  <w:sz w:val="20"/>
                  <w:szCs w:val="20"/>
                  <w:u w:val="none"/>
                  <w:lang w:val="en-US" w:eastAsia="zh-CN" w:bidi="ar"/>
                </w:rPr>
                <w:delText>2081004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26"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FBA7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27" w:author="Administrator" w:date="2024-08-08T09:09:17Z">
              <w:r>
                <w:rPr>
                  <w:rFonts w:hint="eastAsia" w:ascii="宋体" w:hAnsi="宋体" w:eastAsia="宋体" w:cs="宋体"/>
                  <w:i w:val="0"/>
                  <w:color w:val="000000"/>
                  <w:kern w:val="0"/>
                  <w:sz w:val="20"/>
                  <w:szCs w:val="20"/>
                  <w:u w:val="none"/>
                  <w:lang w:val="en-US" w:eastAsia="zh-CN" w:bidi="ar"/>
                </w:rPr>
                <w:t xml:space="preserve">    殡葬</w:t>
              </w:r>
            </w:ins>
            <w:del w:id="7028"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殡葬</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29"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1B93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030" w:author="Administrator" w:date="2024-08-08T09:09:17Z">
              <w:r>
                <w:rPr>
                  <w:rFonts w:hint="eastAsia" w:ascii="宋体" w:hAnsi="宋体" w:eastAsia="宋体" w:cs="宋体"/>
                  <w:i w:val="0"/>
                  <w:color w:val="000000"/>
                  <w:kern w:val="0"/>
                  <w:sz w:val="20"/>
                  <w:szCs w:val="20"/>
                  <w:u w:val="none"/>
                  <w:lang w:val="en-US" w:eastAsia="zh-CN" w:bidi="ar"/>
                </w:rPr>
                <w:t>140</w:t>
              </w:r>
            </w:ins>
            <w:del w:id="7031" w:author="Administrator" w:date="2024-08-08T09:09:17Z">
              <w:r>
                <w:rPr>
                  <w:rFonts w:hint="eastAsia" w:ascii="宋体" w:hAnsi="宋体" w:eastAsia="宋体" w:cs="宋体"/>
                  <w:i w:val="0"/>
                  <w:iCs w:val="0"/>
                  <w:color w:val="000000"/>
                  <w:kern w:val="0"/>
                  <w:sz w:val="20"/>
                  <w:szCs w:val="20"/>
                  <w:u w:val="none"/>
                  <w:lang w:val="en-US" w:eastAsia="zh-CN" w:bidi="ar"/>
                </w:rPr>
                <w:delText>120</w:delText>
              </w:r>
            </w:del>
          </w:p>
        </w:tc>
      </w:tr>
      <w:tr w14:paraId="239CA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32"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32"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33"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AA2C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34" w:author="Administrator" w:date="2024-08-08T09:09:17Z">
              <w:r>
                <w:rPr>
                  <w:rFonts w:hint="eastAsia" w:ascii="宋体" w:hAnsi="宋体" w:eastAsia="宋体" w:cs="宋体"/>
                  <w:i w:val="0"/>
                  <w:color w:val="000000"/>
                  <w:kern w:val="0"/>
                  <w:sz w:val="20"/>
                  <w:szCs w:val="20"/>
                  <w:u w:val="none"/>
                  <w:lang w:val="en-US" w:eastAsia="zh-CN" w:bidi="ar"/>
                </w:rPr>
                <w:t>2081005</w:t>
              </w:r>
            </w:ins>
            <w:del w:id="7035" w:author="Administrator" w:date="2024-08-08T09:09:17Z">
              <w:r>
                <w:rPr>
                  <w:rFonts w:hint="eastAsia" w:ascii="宋体" w:hAnsi="宋体" w:eastAsia="宋体" w:cs="宋体"/>
                  <w:i w:val="0"/>
                  <w:iCs w:val="0"/>
                  <w:color w:val="000000"/>
                  <w:kern w:val="0"/>
                  <w:sz w:val="20"/>
                  <w:szCs w:val="20"/>
                  <w:u w:val="none"/>
                  <w:lang w:val="en-US" w:eastAsia="zh-CN" w:bidi="ar"/>
                </w:rPr>
                <w:delText>2081005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36"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1675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37" w:author="Administrator" w:date="2024-08-08T09:09:17Z">
              <w:r>
                <w:rPr>
                  <w:rFonts w:hint="eastAsia" w:ascii="宋体" w:hAnsi="宋体" w:eastAsia="宋体" w:cs="宋体"/>
                  <w:i w:val="0"/>
                  <w:color w:val="000000"/>
                  <w:kern w:val="0"/>
                  <w:sz w:val="20"/>
                  <w:szCs w:val="20"/>
                  <w:u w:val="none"/>
                  <w:lang w:val="en-US" w:eastAsia="zh-CN" w:bidi="ar"/>
                </w:rPr>
                <w:t xml:space="preserve">    社会福利事业单位</w:t>
              </w:r>
            </w:ins>
            <w:del w:id="7038"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社会福利事业单位</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39"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25C443">
            <w:pPr>
              <w:widowControl/>
              <w:jc w:val="right"/>
              <w:textAlignment w:val="center"/>
              <w:rPr>
                <w:rFonts w:hint="eastAsia" w:ascii="宋体" w:hAnsi="宋体" w:eastAsia="宋体" w:cs="宋体"/>
                <w:i w:val="0"/>
                <w:iCs w:val="0"/>
                <w:color w:val="000000"/>
                <w:sz w:val="20"/>
                <w:szCs w:val="20"/>
                <w:u w:val="none"/>
              </w:rPr>
              <w:pPrChange w:id="7040" w:author="Administrator" w:date="2024-08-08T09:09:17Z">
                <w:pPr>
                  <w:jc w:val="right"/>
                </w:pPr>
              </w:pPrChange>
            </w:pPr>
            <w:ins w:id="7041" w:author="Administrator" w:date="2024-08-08T09:09:17Z">
              <w:r>
                <w:rPr>
                  <w:rFonts w:hint="eastAsia" w:ascii="宋体" w:hAnsi="宋体" w:eastAsia="宋体" w:cs="宋体"/>
                  <w:i w:val="0"/>
                  <w:color w:val="000000"/>
                  <w:kern w:val="0"/>
                  <w:sz w:val="20"/>
                  <w:szCs w:val="20"/>
                  <w:u w:val="none"/>
                  <w:lang w:val="en-US" w:eastAsia="zh-CN" w:bidi="ar"/>
                </w:rPr>
                <w:t>300</w:t>
              </w:r>
            </w:ins>
          </w:p>
        </w:tc>
      </w:tr>
      <w:tr w14:paraId="6FE4E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42"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7042" w:author="Administrator" w:date="2024-08-08T09:09:17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43"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64A4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44" w:author="Administrator" w:date="2024-08-08T09:09:17Z">
              <w:r>
                <w:rPr>
                  <w:rFonts w:hint="eastAsia" w:ascii="宋体" w:hAnsi="宋体" w:eastAsia="宋体" w:cs="宋体"/>
                  <w:i w:val="0"/>
                  <w:color w:val="000000"/>
                  <w:kern w:val="0"/>
                  <w:sz w:val="20"/>
                  <w:szCs w:val="20"/>
                  <w:u w:val="none"/>
                  <w:lang w:val="en-US" w:eastAsia="zh-CN" w:bidi="ar"/>
                </w:rPr>
                <w:t>2081006</w:t>
              </w:r>
            </w:ins>
            <w:del w:id="7045" w:author="Administrator" w:date="2024-08-08T09:09:17Z">
              <w:r>
                <w:rPr>
                  <w:rFonts w:hint="eastAsia" w:ascii="宋体" w:hAnsi="宋体" w:eastAsia="宋体" w:cs="宋体"/>
                  <w:i w:val="0"/>
                  <w:iCs w:val="0"/>
                  <w:color w:val="000000"/>
                  <w:kern w:val="0"/>
                  <w:sz w:val="20"/>
                  <w:szCs w:val="20"/>
                  <w:u w:val="none"/>
                  <w:lang w:val="en-US" w:eastAsia="zh-CN" w:bidi="ar"/>
                </w:rPr>
                <w:delText>2081006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46"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296E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47" w:author="Administrator" w:date="2024-08-08T09:09:17Z">
              <w:r>
                <w:rPr>
                  <w:rFonts w:hint="eastAsia" w:ascii="宋体" w:hAnsi="宋体" w:eastAsia="宋体" w:cs="宋体"/>
                  <w:i w:val="0"/>
                  <w:color w:val="000000"/>
                  <w:kern w:val="0"/>
                  <w:sz w:val="20"/>
                  <w:szCs w:val="20"/>
                  <w:u w:val="none"/>
                  <w:lang w:val="en-US" w:eastAsia="zh-CN" w:bidi="ar"/>
                </w:rPr>
                <w:t xml:space="preserve">    养老服务</w:t>
              </w:r>
            </w:ins>
            <w:del w:id="7048"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养老服务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49"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FD5420">
            <w:pPr>
              <w:jc w:val="right"/>
              <w:rPr>
                <w:rFonts w:hint="eastAsia" w:ascii="宋体" w:hAnsi="宋体" w:eastAsia="宋体" w:cs="宋体"/>
                <w:i w:val="0"/>
                <w:iCs w:val="0"/>
                <w:color w:val="000000"/>
                <w:sz w:val="20"/>
                <w:szCs w:val="20"/>
                <w:u w:val="none"/>
              </w:rPr>
            </w:pPr>
          </w:p>
        </w:tc>
      </w:tr>
      <w:tr w14:paraId="502D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50"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50"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51"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481C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52" w:author="Administrator" w:date="2024-08-08T09:09:17Z">
              <w:r>
                <w:rPr>
                  <w:rFonts w:hint="eastAsia" w:ascii="宋体" w:hAnsi="宋体" w:eastAsia="宋体" w:cs="宋体"/>
                  <w:i w:val="0"/>
                  <w:color w:val="000000"/>
                  <w:kern w:val="0"/>
                  <w:sz w:val="20"/>
                  <w:szCs w:val="20"/>
                  <w:u w:val="none"/>
                  <w:lang w:val="en-US" w:eastAsia="zh-CN" w:bidi="ar"/>
                </w:rPr>
                <w:t>2081099</w:t>
              </w:r>
            </w:ins>
            <w:del w:id="7053" w:author="Administrator" w:date="2024-08-08T09:09:17Z">
              <w:r>
                <w:rPr>
                  <w:rFonts w:hint="eastAsia" w:ascii="宋体" w:hAnsi="宋体" w:eastAsia="宋体" w:cs="宋体"/>
                  <w:i w:val="0"/>
                  <w:iCs w:val="0"/>
                  <w:color w:val="000000"/>
                  <w:kern w:val="0"/>
                  <w:sz w:val="20"/>
                  <w:szCs w:val="20"/>
                  <w:u w:val="none"/>
                  <w:lang w:val="en-US" w:eastAsia="zh-CN" w:bidi="ar"/>
                </w:rPr>
                <w:delText>2081099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54"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435F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55" w:author="Administrator" w:date="2024-08-08T09:09:17Z">
              <w:r>
                <w:rPr>
                  <w:rFonts w:hint="eastAsia" w:ascii="宋体" w:hAnsi="宋体" w:eastAsia="宋体" w:cs="宋体"/>
                  <w:i w:val="0"/>
                  <w:color w:val="000000"/>
                  <w:kern w:val="0"/>
                  <w:sz w:val="20"/>
                  <w:szCs w:val="20"/>
                  <w:u w:val="none"/>
                  <w:lang w:val="en-US" w:eastAsia="zh-CN" w:bidi="ar"/>
                </w:rPr>
                <w:t xml:space="preserve">    其他社会福利支出</w:t>
              </w:r>
            </w:ins>
            <w:del w:id="7056"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其他社会福利支出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57"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19D5BD">
            <w:pPr>
              <w:jc w:val="right"/>
              <w:rPr>
                <w:rFonts w:hint="eastAsia" w:ascii="宋体" w:hAnsi="宋体" w:eastAsia="宋体" w:cs="宋体"/>
                <w:i w:val="0"/>
                <w:iCs w:val="0"/>
                <w:color w:val="000000"/>
                <w:sz w:val="20"/>
                <w:szCs w:val="20"/>
                <w:u w:val="none"/>
              </w:rPr>
            </w:pPr>
          </w:p>
        </w:tc>
      </w:tr>
      <w:tr w14:paraId="19889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58"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58"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59"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5F69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60" w:author="Administrator" w:date="2024-08-08T09:09:17Z">
              <w:r>
                <w:rPr>
                  <w:rFonts w:hint="eastAsia" w:ascii="宋体" w:hAnsi="宋体" w:eastAsia="宋体" w:cs="宋体"/>
                  <w:i w:val="0"/>
                  <w:color w:val="000000"/>
                  <w:kern w:val="0"/>
                  <w:sz w:val="20"/>
                  <w:szCs w:val="20"/>
                  <w:u w:val="none"/>
                  <w:lang w:val="en-US" w:eastAsia="zh-CN" w:bidi="ar"/>
                </w:rPr>
                <w:t>20811</w:t>
              </w:r>
            </w:ins>
            <w:del w:id="7061" w:author="Administrator" w:date="2024-08-08T09:09:17Z">
              <w:r>
                <w:rPr>
                  <w:rFonts w:hint="eastAsia" w:ascii="宋体" w:hAnsi="宋体" w:eastAsia="宋体" w:cs="宋体"/>
                  <w:i w:val="0"/>
                  <w:iCs w:val="0"/>
                  <w:color w:val="000000"/>
                  <w:kern w:val="0"/>
                  <w:sz w:val="20"/>
                  <w:szCs w:val="20"/>
                  <w:u w:val="none"/>
                  <w:lang w:val="en-US" w:eastAsia="zh-CN" w:bidi="ar"/>
                </w:rPr>
                <w:delText>20811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62"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D3B4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63" w:author="Administrator" w:date="2024-08-08T09:09:17Z">
              <w:r>
                <w:rPr>
                  <w:rFonts w:hint="eastAsia" w:ascii="宋体" w:hAnsi="宋体" w:eastAsia="宋体" w:cs="宋体"/>
                  <w:i w:val="0"/>
                  <w:color w:val="000000"/>
                  <w:kern w:val="0"/>
                  <w:sz w:val="20"/>
                  <w:szCs w:val="20"/>
                  <w:u w:val="none"/>
                  <w:lang w:val="en-US" w:eastAsia="zh-CN" w:bidi="ar"/>
                </w:rPr>
                <w:t xml:space="preserve">  残疾人事业</w:t>
              </w:r>
            </w:ins>
            <w:del w:id="7064"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残疾人事业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65"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3FC2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066" w:author="Administrator" w:date="2024-08-08T09:09:17Z">
              <w:r>
                <w:rPr>
                  <w:rFonts w:hint="eastAsia" w:ascii="宋体" w:hAnsi="宋体" w:eastAsia="宋体" w:cs="宋体"/>
                  <w:i w:val="0"/>
                  <w:color w:val="000000"/>
                  <w:kern w:val="0"/>
                  <w:sz w:val="20"/>
                  <w:szCs w:val="20"/>
                  <w:u w:val="none"/>
                  <w:lang w:val="en-US" w:eastAsia="zh-CN" w:bidi="ar"/>
                </w:rPr>
                <w:t>1,576</w:t>
              </w:r>
            </w:ins>
            <w:del w:id="7067" w:author="Administrator" w:date="2024-08-08T09:09:17Z">
              <w:r>
                <w:rPr>
                  <w:rFonts w:hint="eastAsia" w:ascii="宋体" w:hAnsi="宋体" w:eastAsia="宋体" w:cs="宋体"/>
                  <w:i w:val="0"/>
                  <w:iCs w:val="0"/>
                  <w:color w:val="000000"/>
                  <w:kern w:val="0"/>
                  <w:sz w:val="20"/>
                  <w:szCs w:val="20"/>
                  <w:u w:val="none"/>
                  <w:lang w:val="en-US" w:eastAsia="zh-CN" w:bidi="ar"/>
                </w:rPr>
                <w:delText>673</w:delText>
              </w:r>
            </w:del>
          </w:p>
        </w:tc>
      </w:tr>
      <w:tr w14:paraId="409E0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68"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068"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69"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EA4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70" w:author="Administrator" w:date="2024-08-08T09:09:17Z">
              <w:r>
                <w:rPr>
                  <w:rFonts w:hint="eastAsia" w:ascii="宋体" w:hAnsi="宋体" w:eastAsia="宋体" w:cs="宋体"/>
                  <w:i w:val="0"/>
                  <w:color w:val="000000"/>
                  <w:kern w:val="0"/>
                  <w:sz w:val="20"/>
                  <w:szCs w:val="20"/>
                  <w:u w:val="none"/>
                  <w:lang w:val="en-US" w:eastAsia="zh-CN" w:bidi="ar"/>
                </w:rPr>
                <w:t>2081101</w:t>
              </w:r>
            </w:ins>
            <w:del w:id="7071" w:author="Administrator" w:date="2024-08-08T09:09:17Z">
              <w:r>
                <w:rPr>
                  <w:rFonts w:hint="eastAsia" w:ascii="宋体" w:hAnsi="宋体" w:eastAsia="宋体" w:cs="宋体"/>
                  <w:i w:val="0"/>
                  <w:iCs w:val="0"/>
                  <w:color w:val="000000"/>
                  <w:kern w:val="0"/>
                  <w:sz w:val="20"/>
                  <w:szCs w:val="20"/>
                  <w:u w:val="none"/>
                  <w:lang w:val="en-US" w:eastAsia="zh-CN" w:bidi="ar"/>
                </w:rPr>
                <w:delText>2081101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72"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6179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73" w:author="Administrator" w:date="2024-08-08T09:09:17Z">
              <w:r>
                <w:rPr>
                  <w:rFonts w:hint="eastAsia" w:ascii="宋体" w:hAnsi="宋体" w:eastAsia="宋体" w:cs="宋体"/>
                  <w:i w:val="0"/>
                  <w:color w:val="000000"/>
                  <w:kern w:val="0"/>
                  <w:sz w:val="20"/>
                  <w:szCs w:val="20"/>
                  <w:u w:val="none"/>
                  <w:lang w:val="en-US" w:eastAsia="zh-CN" w:bidi="ar"/>
                </w:rPr>
                <w:t xml:space="preserve">    行政运行</w:t>
              </w:r>
            </w:ins>
            <w:del w:id="7074"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75"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A3FC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076" w:author="Administrator" w:date="2024-08-08T09:09:17Z">
              <w:r>
                <w:rPr>
                  <w:rFonts w:hint="eastAsia" w:ascii="宋体" w:hAnsi="宋体" w:eastAsia="宋体" w:cs="宋体"/>
                  <w:i w:val="0"/>
                  <w:color w:val="000000"/>
                  <w:kern w:val="0"/>
                  <w:sz w:val="20"/>
                  <w:szCs w:val="20"/>
                  <w:u w:val="none"/>
                  <w:lang w:val="en-US" w:eastAsia="zh-CN" w:bidi="ar"/>
                </w:rPr>
                <w:t>168</w:t>
              </w:r>
            </w:ins>
            <w:del w:id="7077" w:author="Administrator" w:date="2024-08-08T09:09:17Z">
              <w:r>
                <w:rPr>
                  <w:rFonts w:hint="eastAsia" w:ascii="宋体" w:hAnsi="宋体" w:eastAsia="宋体" w:cs="宋体"/>
                  <w:i w:val="0"/>
                  <w:iCs w:val="0"/>
                  <w:color w:val="000000"/>
                  <w:kern w:val="0"/>
                  <w:sz w:val="20"/>
                  <w:szCs w:val="20"/>
                  <w:u w:val="none"/>
                  <w:lang w:val="en-US" w:eastAsia="zh-CN" w:bidi="ar"/>
                </w:rPr>
                <w:delText>122</w:delText>
              </w:r>
            </w:del>
          </w:p>
        </w:tc>
      </w:tr>
      <w:tr w14:paraId="19502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78"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78"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79"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DD31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80" w:author="Administrator" w:date="2024-08-08T09:09:17Z">
              <w:r>
                <w:rPr>
                  <w:rFonts w:hint="eastAsia" w:ascii="宋体" w:hAnsi="宋体" w:eastAsia="宋体" w:cs="宋体"/>
                  <w:i w:val="0"/>
                  <w:color w:val="000000"/>
                  <w:kern w:val="0"/>
                  <w:sz w:val="20"/>
                  <w:szCs w:val="20"/>
                  <w:u w:val="none"/>
                  <w:lang w:val="en-US" w:eastAsia="zh-CN" w:bidi="ar"/>
                </w:rPr>
                <w:t>2081102</w:t>
              </w:r>
            </w:ins>
            <w:del w:id="7081" w:author="Administrator" w:date="2024-08-08T09:09:17Z">
              <w:r>
                <w:rPr>
                  <w:rFonts w:hint="eastAsia" w:ascii="宋体" w:hAnsi="宋体" w:eastAsia="宋体" w:cs="宋体"/>
                  <w:i w:val="0"/>
                  <w:iCs w:val="0"/>
                  <w:color w:val="000000"/>
                  <w:kern w:val="0"/>
                  <w:sz w:val="20"/>
                  <w:szCs w:val="20"/>
                  <w:u w:val="none"/>
                  <w:lang w:val="en-US" w:eastAsia="zh-CN" w:bidi="ar"/>
                </w:rPr>
                <w:delText>2081102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82"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78E9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83" w:author="Administrator" w:date="2024-08-08T09:09:17Z">
              <w:r>
                <w:rPr>
                  <w:rFonts w:hint="eastAsia" w:ascii="宋体" w:hAnsi="宋体" w:eastAsia="宋体" w:cs="宋体"/>
                  <w:i w:val="0"/>
                  <w:color w:val="000000"/>
                  <w:kern w:val="0"/>
                  <w:sz w:val="20"/>
                  <w:szCs w:val="20"/>
                  <w:u w:val="none"/>
                  <w:lang w:val="en-US" w:eastAsia="zh-CN" w:bidi="ar"/>
                </w:rPr>
                <w:t xml:space="preserve">    一般行政管理事务</w:t>
              </w:r>
            </w:ins>
            <w:del w:id="7084"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85"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621330">
            <w:pPr>
              <w:widowControl/>
              <w:jc w:val="right"/>
              <w:textAlignment w:val="center"/>
              <w:rPr>
                <w:rFonts w:hint="eastAsia" w:ascii="宋体" w:hAnsi="宋体" w:eastAsia="宋体" w:cs="宋体"/>
                <w:i w:val="0"/>
                <w:iCs w:val="0"/>
                <w:color w:val="000000"/>
                <w:sz w:val="20"/>
                <w:szCs w:val="20"/>
                <w:u w:val="none"/>
              </w:rPr>
              <w:pPrChange w:id="7086" w:author="Administrator" w:date="2024-08-08T09:09:17Z">
                <w:pPr>
                  <w:jc w:val="right"/>
                </w:pPr>
              </w:pPrChange>
            </w:pPr>
            <w:ins w:id="7087" w:author="Administrator" w:date="2024-08-08T09:09:17Z">
              <w:r>
                <w:rPr>
                  <w:rFonts w:hint="eastAsia" w:ascii="宋体" w:hAnsi="宋体" w:eastAsia="宋体" w:cs="宋体"/>
                  <w:i w:val="0"/>
                  <w:color w:val="000000"/>
                  <w:kern w:val="0"/>
                  <w:sz w:val="20"/>
                  <w:szCs w:val="20"/>
                  <w:u w:val="none"/>
                  <w:lang w:val="en-US" w:eastAsia="zh-CN" w:bidi="ar"/>
                </w:rPr>
                <w:t>5</w:t>
              </w:r>
            </w:ins>
          </w:p>
        </w:tc>
      </w:tr>
      <w:tr w14:paraId="71785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88"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88"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89"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4F9C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90" w:author="Administrator" w:date="2024-08-08T09:09:17Z">
              <w:r>
                <w:rPr>
                  <w:rFonts w:hint="eastAsia" w:ascii="宋体" w:hAnsi="宋体" w:eastAsia="宋体" w:cs="宋体"/>
                  <w:i w:val="0"/>
                  <w:color w:val="000000"/>
                  <w:kern w:val="0"/>
                  <w:sz w:val="20"/>
                  <w:szCs w:val="20"/>
                  <w:u w:val="none"/>
                  <w:lang w:val="en-US" w:eastAsia="zh-CN" w:bidi="ar"/>
                </w:rPr>
                <w:t>2081103</w:t>
              </w:r>
            </w:ins>
            <w:del w:id="7091" w:author="Administrator" w:date="2024-08-08T09:09:17Z">
              <w:r>
                <w:rPr>
                  <w:rFonts w:hint="eastAsia" w:ascii="宋体" w:hAnsi="宋体" w:eastAsia="宋体" w:cs="宋体"/>
                  <w:i w:val="0"/>
                  <w:iCs w:val="0"/>
                  <w:color w:val="000000"/>
                  <w:kern w:val="0"/>
                  <w:sz w:val="20"/>
                  <w:szCs w:val="20"/>
                  <w:u w:val="none"/>
                  <w:lang w:val="en-US" w:eastAsia="zh-CN" w:bidi="ar"/>
                </w:rPr>
                <w:delText>2081103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92"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BD45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93" w:author="Administrator" w:date="2024-08-08T09:09:17Z">
              <w:r>
                <w:rPr>
                  <w:rFonts w:hint="eastAsia" w:ascii="宋体" w:hAnsi="宋体" w:eastAsia="宋体" w:cs="宋体"/>
                  <w:i w:val="0"/>
                  <w:color w:val="000000"/>
                  <w:kern w:val="0"/>
                  <w:sz w:val="20"/>
                  <w:szCs w:val="20"/>
                  <w:u w:val="none"/>
                  <w:lang w:val="en-US" w:eastAsia="zh-CN" w:bidi="ar"/>
                </w:rPr>
                <w:t xml:space="preserve">    机关服务</w:t>
              </w:r>
            </w:ins>
            <w:del w:id="7094"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95"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82160C">
            <w:pPr>
              <w:jc w:val="right"/>
              <w:rPr>
                <w:rFonts w:hint="eastAsia" w:ascii="宋体" w:hAnsi="宋体" w:eastAsia="宋体" w:cs="宋体"/>
                <w:i w:val="0"/>
                <w:iCs w:val="0"/>
                <w:color w:val="000000"/>
                <w:sz w:val="20"/>
                <w:szCs w:val="20"/>
                <w:u w:val="none"/>
              </w:rPr>
            </w:pPr>
          </w:p>
        </w:tc>
      </w:tr>
      <w:tr w14:paraId="77442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096"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096"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097"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1D1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098" w:author="Administrator" w:date="2024-08-08T09:09:17Z">
              <w:r>
                <w:rPr>
                  <w:rFonts w:hint="eastAsia" w:ascii="宋体" w:hAnsi="宋体" w:eastAsia="宋体" w:cs="宋体"/>
                  <w:i w:val="0"/>
                  <w:color w:val="000000"/>
                  <w:kern w:val="0"/>
                  <w:sz w:val="20"/>
                  <w:szCs w:val="20"/>
                  <w:u w:val="none"/>
                  <w:lang w:val="en-US" w:eastAsia="zh-CN" w:bidi="ar"/>
                </w:rPr>
                <w:t>2081104</w:t>
              </w:r>
            </w:ins>
            <w:del w:id="7099" w:author="Administrator" w:date="2024-08-08T09:09:17Z">
              <w:r>
                <w:rPr>
                  <w:rFonts w:hint="eastAsia" w:ascii="宋体" w:hAnsi="宋体" w:eastAsia="宋体" w:cs="宋体"/>
                  <w:i w:val="0"/>
                  <w:iCs w:val="0"/>
                  <w:color w:val="000000"/>
                  <w:kern w:val="0"/>
                  <w:sz w:val="20"/>
                  <w:szCs w:val="20"/>
                  <w:u w:val="none"/>
                  <w:lang w:val="en-US" w:eastAsia="zh-CN" w:bidi="ar"/>
                </w:rPr>
                <w:delText>2081104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00"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A4D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01" w:author="Administrator" w:date="2024-08-08T09:09:17Z">
              <w:r>
                <w:rPr>
                  <w:rFonts w:hint="eastAsia" w:ascii="宋体" w:hAnsi="宋体" w:eastAsia="宋体" w:cs="宋体"/>
                  <w:i w:val="0"/>
                  <w:color w:val="000000"/>
                  <w:kern w:val="0"/>
                  <w:sz w:val="20"/>
                  <w:szCs w:val="20"/>
                  <w:u w:val="none"/>
                  <w:lang w:val="en-US" w:eastAsia="zh-CN" w:bidi="ar"/>
                </w:rPr>
                <w:t xml:space="preserve">    残疾人康复</w:t>
              </w:r>
            </w:ins>
            <w:del w:id="7102"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残疾人康复</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03"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E441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104" w:author="Administrator" w:date="2024-08-08T09:09:17Z">
              <w:r>
                <w:rPr>
                  <w:rFonts w:hint="eastAsia" w:ascii="宋体" w:hAnsi="宋体" w:eastAsia="宋体" w:cs="宋体"/>
                  <w:i w:val="0"/>
                  <w:color w:val="000000"/>
                  <w:kern w:val="0"/>
                  <w:sz w:val="20"/>
                  <w:szCs w:val="20"/>
                  <w:u w:val="none"/>
                  <w:lang w:val="en-US" w:eastAsia="zh-CN" w:bidi="ar"/>
                </w:rPr>
                <w:t>71</w:t>
              </w:r>
            </w:ins>
            <w:del w:id="7105" w:author="Administrator" w:date="2024-08-08T09:09:17Z">
              <w:r>
                <w:rPr>
                  <w:rFonts w:hint="eastAsia" w:ascii="宋体" w:hAnsi="宋体" w:eastAsia="宋体" w:cs="宋体"/>
                  <w:i w:val="0"/>
                  <w:iCs w:val="0"/>
                  <w:color w:val="000000"/>
                  <w:kern w:val="0"/>
                  <w:sz w:val="20"/>
                  <w:szCs w:val="20"/>
                  <w:u w:val="none"/>
                  <w:lang w:val="en-US" w:eastAsia="zh-CN" w:bidi="ar"/>
                </w:rPr>
                <w:delText>61</w:delText>
              </w:r>
            </w:del>
          </w:p>
        </w:tc>
      </w:tr>
      <w:tr w14:paraId="71017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06"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106"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07"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BC08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08" w:author="Administrator" w:date="2024-08-08T09:09:17Z">
              <w:r>
                <w:rPr>
                  <w:rFonts w:hint="eastAsia" w:ascii="宋体" w:hAnsi="宋体" w:eastAsia="宋体" w:cs="宋体"/>
                  <w:i w:val="0"/>
                  <w:color w:val="000000"/>
                  <w:kern w:val="0"/>
                  <w:sz w:val="20"/>
                  <w:szCs w:val="20"/>
                  <w:u w:val="none"/>
                  <w:lang w:val="en-US" w:eastAsia="zh-CN" w:bidi="ar"/>
                </w:rPr>
                <w:t>2081105</w:t>
              </w:r>
            </w:ins>
            <w:del w:id="7109" w:author="Administrator" w:date="2024-08-08T09:09:17Z">
              <w:r>
                <w:rPr>
                  <w:rFonts w:hint="eastAsia" w:ascii="宋体" w:hAnsi="宋体" w:eastAsia="宋体" w:cs="宋体"/>
                  <w:i w:val="0"/>
                  <w:iCs w:val="0"/>
                  <w:color w:val="000000"/>
                  <w:kern w:val="0"/>
                  <w:sz w:val="20"/>
                  <w:szCs w:val="20"/>
                  <w:u w:val="none"/>
                  <w:lang w:val="en-US" w:eastAsia="zh-CN" w:bidi="ar"/>
                </w:rPr>
                <w:delText>2081105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10"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3856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11" w:author="Administrator" w:date="2024-08-08T09:09:17Z">
              <w:r>
                <w:rPr>
                  <w:rFonts w:hint="eastAsia" w:ascii="宋体" w:hAnsi="宋体" w:eastAsia="宋体" w:cs="宋体"/>
                  <w:i w:val="0"/>
                  <w:color w:val="000000"/>
                  <w:kern w:val="0"/>
                  <w:sz w:val="20"/>
                  <w:szCs w:val="20"/>
                  <w:u w:val="none"/>
                  <w:lang w:val="en-US" w:eastAsia="zh-CN" w:bidi="ar"/>
                </w:rPr>
                <w:t xml:space="preserve">    残疾人就业</w:t>
              </w:r>
            </w:ins>
            <w:del w:id="7112"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残疾人就业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13"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5097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114" w:author="Administrator" w:date="2024-08-08T09:09:17Z">
              <w:r>
                <w:rPr>
                  <w:rFonts w:hint="eastAsia" w:ascii="宋体" w:hAnsi="宋体" w:eastAsia="宋体" w:cs="宋体"/>
                  <w:i w:val="0"/>
                  <w:color w:val="000000"/>
                  <w:kern w:val="0"/>
                  <w:sz w:val="20"/>
                  <w:szCs w:val="20"/>
                  <w:u w:val="none"/>
                  <w:lang w:val="en-US" w:eastAsia="zh-CN" w:bidi="ar"/>
                </w:rPr>
                <w:t>187</w:t>
              </w:r>
            </w:ins>
            <w:del w:id="7115" w:author="Administrator" w:date="2024-08-08T09:09:17Z">
              <w:r>
                <w:rPr>
                  <w:rFonts w:hint="eastAsia" w:ascii="宋体" w:hAnsi="宋体" w:eastAsia="宋体" w:cs="宋体"/>
                  <w:i w:val="0"/>
                  <w:iCs w:val="0"/>
                  <w:color w:val="000000"/>
                  <w:kern w:val="0"/>
                  <w:sz w:val="20"/>
                  <w:szCs w:val="20"/>
                  <w:u w:val="none"/>
                  <w:lang w:val="en-US" w:eastAsia="zh-CN" w:bidi="ar"/>
                </w:rPr>
                <w:delText>56</w:delText>
              </w:r>
            </w:del>
          </w:p>
        </w:tc>
      </w:tr>
      <w:tr w14:paraId="21856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16" w:author="Administrator" w:date="2024-08-08T09:09: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116" w:author="Administrator" w:date="2024-08-08T09:09: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17" w:author="Administrator" w:date="2024-08-08T09:09: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20EC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18" w:author="Administrator" w:date="2024-08-08T09:09:17Z">
              <w:r>
                <w:rPr>
                  <w:rFonts w:hint="eastAsia" w:ascii="宋体" w:hAnsi="宋体" w:eastAsia="宋体" w:cs="宋体"/>
                  <w:i w:val="0"/>
                  <w:color w:val="000000"/>
                  <w:kern w:val="0"/>
                  <w:sz w:val="20"/>
                  <w:szCs w:val="20"/>
                  <w:u w:val="none"/>
                  <w:lang w:val="en-US" w:eastAsia="zh-CN" w:bidi="ar"/>
                </w:rPr>
                <w:t>2081106</w:t>
              </w:r>
            </w:ins>
            <w:del w:id="7119" w:author="Administrator" w:date="2024-08-08T09:09:17Z">
              <w:r>
                <w:rPr>
                  <w:rFonts w:hint="eastAsia" w:ascii="宋体" w:hAnsi="宋体" w:eastAsia="宋体" w:cs="宋体"/>
                  <w:i w:val="0"/>
                  <w:iCs w:val="0"/>
                  <w:color w:val="000000"/>
                  <w:kern w:val="0"/>
                  <w:sz w:val="20"/>
                  <w:szCs w:val="20"/>
                  <w:u w:val="none"/>
                  <w:lang w:val="en-US" w:eastAsia="zh-CN" w:bidi="ar"/>
                </w:rPr>
                <w:delText>2081106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20" w:author="Administrator" w:date="2024-08-08T09:09: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5EBF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21" w:author="Administrator" w:date="2024-08-08T09:09:17Z">
              <w:r>
                <w:rPr>
                  <w:rFonts w:hint="eastAsia" w:ascii="宋体" w:hAnsi="宋体" w:eastAsia="宋体" w:cs="宋体"/>
                  <w:i w:val="0"/>
                  <w:color w:val="000000"/>
                  <w:kern w:val="0"/>
                  <w:sz w:val="20"/>
                  <w:szCs w:val="20"/>
                  <w:u w:val="none"/>
                  <w:lang w:val="en-US" w:eastAsia="zh-CN" w:bidi="ar"/>
                </w:rPr>
                <w:t xml:space="preserve">    残疾人体育</w:t>
              </w:r>
            </w:ins>
            <w:del w:id="7122"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残疾人体育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23" w:author="Administrator" w:date="2024-08-08T09:09: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0E8A4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124" w:author="Administrator" w:date="2024-08-08T09:09:17Z">
                <w:pPr>
                  <w:keepNext w:val="0"/>
                  <w:keepLines w:val="0"/>
                  <w:widowControl/>
                  <w:suppressLineNumbers w:val="0"/>
                  <w:jc w:val="right"/>
                  <w:textAlignment w:val="center"/>
                </w:pPr>
              </w:pPrChange>
            </w:pPr>
            <w:del w:id="7125" w:author="Administrator" w:date="2024-08-08T09:09:17Z">
              <w:r>
                <w:rPr>
                  <w:rFonts w:hint="eastAsia" w:ascii="宋体" w:hAnsi="宋体" w:eastAsia="宋体" w:cs="宋体"/>
                  <w:i w:val="0"/>
                  <w:iCs w:val="0"/>
                  <w:color w:val="000000"/>
                  <w:kern w:val="0"/>
                  <w:sz w:val="20"/>
                  <w:szCs w:val="20"/>
                  <w:u w:val="none"/>
                  <w:lang w:val="en-US" w:eastAsia="zh-CN" w:bidi="ar"/>
                </w:rPr>
                <w:delText>22</w:delText>
              </w:r>
            </w:del>
          </w:p>
        </w:tc>
      </w:tr>
      <w:tr w14:paraId="638C3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26"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126"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27"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F88B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28" w:author="Administrator" w:date="2024-08-08T09:09:17Z">
              <w:r>
                <w:rPr>
                  <w:rFonts w:hint="eastAsia" w:ascii="宋体" w:hAnsi="宋体" w:eastAsia="宋体" w:cs="宋体"/>
                  <w:i w:val="0"/>
                  <w:color w:val="000000"/>
                  <w:kern w:val="0"/>
                  <w:sz w:val="20"/>
                  <w:szCs w:val="20"/>
                  <w:u w:val="none"/>
                  <w:lang w:val="en-US" w:eastAsia="zh-CN" w:bidi="ar"/>
                </w:rPr>
                <w:t>2081107</w:t>
              </w:r>
            </w:ins>
            <w:del w:id="7129" w:author="Administrator" w:date="2024-08-08T09:09:17Z">
              <w:r>
                <w:rPr>
                  <w:rFonts w:hint="eastAsia" w:ascii="宋体" w:hAnsi="宋体" w:eastAsia="宋体" w:cs="宋体"/>
                  <w:i w:val="0"/>
                  <w:iCs w:val="0"/>
                  <w:color w:val="000000"/>
                  <w:kern w:val="0"/>
                  <w:sz w:val="20"/>
                  <w:szCs w:val="20"/>
                  <w:u w:val="none"/>
                  <w:lang w:val="en-US" w:eastAsia="zh-CN" w:bidi="ar"/>
                </w:rPr>
                <w:delText>2081107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30"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61D4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31" w:author="Administrator" w:date="2024-08-08T09:09:17Z">
              <w:r>
                <w:rPr>
                  <w:rFonts w:hint="eastAsia" w:ascii="宋体" w:hAnsi="宋体" w:eastAsia="宋体" w:cs="宋体"/>
                  <w:i w:val="0"/>
                  <w:color w:val="000000"/>
                  <w:kern w:val="0"/>
                  <w:sz w:val="20"/>
                  <w:szCs w:val="20"/>
                  <w:u w:val="none"/>
                  <w:lang w:val="en-US" w:eastAsia="zh-CN" w:bidi="ar"/>
                </w:rPr>
                <w:t xml:space="preserve">    残疾人生活和护理补贴</w:t>
              </w:r>
            </w:ins>
            <w:del w:id="7132" w:author="Administrator" w:date="2024-08-08T09:09:17Z">
              <w:r>
                <w:rPr>
                  <w:rFonts w:hint="eastAsia" w:ascii="宋体" w:hAnsi="宋体" w:eastAsia="宋体" w:cs="宋体"/>
                  <w:i w:val="0"/>
                  <w:iCs w:val="0"/>
                  <w:color w:val="000000"/>
                  <w:kern w:val="0"/>
                  <w:sz w:val="20"/>
                  <w:szCs w:val="20"/>
                  <w:u w:val="none"/>
                  <w:lang w:val="en-US" w:eastAsia="zh-CN" w:bidi="ar"/>
                </w:rPr>
                <w:delText xml:space="preserve">    残疾人生活和护理补贴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33"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77AF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134" w:author="Administrator" w:date="2024-08-08T09:09:17Z">
              <w:r>
                <w:rPr>
                  <w:rFonts w:hint="eastAsia" w:ascii="宋体" w:hAnsi="宋体" w:eastAsia="宋体" w:cs="宋体"/>
                  <w:i w:val="0"/>
                  <w:color w:val="000000"/>
                  <w:kern w:val="0"/>
                  <w:sz w:val="20"/>
                  <w:szCs w:val="20"/>
                  <w:u w:val="none"/>
                  <w:lang w:val="en-US" w:eastAsia="zh-CN" w:bidi="ar"/>
                </w:rPr>
                <w:t>985</w:t>
              </w:r>
            </w:ins>
            <w:del w:id="7135" w:author="Administrator" w:date="2024-08-08T09:09:17Z">
              <w:r>
                <w:rPr>
                  <w:rFonts w:hint="eastAsia" w:ascii="宋体" w:hAnsi="宋体" w:eastAsia="宋体" w:cs="宋体"/>
                  <w:i w:val="0"/>
                  <w:iCs w:val="0"/>
                  <w:color w:val="000000"/>
                  <w:kern w:val="0"/>
                  <w:sz w:val="20"/>
                  <w:szCs w:val="20"/>
                  <w:u w:val="none"/>
                  <w:lang w:val="en-US" w:eastAsia="zh-CN" w:bidi="ar"/>
                </w:rPr>
                <w:delText>382</w:delText>
              </w:r>
            </w:del>
          </w:p>
        </w:tc>
      </w:tr>
      <w:tr w14:paraId="49405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36"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136"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37"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AA94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38" w:author="Administrator" w:date="2024-08-08T09:09:18Z">
              <w:r>
                <w:rPr>
                  <w:rFonts w:hint="eastAsia" w:ascii="宋体" w:hAnsi="宋体" w:eastAsia="宋体" w:cs="宋体"/>
                  <w:i w:val="0"/>
                  <w:color w:val="000000"/>
                  <w:kern w:val="0"/>
                  <w:sz w:val="20"/>
                  <w:szCs w:val="20"/>
                  <w:u w:val="none"/>
                  <w:lang w:val="en-US" w:eastAsia="zh-CN" w:bidi="ar"/>
                </w:rPr>
                <w:t>2081199</w:t>
              </w:r>
            </w:ins>
            <w:del w:id="7139" w:author="Administrator" w:date="2024-08-08T09:09:18Z">
              <w:r>
                <w:rPr>
                  <w:rFonts w:hint="eastAsia" w:ascii="宋体" w:hAnsi="宋体" w:eastAsia="宋体" w:cs="宋体"/>
                  <w:i w:val="0"/>
                  <w:iCs w:val="0"/>
                  <w:color w:val="000000"/>
                  <w:kern w:val="0"/>
                  <w:sz w:val="20"/>
                  <w:szCs w:val="20"/>
                  <w:u w:val="none"/>
                  <w:lang w:val="en-US" w:eastAsia="zh-CN" w:bidi="ar"/>
                </w:rPr>
                <w:delText>2081199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40"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A370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41" w:author="Administrator" w:date="2024-08-08T09:09:18Z">
              <w:r>
                <w:rPr>
                  <w:rFonts w:hint="eastAsia" w:ascii="宋体" w:hAnsi="宋体" w:eastAsia="宋体" w:cs="宋体"/>
                  <w:i w:val="0"/>
                  <w:color w:val="000000"/>
                  <w:kern w:val="0"/>
                  <w:sz w:val="20"/>
                  <w:szCs w:val="20"/>
                  <w:u w:val="none"/>
                  <w:lang w:val="en-US" w:eastAsia="zh-CN" w:bidi="ar"/>
                </w:rPr>
                <w:t xml:space="preserve">    其他残疾人事业支出</w:t>
              </w:r>
            </w:ins>
            <w:del w:id="7142"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其他残疾人事业支出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43"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F492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144" w:author="Administrator" w:date="2024-08-08T09:09:18Z">
              <w:r>
                <w:rPr>
                  <w:rFonts w:hint="eastAsia" w:ascii="宋体" w:hAnsi="宋体" w:eastAsia="宋体" w:cs="宋体"/>
                  <w:i w:val="0"/>
                  <w:color w:val="000000"/>
                  <w:kern w:val="0"/>
                  <w:sz w:val="20"/>
                  <w:szCs w:val="20"/>
                  <w:u w:val="none"/>
                  <w:lang w:val="en-US" w:eastAsia="zh-CN" w:bidi="ar"/>
                </w:rPr>
                <w:t>160</w:t>
              </w:r>
            </w:ins>
            <w:del w:id="7145" w:author="Administrator" w:date="2024-08-08T09:09:18Z">
              <w:r>
                <w:rPr>
                  <w:rFonts w:hint="eastAsia" w:ascii="宋体" w:hAnsi="宋体" w:eastAsia="宋体" w:cs="宋体"/>
                  <w:i w:val="0"/>
                  <w:iCs w:val="0"/>
                  <w:color w:val="000000"/>
                  <w:kern w:val="0"/>
                  <w:sz w:val="20"/>
                  <w:szCs w:val="20"/>
                  <w:u w:val="none"/>
                  <w:lang w:val="en-US" w:eastAsia="zh-CN" w:bidi="ar"/>
                </w:rPr>
                <w:delText>30</w:delText>
              </w:r>
            </w:del>
          </w:p>
        </w:tc>
      </w:tr>
      <w:tr w14:paraId="755C5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46"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146"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47"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1F09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48" w:author="Administrator" w:date="2024-08-08T09:09:18Z">
              <w:r>
                <w:rPr>
                  <w:rFonts w:hint="eastAsia" w:ascii="宋体" w:hAnsi="宋体" w:eastAsia="宋体" w:cs="宋体"/>
                  <w:i w:val="0"/>
                  <w:color w:val="000000"/>
                  <w:kern w:val="0"/>
                  <w:sz w:val="20"/>
                  <w:szCs w:val="20"/>
                  <w:u w:val="none"/>
                  <w:lang w:val="en-US" w:eastAsia="zh-CN" w:bidi="ar"/>
                </w:rPr>
                <w:t>20816</w:t>
              </w:r>
            </w:ins>
            <w:del w:id="7149" w:author="Administrator" w:date="2024-08-08T09:09:18Z">
              <w:r>
                <w:rPr>
                  <w:rFonts w:hint="eastAsia" w:ascii="宋体" w:hAnsi="宋体" w:eastAsia="宋体" w:cs="宋体"/>
                  <w:i w:val="0"/>
                  <w:iCs w:val="0"/>
                  <w:color w:val="000000"/>
                  <w:kern w:val="0"/>
                  <w:sz w:val="20"/>
                  <w:szCs w:val="20"/>
                  <w:u w:val="none"/>
                  <w:lang w:val="en-US" w:eastAsia="zh-CN" w:bidi="ar"/>
                </w:rPr>
                <w:delText>20816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50"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3150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51" w:author="Administrator" w:date="2024-08-08T09:09:18Z">
              <w:r>
                <w:rPr>
                  <w:rFonts w:hint="eastAsia" w:ascii="宋体" w:hAnsi="宋体" w:eastAsia="宋体" w:cs="宋体"/>
                  <w:i w:val="0"/>
                  <w:color w:val="000000"/>
                  <w:kern w:val="0"/>
                  <w:sz w:val="20"/>
                  <w:szCs w:val="20"/>
                  <w:u w:val="none"/>
                  <w:lang w:val="en-US" w:eastAsia="zh-CN" w:bidi="ar"/>
                </w:rPr>
                <w:t xml:space="preserve">  红十字事业</w:t>
              </w:r>
            </w:ins>
            <w:del w:id="7152"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红十字事业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53"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4249E">
            <w:pPr>
              <w:jc w:val="right"/>
              <w:rPr>
                <w:rFonts w:hint="eastAsia" w:ascii="宋体" w:hAnsi="宋体" w:eastAsia="宋体" w:cs="宋体"/>
                <w:i w:val="0"/>
                <w:iCs w:val="0"/>
                <w:color w:val="000000"/>
                <w:sz w:val="20"/>
                <w:szCs w:val="20"/>
                <w:u w:val="none"/>
              </w:rPr>
            </w:pPr>
          </w:p>
        </w:tc>
      </w:tr>
      <w:tr w14:paraId="6DC88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54"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154"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55"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882A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56" w:author="Administrator" w:date="2024-08-08T09:09:18Z">
              <w:r>
                <w:rPr>
                  <w:rFonts w:hint="eastAsia" w:ascii="宋体" w:hAnsi="宋体" w:eastAsia="宋体" w:cs="宋体"/>
                  <w:i w:val="0"/>
                  <w:color w:val="000000"/>
                  <w:kern w:val="0"/>
                  <w:sz w:val="20"/>
                  <w:szCs w:val="20"/>
                  <w:u w:val="none"/>
                  <w:lang w:val="en-US" w:eastAsia="zh-CN" w:bidi="ar"/>
                </w:rPr>
                <w:t>2081601</w:t>
              </w:r>
            </w:ins>
            <w:del w:id="7157" w:author="Administrator" w:date="2024-08-08T09:09:18Z">
              <w:r>
                <w:rPr>
                  <w:rFonts w:hint="eastAsia" w:ascii="宋体" w:hAnsi="宋体" w:eastAsia="宋体" w:cs="宋体"/>
                  <w:i w:val="0"/>
                  <w:iCs w:val="0"/>
                  <w:color w:val="000000"/>
                  <w:kern w:val="0"/>
                  <w:sz w:val="20"/>
                  <w:szCs w:val="20"/>
                  <w:u w:val="none"/>
                  <w:lang w:val="en-US" w:eastAsia="zh-CN" w:bidi="ar"/>
                </w:rPr>
                <w:delText>2081601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58"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4B63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59" w:author="Administrator" w:date="2024-08-08T09:09:18Z">
              <w:r>
                <w:rPr>
                  <w:rFonts w:hint="eastAsia" w:ascii="宋体" w:hAnsi="宋体" w:eastAsia="宋体" w:cs="宋体"/>
                  <w:i w:val="0"/>
                  <w:color w:val="000000"/>
                  <w:kern w:val="0"/>
                  <w:sz w:val="20"/>
                  <w:szCs w:val="20"/>
                  <w:u w:val="none"/>
                  <w:lang w:val="en-US" w:eastAsia="zh-CN" w:bidi="ar"/>
                </w:rPr>
                <w:t xml:space="preserve">    行政运行</w:t>
              </w:r>
            </w:ins>
            <w:del w:id="716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61"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8BD806">
            <w:pPr>
              <w:jc w:val="right"/>
              <w:rPr>
                <w:rFonts w:hint="eastAsia" w:ascii="宋体" w:hAnsi="宋体" w:eastAsia="宋体" w:cs="宋体"/>
                <w:i w:val="0"/>
                <w:iCs w:val="0"/>
                <w:color w:val="000000"/>
                <w:sz w:val="20"/>
                <w:szCs w:val="20"/>
                <w:u w:val="none"/>
              </w:rPr>
            </w:pPr>
          </w:p>
        </w:tc>
      </w:tr>
      <w:tr w14:paraId="072AE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62"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162"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63"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0C72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64" w:author="Administrator" w:date="2024-08-08T09:09:18Z">
              <w:r>
                <w:rPr>
                  <w:rFonts w:hint="eastAsia" w:ascii="宋体" w:hAnsi="宋体" w:eastAsia="宋体" w:cs="宋体"/>
                  <w:i w:val="0"/>
                  <w:color w:val="000000"/>
                  <w:kern w:val="0"/>
                  <w:sz w:val="20"/>
                  <w:szCs w:val="20"/>
                  <w:u w:val="none"/>
                  <w:lang w:val="en-US" w:eastAsia="zh-CN" w:bidi="ar"/>
                </w:rPr>
                <w:t>2081602</w:t>
              </w:r>
            </w:ins>
            <w:del w:id="7165" w:author="Administrator" w:date="2024-08-08T09:09:18Z">
              <w:r>
                <w:rPr>
                  <w:rFonts w:hint="eastAsia" w:ascii="宋体" w:hAnsi="宋体" w:eastAsia="宋体" w:cs="宋体"/>
                  <w:i w:val="0"/>
                  <w:iCs w:val="0"/>
                  <w:color w:val="000000"/>
                  <w:kern w:val="0"/>
                  <w:sz w:val="20"/>
                  <w:szCs w:val="20"/>
                  <w:u w:val="none"/>
                  <w:lang w:val="en-US" w:eastAsia="zh-CN" w:bidi="ar"/>
                </w:rPr>
                <w:delText>2081602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66"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45F2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67" w:author="Administrator" w:date="2024-08-08T09:09:18Z">
              <w:r>
                <w:rPr>
                  <w:rFonts w:hint="eastAsia" w:ascii="宋体" w:hAnsi="宋体" w:eastAsia="宋体" w:cs="宋体"/>
                  <w:i w:val="0"/>
                  <w:color w:val="000000"/>
                  <w:kern w:val="0"/>
                  <w:sz w:val="20"/>
                  <w:szCs w:val="20"/>
                  <w:u w:val="none"/>
                  <w:lang w:val="en-US" w:eastAsia="zh-CN" w:bidi="ar"/>
                </w:rPr>
                <w:t xml:space="preserve">    一般行政管理事务</w:t>
              </w:r>
            </w:ins>
            <w:del w:id="7168"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69"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67599E">
            <w:pPr>
              <w:jc w:val="right"/>
              <w:rPr>
                <w:rFonts w:hint="eastAsia" w:ascii="宋体" w:hAnsi="宋体" w:eastAsia="宋体" w:cs="宋体"/>
                <w:i w:val="0"/>
                <w:iCs w:val="0"/>
                <w:color w:val="000000"/>
                <w:sz w:val="20"/>
                <w:szCs w:val="20"/>
                <w:u w:val="none"/>
              </w:rPr>
            </w:pPr>
          </w:p>
        </w:tc>
      </w:tr>
      <w:tr w14:paraId="6F7DC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70"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170"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71"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743A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72" w:author="Administrator" w:date="2024-08-08T09:09:18Z">
              <w:r>
                <w:rPr>
                  <w:rFonts w:hint="eastAsia" w:ascii="宋体" w:hAnsi="宋体" w:eastAsia="宋体" w:cs="宋体"/>
                  <w:i w:val="0"/>
                  <w:color w:val="000000"/>
                  <w:kern w:val="0"/>
                  <w:sz w:val="20"/>
                  <w:szCs w:val="20"/>
                  <w:u w:val="none"/>
                  <w:lang w:val="en-US" w:eastAsia="zh-CN" w:bidi="ar"/>
                </w:rPr>
                <w:t>2081603</w:t>
              </w:r>
            </w:ins>
            <w:del w:id="7173" w:author="Administrator" w:date="2024-08-08T09:09:18Z">
              <w:r>
                <w:rPr>
                  <w:rFonts w:hint="eastAsia" w:ascii="宋体" w:hAnsi="宋体" w:eastAsia="宋体" w:cs="宋体"/>
                  <w:i w:val="0"/>
                  <w:iCs w:val="0"/>
                  <w:color w:val="000000"/>
                  <w:kern w:val="0"/>
                  <w:sz w:val="20"/>
                  <w:szCs w:val="20"/>
                  <w:u w:val="none"/>
                  <w:lang w:val="en-US" w:eastAsia="zh-CN" w:bidi="ar"/>
                </w:rPr>
                <w:delText>2081603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74"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4AE4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75" w:author="Administrator" w:date="2024-08-08T09:09:18Z">
              <w:r>
                <w:rPr>
                  <w:rFonts w:hint="eastAsia" w:ascii="宋体" w:hAnsi="宋体" w:eastAsia="宋体" w:cs="宋体"/>
                  <w:i w:val="0"/>
                  <w:color w:val="000000"/>
                  <w:kern w:val="0"/>
                  <w:sz w:val="20"/>
                  <w:szCs w:val="20"/>
                  <w:u w:val="none"/>
                  <w:lang w:val="en-US" w:eastAsia="zh-CN" w:bidi="ar"/>
                </w:rPr>
                <w:t xml:space="preserve">    机关服务</w:t>
              </w:r>
            </w:ins>
            <w:del w:id="7176"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77"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86266E">
            <w:pPr>
              <w:jc w:val="right"/>
              <w:rPr>
                <w:rFonts w:hint="eastAsia" w:ascii="宋体" w:hAnsi="宋体" w:eastAsia="宋体" w:cs="宋体"/>
                <w:i w:val="0"/>
                <w:iCs w:val="0"/>
                <w:color w:val="000000"/>
                <w:sz w:val="20"/>
                <w:szCs w:val="20"/>
                <w:u w:val="none"/>
              </w:rPr>
            </w:pPr>
          </w:p>
        </w:tc>
      </w:tr>
      <w:tr w14:paraId="5DDD2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78"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178"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79"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7321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80" w:author="Administrator" w:date="2024-08-08T09:09:18Z">
              <w:r>
                <w:rPr>
                  <w:rFonts w:hint="eastAsia" w:ascii="宋体" w:hAnsi="宋体" w:eastAsia="宋体" w:cs="宋体"/>
                  <w:i w:val="0"/>
                  <w:color w:val="000000"/>
                  <w:kern w:val="0"/>
                  <w:sz w:val="20"/>
                  <w:szCs w:val="20"/>
                  <w:u w:val="none"/>
                  <w:lang w:val="en-US" w:eastAsia="zh-CN" w:bidi="ar"/>
                </w:rPr>
                <w:t>2081650</w:t>
              </w:r>
            </w:ins>
            <w:del w:id="7181" w:author="Administrator" w:date="2024-08-08T09:09:18Z">
              <w:r>
                <w:rPr>
                  <w:rFonts w:hint="eastAsia" w:ascii="宋体" w:hAnsi="宋体" w:eastAsia="宋体" w:cs="宋体"/>
                  <w:i w:val="0"/>
                  <w:iCs w:val="0"/>
                  <w:color w:val="000000"/>
                  <w:kern w:val="0"/>
                  <w:sz w:val="20"/>
                  <w:szCs w:val="20"/>
                  <w:u w:val="none"/>
                  <w:lang w:val="en-US" w:eastAsia="zh-CN" w:bidi="ar"/>
                </w:rPr>
                <w:delText>2081699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82"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B631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83" w:author="Administrator" w:date="2024-08-08T09:09:18Z">
              <w:r>
                <w:rPr>
                  <w:rFonts w:hint="eastAsia" w:ascii="宋体" w:hAnsi="宋体" w:eastAsia="宋体" w:cs="宋体"/>
                  <w:i w:val="0"/>
                  <w:color w:val="000000"/>
                  <w:kern w:val="0"/>
                  <w:sz w:val="20"/>
                  <w:szCs w:val="20"/>
                  <w:u w:val="none"/>
                  <w:lang w:val="en-US" w:eastAsia="zh-CN" w:bidi="ar"/>
                </w:rPr>
                <w:t xml:space="preserve">    事业运行</w:t>
              </w:r>
            </w:ins>
            <w:del w:id="7184"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其他红十字事业支出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85"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29CDE4">
            <w:pPr>
              <w:jc w:val="right"/>
              <w:rPr>
                <w:rFonts w:hint="eastAsia" w:ascii="宋体" w:hAnsi="宋体" w:eastAsia="宋体" w:cs="宋体"/>
                <w:i w:val="0"/>
                <w:iCs w:val="0"/>
                <w:color w:val="000000"/>
                <w:sz w:val="20"/>
                <w:szCs w:val="20"/>
                <w:u w:val="none"/>
              </w:rPr>
            </w:pPr>
          </w:p>
        </w:tc>
      </w:tr>
      <w:tr w14:paraId="3574F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86"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186"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87"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F4E8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88" w:author="Administrator" w:date="2024-08-08T09:09:18Z">
              <w:r>
                <w:rPr>
                  <w:rFonts w:hint="eastAsia" w:ascii="宋体" w:hAnsi="宋体" w:eastAsia="宋体" w:cs="宋体"/>
                  <w:i w:val="0"/>
                  <w:color w:val="000000"/>
                  <w:kern w:val="0"/>
                  <w:sz w:val="20"/>
                  <w:szCs w:val="20"/>
                  <w:u w:val="none"/>
                  <w:lang w:val="en-US" w:eastAsia="zh-CN" w:bidi="ar"/>
                </w:rPr>
                <w:t>2081699</w:t>
              </w:r>
            </w:ins>
            <w:del w:id="7189" w:author="Administrator" w:date="2024-08-08T09:09:18Z">
              <w:r>
                <w:rPr>
                  <w:rFonts w:hint="eastAsia" w:ascii="宋体" w:hAnsi="宋体" w:eastAsia="宋体" w:cs="宋体"/>
                  <w:i w:val="0"/>
                  <w:iCs w:val="0"/>
                  <w:color w:val="000000"/>
                  <w:kern w:val="0"/>
                  <w:sz w:val="20"/>
                  <w:szCs w:val="20"/>
                  <w:u w:val="none"/>
                  <w:lang w:val="en-US" w:eastAsia="zh-CN" w:bidi="ar"/>
                </w:rPr>
                <w:delText>20819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90"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D78B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91" w:author="Administrator" w:date="2024-08-08T09:09:18Z">
              <w:r>
                <w:rPr>
                  <w:rFonts w:hint="eastAsia" w:ascii="宋体" w:hAnsi="宋体" w:eastAsia="宋体" w:cs="宋体"/>
                  <w:i w:val="0"/>
                  <w:color w:val="000000"/>
                  <w:kern w:val="0"/>
                  <w:sz w:val="20"/>
                  <w:szCs w:val="20"/>
                  <w:u w:val="none"/>
                  <w:lang w:val="en-US" w:eastAsia="zh-CN" w:bidi="ar"/>
                </w:rPr>
                <w:t xml:space="preserve">    其他红十字事业支出</w:t>
              </w:r>
            </w:ins>
            <w:del w:id="7192"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最低生活保障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93"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F009E6">
            <w:pPr>
              <w:jc w:val="right"/>
              <w:rPr>
                <w:rFonts w:hint="eastAsia" w:ascii="宋体" w:hAnsi="宋体" w:eastAsia="宋体" w:cs="宋体"/>
                <w:i w:val="0"/>
                <w:iCs w:val="0"/>
                <w:color w:val="000000"/>
                <w:sz w:val="20"/>
                <w:szCs w:val="20"/>
                <w:u w:val="none"/>
              </w:rPr>
            </w:pPr>
          </w:p>
        </w:tc>
      </w:tr>
      <w:tr w14:paraId="28C03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194"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194"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95"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89B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96" w:author="Administrator" w:date="2024-08-08T09:09:18Z">
              <w:r>
                <w:rPr>
                  <w:rFonts w:hint="eastAsia" w:ascii="宋体" w:hAnsi="宋体" w:eastAsia="宋体" w:cs="宋体"/>
                  <w:i w:val="0"/>
                  <w:color w:val="000000"/>
                  <w:kern w:val="0"/>
                  <w:sz w:val="20"/>
                  <w:szCs w:val="20"/>
                  <w:u w:val="none"/>
                  <w:lang w:val="en-US" w:eastAsia="zh-CN" w:bidi="ar"/>
                </w:rPr>
                <w:t>20819</w:t>
              </w:r>
            </w:ins>
            <w:del w:id="7197" w:author="Administrator" w:date="2024-08-08T09:09:18Z">
              <w:r>
                <w:rPr>
                  <w:rFonts w:hint="eastAsia" w:ascii="宋体" w:hAnsi="宋体" w:eastAsia="宋体" w:cs="宋体"/>
                  <w:i w:val="0"/>
                  <w:iCs w:val="0"/>
                  <w:color w:val="000000"/>
                  <w:kern w:val="0"/>
                  <w:sz w:val="20"/>
                  <w:szCs w:val="20"/>
                  <w:u w:val="none"/>
                  <w:lang w:val="en-US" w:eastAsia="zh-CN" w:bidi="ar"/>
                </w:rPr>
                <w:delText>2081901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98"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9482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199" w:author="Administrator" w:date="2024-08-08T09:09:18Z">
              <w:r>
                <w:rPr>
                  <w:rFonts w:hint="eastAsia" w:ascii="宋体" w:hAnsi="宋体" w:eastAsia="宋体" w:cs="宋体"/>
                  <w:i w:val="0"/>
                  <w:color w:val="000000"/>
                  <w:kern w:val="0"/>
                  <w:sz w:val="20"/>
                  <w:szCs w:val="20"/>
                  <w:u w:val="none"/>
                  <w:lang w:val="en-US" w:eastAsia="zh-CN" w:bidi="ar"/>
                </w:rPr>
                <w:t xml:space="preserve">  最低生活保障</w:t>
              </w:r>
            </w:ins>
            <w:del w:id="720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城市最低生活保障金支出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01"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46F9A8">
            <w:pPr>
              <w:widowControl/>
              <w:jc w:val="right"/>
              <w:textAlignment w:val="center"/>
              <w:rPr>
                <w:rFonts w:hint="eastAsia" w:ascii="宋体" w:hAnsi="宋体" w:eastAsia="宋体" w:cs="宋体"/>
                <w:i w:val="0"/>
                <w:iCs w:val="0"/>
                <w:color w:val="000000"/>
                <w:sz w:val="20"/>
                <w:szCs w:val="20"/>
                <w:u w:val="none"/>
              </w:rPr>
              <w:pPrChange w:id="7202" w:author="Administrator" w:date="2024-08-08T09:09:18Z">
                <w:pPr>
                  <w:jc w:val="right"/>
                </w:pPr>
              </w:pPrChange>
            </w:pPr>
            <w:ins w:id="7203" w:author="Administrator" w:date="2024-08-08T09:09:18Z">
              <w:r>
                <w:rPr>
                  <w:rFonts w:hint="eastAsia" w:ascii="宋体" w:hAnsi="宋体" w:eastAsia="宋体" w:cs="宋体"/>
                  <w:i w:val="0"/>
                  <w:color w:val="000000"/>
                  <w:kern w:val="0"/>
                  <w:sz w:val="20"/>
                  <w:szCs w:val="20"/>
                  <w:u w:val="none"/>
                  <w:lang w:val="en-US" w:eastAsia="zh-CN" w:bidi="ar"/>
                </w:rPr>
                <w:t>4,142</w:t>
              </w:r>
            </w:ins>
          </w:p>
        </w:tc>
      </w:tr>
      <w:tr w14:paraId="31E13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04"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204"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05"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651E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06" w:author="Administrator" w:date="2024-08-08T09:09:18Z">
              <w:r>
                <w:rPr>
                  <w:rFonts w:hint="eastAsia" w:ascii="宋体" w:hAnsi="宋体" w:eastAsia="宋体" w:cs="宋体"/>
                  <w:i w:val="0"/>
                  <w:color w:val="000000"/>
                  <w:kern w:val="0"/>
                  <w:sz w:val="20"/>
                  <w:szCs w:val="20"/>
                  <w:u w:val="none"/>
                  <w:lang w:val="en-US" w:eastAsia="zh-CN" w:bidi="ar"/>
                </w:rPr>
                <w:t>2081901</w:t>
              </w:r>
            </w:ins>
            <w:del w:id="7207" w:author="Administrator" w:date="2024-08-08T09:09:18Z">
              <w:r>
                <w:rPr>
                  <w:rFonts w:hint="eastAsia" w:ascii="宋体" w:hAnsi="宋体" w:eastAsia="宋体" w:cs="宋体"/>
                  <w:i w:val="0"/>
                  <w:iCs w:val="0"/>
                  <w:color w:val="000000"/>
                  <w:kern w:val="0"/>
                  <w:sz w:val="20"/>
                  <w:szCs w:val="20"/>
                  <w:u w:val="none"/>
                  <w:lang w:val="en-US" w:eastAsia="zh-CN" w:bidi="ar"/>
                </w:rPr>
                <w:delText>2081902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08"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5B5C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09" w:author="Administrator" w:date="2024-08-08T09:09:18Z">
              <w:r>
                <w:rPr>
                  <w:rFonts w:hint="eastAsia" w:ascii="宋体" w:hAnsi="宋体" w:eastAsia="宋体" w:cs="宋体"/>
                  <w:i w:val="0"/>
                  <w:color w:val="000000"/>
                  <w:kern w:val="0"/>
                  <w:sz w:val="20"/>
                  <w:szCs w:val="20"/>
                  <w:u w:val="none"/>
                  <w:lang w:val="en-US" w:eastAsia="zh-CN" w:bidi="ar"/>
                </w:rPr>
                <w:t xml:space="preserve">    城市最低生活保障金支出</w:t>
              </w:r>
            </w:ins>
            <w:del w:id="721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农村最低生活保障金支出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11"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85D519">
            <w:pPr>
              <w:widowControl/>
              <w:jc w:val="right"/>
              <w:textAlignment w:val="center"/>
              <w:rPr>
                <w:rFonts w:hint="eastAsia" w:ascii="宋体" w:hAnsi="宋体" w:eastAsia="宋体" w:cs="宋体"/>
                <w:i w:val="0"/>
                <w:iCs w:val="0"/>
                <w:color w:val="000000"/>
                <w:sz w:val="20"/>
                <w:szCs w:val="20"/>
                <w:u w:val="none"/>
              </w:rPr>
              <w:pPrChange w:id="7212" w:author="Administrator" w:date="2024-08-08T09:09:18Z">
                <w:pPr>
                  <w:jc w:val="right"/>
                </w:pPr>
              </w:pPrChange>
            </w:pPr>
            <w:ins w:id="7213" w:author="Administrator" w:date="2024-08-08T09:09:18Z">
              <w:r>
                <w:rPr>
                  <w:rFonts w:hint="eastAsia" w:ascii="宋体" w:hAnsi="宋体" w:eastAsia="宋体" w:cs="宋体"/>
                  <w:i w:val="0"/>
                  <w:color w:val="000000"/>
                  <w:kern w:val="0"/>
                  <w:sz w:val="20"/>
                  <w:szCs w:val="20"/>
                  <w:u w:val="none"/>
                  <w:lang w:val="en-US" w:eastAsia="zh-CN" w:bidi="ar"/>
                </w:rPr>
                <w:t>590</w:t>
              </w:r>
            </w:ins>
          </w:p>
        </w:tc>
      </w:tr>
      <w:tr w14:paraId="7C017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14"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14"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15"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B29A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16" w:author="Administrator" w:date="2024-08-08T09:09:18Z">
              <w:r>
                <w:rPr>
                  <w:rFonts w:hint="eastAsia" w:ascii="宋体" w:hAnsi="宋体" w:eastAsia="宋体" w:cs="宋体"/>
                  <w:i w:val="0"/>
                  <w:color w:val="000000"/>
                  <w:kern w:val="0"/>
                  <w:sz w:val="20"/>
                  <w:szCs w:val="20"/>
                  <w:u w:val="none"/>
                  <w:lang w:val="en-US" w:eastAsia="zh-CN" w:bidi="ar"/>
                </w:rPr>
                <w:t>2081902</w:t>
              </w:r>
            </w:ins>
            <w:del w:id="7217" w:author="Administrator" w:date="2024-08-08T09:09:18Z">
              <w:r>
                <w:rPr>
                  <w:rFonts w:hint="eastAsia" w:ascii="宋体" w:hAnsi="宋体" w:eastAsia="宋体" w:cs="宋体"/>
                  <w:i w:val="0"/>
                  <w:iCs w:val="0"/>
                  <w:color w:val="000000"/>
                  <w:kern w:val="0"/>
                  <w:sz w:val="20"/>
                  <w:szCs w:val="20"/>
                  <w:u w:val="none"/>
                  <w:lang w:val="en-US" w:eastAsia="zh-CN" w:bidi="ar"/>
                </w:rPr>
                <w:delText>20820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18"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A6B1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19" w:author="Administrator" w:date="2024-08-08T09:09:18Z">
              <w:r>
                <w:rPr>
                  <w:rFonts w:hint="eastAsia" w:ascii="宋体" w:hAnsi="宋体" w:eastAsia="宋体" w:cs="宋体"/>
                  <w:i w:val="0"/>
                  <w:color w:val="000000"/>
                  <w:kern w:val="0"/>
                  <w:sz w:val="20"/>
                  <w:szCs w:val="20"/>
                  <w:u w:val="none"/>
                  <w:lang w:val="en-US" w:eastAsia="zh-CN" w:bidi="ar"/>
                </w:rPr>
                <w:t xml:space="preserve">    农村最低生活保障金支出</w:t>
              </w:r>
            </w:ins>
            <w:del w:id="722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临时救助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21"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B184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222" w:author="Administrator" w:date="2024-08-08T09:09:18Z">
              <w:r>
                <w:rPr>
                  <w:rFonts w:hint="eastAsia" w:ascii="宋体" w:hAnsi="宋体" w:eastAsia="宋体" w:cs="宋体"/>
                  <w:i w:val="0"/>
                  <w:color w:val="000000"/>
                  <w:kern w:val="0"/>
                  <w:sz w:val="20"/>
                  <w:szCs w:val="20"/>
                  <w:u w:val="none"/>
                  <w:lang w:val="en-US" w:eastAsia="zh-CN" w:bidi="ar"/>
                </w:rPr>
                <w:t>3,552</w:t>
              </w:r>
            </w:ins>
            <w:del w:id="7223" w:author="Administrator" w:date="2024-08-08T09:09:18Z">
              <w:r>
                <w:rPr>
                  <w:rFonts w:hint="eastAsia" w:ascii="宋体" w:hAnsi="宋体" w:eastAsia="宋体" w:cs="宋体"/>
                  <w:i w:val="0"/>
                  <w:iCs w:val="0"/>
                  <w:color w:val="000000"/>
                  <w:kern w:val="0"/>
                  <w:sz w:val="20"/>
                  <w:szCs w:val="20"/>
                  <w:u w:val="none"/>
                  <w:lang w:val="en-US" w:eastAsia="zh-CN" w:bidi="ar"/>
                </w:rPr>
                <w:delText>2,226</w:delText>
              </w:r>
            </w:del>
          </w:p>
        </w:tc>
      </w:tr>
      <w:tr w14:paraId="68D7D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24"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24"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25"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F840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26" w:author="Administrator" w:date="2024-08-08T09:09:18Z">
              <w:r>
                <w:rPr>
                  <w:rFonts w:hint="eastAsia" w:ascii="宋体" w:hAnsi="宋体" w:eastAsia="宋体" w:cs="宋体"/>
                  <w:i w:val="0"/>
                  <w:color w:val="000000"/>
                  <w:kern w:val="0"/>
                  <w:sz w:val="20"/>
                  <w:szCs w:val="20"/>
                  <w:u w:val="none"/>
                  <w:lang w:val="en-US" w:eastAsia="zh-CN" w:bidi="ar"/>
                </w:rPr>
                <w:t>20820</w:t>
              </w:r>
            </w:ins>
            <w:del w:id="7227" w:author="Administrator" w:date="2024-08-08T09:09:18Z">
              <w:r>
                <w:rPr>
                  <w:rFonts w:hint="eastAsia" w:ascii="宋体" w:hAnsi="宋体" w:eastAsia="宋体" w:cs="宋体"/>
                  <w:i w:val="0"/>
                  <w:iCs w:val="0"/>
                  <w:color w:val="000000"/>
                  <w:kern w:val="0"/>
                  <w:sz w:val="20"/>
                  <w:szCs w:val="20"/>
                  <w:u w:val="none"/>
                  <w:lang w:val="en-US" w:eastAsia="zh-CN" w:bidi="ar"/>
                </w:rPr>
                <w:delText>2082001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28"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D983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29" w:author="Administrator" w:date="2024-08-08T09:09:18Z">
              <w:r>
                <w:rPr>
                  <w:rFonts w:hint="eastAsia" w:ascii="宋体" w:hAnsi="宋体" w:eastAsia="宋体" w:cs="宋体"/>
                  <w:i w:val="0"/>
                  <w:color w:val="000000"/>
                  <w:kern w:val="0"/>
                  <w:sz w:val="20"/>
                  <w:szCs w:val="20"/>
                  <w:u w:val="none"/>
                  <w:lang w:val="en-US" w:eastAsia="zh-CN" w:bidi="ar"/>
                </w:rPr>
                <w:t xml:space="preserve">  临时救助</w:t>
              </w:r>
            </w:ins>
            <w:del w:id="723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临时救助支出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31"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33B4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232" w:author="Administrator" w:date="2024-08-08T09:09:18Z">
              <w:r>
                <w:rPr>
                  <w:rFonts w:hint="eastAsia" w:ascii="宋体" w:hAnsi="宋体" w:eastAsia="宋体" w:cs="宋体"/>
                  <w:i w:val="0"/>
                  <w:color w:val="000000"/>
                  <w:kern w:val="0"/>
                  <w:sz w:val="20"/>
                  <w:szCs w:val="20"/>
                  <w:u w:val="none"/>
                  <w:lang w:val="en-US" w:eastAsia="zh-CN" w:bidi="ar"/>
                </w:rPr>
                <w:t>2,243</w:t>
              </w:r>
            </w:ins>
            <w:del w:id="7233" w:author="Administrator" w:date="2024-08-08T09:09:18Z">
              <w:r>
                <w:rPr>
                  <w:rFonts w:hint="eastAsia" w:ascii="宋体" w:hAnsi="宋体" w:eastAsia="宋体" w:cs="宋体"/>
                  <w:i w:val="0"/>
                  <w:iCs w:val="0"/>
                  <w:color w:val="000000"/>
                  <w:kern w:val="0"/>
                  <w:sz w:val="20"/>
                  <w:szCs w:val="20"/>
                  <w:u w:val="none"/>
                  <w:lang w:val="en-US" w:eastAsia="zh-CN" w:bidi="ar"/>
                </w:rPr>
                <w:delText>2,226</w:delText>
              </w:r>
            </w:del>
          </w:p>
        </w:tc>
      </w:tr>
      <w:tr w14:paraId="3B7EF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34" w:author="Administrator" w:date="2024-08-08T09:09: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34" w:author="Administrator" w:date="2024-08-08T09:09:1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35" w:author="Administrator" w:date="2024-08-08T09:09:1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DC7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36" w:author="Administrator" w:date="2024-08-08T09:09:18Z">
              <w:r>
                <w:rPr>
                  <w:rFonts w:hint="eastAsia" w:ascii="宋体" w:hAnsi="宋体" w:eastAsia="宋体" w:cs="宋体"/>
                  <w:i w:val="0"/>
                  <w:color w:val="000000"/>
                  <w:kern w:val="0"/>
                  <w:sz w:val="20"/>
                  <w:szCs w:val="20"/>
                  <w:u w:val="none"/>
                  <w:lang w:val="en-US" w:eastAsia="zh-CN" w:bidi="ar"/>
                </w:rPr>
                <w:t>2082001</w:t>
              </w:r>
            </w:ins>
            <w:del w:id="7237" w:author="Administrator" w:date="2024-08-08T09:09:18Z">
              <w:r>
                <w:rPr>
                  <w:rFonts w:hint="eastAsia" w:ascii="宋体" w:hAnsi="宋体" w:eastAsia="宋体" w:cs="宋体"/>
                  <w:i w:val="0"/>
                  <w:iCs w:val="0"/>
                  <w:color w:val="000000"/>
                  <w:kern w:val="0"/>
                  <w:sz w:val="20"/>
                  <w:szCs w:val="20"/>
                  <w:u w:val="none"/>
                  <w:lang w:val="en-US" w:eastAsia="zh-CN" w:bidi="ar"/>
                </w:rPr>
                <w:delText>2082002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38" w:author="Administrator" w:date="2024-08-08T09:09:1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BD14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39" w:author="Administrator" w:date="2024-08-08T09:09:18Z">
              <w:r>
                <w:rPr>
                  <w:rFonts w:hint="eastAsia" w:ascii="宋体" w:hAnsi="宋体" w:eastAsia="宋体" w:cs="宋体"/>
                  <w:i w:val="0"/>
                  <w:color w:val="000000"/>
                  <w:kern w:val="0"/>
                  <w:sz w:val="20"/>
                  <w:szCs w:val="20"/>
                  <w:u w:val="none"/>
                  <w:lang w:val="en-US" w:eastAsia="zh-CN" w:bidi="ar"/>
                </w:rPr>
                <w:t xml:space="preserve">    临时救助支出</w:t>
              </w:r>
            </w:ins>
            <w:del w:id="724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流浪乞讨人员救助支出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41" w:author="Administrator" w:date="2024-08-08T09:09:1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533AB4">
            <w:pPr>
              <w:widowControl/>
              <w:jc w:val="right"/>
              <w:textAlignment w:val="center"/>
              <w:rPr>
                <w:rFonts w:hint="eastAsia" w:ascii="宋体" w:hAnsi="宋体" w:eastAsia="宋体" w:cs="宋体"/>
                <w:i w:val="0"/>
                <w:iCs w:val="0"/>
                <w:color w:val="000000"/>
                <w:sz w:val="20"/>
                <w:szCs w:val="20"/>
                <w:u w:val="none"/>
              </w:rPr>
              <w:pPrChange w:id="7242" w:author="Administrator" w:date="2024-08-08T09:09:18Z">
                <w:pPr>
                  <w:jc w:val="right"/>
                </w:pPr>
              </w:pPrChange>
            </w:pPr>
            <w:ins w:id="7243" w:author="Administrator" w:date="2024-08-08T09:09:18Z">
              <w:r>
                <w:rPr>
                  <w:rFonts w:hint="eastAsia" w:ascii="宋体" w:hAnsi="宋体" w:eastAsia="宋体" w:cs="宋体"/>
                  <w:i w:val="0"/>
                  <w:color w:val="000000"/>
                  <w:kern w:val="0"/>
                  <w:sz w:val="20"/>
                  <w:szCs w:val="20"/>
                  <w:u w:val="none"/>
                  <w:lang w:val="en-US" w:eastAsia="zh-CN" w:bidi="ar"/>
                </w:rPr>
                <w:t>2,243</w:t>
              </w:r>
            </w:ins>
          </w:p>
        </w:tc>
      </w:tr>
      <w:tr w14:paraId="73E10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44"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44"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45"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8AC1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46" w:author="Administrator" w:date="2024-08-08T09:09:18Z">
              <w:r>
                <w:rPr>
                  <w:rFonts w:hint="eastAsia" w:ascii="宋体" w:hAnsi="宋体" w:eastAsia="宋体" w:cs="宋体"/>
                  <w:i w:val="0"/>
                  <w:color w:val="000000"/>
                  <w:kern w:val="0"/>
                  <w:sz w:val="20"/>
                  <w:szCs w:val="20"/>
                  <w:u w:val="none"/>
                  <w:lang w:val="en-US" w:eastAsia="zh-CN" w:bidi="ar"/>
                </w:rPr>
                <w:t>2082002</w:t>
              </w:r>
            </w:ins>
            <w:del w:id="7247" w:author="Administrator" w:date="2024-08-08T09:09:18Z">
              <w:r>
                <w:rPr>
                  <w:rFonts w:hint="eastAsia" w:ascii="宋体" w:hAnsi="宋体" w:eastAsia="宋体" w:cs="宋体"/>
                  <w:i w:val="0"/>
                  <w:iCs w:val="0"/>
                  <w:color w:val="000000"/>
                  <w:kern w:val="0"/>
                  <w:sz w:val="20"/>
                  <w:szCs w:val="20"/>
                  <w:u w:val="none"/>
                  <w:lang w:val="en-US" w:eastAsia="zh-CN" w:bidi="ar"/>
                </w:rPr>
                <w:delText>20821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48"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116A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49" w:author="Administrator" w:date="2024-08-08T09:09:18Z">
              <w:r>
                <w:rPr>
                  <w:rFonts w:hint="eastAsia" w:ascii="宋体" w:hAnsi="宋体" w:eastAsia="宋体" w:cs="宋体"/>
                  <w:i w:val="0"/>
                  <w:color w:val="000000"/>
                  <w:kern w:val="0"/>
                  <w:sz w:val="20"/>
                  <w:szCs w:val="20"/>
                  <w:u w:val="none"/>
                  <w:lang w:val="en-US" w:eastAsia="zh-CN" w:bidi="ar"/>
                </w:rPr>
                <w:t xml:space="preserve">    流浪乞讨人员救助支出</w:t>
              </w:r>
            </w:ins>
            <w:del w:id="7250" w:author="Administrator" w:date="2024-08-08T09:09:18Z">
              <w:r>
                <w:rPr>
                  <w:rFonts w:hint="eastAsia" w:ascii="宋体" w:hAnsi="宋体" w:eastAsia="宋体" w:cs="宋体"/>
                  <w:i w:val="0"/>
                  <w:iCs w:val="0"/>
                  <w:color w:val="000000"/>
                  <w:kern w:val="0"/>
                  <w:sz w:val="20"/>
                  <w:szCs w:val="20"/>
                  <w:u w:val="none"/>
                  <w:lang w:val="en-US" w:eastAsia="zh-CN" w:bidi="ar"/>
                </w:rPr>
                <w:delText xml:space="preserve">  特困人员救助供养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51"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EE659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252" w:author="Administrator" w:date="2024-08-08T09:09:19Z">
                <w:pPr>
                  <w:keepNext w:val="0"/>
                  <w:keepLines w:val="0"/>
                  <w:widowControl/>
                  <w:suppressLineNumbers w:val="0"/>
                  <w:jc w:val="right"/>
                  <w:textAlignment w:val="center"/>
                </w:pPr>
              </w:pPrChange>
            </w:pPr>
            <w:del w:id="7253" w:author="Administrator" w:date="2024-08-08T09:09:19Z">
              <w:r>
                <w:rPr>
                  <w:rFonts w:hint="eastAsia" w:ascii="宋体" w:hAnsi="宋体" w:eastAsia="宋体" w:cs="宋体"/>
                  <w:i w:val="0"/>
                  <w:iCs w:val="0"/>
                  <w:color w:val="000000"/>
                  <w:kern w:val="0"/>
                  <w:sz w:val="20"/>
                  <w:szCs w:val="20"/>
                  <w:u w:val="none"/>
                  <w:lang w:val="en-US" w:eastAsia="zh-CN" w:bidi="ar"/>
                </w:rPr>
                <w:delText>4,025</w:delText>
              </w:r>
            </w:del>
          </w:p>
        </w:tc>
      </w:tr>
      <w:tr w14:paraId="60B06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54"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254"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55"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C19A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56" w:author="Administrator" w:date="2024-08-08T09:09:19Z">
              <w:r>
                <w:rPr>
                  <w:rFonts w:hint="eastAsia" w:ascii="宋体" w:hAnsi="宋体" w:eastAsia="宋体" w:cs="宋体"/>
                  <w:i w:val="0"/>
                  <w:color w:val="000000"/>
                  <w:kern w:val="0"/>
                  <w:sz w:val="20"/>
                  <w:szCs w:val="20"/>
                  <w:u w:val="none"/>
                  <w:lang w:val="en-US" w:eastAsia="zh-CN" w:bidi="ar"/>
                </w:rPr>
                <w:t>20821</w:t>
              </w:r>
            </w:ins>
            <w:del w:id="7257" w:author="Administrator" w:date="2024-08-08T09:09:19Z">
              <w:r>
                <w:rPr>
                  <w:rFonts w:hint="eastAsia" w:ascii="宋体" w:hAnsi="宋体" w:eastAsia="宋体" w:cs="宋体"/>
                  <w:i w:val="0"/>
                  <w:iCs w:val="0"/>
                  <w:color w:val="000000"/>
                  <w:kern w:val="0"/>
                  <w:sz w:val="20"/>
                  <w:szCs w:val="20"/>
                  <w:u w:val="none"/>
                  <w:lang w:val="en-US" w:eastAsia="zh-CN" w:bidi="ar"/>
                </w:rPr>
                <w:delText>2082101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58"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4A65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59" w:author="Administrator" w:date="2024-08-08T09:09:19Z">
              <w:r>
                <w:rPr>
                  <w:rFonts w:hint="eastAsia" w:ascii="宋体" w:hAnsi="宋体" w:eastAsia="宋体" w:cs="宋体"/>
                  <w:i w:val="0"/>
                  <w:color w:val="000000"/>
                  <w:kern w:val="0"/>
                  <w:sz w:val="20"/>
                  <w:szCs w:val="20"/>
                  <w:u w:val="none"/>
                  <w:lang w:val="en-US" w:eastAsia="zh-CN" w:bidi="ar"/>
                </w:rPr>
                <w:t xml:space="preserve">  特困人员救助供养</w:t>
              </w:r>
            </w:ins>
            <w:del w:id="7260"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城市特困人员救助供养支出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61"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C3893A">
            <w:pPr>
              <w:widowControl/>
              <w:jc w:val="right"/>
              <w:textAlignment w:val="center"/>
              <w:rPr>
                <w:rFonts w:hint="eastAsia" w:ascii="宋体" w:hAnsi="宋体" w:eastAsia="宋体" w:cs="宋体"/>
                <w:i w:val="0"/>
                <w:iCs w:val="0"/>
                <w:color w:val="000000"/>
                <w:sz w:val="20"/>
                <w:szCs w:val="20"/>
                <w:u w:val="none"/>
              </w:rPr>
              <w:pPrChange w:id="7262" w:author="Administrator" w:date="2024-08-08T09:09:19Z">
                <w:pPr>
                  <w:jc w:val="right"/>
                </w:pPr>
              </w:pPrChange>
            </w:pPr>
            <w:ins w:id="7263" w:author="Administrator" w:date="2024-08-08T09:09:19Z">
              <w:r>
                <w:rPr>
                  <w:rFonts w:hint="eastAsia" w:ascii="宋体" w:hAnsi="宋体" w:eastAsia="宋体" w:cs="宋体"/>
                  <w:i w:val="0"/>
                  <w:color w:val="000000"/>
                  <w:kern w:val="0"/>
                  <w:sz w:val="20"/>
                  <w:szCs w:val="20"/>
                  <w:u w:val="none"/>
                  <w:lang w:val="en-US" w:eastAsia="zh-CN" w:bidi="ar"/>
                </w:rPr>
                <w:t>3,299</w:t>
              </w:r>
            </w:ins>
          </w:p>
        </w:tc>
      </w:tr>
      <w:tr w14:paraId="2760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64"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64"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65"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E9D0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66" w:author="Administrator" w:date="2024-08-08T09:09:19Z">
              <w:r>
                <w:rPr>
                  <w:rFonts w:hint="eastAsia" w:ascii="宋体" w:hAnsi="宋体" w:eastAsia="宋体" w:cs="宋体"/>
                  <w:i w:val="0"/>
                  <w:color w:val="000000"/>
                  <w:kern w:val="0"/>
                  <w:sz w:val="20"/>
                  <w:szCs w:val="20"/>
                  <w:u w:val="none"/>
                  <w:lang w:val="en-US" w:eastAsia="zh-CN" w:bidi="ar"/>
                </w:rPr>
                <w:t>2082101</w:t>
              </w:r>
            </w:ins>
            <w:del w:id="7267" w:author="Administrator" w:date="2024-08-08T09:09:19Z">
              <w:r>
                <w:rPr>
                  <w:rFonts w:hint="eastAsia" w:ascii="宋体" w:hAnsi="宋体" w:eastAsia="宋体" w:cs="宋体"/>
                  <w:i w:val="0"/>
                  <w:iCs w:val="0"/>
                  <w:color w:val="000000"/>
                  <w:kern w:val="0"/>
                  <w:sz w:val="20"/>
                  <w:szCs w:val="20"/>
                  <w:u w:val="none"/>
                  <w:lang w:val="en-US" w:eastAsia="zh-CN" w:bidi="ar"/>
                </w:rPr>
                <w:delText>2082102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68"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117C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69" w:author="Administrator" w:date="2024-08-08T09:09:19Z">
              <w:r>
                <w:rPr>
                  <w:rFonts w:hint="eastAsia" w:ascii="宋体" w:hAnsi="宋体" w:eastAsia="宋体" w:cs="宋体"/>
                  <w:i w:val="0"/>
                  <w:color w:val="000000"/>
                  <w:kern w:val="0"/>
                  <w:sz w:val="20"/>
                  <w:szCs w:val="20"/>
                  <w:u w:val="none"/>
                  <w:lang w:val="en-US" w:eastAsia="zh-CN" w:bidi="ar"/>
                </w:rPr>
                <w:t xml:space="preserve">    城市特困人员救助供养支出</w:t>
              </w:r>
            </w:ins>
            <w:del w:id="7270"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农村特困人员救助供养支出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71"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503B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272" w:author="Administrator" w:date="2024-08-08T09:09:19Z">
              <w:r>
                <w:rPr>
                  <w:rFonts w:hint="eastAsia" w:ascii="宋体" w:hAnsi="宋体" w:eastAsia="宋体" w:cs="宋体"/>
                  <w:i w:val="0"/>
                  <w:color w:val="000000"/>
                  <w:kern w:val="0"/>
                  <w:sz w:val="20"/>
                  <w:szCs w:val="20"/>
                  <w:u w:val="none"/>
                  <w:lang w:val="en-US" w:eastAsia="zh-CN" w:bidi="ar"/>
                </w:rPr>
                <w:t>58</w:t>
              </w:r>
            </w:ins>
            <w:del w:id="7273" w:author="Administrator" w:date="2024-08-08T09:09:19Z">
              <w:r>
                <w:rPr>
                  <w:rFonts w:hint="eastAsia" w:ascii="宋体" w:hAnsi="宋体" w:eastAsia="宋体" w:cs="宋体"/>
                  <w:i w:val="0"/>
                  <w:iCs w:val="0"/>
                  <w:color w:val="000000"/>
                  <w:kern w:val="0"/>
                  <w:sz w:val="20"/>
                  <w:szCs w:val="20"/>
                  <w:u w:val="none"/>
                  <w:lang w:val="en-US" w:eastAsia="zh-CN" w:bidi="ar"/>
                </w:rPr>
                <w:delText>4,025</w:delText>
              </w:r>
            </w:del>
          </w:p>
        </w:tc>
      </w:tr>
      <w:tr w14:paraId="7A862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74"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74"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75"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7322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76" w:author="Administrator" w:date="2024-08-08T09:09:19Z">
              <w:r>
                <w:rPr>
                  <w:rFonts w:hint="eastAsia" w:ascii="宋体" w:hAnsi="宋体" w:eastAsia="宋体" w:cs="宋体"/>
                  <w:i w:val="0"/>
                  <w:color w:val="000000"/>
                  <w:kern w:val="0"/>
                  <w:sz w:val="20"/>
                  <w:szCs w:val="20"/>
                  <w:u w:val="none"/>
                  <w:lang w:val="en-US" w:eastAsia="zh-CN" w:bidi="ar"/>
                </w:rPr>
                <w:t>2082102</w:t>
              </w:r>
            </w:ins>
            <w:del w:id="7277" w:author="Administrator" w:date="2024-08-08T09:09:19Z">
              <w:r>
                <w:rPr>
                  <w:rFonts w:hint="eastAsia" w:ascii="宋体" w:hAnsi="宋体" w:eastAsia="宋体" w:cs="宋体"/>
                  <w:i w:val="0"/>
                  <w:iCs w:val="0"/>
                  <w:color w:val="000000"/>
                  <w:kern w:val="0"/>
                  <w:sz w:val="20"/>
                  <w:szCs w:val="20"/>
                  <w:u w:val="none"/>
                  <w:lang w:val="en-US" w:eastAsia="zh-CN" w:bidi="ar"/>
                </w:rPr>
                <w:delText>20824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78"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BA01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79" w:author="Administrator" w:date="2024-08-08T09:09:19Z">
              <w:r>
                <w:rPr>
                  <w:rFonts w:hint="eastAsia" w:ascii="宋体" w:hAnsi="宋体" w:eastAsia="宋体" w:cs="宋体"/>
                  <w:i w:val="0"/>
                  <w:color w:val="000000"/>
                  <w:kern w:val="0"/>
                  <w:sz w:val="20"/>
                  <w:szCs w:val="20"/>
                  <w:u w:val="none"/>
                  <w:lang w:val="en-US" w:eastAsia="zh-CN" w:bidi="ar"/>
                </w:rPr>
                <w:t xml:space="preserve">    农村特困人员救助供养支出</w:t>
              </w:r>
            </w:ins>
            <w:del w:id="7280"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补充道路交通事故社会救助基金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81"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831A20">
            <w:pPr>
              <w:widowControl/>
              <w:jc w:val="right"/>
              <w:textAlignment w:val="center"/>
              <w:rPr>
                <w:rFonts w:hint="eastAsia" w:ascii="宋体" w:hAnsi="宋体" w:eastAsia="宋体" w:cs="宋体"/>
                <w:i w:val="0"/>
                <w:iCs w:val="0"/>
                <w:color w:val="000000"/>
                <w:sz w:val="20"/>
                <w:szCs w:val="20"/>
                <w:u w:val="none"/>
              </w:rPr>
              <w:pPrChange w:id="7282" w:author="Administrator" w:date="2024-08-08T09:09:19Z">
                <w:pPr>
                  <w:jc w:val="right"/>
                </w:pPr>
              </w:pPrChange>
            </w:pPr>
            <w:ins w:id="7283" w:author="Administrator" w:date="2024-08-08T09:09:19Z">
              <w:r>
                <w:rPr>
                  <w:rFonts w:hint="eastAsia" w:ascii="宋体" w:hAnsi="宋体" w:eastAsia="宋体" w:cs="宋体"/>
                  <w:i w:val="0"/>
                  <w:color w:val="000000"/>
                  <w:kern w:val="0"/>
                  <w:sz w:val="20"/>
                  <w:szCs w:val="20"/>
                  <w:u w:val="none"/>
                  <w:lang w:val="en-US" w:eastAsia="zh-CN" w:bidi="ar"/>
                </w:rPr>
                <w:t>3,241</w:t>
              </w:r>
            </w:ins>
          </w:p>
        </w:tc>
      </w:tr>
      <w:tr w14:paraId="080F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84"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84"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85"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4D20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86" w:author="Administrator" w:date="2024-08-08T09:09:19Z">
              <w:r>
                <w:rPr>
                  <w:rFonts w:hint="eastAsia" w:ascii="宋体" w:hAnsi="宋体" w:eastAsia="宋体" w:cs="宋体"/>
                  <w:i w:val="0"/>
                  <w:color w:val="000000"/>
                  <w:kern w:val="0"/>
                  <w:sz w:val="20"/>
                  <w:szCs w:val="20"/>
                  <w:u w:val="none"/>
                  <w:lang w:val="en-US" w:eastAsia="zh-CN" w:bidi="ar"/>
                </w:rPr>
                <w:t>20824</w:t>
              </w:r>
            </w:ins>
            <w:del w:id="7287" w:author="Administrator" w:date="2024-08-08T09:09:19Z">
              <w:r>
                <w:rPr>
                  <w:rFonts w:hint="eastAsia" w:ascii="宋体" w:hAnsi="宋体" w:eastAsia="宋体" w:cs="宋体"/>
                  <w:i w:val="0"/>
                  <w:iCs w:val="0"/>
                  <w:color w:val="000000"/>
                  <w:kern w:val="0"/>
                  <w:sz w:val="20"/>
                  <w:szCs w:val="20"/>
                  <w:u w:val="none"/>
                  <w:lang w:val="en-US" w:eastAsia="zh-CN" w:bidi="ar"/>
                </w:rPr>
                <w:delText>2082401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88"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8898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89" w:author="Administrator" w:date="2024-08-08T09:09:19Z">
              <w:r>
                <w:rPr>
                  <w:rFonts w:hint="eastAsia" w:ascii="宋体" w:hAnsi="宋体" w:eastAsia="宋体" w:cs="宋体"/>
                  <w:i w:val="0"/>
                  <w:color w:val="000000"/>
                  <w:kern w:val="0"/>
                  <w:sz w:val="20"/>
                  <w:szCs w:val="20"/>
                  <w:u w:val="none"/>
                  <w:lang w:val="en-US" w:eastAsia="zh-CN" w:bidi="ar"/>
                </w:rPr>
                <w:t xml:space="preserve">  补充道路交通事故社会救助基金</w:t>
              </w:r>
            </w:ins>
            <w:del w:id="7290"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交强险增值税补助基金支出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91"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32985E">
            <w:pPr>
              <w:jc w:val="right"/>
              <w:rPr>
                <w:rFonts w:hint="eastAsia" w:ascii="宋体" w:hAnsi="宋体" w:eastAsia="宋体" w:cs="宋体"/>
                <w:i w:val="0"/>
                <w:iCs w:val="0"/>
                <w:color w:val="000000"/>
                <w:sz w:val="20"/>
                <w:szCs w:val="20"/>
                <w:u w:val="none"/>
              </w:rPr>
            </w:pPr>
          </w:p>
        </w:tc>
      </w:tr>
      <w:tr w14:paraId="7075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292"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292"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93"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517C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94" w:author="Administrator" w:date="2024-08-08T09:09:19Z">
              <w:r>
                <w:rPr>
                  <w:rFonts w:hint="eastAsia" w:ascii="宋体" w:hAnsi="宋体" w:eastAsia="宋体" w:cs="宋体"/>
                  <w:i w:val="0"/>
                  <w:color w:val="000000"/>
                  <w:kern w:val="0"/>
                  <w:sz w:val="20"/>
                  <w:szCs w:val="20"/>
                  <w:u w:val="none"/>
                  <w:lang w:val="en-US" w:eastAsia="zh-CN" w:bidi="ar"/>
                </w:rPr>
                <w:t>2082401</w:t>
              </w:r>
            </w:ins>
            <w:del w:id="7295" w:author="Administrator" w:date="2024-08-08T09:09:19Z">
              <w:r>
                <w:rPr>
                  <w:rFonts w:hint="eastAsia" w:ascii="宋体" w:hAnsi="宋体" w:eastAsia="宋体" w:cs="宋体"/>
                  <w:i w:val="0"/>
                  <w:iCs w:val="0"/>
                  <w:color w:val="000000"/>
                  <w:kern w:val="0"/>
                  <w:sz w:val="20"/>
                  <w:szCs w:val="20"/>
                  <w:u w:val="none"/>
                  <w:lang w:val="en-US" w:eastAsia="zh-CN" w:bidi="ar"/>
                </w:rPr>
                <w:delText>2082402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96"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A1D6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297" w:author="Administrator" w:date="2024-08-08T09:09:19Z">
              <w:r>
                <w:rPr>
                  <w:rFonts w:hint="eastAsia" w:ascii="宋体" w:hAnsi="宋体" w:eastAsia="宋体" w:cs="宋体"/>
                  <w:i w:val="0"/>
                  <w:color w:val="000000"/>
                  <w:kern w:val="0"/>
                  <w:sz w:val="20"/>
                  <w:szCs w:val="20"/>
                  <w:u w:val="none"/>
                  <w:lang w:val="en-US" w:eastAsia="zh-CN" w:bidi="ar"/>
                </w:rPr>
                <w:t xml:space="preserve">    交强险增值税补助基金支出</w:t>
              </w:r>
            </w:ins>
            <w:del w:id="7298"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交强险罚款收入补助基金支出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299"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D34BF0">
            <w:pPr>
              <w:jc w:val="right"/>
              <w:rPr>
                <w:rFonts w:hint="eastAsia" w:ascii="宋体" w:hAnsi="宋体" w:eastAsia="宋体" w:cs="宋体"/>
                <w:i w:val="0"/>
                <w:iCs w:val="0"/>
                <w:color w:val="000000"/>
                <w:sz w:val="20"/>
                <w:szCs w:val="20"/>
                <w:u w:val="none"/>
              </w:rPr>
            </w:pPr>
          </w:p>
        </w:tc>
      </w:tr>
      <w:tr w14:paraId="32C0E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00"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00"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01"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8B0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02" w:author="Administrator" w:date="2024-08-08T09:09:19Z">
              <w:r>
                <w:rPr>
                  <w:rFonts w:hint="eastAsia" w:ascii="宋体" w:hAnsi="宋体" w:eastAsia="宋体" w:cs="宋体"/>
                  <w:i w:val="0"/>
                  <w:color w:val="000000"/>
                  <w:kern w:val="0"/>
                  <w:sz w:val="20"/>
                  <w:szCs w:val="20"/>
                  <w:u w:val="none"/>
                  <w:lang w:val="en-US" w:eastAsia="zh-CN" w:bidi="ar"/>
                </w:rPr>
                <w:t>2082402</w:t>
              </w:r>
            </w:ins>
            <w:del w:id="7303" w:author="Administrator" w:date="2024-08-08T09:09:19Z">
              <w:r>
                <w:rPr>
                  <w:rFonts w:hint="eastAsia" w:ascii="宋体" w:hAnsi="宋体" w:eastAsia="宋体" w:cs="宋体"/>
                  <w:i w:val="0"/>
                  <w:iCs w:val="0"/>
                  <w:color w:val="000000"/>
                  <w:kern w:val="0"/>
                  <w:sz w:val="20"/>
                  <w:szCs w:val="20"/>
                  <w:u w:val="none"/>
                  <w:lang w:val="en-US" w:eastAsia="zh-CN" w:bidi="ar"/>
                </w:rPr>
                <w:delText>20825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04"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95D1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05" w:author="Administrator" w:date="2024-08-08T09:09:19Z">
              <w:r>
                <w:rPr>
                  <w:rFonts w:hint="eastAsia" w:ascii="宋体" w:hAnsi="宋体" w:eastAsia="宋体" w:cs="宋体"/>
                  <w:i w:val="0"/>
                  <w:color w:val="000000"/>
                  <w:kern w:val="0"/>
                  <w:sz w:val="20"/>
                  <w:szCs w:val="20"/>
                  <w:u w:val="none"/>
                  <w:lang w:val="en-US" w:eastAsia="zh-CN" w:bidi="ar"/>
                </w:rPr>
                <w:t xml:space="preserve">    交强险罚款收入补助基金支出</w:t>
              </w:r>
            </w:ins>
            <w:del w:id="7306"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其他生活救助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07"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70DA1D">
            <w:pPr>
              <w:jc w:val="right"/>
              <w:rPr>
                <w:rFonts w:hint="eastAsia" w:ascii="宋体" w:hAnsi="宋体" w:eastAsia="宋体" w:cs="宋体"/>
                <w:i w:val="0"/>
                <w:iCs w:val="0"/>
                <w:color w:val="000000"/>
                <w:sz w:val="20"/>
                <w:szCs w:val="20"/>
                <w:u w:val="none"/>
              </w:rPr>
            </w:pPr>
          </w:p>
        </w:tc>
      </w:tr>
      <w:tr w14:paraId="7A6F9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08"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08"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09"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D695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10" w:author="Administrator" w:date="2024-08-08T09:09:19Z">
              <w:r>
                <w:rPr>
                  <w:rFonts w:hint="eastAsia" w:ascii="宋体" w:hAnsi="宋体" w:eastAsia="宋体" w:cs="宋体"/>
                  <w:i w:val="0"/>
                  <w:color w:val="000000"/>
                  <w:kern w:val="0"/>
                  <w:sz w:val="20"/>
                  <w:szCs w:val="20"/>
                  <w:u w:val="none"/>
                  <w:lang w:val="en-US" w:eastAsia="zh-CN" w:bidi="ar"/>
                </w:rPr>
                <w:t>20825</w:t>
              </w:r>
            </w:ins>
            <w:del w:id="7311" w:author="Administrator" w:date="2024-08-08T09:09:19Z">
              <w:r>
                <w:rPr>
                  <w:rFonts w:hint="eastAsia" w:ascii="宋体" w:hAnsi="宋体" w:eastAsia="宋体" w:cs="宋体"/>
                  <w:i w:val="0"/>
                  <w:iCs w:val="0"/>
                  <w:color w:val="000000"/>
                  <w:kern w:val="0"/>
                  <w:sz w:val="20"/>
                  <w:szCs w:val="20"/>
                  <w:u w:val="none"/>
                  <w:lang w:val="en-US" w:eastAsia="zh-CN" w:bidi="ar"/>
                </w:rPr>
                <w:delText>2082501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12"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EF0A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13" w:author="Administrator" w:date="2024-08-08T09:09:19Z">
              <w:r>
                <w:rPr>
                  <w:rFonts w:hint="eastAsia" w:ascii="宋体" w:hAnsi="宋体" w:eastAsia="宋体" w:cs="宋体"/>
                  <w:i w:val="0"/>
                  <w:color w:val="000000"/>
                  <w:kern w:val="0"/>
                  <w:sz w:val="20"/>
                  <w:szCs w:val="20"/>
                  <w:u w:val="none"/>
                  <w:lang w:val="en-US" w:eastAsia="zh-CN" w:bidi="ar"/>
                </w:rPr>
                <w:t xml:space="preserve">  其他生活救助</w:t>
              </w:r>
            </w:ins>
            <w:del w:id="7314"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其他城市生活救助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15"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69BF24">
            <w:pPr>
              <w:widowControl/>
              <w:jc w:val="right"/>
              <w:textAlignment w:val="center"/>
              <w:rPr>
                <w:rFonts w:hint="eastAsia" w:ascii="宋体" w:hAnsi="宋体" w:eastAsia="宋体" w:cs="宋体"/>
                <w:i w:val="0"/>
                <w:iCs w:val="0"/>
                <w:color w:val="000000"/>
                <w:sz w:val="20"/>
                <w:szCs w:val="20"/>
                <w:u w:val="none"/>
              </w:rPr>
              <w:pPrChange w:id="7316" w:author="Administrator" w:date="2024-08-08T09:09:19Z">
                <w:pPr>
                  <w:jc w:val="right"/>
                </w:pPr>
              </w:pPrChange>
            </w:pPr>
            <w:ins w:id="7317" w:author="Administrator" w:date="2024-08-08T09:09:19Z">
              <w:r>
                <w:rPr>
                  <w:rFonts w:hint="eastAsia" w:ascii="宋体" w:hAnsi="宋体" w:eastAsia="宋体" w:cs="宋体"/>
                  <w:i w:val="0"/>
                  <w:color w:val="000000"/>
                  <w:kern w:val="0"/>
                  <w:sz w:val="20"/>
                  <w:szCs w:val="20"/>
                  <w:u w:val="none"/>
                  <w:lang w:val="en-US" w:eastAsia="zh-CN" w:bidi="ar"/>
                </w:rPr>
                <w:t>984</w:t>
              </w:r>
            </w:ins>
          </w:p>
        </w:tc>
      </w:tr>
      <w:tr w14:paraId="277CD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18"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18"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19"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495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20" w:author="Administrator" w:date="2024-08-08T09:09:19Z">
              <w:r>
                <w:rPr>
                  <w:rFonts w:hint="eastAsia" w:ascii="宋体" w:hAnsi="宋体" w:eastAsia="宋体" w:cs="宋体"/>
                  <w:i w:val="0"/>
                  <w:color w:val="000000"/>
                  <w:kern w:val="0"/>
                  <w:sz w:val="20"/>
                  <w:szCs w:val="20"/>
                  <w:u w:val="none"/>
                  <w:lang w:val="en-US" w:eastAsia="zh-CN" w:bidi="ar"/>
                </w:rPr>
                <w:t>2082501</w:t>
              </w:r>
            </w:ins>
            <w:del w:id="7321" w:author="Administrator" w:date="2024-08-08T09:09:19Z">
              <w:r>
                <w:rPr>
                  <w:rFonts w:hint="eastAsia" w:ascii="宋体" w:hAnsi="宋体" w:eastAsia="宋体" w:cs="宋体"/>
                  <w:i w:val="0"/>
                  <w:iCs w:val="0"/>
                  <w:color w:val="000000"/>
                  <w:kern w:val="0"/>
                  <w:sz w:val="20"/>
                  <w:szCs w:val="20"/>
                  <w:u w:val="none"/>
                  <w:lang w:val="en-US" w:eastAsia="zh-CN" w:bidi="ar"/>
                </w:rPr>
                <w:delText>2082502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22"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11A1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23" w:author="Administrator" w:date="2024-08-08T09:09:19Z">
              <w:r>
                <w:rPr>
                  <w:rFonts w:hint="eastAsia" w:ascii="宋体" w:hAnsi="宋体" w:eastAsia="宋体" w:cs="宋体"/>
                  <w:i w:val="0"/>
                  <w:color w:val="000000"/>
                  <w:kern w:val="0"/>
                  <w:sz w:val="20"/>
                  <w:szCs w:val="20"/>
                  <w:u w:val="none"/>
                  <w:lang w:val="en-US" w:eastAsia="zh-CN" w:bidi="ar"/>
                </w:rPr>
                <w:t xml:space="preserve">    其他城市生活救助</w:t>
              </w:r>
            </w:ins>
            <w:del w:id="7324"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其他农村生活救助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25"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6D5746">
            <w:pPr>
              <w:widowControl/>
              <w:jc w:val="right"/>
              <w:textAlignment w:val="center"/>
              <w:rPr>
                <w:rFonts w:hint="eastAsia" w:ascii="宋体" w:hAnsi="宋体" w:eastAsia="宋体" w:cs="宋体"/>
                <w:i w:val="0"/>
                <w:iCs w:val="0"/>
                <w:color w:val="000000"/>
                <w:sz w:val="20"/>
                <w:szCs w:val="20"/>
                <w:u w:val="none"/>
              </w:rPr>
              <w:pPrChange w:id="7326" w:author="Administrator" w:date="2024-08-08T09:09:19Z">
                <w:pPr>
                  <w:jc w:val="right"/>
                </w:pPr>
              </w:pPrChange>
            </w:pPr>
            <w:ins w:id="7327" w:author="Administrator" w:date="2024-08-08T09:09:19Z">
              <w:r>
                <w:rPr>
                  <w:rFonts w:hint="eastAsia" w:ascii="宋体" w:hAnsi="宋体" w:eastAsia="宋体" w:cs="宋体"/>
                  <w:i w:val="0"/>
                  <w:color w:val="000000"/>
                  <w:kern w:val="0"/>
                  <w:sz w:val="20"/>
                  <w:szCs w:val="20"/>
                  <w:u w:val="none"/>
                  <w:lang w:val="en-US" w:eastAsia="zh-CN" w:bidi="ar"/>
                </w:rPr>
                <w:t>448</w:t>
              </w:r>
            </w:ins>
          </w:p>
        </w:tc>
      </w:tr>
      <w:tr w14:paraId="17875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28"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28" w:author="Administrator" w:date="2024-08-08T09:09:1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29"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BF63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30" w:author="Administrator" w:date="2024-08-08T09:09:19Z">
              <w:r>
                <w:rPr>
                  <w:rFonts w:hint="eastAsia" w:ascii="宋体" w:hAnsi="宋体" w:eastAsia="宋体" w:cs="宋体"/>
                  <w:i w:val="0"/>
                  <w:color w:val="000000"/>
                  <w:kern w:val="0"/>
                  <w:sz w:val="20"/>
                  <w:szCs w:val="20"/>
                  <w:u w:val="none"/>
                  <w:lang w:val="en-US" w:eastAsia="zh-CN" w:bidi="ar"/>
                </w:rPr>
                <w:t>2082502</w:t>
              </w:r>
            </w:ins>
            <w:del w:id="7331" w:author="Administrator" w:date="2024-08-08T09:09:19Z">
              <w:r>
                <w:rPr>
                  <w:rFonts w:hint="eastAsia" w:ascii="宋体" w:hAnsi="宋体" w:eastAsia="宋体" w:cs="宋体"/>
                  <w:i w:val="0"/>
                  <w:iCs w:val="0"/>
                  <w:color w:val="000000"/>
                  <w:kern w:val="0"/>
                  <w:sz w:val="20"/>
                  <w:szCs w:val="20"/>
                  <w:u w:val="none"/>
                  <w:lang w:val="en-US" w:eastAsia="zh-CN" w:bidi="ar"/>
                </w:rPr>
                <w:delText>20826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32"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6671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33" w:author="Administrator" w:date="2024-08-08T09:09:19Z">
              <w:r>
                <w:rPr>
                  <w:rFonts w:hint="eastAsia" w:ascii="宋体" w:hAnsi="宋体" w:eastAsia="宋体" w:cs="宋体"/>
                  <w:i w:val="0"/>
                  <w:color w:val="000000"/>
                  <w:kern w:val="0"/>
                  <w:sz w:val="20"/>
                  <w:szCs w:val="20"/>
                  <w:u w:val="none"/>
                  <w:lang w:val="en-US" w:eastAsia="zh-CN" w:bidi="ar"/>
                </w:rPr>
                <w:t xml:space="preserve">    其他农村生活救助</w:t>
              </w:r>
            </w:ins>
            <w:del w:id="7334"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财政对基本养老保险基金的补助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35"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E1DC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336" w:author="Administrator" w:date="2024-08-08T09:09:19Z">
              <w:r>
                <w:rPr>
                  <w:rFonts w:hint="eastAsia" w:ascii="宋体" w:hAnsi="宋体" w:eastAsia="宋体" w:cs="宋体"/>
                  <w:i w:val="0"/>
                  <w:color w:val="000000"/>
                  <w:kern w:val="0"/>
                  <w:sz w:val="20"/>
                  <w:szCs w:val="20"/>
                  <w:u w:val="none"/>
                  <w:lang w:val="en-US" w:eastAsia="zh-CN" w:bidi="ar"/>
                </w:rPr>
                <w:t>536</w:t>
              </w:r>
            </w:ins>
            <w:del w:id="7337" w:author="Administrator" w:date="2024-08-08T09:09:19Z">
              <w:r>
                <w:rPr>
                  <w:rFonts w:hint="eastAsia" w:ascii="宋体" w:hAnsi="宋体" w:eastAsia="宋体" w:cs="宋体"/>
                  <w:i w:val="0"/>
                  <w:iCs w:val="0"/>
                  <w:color w:val="000000"/>
                  <w:kern w:val="0"/>
                  <w:sz w:val="20"/>
                  <w:szCs w:val="20"/>
                  <w:u w:val="none"/>
                  <w:lang w:val="en-US" w:eastAsia="zh-CN" w:bidi="ar"/>
                </w:rPr>
                <w:delText>14,868</w:delText>
              </w:r>
            </w:del>
          </w:p>
        </w:tc>
      </w:tr>
      <w:tr w14:paraId="6DCA4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38"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69" w:hRule="exact"/>
          <w:trPrChange w:id="7338" w:author="Administrator" w:date="2024-08-08T09:09:19Z">
            <w:trPr>
              <w:trHeight w:val="369" w:hRule="exac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39"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8E5E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40" w:author="Administrator" w:date="2024-08-08T09:09:19Z">
              <w:r>
                <w:rPr>
                  <w:rFonts w:hint="eastAsia" w:ascii="宋体" w:hAnsi="宋体" w:eastAsia="宋体" w:cs="宋体"/>
                  <w:i w:val="0"/>
                  <w:color w:val="000000"/>
                  <w:kern w:val="0"/>
                  <w:sz w:val="20"/>
                  <w:szCs w:val="20"/>
                  <w:u w:val="none"/>
                  <w:lang w:val="en-US" w:eastAsia="zh-CN" w:bidi="ar"/>
                </w:rPr>
                <w:t>20826</w:t>
              </w:r>
            </w:ins>
            <w:del w:id="7341" w:author="Administrator" w:date="2024-08-08T09:09:19Z">
              <w:r>
                <w:rPr>
                  <w:rFonts w:hint="eastAsia" w:ascii="宋体" w:hAnsi="宋体" w:eastAsia="宋体" w:cs="宋体"/>
                  <w:i w:val="0"/>
                  <w:iCs w:val="0"/>
                  <w:color w:val="000000"/>
                  <w:kern w:val="0"/>
                  <w:sz w:val="20"/>
                  <w:szCs w:val="20"/>
                  <w:u w:val="none"/>
                  <w:lang w:val="en-US" w:eastAsia="zh-CN" w:bidi="ar"/>
                </w:rPr>
                <w:delText>2082601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42"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0A8D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43" w:author="Administrator" w:date="2024-08-08T09:09:19Z">
              <w:r>
                <w:rPr>
                  <w:rFonts w:hint="eastAsia" w:ascii="宋体" w:hAnsi="宋体" w:eastAsia="宋体" w:cs="宋体"/>
                  <w:i w:val="0"/>
                  <w:color w:val="000000"/>
                  <w:kern w:val="0"/>
                  <w:sz w:val="20"/>
                  <w:szCs w:val="20"/>
                  <w:u w:val="none"/>
                  <w:lang w:val="en-US" w:eastAsia="zh-CN" w:bidi="ar"/>
                </w:rPr>
                <w:t xml:space="preserve">  财政对基本养老保险基金的补助</w:t>
              </w:r>
            </w:ins>
            <w:del w:id="7344"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财政对企业职工基本养老保险基金的补助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45"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A0B392">
            <w:pPr>
              <w:widowControl/>
              <w:jc w:val="right"/>
              <w:textAlignment w:val="center"/>
              <w:rPr>
                <w:rFonts w:hint="eastAsia" w:ascii="宋体" w:hAnsi="宋体" w:eastAsia="宋体" w:cs="宋体"/>
                <w:i w:val="0"/>
                <w:iCs w:val="0"/>
                <w:color w:val="000000"/>
                <w:sz w:val="20"/>
                <w:szCs w:val="20"/>
                <w:u w:val="none"/>
              </w:rPr>
              <w:pPrChange w:id="7346" w:author="Administrator" w:date="2024-08-08T09:09:19Z">
                <w:pPr>
                  <w:jc w:val="right"/>
                </w:pPr>
              </w:pPrChange>
            </w:pPr>
            <w:ins w:id="7347" w:author="Administrator" w:date="2024-08-08T09:09:19Z">
              <w:r>
                <w:rPr>
                  <w:rFonts w:hint="eastAsia" w:ascii="宋体" w:hAnsi="宋体" w:eastAsia="宋体" w:cs="宋体"/>
                  <w:i w:val="0"/>
                  <w:color w:val="000000"/>
                  <w:kern w:val="0"/>
                  <w:sz w:val="20"/>
                  <w:szCs w:val="20"/>
                  <w:u w:val="none"/>
                  <w:lang w:val="en-US" w:eastAsia="zh-CN" w:bidi="ar"/>
                </w:rPr>
                <w:t>13,004</w:t>
              </w:r>
            </w:ins>
          </w:p>
        </w:tc>
      </w:tr>
      <w:tr w14:paraId="11DA3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48" w:author="Administrator" w:date="2024-08-08T09:09:1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69" w:hRule="exact"/>
          <w:trPrChange w:id="7348" w:author="Administrator" w:date="2024-08-08T09:09:19Z">
            <w:trPr>
              <w:trHeight w:val="369" w:hRule="exac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49" w:author="Administrator" w:date="2024-08-08T09:09:1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E057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50" w:author="Administrator" w:date="2024-08-08T09:09:19Z">
              <w:r>
                <w:rPr>
                  <w:rFonts w:hint="eastAsia" w:ascii="宋体" w:hAnsi="宋体" w:eastAsia="宋体" w:cs="宋体"/>
                  <w:i w:val="0"/>
                  <w:color w:val="000000"/>
                  <w:kern w:val="0"/>
                  <w:sz w:val="20"/>
                  <w:szCs w:val="20"/>
                  <w:u w:val="none"/>
                  <w:lang w:val="en-US" w:eastAsia="zh-CN" w:bidi="ar"/>
                </w:rPr>
                <w:t>2082601</w:t>
              </w:r>
            </w:ins>
            <w:del w:id="7351" w:author="Administrator" w:date="2024-08-08T09:09:19Z">
              <w:r>
                <w:rPr>
                  <w:rFonts w:hint="eastAsia" w:ascii="宋体" w:hAnsi="宋体" w:eastAsia="宋体" w:cs="宋体"/>
                  <w:i w:val="0"/>
                  <w:iCs w:val="0"/>
                  <w:color w:val="000000"/>
                  <w:kern w:val="0"/>
                  <w:sz w:val="20"/>
                  <w:szCs w:val="20"/>
                  <w:u w:val="none"/>
                  <w:lang w:val="en-US" w:eastAsia="zh-CN" w:bidi="ar"/>
                </w:rPr>
                <w:delText>2082602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52" w:author="Administrator" w:date="2024-08-08T09:09:1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636A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53" w:author="Administrator" w:date="2024-08-08T09:09:19Z">
              <w:r>
                <w:rPr>
                  <w:rFonts w:hint="eastAsia" w:ascii="宋体" w:hAnsi="宋体" w:eastAsia="宋体" w:cs="宋体"/>
                  <w:i w:val="0"/>
                  <w:color w:val="000000"/>
                  <w:kern w:val="0"/>
                  <w:sz w:val="20"/>
                  <w:szCs w:val="20"/>
                  <w:u w:val="none"/>
                  <w:lang w:val="en-US" w:eastAsia="zh-CN" w:bidi="ar"/>
                </w:rPr>
                <w:t xml:space="preserve">    财政对企业职工基本养老保险基金的补助</w:t>
              </w:r>
            </w:ins>
            <w:del w:id="7354"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财政对城乡居民基本养老保险基金的补助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55" w:author="Administrator" w:date="2024-08-08T09:09:1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88C5D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356" w:author="Administrator" w:date="2024-08-08T09:09:19Z">
                <w:pPr>
                  <w:keepNext w:val="0"/>
                  <w:keepLines w:val="0"/>
                  <w:widowControl/>
                  <w:suppressLineNumbers w:val="0"/>
                  <w:jc w:val="right"/>
                  <w:textAlignment w:val="center"/>
                </w:pPr>
              </w:pPrChange>
            </w:pPr>
            <w:del w:id="7357" w:author="Administrator" w:date="2024-08-08T09:09:19Z">
              <w:r>
                <w:rPr>
                  <w:rFonts w:hint="eastAsia" w:ascii="宋体" w:hAnsi="宋体" w:eastAsia="宋体" w:cs="宋体"/>
                  <w:i w:val="0"/>
                  <w:iCs w:val="0"/>
                  <w:color w:val="000000"/>
                  <w:kern w:val="0"/>
                  <w:sz w:val="20"/>
                  <w:szCs w:val="20"/>
                  <w:u w:val="none"/>
                  <w:lang w:val="en-US" w:eastAsia="zh-CN" w:bidi="ar"/>
                </w:rPr>
                <w:delText>14,868</w:delText>
              </w:r>
            </w:del>
          </w:p>
        </w:tc>
      </w:tr>
      <w:tr w14:paraId="7FE50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58"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58"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59"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A9FF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60" w:author="Administrator" w:date="2024-08-08T09:09:19Z">
              <w:r>
                <w:rPr>
                  <w:rFonts w:hint="eastAsia" w:ascii="宋体" w:hAnsi="宋体" w:eastAsia="宋体" w:cs="宋体"/>
                  <w:i w:val="0"/>
                  <w:color w:val="000000"/>
                  <w:kern w:val="0"/>
                  <w:sz w:val="20"/>
                  <w:szCs w:val="20"/>
                  <w:u w:val="none"/>
                  <w:lang w:val="en-US" w:eastAsia="zh-CN" w:bidi="ar"/>
                </w:rPr>
                <w:t>2082602</w:t>
              </w:r>
            </w:ins>
            <w:del w:id="7361" w:author="Administrator" w:date="2024-08-08T09:09:19Z">
              <w:r>
                <w:rPr>
                  <w:rFonts w:hint="eastAsia" w:ascii="宋体" w:hAnsi="宋体" w:eastAsia="宋体" w:cs="宋体"/>
                  <w:i w:val="0"/>
                  <w:iCs w:val="0"/>
                  <w:color w:val="000000"/>
                  <w:kern w:val="0"/>
                  <w:sz w:val="20"/>
                  <w:szCs w:val="20"/>
                  <w:u w:val="none"/>
                  <w:lang w:val="en-US" w:eastAsia="zh-CN" w:bidi="ar"/>
                </w:rPr>
                <w:delText>2082699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62"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6F3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63" w:author="Administrator" w:date="2024-08-08T09:09:19Z">
              <w:r>
                <w:rPr>
                  <w:rFonts w:hint="eastAsia" w:ascii="宋体" w:hAnsi="宋体" w:eastAsia="宋体" w:cs="宋体"/>
                  <w:i w:val="0"/>
                  <w:color w:val="000000"/>
                  <w:kern w:val="0"/>
                  <w:sz w:val="20"/>
                  <w:szCs w:val="20"/>
                  <w:u w:val="none"/>
                  <w:lang w:val="en-US" w:eastAsia="zh-CN" w:bidi="ar"/>
                </w:rPr>
                <w:t xml:space="preserve">    财政对城乡居民基本养老保险基金的补助</w:t>
              </w:r>
            </w:ins>
            <w:del w:id="7364" w:author="Administrator" w:date="2024-08-08T09:09:19Z">
              <w:r>
                <w:rPr>
                  <w:rFonts w:hint="eastAsia" w:ascii="宋体" w:hAnsi="宋体" w:eastAsia="宋体" w:cs="宋体"/>
                  <w:i w:val="0"/>
                  <w:iCs w:val="0"/>
                  <w:color w:val="000000"/>
                  <w:kern w:val="0"/>
                  <w:sz w:val="20"/>
                  <w:szCs w:val="20"/>
                  <w:u w:val="none"/>
                  <w:lang w:val="en-US" w:eastAsia="zh-CN" w:bidi="ar"/>
                </w:rPr>
                <w:delText xml:space="preserve">    财政对其他基本养老保险基金的补助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65"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967EC0">
            <w:pPr>
              <w:widowControl/>
              <w:jc w:val="right"/>
              <w:textAlignment w:val="center"/>
              <w:rPr>
                <w:rFonts w:hint="eastAsia" w:ascii="宋体" w:hAnsi="宋体" w:eastAsia="宋体" w:cs="宋体"/>
                <w:i w:val="0"/>
                <w:iCs w:val="0"/>
                <w:color w:val="000000"/>
                <w:sz w:val="20"/>
                <w:szCs w:val="20"/>
                <w:u w:val="none"/>
              </w:rPr>
              <w:pPrChange w:id="7366" w:author="Administrator" w:date="2024-08-08T09:09:20Z">
                <w:pPr>
                  <w:jc w:val="right"/>
                </w:pPr>
              </w:pPrChange>
            </w:pPr>
            <w:ins w:id="7367" w:author="Administrator" w:date="2024-08-08T09:09:19Z">
              <w:r>
                <w:rPr>
                  <w:rFonts w:hint="eastAsia" w:ascii="宋体" w:hAnsi="宋体" w:eastAsia="宋体" w:cs="宋体"/>
                  <w:i w:val="0"/>
                  <w:color w:val="000000"/>
                  <w:kern w:val="0"/>
                  <w:sz w:val="20"/>
                  <w:szCs w:val="20"/>
                  <w:u w:val="none"/>
                  <w:lang w:val="en-US" w:eastAsia="zh-CN" w:bidi="ar"/>
                </w:rPr>
                <w:t>13,004</w:t>
              </w:r>
            </w:ins>
          </w:p>
        </w:tc>
      </w:tr>
      <w:tr w14:paraId="7E146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68"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68"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69"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0DAA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70" w:author="Administrator" w:date="2024-08-08T09:09:20Z">
              <w:r>
                <w:rPr>
                  <w:rFonts w:hint="eastAsia" w:ascii="宋体" w:hAnsi="宋体" w:eastAsia="宋体" w:cs="宋体"/>
                  <w:i w:val="0"/>
                  <w:color w:val="000000"/>
                  <w:kern w:val="0"/>
                  <w:sz w:val="20"/>
                  <w:szCs w:val="20"/>
                  <w:u w:val="none"/>
                  <w:lang w:val="en-US" w:eastAsia="zh-CN" w:bidi="ar"/>
                </w:rPr>
                <w:t>2082699</w:t>
              </w:r>
            </w:ins>
            <w:del w:id="7371" w:author="Administrator" w:date="2024-08-08T09:09:20Z">
              <w:r>
                <w:rPr>
                  <w:rFonts w:hint="eastAsia" w:ascii="宋体" w:hAnsi="宋体" w:eastAsia="宋体" w:cs="宋体"/>
                  <w:i w:val="0"/>
                  <w:iCs w:val="0"/>
                  <w:color w:val="000000"/>
                  <w:kern w:val="0"/>
                  <w:sz w:val="20"/>
                  <w:szCs w:val="20"/>
                  <w:u w:val="none"/>
                  <w:lang w:val="en-US" w:eastAsia="zh-CN" w:bidi="ar"/>
                </w:rPr>
                <w:delText>20827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72"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2DBD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73" w:author="Administrator" w:date="2024-08-08T09:09:20Z">
              <w:r>
                <w:rPr>
                  <w:rFonts w:hint="eastAsia" w:ascii="宋体" w:hAnsi="宋体" w:eastAsia="宋体" w:cs="宋体"/>
                  <w:i w:val="0"/>
                  <w:color w:val="000000"/>
                  <w:kern w:val="0"/>
                  <w:sz w:val="20"/>
                  <w:szCs w:val="20"/>
                  <w:u w:val="none"/>
                  <w:lang w:val="en-US" w:eastAsia="zh-CN" w:bidi="ar"/>
                </w:rPr>
                <w:t xml:space="preserve">    财政对其他基本养老保险基金的补助</w:t>
              </w:r>
            </w:ins>
            <w:del w:id="7374"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财政对其他社会保险基金的补助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75"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FAE1F8">
            <w:pPr>
              <w:jc w:val="right"/>
              <w:rPr>
                <w:rFonts w:hint="eastAsia" w:ascii="宋体" w:hAnsi="宋体" w:eastAsia="宋体" w:cs="宋体"/>
                <w:i w:val="0"/>
                <w:iCs w:val="0"/>
                <w:color w:val="000000"/>
                <w:sz w:val="20"/>
                <w:szCs w:val="20"/>
                <w:u w:val="none"/>
              </w:rPr>
            </w:pPr>
          </w:p>
        </w:tc>
      </w:tr>
      <w:tr w14:paraId="67000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76"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376"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77"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ECF5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78" w:author="Administrator" w:date="2024-08-08T09:09:20Z">
              <w:r>
                <w:rPr>
                  <w:rFonts w:hint="eastAsia" w:ascii="宋体" w:hAnsi="宋体" w:eastAsia="宋体" w:cs="宋体"/>
                  <w:i w:val="0"/>
                  <w:color w:val="000000"/>
                  <w:kern w:val="0"/>
                  <w:sz w:val="20"/>
                  <w:szCs w:val="20"/>
                  <w:u w:val="none"/>
                  <w:lang w:val="en-US" w:eastAsia="zh-CN" w:bidi="ar"/>
                </w:rPr>
                <w:t>20827</w:t>
              </w:r>
            </w:ins>
            <w:del w:id="7379" w:author="Administrator" w:date="2024-08-08T09:09:20Z">
              <w:r>
                <w:rPr>
                  <w:rFonts w:hint="eastAsia" w:ascii="宋体" w:hAnsi="宋体" w:eastAsia="宋体" w:cs="宋体"/>
                  <w:i w:val="0"/>
                  <w:iCs w:val="0"/>
                  <w:color w:val="000000"/>
                  <w:kern w:val="0"/>
                  <w:sz w:val="20"/>
                  <w:szCs w:val="20"/>
                  <w:u w:val="none"/>
                  <w:lang w:val="en-US" w:eastAsia="zh-CN" w:bidi="ar"/>
                </w:rPr>
                <w:delText>2082701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80"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0A70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81" w:author="Administrator" w:date="2024-08-08T09:09:20Z">
              <w:r>
                <w:rPr>
                  <w:rFonts w:hint="eastAsia" w:ascii="宋体" w:hAnsi="宋体" w:eastAsia="宋体" w:cs="宋体"/>
                  <w:i w:val="0"/>
                  <w:color w:val="000000"/>
                  <w:kern w:val="0"/>
                  <w:sz w:val="20"/>
                  <w:szCs w:val="20"/>
                  <w:u w:val="none"/>
                  <w:lang w:val="en-US" w:eastAsia="zh-CN" w:bidi="ar"/>
                </w:rPr>
                <w:t xml:space="preserve">  财政对其他社会保险基金的补助</w:t>
              </w:r>
            </w:ins>
            <w:del w:id="7382"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财政对失业保险基金的补助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83"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BFD974">
            <w:pPr>
              <w:jc w:val="right"/>
              <w:rPr>
                <w:rFonts w:hint="eastAsia" w:ascii="宋体" w:hAnsi="宋体" w:eastAsia="宋体" w:cs="宋体"/>
                <w:i w:val="0"/>
                <w:iCs w:val="0"/>
                <w:color w:val="000000"/>
                <w:sz w:val="20"/>
                <w:szCs w:val="20"/>
                <w:u w:val="none"/>
              </w:rPr>
            </w:pPr>
          </w:p>
        </w:tc>
      </w:tr>
      <w:tr w14:paraId="6C453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84"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84"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85"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AED7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86" w:author="Administrator" w:date="2024-08-08T09:09:20Z">
              <w:r>
                <w:rPr>
                  <w:rFonts w:hint="eastAsia" w:ascii="宋体" w:hAnsi="宋体" w:eastAsia="宋体" w:cs="宋体"/>
                  <w:i w:val="0"/>
                  <w:color w:val="000000"/>
                  <w:kern w:val="0"/>
                  <w:sz w:val="20"/>
                  <w:szCs w:val="20"/>
                  <w:u w:val="none"/>
                  <w:lang w:val="en-US" w:eastAsia="zh-CN" w:bidi="ar"/>
                </w:rPr>
                <w:t>2082701</w:t>
              </w:r>
            </w:ins>
            <w:del w:id="7387" w:author="Administrator" w:date="2024-08-08T09:09:20Z">
              <w:r>
                <w:rPr>
                  <w:rFonts w:hint="eastAsia" w:ascii="宋体" w:hAnsi="宋体" w:eastAsia="宋体" w:cs="宋体"/>
                  <w:i w:val="0"/>
                  <w:iCs w:val="0"/>
                  <w:color w:val="000000"/>
                  <w:kern w:val="0"/>
                  <w:sz w:val="20"/>
                  <w:szCs w:val="20"/>
                  <w:u w:val="none"/>
                  <w:lang w:val="en-US" w:eastAsia="zh-CN" w:bidi="ar"/>
                </w:rPr>
                <w:delText>2082702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88"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9455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89" w:author="Administrator" w:date="2024-08-08T09:09:20Z">
              <w:r>
                <w:rPr>
                  <w:rFonts w:hint="eastAsia" w:ascii="宋体" w:hAnsi="宋体" w:eastAsia="宋体" w:cs="宋体"/>
                  <w:i w:val="0"/>
                  <w:color w:val="000000"/>
                  <w:kern w:val="0"/>
                  <w:sz w:val="20"/>
                  <w:szCs w:val="20"/>
                  <w:u w:val="none"/>
                  <w:lang w:val="en-US" w:eastAsia="zh-CN" w:bidi="ar"/>
                </w:rPr>
                <w:t xml:space="preserve">    财政对失业保险基金的补助</w:t>
              </w:r>
            </w:ins>
            <w:del w:id="7390"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财政对工伤保险基金的补助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91"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2C5A1D">
            <w:pPr>
              <w:jc w:val="right"/>
              <w:rPr>
                <w:rFonts w:hint="eastAsia" w:ascii="宋体" w:hAnsi="宋体" w:eastAsia="宋体" w:cs="宋体"/>
                <w:i w:val="0"/>
                <w:iCs w:val="0"/>
                <w:color w:val="000000"/>
                <w:sz w:val="20"/>
                <w:szCs w:val="20"/>
                <w:u w:val="none"/>
              </w:rPr>
            </w:pPr>
          </w:p>
        </w:tc>
      </w:tr>
      <w:tr w14:paraId="50BEF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392"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392"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93"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24FE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94" w:author="Administrator" w:date="2024-08-08T09:09:20Z">
              <w:r>
                <w:rPr>
                  <w:rFonts w:hint="eastAsia" w:ascii="宋体" w:hAnsi="宋体" w:eastAsia="宋体" w:cs="宋体"/>
                  <w:i w:val="0"/>
                  <w:color w:val="000000"/>
                  <w:kern w:val="0"/>
                  <w:sz w:val="20"/>
                  <w:szCs w:val="20"/>
                  <w:u w:val="none"/>
                  <w:lang w:val="en-US" w:eastAsia="zh-CN" w:bidi="ar"/>
                </w:rPr>
                <w:t>2082702</w:t>
              </w:r>
            </w:ins>
            <w:del w:id="7395" w:author="Administrator" w:date="2024-08-08T09:09:20Z">
              <w:r>
                <w:rPr>
                  <w:rFonts w:hint="eastAsia" w:ascii="宋体" w:hAnsi="宋体" w:eastAsia="宋体" w:cs="宋体"/>
                  <w:i w:val="0"/>
                  <w:iCs w:val="0"/>
                  <w:color w:val="000000"/>
                  <w:kern w:val="0"/>
                  <w:sz w:val="20"/>
                  <w:szCs w:val="20"/>
                  <w:u w:val="none"/>
                  <w:lang w:val="en-US" w:eastAsia="zh-CN" w:bidi="ar"/>
                </w:rPr>
                <w:delText>2082799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96"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B2B0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397" w:author="Administrator" w:date="2024-08-08T09:09:20Z">
              <w:r>
                <w:rPr>
                  <w:rFonts w:hint="eastAsia" w:ascii="宋体" w:hAnsi="宋体" w:eastAsia="宋体" w:cs="宋体"/>
                  <w:i w:val="0"/>
                  <w:color w:val="000000"/>
                  <w:kern w:val="0"/>
                  <w:sz w:val="20"/>
                  <w:szCs w:val="20"/>
                  <w:u w:val="none"/>
                  <w:lang w:val="en-US" w:eastAsia="zh-CN" w:bidi="ar"/>
                </w:rPr>
                <w:t xml:space="preserve">    财政对工伤保险基金的补助</w:t>
              </w:r>
            </w:ins>
            <w:del w:id="7398"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其他财政对社会保险基金的补助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399"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14171">
            <w:pPr>
              <w:jc w:val="right"/>
              <w:rPr>
                <w:rFonts w:hint="eastAsia" w:ascii="宋体" w:hAnsi="宋体" w:eastAsia="宋体" w:cs="宋体"/>
                <w:i w:val="0"/>
                <w:iCs w:val="0"/>
                <w:color w:val="000000"/>
                <w:sz w:val="20"/>
                <w:szCs w:val="20"/>
                <w:u w:val="none"/>
              </w:rPr>
            </w:pPr>
          </w:p>
        </w:tc>
      </w:tr>
      <w:tr w14:paraId="7A71F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00"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400"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01"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528F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02" w:author="Administrator" w:date="2024-08-08T09:09:20Z">
              <w:r>
                <w:rPr>
                  <w:rFonts w:hint="eastAsia" w:ascii="宋体" w:hAnsi="宋体" w:eastAsia="宋体" w:cs="宋体"/>
                  <w:i w:val="0"/>
                  <w:color w:val="000000"/>
                  <w:kern w:val="0"/>
                  <w:sz w:val="20"/>
                  <w:szCs w:val="20"/>
                  <w:u w:val="none"/>
                  <w:lang w:val="en-US" w:eastAsia="zh-CN" w:bidi="ar"/>
                </w:rPr>
                <w:t>2082799</w:t>
              </w:r>
            </w:ins>
            <w:del w:id="7403" w:author="Administrator" w:date="2024-08-08T09:09:20Z">
              <w:r>
                <w:rPr>
                  <w:rFonts w:hint="eastAsia" w:ascii="宋体" w:hAnsi="宋体" w:eastAsia="宋体" w:cs="宋体"/>
                  <w:i w:val="0"/>
                  <w:iCs w:val="0"/>
                  <w:color w:val="000000"/>
                  <w:kern w:val="0"/>
                  <w:sz w:val="20"/>
                  <w:szCs w:val="20"/>
                  <w:u w:val="none"/>
                  <w:lang w:val="en-US" w:eastAsia="zh-CN" w:bidi="ar"/>
                </w:rPr>
                <w:delText>20828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04"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5BC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05" w:author="Administrator" w:date="2024-08-08T09:09:20Z">
              <w:r>
                <w:rPr>
                  <w:rFonts w:hint="eastAsia" w:ascii="宋体" w:hAnsi="宋体" w:eastAsia="宋体" w:cs="宋体"/>
                  <w:i w:val="0"/>
                  <w:color w:val="000000"/>
                  <w:kern w:val="0"/>
                  <w:sz w:val="20"/>
                  <w:szCs w:val="20"/>
                  <w:u w:val="none"/>
                  <w:lang w:val="en-US" w:eastAsia="zh-CN" w:bidi="ar"/>
                </w:rPr>
                <w:t xml:space="preserve">    其他财政对社会保险基金的补助</w:t>
              </w:r>
            </w:ins>
            <w:del w:id="7406"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退役军人管理事务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07"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0DF4F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408" w:author="Administrator" w:date="2024-08-08T09:09:20Z">
                <w:pPr>
                  <w:keepNext w:val="0"/>
                  <w:keepLines w:val="0"/>
                  <w:widowControl/>
                  <w:suppressLineNumbers w:val="0"/>
                  <w:jc w:val="right"/>
                  <w:textAlignment w:val="center"/>
                </w:pPr>
              </w:pPrChange>
            </w:pPr>
            <w:del w:id="7409" w:author="Administrator" w:date="2024-08-08T09:09:20Z">
              <w:r>
                <w:rPr>
                  <w:rFonts w:hint="eastAsia" w:ascii="宋体" w:hAnsi="宋体" w:eastAsia="宋体" w:cs="宋体"/>
                  <w:i w:val="0"/>
                  <w:iCs w:val="0"/>
                  <w:color w:val="000000"/>
                  <w:kern w:val="0"/>
                  <w:sz w:val="20"/>
                  <w:szCs w:val="20"/>
                  <w:u w:val="none"/>
                  <w:lang w:val="en-US" w:eastAsia="zh-CN" w:bidi="ar"/>
                </w:rPr>
                <w:delText>318</w:delText>
              </w:r>
            </w:del>
          </w:p>
        </w:tc>
      </w:tr>
      <w:tr w14:paraId="6C61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10"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410"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11"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5A80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12" w:author="Administrator" w:date="2024-08-08T09:09:20Z">
              <w:r>
                <w:rPr>
                  <w:rFonts w:hint="eastAsia" w:ascii="宋体" w:hAnsi="宋体" w:eastAsia="宋体" w:cs="宋体"/>
                  <w:i w:val="0"/>
                  <w:color w:val="000000"/>
                  <w:kern w:val="0"/>
                  <w:sz w:val="20"/>
                  <w:szCs w:val="20"/>
                  <w:u w:val="none"/>
                  <w:lang w:val="en-US" w:eastAsia="zh-CN" w:bidi="ar"/>
                </w:rPr>
                <w:t>20828</w:t>
              </w:r>
            </w:ins>
            <w:del w:id="7413" w:author="Administrator" w:date="2024-08-08T09:09:20Z">
              <w:r>
                <w:rPr>
                  <w:rFonts w:hint="eastAsia" w:ascii="宋体" w:hAnsi="宋体" w:eastAsia="宋体" w:cs="宋体"/>
                  <w:i w:val="0"/>
                  <w:iCs w:val="0"/>
                  <w:color w:val="000000"/>
                  <w:kern w:val="0"/>
                  <w:sz w:val="20"/>
                  <w:szCs w:val="20"/>
                  <w:u w:val="none"/>
                  <w:lang w:val="en-US" w:eastAsia="zh-CN" w:bidi="ar"/>
                </w:rPr>
                <w:delText>2082801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14"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64CE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15" w:author="Administrator" w:date="2024-08-08T09:09:20Z">
              <w:r>
                <w:rPr>
                  <w:rFonts w:hint="eastAsia" w:ascii="宋体" w:hAnsi="宋体" w:eastAsia="宋体" w:cs="宋体"/>
                  <w:i w:val="0"/>
                  <w:color w:val="000000"/>
                  <w:kern w:val="0"/>
                  <w:sz w:val="20"/>
                  <w:szCs w:val="20"/>
                  <w:u w:val="none"/>
                  <w:lang w:val="en-US" w:eastAsia="zh-CN" w:bidi="ar"/>
                </w:rPr>
                <w:t xml:space="preserve">  退役军人管理事务</w:t>
              </w:r>
            </w:ins>
            <w:del w:id="7416"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17"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4849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418" w:author="Administrator" w:date="2024-08-08T09:09:20Z">
              <w:r>
                <w:rPr>
                  <w:rFonts w:hint="eastAsia" w:ascii="宋体" w:hAnsi="宋体" w:eastAsia="宋体" w:cs="宋体"/>
                  <w:i w:val="0"/>
                  <w:color w:val="000000"/>
                  <w:kern w:val="0"/>
                  <w:sz w:val="20"/>
                  <w:szCs w:val="20"/>
                  <w:u w:val="none"/>
                  <w:lang w:val="en-US" w:eastAsia="zh-CN" w:bidi="ar"/>
                </w:rPr>
                <w:t>801</w:t>
              </w:r>
            </w:ins>
            <w:del w:id="7419" w:author="Administrator" w:date="2024-08-08T09:09:20Z">
              <w:r>
                <w:rPr>
                  <w:rFonts w:hint="eastAsia" w:ascii="宋体" w:hAnsi="宋体" w:eastAsia="宋体" w:cs="宋体"/>
                  <w:i w:val="0"/>
                  <w:iCs w:val="0"/>
                  <w:color w:val="000000"/>
                  <w:kern w:val="0"/>
                  <w:sz w:val="20"/>
                  <w:szCs w:val="20"/>
                  <w:u w:val="none"/>
                  <w:lang w:val="en-US" w:eastAsia="zh-CN" w:bidi="ar"/>
                </w:rPr>
                <w:delText>273</w:delText>
              </w:r>
            </w:del>
          </w:p>
        </w:tc>
      </w:tr>
      <w:tr w14:paraId="55258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20"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420"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21"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DB28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22" w:author="Administrator" w:date="2024-08-08T09:09:20Z">
              <w:r>
                <w:rPr>
                  <w:rFonts w:hint="eastAsia" w:ascii="宋体" w:hAnsi="宋体" w:eastAsia="宋体" w:cs="宋体"/>
                  <w:i w:val="0"/>
                  <w:color w:val="000000"/>
                  <w:kern w:val="0"/>
                  <w:sz w:val="20"/>
                  <w:szCs w:val="20"/>
                  <w:u w:val="none"/>
                  <w:lang w:val="en-US" w:eastAsia="zh-CN" w:bidi="ar"/>
                </w:rPr>
                <w:t>2082801</w:t>
              </w:r>
            </w:ins>
            <w:del w:id="7423" w:author="Administrator" w:date="2024-08-08T09:09:20Z">
              <w:r>
                <w:rPr>
                  <w:rFonts w:hint="eastAsia" w:ascii="宋体" w:hAnsi="宋体" w:eastAsia="宋体" w:cs="宋体"/>
                  <w:i w:val="0"/>
                  <w:iCs w:val="0"/>
                  <w:color w:val="000000"/>
                  <w:kern w:val="0"/>
                  <w:sz w:val="20"/>
                  <w:szCs w:val="20"/>
                  <w:u w:val="none"/>
                  <w:lang w:val="en-US" w:eastAsia="zh-CN" w:bidi="ar"/>
                </w:rPr>
                <w:delText>2082802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24"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B3EF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25" w:author="Administrator" w:date="2024-08-08T09:09:20Z">
              <w:r>
                <w:rPr>
                  <w:rFonts w:hint="eastAsia" w:ascii="宋体" w:hAnsi="宋体" w:eastAsia="宋体" w:cs="宋体"/>
                  <w:i w:val="0"/>
                  <w:color w:val="000000"/>
                  <w:kern w:val="0"/>
                  <w:sz w:val="20"/>
                  <w:szCs w:val="20"/>
                  <w:u w:val="none"/>
                  <w:lang w:val="en-US" w:eastAsia="zh-CN" w:bidi="ar"/>
                </w:rPr>
                <w:t xml:space="preserve">    行政运行</w:t>
              </w:r>
            </w:ins>
            <w:del w:id="7426"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27"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1A0650">
            <w:pPr>
              <w:widowControl/>
              <w:jc w:val="right"/>
              <w:textAlignment w:val="center"/>
              <w:rPr>
                <w:rFonts w:hint="eastAsia" w:ascii="宋体" w:hAnsi="宋体" w:eastAsia="宋体" w:cs="宋体"/>
                <w:i w:val="0"/>
                <w:iCs w:val="0"/>
                <w:color w:val="000000"/>
                <w:sz w:val="20"/>
                <w:szCs w:val="20"/>
                <w:u w:val="none"/>
              </w:rPr>
              <w:pPrChange w:id="7428" w:author="Administrator" w:date="2024-08-08T09:09:20Z">
                <w:pPr>
                  <w:jc w:val="right"/>
                </w:pPr>
              </w:pPrChange>
            </w:pPr>
            <w:ins w:id="7429" w:author="Administrator" w:date="2024-08-08T09:09:20Z">
              <w:r>
                <w:rPr>
                  <w:rFonts w:hint="eastAsia" w:ascii="宋体" w:hAnsi="宋体" w:eastAsia="宋体" w:cs="宋体"/>
                  <w:i w:val="0"/>
                  <w:color w:val="000000"/>
                  <w:kern w:val="0"/>
                  <w:sz w:val="20"/>
                  <w:szCs w:val="20"/>
                  <w:u w:val="none"/>
                  <w:lang w:val="en-US" w:eastAsia="zh-CN" w:bidi="ar"/>
                </w:rPr>
                <w:t>346</w:t>
              </w:r>
            </w:ins>
          </w:p>
        </w:tc>
      </w:tr>
      <w:tr w14:paraId="2EFC6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30"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430"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31"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7B3A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32" w:author="Administrator" w:date="2024-08-08T09:09:20Z">
              <w:r>
                <w:rPr>
                  <w:rFonts w:hint="eastAsia" w:ascii="宋体" w:hAnsi="宋体" w:eastAsia="宋体" w:cs="宋体"/>
                  <w:i w:val="0"/>
                  <w:color w:val="000000"/>
                  <w:kern w:val="0"/>
                  <w:sz w:val="20"/>
                  <w:szCs w:val="20"/>
                  <w:u w:val="none"/>
                  <w:lang w:val="en-US" w:eastAsia="zh-CN" w:bidi="ar"/>
                </w:rPr>
                <w:t>2082802</w:t>
              </w:r>
            </w:ins>
            <w:del w:id="7433" w:author="Administrator" w:date="2024-08-08T09:09:20Z">
              <w:r>
                <w:rPr>
                  <w:rFonts w:hint="eastAsia" w:ascii="宋体" w:hAnsi="宋体" w:eastAsia="宋体" w:cs="宋体"/>
                  <w:i w:val="0"/>
                  <w:iCs w:val="0"/>
                  <w:color w:val="000000"/>
                  <w:kern w:val="0"/>
                  <w:sz w:val="20"/>
                  <w:szCs w:val="20"/>
                  <w:u w:val="none"/>
                  <w:lang w:val="en-US" w:eastAsia="zh-CN" w:bidi="ar"/>
                </w:rPr>
                <w:delText>2082803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34"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83E8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35" w:author="Administrator" w:date="2024-08-08T09:09:20Z">
              <w:r>
                <w:rPr>
                  <w:rFonts w:hint="eastAsia" w:ascii="宋体" w:hAnsi="宋体" w:eastAsia="宋体" w:cs="宋体"/>
                  <w:i w:val="0"/>
                  <w:color w:val="000000"/>
                  <w:kern w:val="0"/>
                  <w:sz w:val="20"/>
                  <w:szCs w:val="20"/>
                  <w:u w:val="none"/>
                  <w:lang w:val="en-US" w:eastAsia="zh-CN" w:bidi="ar"/>
                </w:rPr>
                <w:t xml:space="preserve">    一般行政管理事务</w:t>
              </w:r>
            </w:ins>
            <w:del w:id="7436"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37"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D86812">
            <w:pPr>
              <w:jc w:val="right"/>
              <w:rPr>
                <w:rFonts w:hint="eastAsia" w:ascii="宋体" w:hAnsi="宋体" w:eastAsia="宋体" w:cs="宋体"/>
                <w:i w:val="0"/>
                <w:iCs w:val="0"/>
                <w:color w:val="000000"/>
                <w:sz w:val="20"/>
                <w:szCs w:val="20"/>
                <w:u w:val="none"/>
              </w:rPr>
            </w:pPr>
          </w:p>
        </w:tc>
      </w:tr>
      <w:tr w14:paraId="04AFA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38"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438"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39"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4398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40" w:author="Administrator" w:date="2024-08-08T09:09:20Z">
              <w:r>
                <w:rPr>
                  <w:rFonts w:hint="eastAsia" w:ascii="宋体" w:hAnsi="宋体" w:eastAsia="宋体" w:cs="宋体"/>
                  <w:i w:val="0"/>
                  <w:color w:val="000000"/>
                  <w:kern w:val="0"/>
                  <w:sz w:val="20"/>
                  <w:szCs w:val="20"/>
                  <w:u w:val="none"/>
                  <w:lang w:val="en-US" w:eastAsia="zh-CN" w:bidi="ar"/>
                </w:rPr>
                <w:t>2082803</w:t>
              </w:r>
            </w:ins>
            <w:del w:id="7441" w:author="Administrator" w:date="2024-08-08T09:09:20Z">
              <w:r>
                <w:rPr>
                  <w:rFonts w:hint="eastAsia" w:ascii="宋体" w:hAnsi="宋体" w:eastAsia="宋体" w:cs="宋体"/>
                  <w:i w:val="0"/>
                  <w:iCs w:val="0"/>
                  <w:color w:val="000000"/>
                  <w:kern w:val="0"/>
                  <w:sz w:val="20"/>
                  <w:szCs w:val="20"/>
                  <w:u w:val="none"/>
                  <w:lang w:val="en-US" w:eastAsia="zh-CN" w:bidi="ar"/>
                </w:rPr>
                <w:delText>2082804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42"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849B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43" w:author="Administrator" w:date="2024-08-08T09:09:20Z">
              <w:r>
                <w:rPr>
                  <w:rFonts w:hint="eastAsia" w:ascii="宋体" w:hAnsi="宋体" w:eastAsia="宋体" w:cs="宋体"/>
                  <w:i w:val="0"/>
                  <w:color w:val="000000"/>
                  <w:kern w:val="0"/>
                  <w:sz w:val="20"/>
                  <w:szCs w:val="20"/>
                  <w:u w:val="none"/>
                  <w:lang w:val="en-US" w:eastAsia="zh-CN" w:bidi="ar"/>
                </w:rPr>
                <w:t xml:space="preserve">    机关服务</w:t>
              </w:r>
            </w:ins>
            <w:del w:id="7444"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拥军优属</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45"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8D1A66">
            <w:pPr>
              <w:jc w:val="right"/>
              <w:rPr>
                <w:rFonts w:hint="eastAsia" w:ascii="宋体" w:hAnsi="宋体" w:eastAsia="宋体" w:cs="宋体"/>
                <w:i w:val="0"/>
                <w:iCs w:val="0"/>
                <w:color w:val="000000"/>
                <w:sz w:val="20"/>
                <w:szCs w:val="20"/>
                <w:u w:val="none"/>
              </w:rPr>
            </w:pPr>
          </w:p>
        </w:tc>
      </w:tr>
      <w:tr w14:paraId="0498C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46"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446"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47"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92D6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48" w:author="Administrator" w:date="2024-08-08T09:09:20Z">
              <w:r>
                <w:rPr>
                  <w:rFonts w:hint="eastAsia" w:ascii="宋体" w:hAnsi="宋体" w:eastAsia="宋体" w:cs="宋体"/>
                  <w:i w:val="0"/>
                  <w:color w:val="000000"/>
                  <w:kern w:val="0"/>
                  <w:sz w:val="20"/>
                  <w:szCs w:val="20"/>
                  <w:u w:val="none"/>
                  <w:lang w:val="en-US" w:eastAsia="zh-CN" w:bidi="ar"/>
                </w:rPr>
                <w:t>2082804</w:t>
              </w:r>
            </w:ins>
            <w:del w:id="7449" w:author="Administrator" w:date="2024-08-08T09:09:20Z">
              <w:r>
                <w:rPr>
                  <w:rFonts w:hint="eastAsia" w:ascii="宋体" w:hAnsi="宋体" w:eastAsia="宋体" w:cs="宋体"/>
                  <w:i w:val="0"/>
                  <w:iCs w:val="0"/>
                  <w:color w:val="000000"/>
                  <w:kern w:val="0"/>
                  <w:sz w:val="20"/>
                  <w:szCs w:val="20"/>
                  <w:u w:val="none"/>
                  <w:lang w:val="en-US" w:eastAsia="zh-CN" w:bidi="ar"/>
                </w:rPr>
                <w:delText>2082805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50"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2B4A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51" w:author="Administrator" w:date="2024-08-08T09:09:20Z">
              <w:r>
                <w:rPr>
                  <w:rFonts w:hint="eastAsia" w:ascii="宋体" w:hAnsi="宋体" w:eastAsia="宋体" w:cs="宋体"/>
                  <w:i w:val="0"/>
                  <w:color w:val="000000"/>
                  <w:kern w:val="0"/>
                  <w:sz w:val="20"/>
                  <w:szCs w:val="20"/>
                  <w:u w:val="none"/>
                  <w:lang w:val="en-US" w:eastAsia="zh-CN" w:bidi="ar"/>
                </w:rPr>
                <w:t xml:space="preserve">    拥军优属</w:t>
              </w:r>
            </w:ins>
            <w:del w:id="7452"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军供保障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53"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E59370">
            <w:pPr>
              <w:widowControl/>
              <w:jc w:val="right"/>
              <w:textAlignment w:val="center"/>
              <w:rPr>
                <w:rFonts w:hint="eastAsia" w:ascii="宋体" w:hAnsi="宋体" w:eastAsia="宋体" w:cs="宋体"/>
                <w:i w:val="0"/>
                <w:iCs w:val="0"/>
                <w:color w:val="000000"/>
                <w:sz w:val="20"/>
                <w:szCs w:val="20"/>
                <w:u w:val="none"/>
              </w:rPr>
              <w:pPrChange w:id="7454" w:author="Administrator" w:date="2024-08-08T09:09:20Z">
                <w:pPr>
                  <w:jc w:val="right"/>
                </w:pPr>
              </w:pPrChange>
            </w:pPr>
            <w:ins w:id="7455" w:author="Administrator" w:date="2024-08-08T09:09:20Z">
              <w:r>
                <w:rPr>
                  <w:rFonts w:hint="eastAsia" w:ascii="宋体" w:hAnsi="宋体" w:eastAsia="宋体" w:cs="宋体"/>
                  <w:i w:val="0"/>
                  <w:color w:val="000000"/>
                  <w:kern w:val="0"/>
                  <w:sz w:val="20"/>
                  <w:szCs w:val="20"/>
                  <w:u w:val="none"/>
                  <w:lang w:val="en-US" w:eastAsia="zh-CN" w:bidi="ar"/>
                </w:rPr>
                <w:t>10</w:t>
              </w:r>
            </w:ins>
          </w:p>
        </w:tc>
      </w:tr>
      <w:tr w14:paraId="5E526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56"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456"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57"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4BB7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58" w:author="Administrator" w:date="2024-08-08T09:09:20Z">
              <w:r>
                <w:rPr>
                  <w:rFonts w:hint="eastAsia" w:ascii="宋体" w:hAnsi="宋体" w:eastAsia="宋体" w:cs="宋体"/>
                  <w:i w:val="0"/>
                  <w:color w:val="000000"/>
                  <w:kern w:val="0"/>
                  <w:sz w:val="20"/>
                  <w:szCs w:val="20"/>
                  <w:u w:val="none"/>
                  <w:lang w:val="en-US" w:eastAsia="zh-CN" w:bidi="ar"/>
                </w:rPr>
                <w:t>2082805</w:t>
              </w:r>
            </w:ins>
            <w:del w:id="7459" w:author="Administrator" w:date="2024-08-08T09:09:20Z">
              <w:r>
                <w:rPr>
                  <w:rFonts w:hint="eastAsia" w:ascii="宋体" w:hAnsi="宋体" w:eastAsia="宋体" w:cs="宋体"/>
                  <w:i w:val="0"/>
                  <w:iCs w:val="0"/>
                  <w:color w:val="000000"/>
                  <w:kern w:val="0"/>
                  <w:sz w:val="20"/>
                  <w:szCs w:val="20"/>
                  <w:u w:val="none"/>
                  <w:lang w:val="en-US" w:eastAsia="zh-CN" w:bidi="ar"/>
                </w:rPr>
                <w:delText>2082850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60"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22A1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61" w:author="Administrator" w:date="2024-08-08T09:09:20Z">
              <w:r>
                <w:rPr>
                  <w:rFonts w:hint="eastAsia" w:ascii="宋体" w:hAnsi="宋体" w:eastAsia="宋体" w:cs="宋体"/>
                  <w:i w:val="0"/>
                  <w:color w:val="000000"/>
                  <w:kern w:val="0"/>
                  <w:sz w:val="20"/>
                  <w:szCs w:val="20"/>
                  <w:u w:val="none"/>
                  <w:lang w:val="en-US" w:eastAsia="zh-CN" w:bidi="ar"/>
                </w:rPr>
                <w:t xml:space="preserve">    军供保障</w:t>
              </w:r>
            </w:ins>
            <w:del w:id="7462"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63"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46CFC7">
            <w:pPr>
              <w:jc w:val="right"/>
              <w:rPr>
                <w:rFonts w:hint="eastAsia" w:ascii="宋体" w:hAnsi="宋体" w:eastAsia="宋体" w:cs="宋体"/>
                <w:i w:val="0"/>
                <w:iCs w:val="0"/>
                <w:color w:val="000000"/>
                <w:sz w:val="20"/>
                <w:szCs w:val="20"/>
                <w:u w:val="none"/>
              </w:rPr>
            </w:pPr>
          </w:p>
        </w:tc>
      </w:tr>
      <w:tr w14:paraId="453DA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64"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464" w:author="Administrator" w:date="2024-08-08T09:09:2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65"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2347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66" w:author="Administrator" w:date="2024-08-08T09:09:20Z">
              <w:r>
                <w:rPr>
                  <w:rFonts w:hint="eastAsia" w:ascii="宋体" w:hAnsi="宋体" w:eastAsia="宋体" w:cs="宋体"/>
                  <w:i w:val="0"/>
                  <w:color w:val="000000"/>
                  <w:kern w:val="0"/>
                  <w:sz w:val="20"/>
                  <w:szCs w:val="20"/>
                  <w:u w:val="none"/>
                  <w:lang w:val="en-US" w:eastAsia="zh-CN" w:bidi="ar"/>
                </w:rPr>
                <w:t>2082850</w:t>
              </w:r>
            </w:ins>
            <w:del w:id="7467" w:author="Administrator" w:date="2024-08-08T09:09:20Z">
              <w:r>
                <w:rPr>
                  <w:rFonts w:hint="eastAsia" w:ascii="宋体" w:hAnsi="宋体" w:eastAsia="宋体" w:cs="宋体"/>
                  <w:i w:val="0"/>
                  <w:iCs w:val="0"/>
                  <w:color w:val="000000"/>
                  <w:kern w:val="0"/>
                  <w:sz w:val="20"/>
                  <w:szCs w:val="20"/>
                  <w:u w:val="none"/>
                  <w:lang w:val="en-US" w:eastAsia="zh-CN" w:bidi="ar"/>
                </w:rPr>
                <w:delText>2082899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68"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CA6B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69" w:author="Administrator" w:date="2024-08-08T09:09:20Z">
              <w:r>
                <w:rPr>
                  <w:rFonts w:hint="eastAsia" w:ascii="宋体" w:hAnsi="宋体" w:eastAsia="宋体" w:cs="宋体"/>
                  <w:i w:val="0"/>
                  <w:color w:val="000000"/>
                  <w:kern w:val="0"/>
                  <w:sz w:val="20"/>
                  <w:szCs w:val="20"/>
                  <w:u w:val="none"/>
                  <w:lang w:val="en-US" w:eastAsia="zh-CN" w:bidi="ar"/>
                </w:rPr>
                <w:t xml:space="preserve">    事业运行</w:t>
              </w:r>
            </w:ins>
            <w:del w:id="7470"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其他退役军人事务管理支出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71"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69C0A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472" w:author="Administrator" w:date="2024-08-08T09:09:20Z">
                <w:pPr>
                  <w:keepNext w:val="0"/>
                  <w:keepLines w:val="0"/>
                  <w:widowControl/>
                  <w:suppressLineNumbers w:val="0"/>
                  <w:jc w:val="right"/>
                  <w:textAlignment w:val="center"/>
                </w:pPr>
              </w:pPrChange>
            </w:pPr>
            <w:del w:id="7473" w:author="Administrator" w:date="2024-08-08T09:09:20Z">
              <w:r>
                <w:rPr>
                  <w:rFonts w:hint="eastAsia" w:ascii="宋体" w:hAnsi="宋体" w:eastAsia="宋体" w:cs="宋体"/>
                  <w:i w:val="0"/>
                  <w:iCs w:val="0"/>
                  <w:color w:val="000000"/>
                  <w:kern w:val="0"/>
                  <w:sz w:val="20"/>
                  <w:szCs w:val="20"/>
                  <w:u w:val="none"/>
                  <w:lang w:val="en-US" w:eastAsia="zh-CN" w:bidi="ar"/>
                </w:rPr>
                <w:delText>45</w:delText>
              </w:r>
            </w:del>
          </w:p>
        </w:tc>
      </w:tr>
      <w:tr w14:paraId="362E0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74"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7474" w:author="Administrator" w:date="2024-08-08T09:09:20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75"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0E4B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76" w:author="Administrator" w:date="2024-08-08T09:09:20Z">
              <w:r>
                <w:rPr>
                  <w:rFonts w:hint="eastAsia" w:ascii="宋体" w:hAnsi="宋体" w:eastAsia="宋体" w:cs="宋体"/>
                  <w:i w:val="0"/>
                  <w:color w:val="000000"/>
                  <w:kern w:val="0"/>
                  <w:sz w:val="20"/>
                  <w:szCs w:val="20"/>
                  <w:u w:val="none"/>
                  <w:lang w:val="en-US" w:eastAsia="zh-CN" w:bidi="ar"/>
                </w:rPr>
                <w:t>2082899</w:t>
              </w:r>
            </w:ins>
            <w:del w:id="7477" w:author="Administrator" w:date="2024-08-08T09:09:20Z">
              <w:r>
                <w:rPr>
                  <w:rFonts w:hint="eastAsia" w:ascii="宋体" w:hAnsi="宋体" w:eastAsia="宋体" w:cs="宋体"/>
                  <w:i w:val="0"/>
                  <w:iCs w:val="0"/>
                  <w:color w:val="000000"/>
                  <w:kern w:val="0"/>
                  <w:sz w:val="20"/>
                  <w:szCs w:val="20"/>
                  <w:u w:val="none"/>
                  <w:lang w:val="en-US" w:eastAsia="zh-CN" w:bidi="ar"/>
                </w:rPr>
                <w:delText>20830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78"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F598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79" w:author="Administrator" w:date="2024-08-08T09:09:20Z">
              <w:r>
                <w:rPr>
                  <w:rFonts w:hint="eastAsia" w:ascii="宋体" w:hAnsi="宋体" w:eastAsia="宋体" w:cs="宋体"/>
                  <w:i w:val="0"/>
                  <w:color w:val="000000"/>
                  <w:kern w:val="0"/>
                  <w:sz w:val="20"/>
                  <w:szCs w:val="20"/>
                  <w:u w:val="none"/>
                  <w:lang w:val="en-US" w:eastAsia="zh-CN" w:bidi="ar"/>
                </w:rPr>
                <w:t xml:space="preserve">    其他退役军人事务管理支出</w:t>
              </w:r>
            </w:ins>
            <w:del w:id="7480"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财政代缴社会保险费支出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81"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985AEE">
            <w:pPr>
              <w:widowControl/>
              <w:jc w:val="right"/>
              <w:textAlignment w:val="center"/>
              <w:rPr>
                <w:rFonts w:hint="eastAsia" w:ascii="宋体" w:hAnsi="宋体" w:eastAsia="宋体" w:cs="宋体"/>
                <w:i w:val="0"/>
                <w:iCs w:val="0"/>
                <w:color w:val="000000"/>
                <w:sz w:val="20"/>
                <w:szCs w:val="20"/>
                <w:u w:val="none"/>
              </w:rPr>
              <w:pPrChange w:id="7482" w:author="Administrator" w:date="2024-08-08T09:09:20Z">
                <w:pPr>
                  <w:jc w:val="right"/>
                </w:pPr>
              </w:pPrChange>
            </w:pPr>
            <w:ins w:id="7483" w:author="Administrator" w:date="2024-08-08T09:09:20Z">
              <w:r>
                <w:rPr>
                  <w:rFonts w:hint="eastAsia" w:ascii="宋体" w:hAnsi="宋体" w:eastAsia="宋体" w:cs="宋体"/>
                  <w:i w:val="0"/>
                  <w:color w:val="000000"/>
                  <w:kern w:val="0"/>
                  <w:sz w:val="20"/>
                  <w:szCs w:val="20"/>
                  <w:u w:val="none"/>
                  <w:lang w:val="en-US" w:eastAsia="zh-CN" w:bidi="ar"/>
                </w:rPr>
                <w:t>445</w:t>
              </w:r>
            </w:ins>
          </w:p>
        </w:tc>
      </w:tr>
      <w:tr w14:paraId="1F5E9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84" w:author="Administrator" w:date="2024-08-08T09:09: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69" w:hRule="exact"/>
          <w:trPrChange w:id="7484" w:author="Administrator" w:date="2024-08-08T09:09:20Z">
            <w:trPr>
              <w:trHeight w:val="369" w:hRule="exac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85" w:author="Administrator" w:date="2024-08-08T09:09:2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5701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86" w:author="Administrator" w:date="2024-08-08T09:09:20Z">
              <w:r>
                <w:rPr>
                  <w:rFonts w:hint="eastAsia" w:ascii="宋体" w:hAnsi="宋体" w:eastAsia="宋体" w:cs="宋体"/>
                  <w:i w:val="0"/>
                  <w:color w:val="000000"/>
                  <w:kern w:val="0"/>
                  <w:sz w:val="20"/>
                  <w:szCs w:val="20"/>
                  <w:u w:val="none"/>
                  <w:lang w:val="en-US" w:eastAsia="zh-CN" w:bidi="ar"/>
                </w:rPr>
                <w:t>20830</w:t>
              </w:r>
            </w:ins>
            <w:del w:id="7487" w:author="Administrator" w:date="2024-08-08T09:09:20Z">
              <w:r>
                <w:rPr>
                  <w:rFonts w:hint="eastAsia" w:ascii="宋体" w:hAnsi="宋体" w:eastAsia="宋体" w:cs="宋体"/>
                  <w:i w:val="0"/>
                  <w:iCs w:val="0"/>
                  <w:color w:val="000000"/>
                  <w:kern w:val="0"/>
                  <w:sz w:val="20"/>
                  <w:szCs w:val="20"/>
                  <w:u w:val="none"/>
                  <w:lang w:val="en-US" w:eastAsia="zh-CN" w:bidi="ar"/>
                </w:rPr>
                <w:delText>2083001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88" w:author="Administrator" w:date="2024-08-08T09:09:2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DC63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89" w:author="Administrator" w:date="2024-08-08T09:09:20Z">
              <w:r>
                <w:rPr>
                  <w:rFonts w:hint="eastAsia" w:ascii="宋体" w:hAnsi="宋体" w:eastAsia="宋体" w:cs="宋体"/>
                  <w:i w:val="0"/>
                  <w:color w:val="000000"/>
                  <w:kern w:val="0"/>
                  <w:sz w:val="20"/>
                  <w:szCs w:val="20"/>
                  <w:u w:val="none"/>
                  <w:lang w:val="en-US" w:eastAsia="zh-CN" w:bidi="ar"/>
                </w:rPr>
                <w:t xml:space="preserve">  财政代缴社会保险费支出</w:t>
              </w:r>
            </w:ins>
            <w:del w:id="7490" w:author="Administrator" w:date="2024-08-08T09:09:20Z">
              <w:r>
                <w:rPr>
                  <w:rFonts w:hint="eastAsia" w:ascii="宋体" w:hAnsi="宋体" w:eastAsia="宋体" w:cs="宋体"/>
                  <w:i w:val="0"/>
                  <w:iCs w:val="0"/>
                  <w:color w:val="000000"/>
                  <w:kern w:val="0"/>
                  <w:sz w:val="20"/>
                  <w:szCs w:val="20"/>
                  <w:u w:val="none"/>
                  <w:lang w:val="en-US" w:eastAsia="zh-CN" w:bidi="ar"/>
                </w:rPr>
                <w:delText xml:space="preserve">    财政代缴城乡居民基本养老保险费支出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91" w:author="Administrator" w:date="2024-08-08T09:09:2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B0B0F5">
            <w:pPr>
              <w:jc w:val="right"/>
              <w:rPr>
                <w:rFonts w:hint="eastAsia" w:ascii="宋体" w:hAnsi="宋体" w:eastAsia="宋体" w:cs="宋体"/>
                <w:i w:val="0"/>
                <w:iCs w:val="0"/>
                <w:color w:val="000000"/>
                <w:sz w:val="20"/>
                <w:szCs w:val="20"/>
                <w:u w:val="none"/>
              </w:rPr>
            </w:pPr>
          </w:p>
        </w:tc>
      </w:tr>
      <w:tr w14:paraId="033AD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492"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7492" w:author="Administrator" w:date="2024-08-08T09:09:2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93"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9B8E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94" w:author="Administrator" w:date="2024-08-08T09:09:21Z">
              <w:r>
                <w:rPr>
                  <w:rFonts w:hint="eastAsia" w:ascii="宋体" w:hAnsi="宋体" w:eastAsia="宋体" w:cs="宋体"/>
                  <w:i w:val="0"/>
                  <w:color w:val="000000"/>
                  <w:kern w:val="0"/>
                  <w:sz w:val="20"/>
                  <w:szCs w:val="20"/>
                  <w:u w:val="none"/>
                  <w:lang w:val="en-US" w:eastAsia="zh-CN" w:bidi="ar"/>
                </w:rPr>
                <w:t>2083001</w:t>
              </w:r>
            </w:ins>
            <w:del w:id="7495" w:author="Administrator" w:date="2024-08-08T09:09:20Z">
              <w:r>
                <w:rPr>
                  <w:rFonts w:hint="eastAsia" w:ascii="宋体" w:hAnsi="宋体" w:eastAsia="宋体" w:cs="宋体"/>
                  <w:i w:val="0"/>
                  <w:iCs w:val="0"/>
                  <w:color w:val="000000"/>
                  <w:kern w:val="0"/>
                  <w:sz w:val="20"/>
                  <w:szCs w:val="20"/>
                  <w:u w:val="none"/>
                  <w:lang w:val="en-US" w:eastAsia="zh-CN" w:bidi="ar"/>
                </w:rPr>
                <w:delText>2083099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96"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95B0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497" w:author="Administrator" w:date="2024-08-08T09:09:21Z">
              <w:r>
                <w:rPr>
                  <w:rFonts w:hint="eastAsia" w:ascii="宋体" w:hAnsi="宋体" w:eastAsia="宋体" w:cs="宋体"/>
                  <w:i w:val="0"/>
                  <w:color w:val="000000"/>
                  <w:kern w:val="0"/>
                  <w:sz w:val="20"/>
                  <w:szCs w:val="20"/>
                  <w:u w:val="none"/>
                  <w:lang w:val="en-US" w:eastAsia="zh-CN" w:bidi="ar"/>
                </w:rPr>
                <w:t xml:space="preserve">    财政代缴城乡居民基本养老保险费支出</w:t>
              </w:r>
            </w:ins>
            <w:del w:id="7498"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财政代缴其他社会保险费支出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499"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4C5FD9">
            <w:pPr>
              <w:jc w:val="right"/>
              <w:rPr>
                <w:rFonts w:hint="eastAsia" w:ascii="宋体" w:hAnsi="宋体" w:eastAsia="宋体" w:cs="宋体"/>
                <w:i w:val="0"/>
                <w:iCs w:val="0"/>
                <w:color w:val="000000"/>
                <w:sz w:val="20"/>
                <w:szCs w:val="20"/>
                <w:u w:val="none"/>
              </w:rPr>
            </w:pPr>
          </w:p>
        </w:tc>
      </w:tr>
      <w:tr w14:paraId="47147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0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0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0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C03C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02" w:author="Administrator" w:date="2024-08-08T09:09:21Z">
              <w:r>
                <w:rPr>
                  <w:rFonts w:hint="eastAsia" w:ascii="宋体" w:hAnsi="宋体" w:eastAsia="宋体" w:cs="宋体"/>
                  <w:i w:val="0"/>
                  <w:color w:val="000000"/>
                  <w:kern w:val="0"/>
                  <w:sz w:val="20"/>
                  <w:szCs w:val="20"/>
                  <w:u w:val="none"/>
                  <w:lang w:val="en-US" w:eastAsia="zh-CN" w:bidi="ar"/>
                </w:rPr>
                <w:t>2083099</w:t>
              </w:r>
            </w:ins>
            <w:del w:id="7503" w:author="Administrator" w:date="2024-08-08T09:09:21Z">
              <w:r>
                <w:rPr>
                  <w:rFonts w:hint="eastAsia" w:ascii="宋体" w:hAnsi="宋体" w:eastAsia="宋体" w:cs="宋体"/>
                  <w:i w:val="0"/>
                  <w:iCs w:val="0"/>
                  <w:color w:val="000000"/>
                  <w:kern w:val="0"/>
                  <w:sz w:val="20"/>
                  <w:szCs w:val="20"/>
                  <w:u w:val="none"/>
                  <w:lang w:val="en-US" w:eastAsia="zh-CN" w:bidi="ar"/>
                </w:rPr>
                <w:delText>20899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0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9E64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05" w:author="Administrator" w:date="2024-08-08T09:09:21Z">
              <w:r>
                <w:rPr>
                  <w:rFonts w:hint="eastAsia" w:ascii="宋体" w:hAnsi="宋体" w:eastAsia="宋体" w:cs="宋体"/>
                  <w:i w:val="0"/>
                  <w:color w:val="000000"/>
                  <w:kern w:val="0"/>
                  <w:sz w:val="20"/>
                  <w:szCs w:val="20"/>
                  <w:u w:val="none"/>
                  <w:lang w:val="en-US" w:eastAsia="zh-CN" w:bidi="ar"/>
                </w:rPr>
                <w:t xml:space="preserve">    财政代缴其他社会保险费支出</w:t>
              </w:r>
            </w:ins>
            <w:del w:id="7506"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其他社会保障和就业支出(款)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0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63B00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508" w:author="Administrator" w:date="2024-08-08T09:09:21Z">
                <w:pPr>
                  <w:keepNext w:val="0"/>
                  <w:keepLines w:val="0"/>
                  <w:widowControl/>
                  <w:suppressLineNumbers w:val="0"/>
                  <w:jc w:val="right"/>
                  <w:textAlignment w:val="center"/>
                </w:pPr>
              </w:pPrChange>
            </w:pPr>
            <w:del w:id="7509" w:author="Administrator" w:date="2024-08-08T09:09:21Z">
              <w:r>
                <w:rPr>
                  <w:rFonts w:hint="eastAsia" w:ascii="宋体" w:hAnsi="宋体" w:eastAsia="宋体" w:cs="宋体"/>
                  <w:i w:val="0"/>
                  <w:iCs w:val="0"/>
                  <w:color w:val="000000"/>
                  <w:kern w:val="0"/>
                  <w:sz w:val="20"/>
                  <w:szCs w:val="20"/>
                  <w:u w:val="none"/>
                  <w:lang w:val="en-US" w:eastAsia="zh-CN" w:bidi="ar"/>
                </w:rPr>
                <w:delText>17,006</w:delText>
              </w:r>
            </w:del>
          </w:p>
        </w:tc>
      </w:tr>
      <w:tr w14:paraId="004AD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1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1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1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032A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12" w:author="Administrator" w:date="2024-08-08T09:09:21Z">
              <w:r>
                <w:rPr>
                  <w:rFonts w:hint="eastAsia" w:ascii="宋体" w:hAnsi="宋体" w:eastAsia="宋体" w:cs="宋体"/>
                  <w:i w:val="0"/>
                  <w:color w:val="000000"/>
                  <w:kern w:val="0"/>
                  <w:sz w:val="20"/>
                  <w:szCs w:val="20"/>
                  <w:u w:val="none"/>
                  <w:lang w:val="en-US" w:eastAsia="zh-CN" w:bidi="ar"/>
                </w:rPr>
                <w:t>20899</w:t>
              </w:r>
            </w:ins>
            <w:del w:id="7513" w:author="Administrator" w:date="2024-08-08T09:09:21Z">
              <w:r>
                <w:rPr>
                  <w:rFonts w:hint="eastAsia" w:ascii="宋体" w:hAnsi="宋体" w:eastAsia="宋体" w:cs="宋体"/>
                  <w:i w:val="0"/>
                  <w:iCs w:val="0"/>
                  <w:color w:val="000000"/>
                  <w:kern w:val="0"/>
                  <w:sz w:val="20"/>
                  <w:szCs w:val="20"/>
                  <w:u w:val="none"/>
                  <w:lang w:val="en-US" w:eastAsia="zh-CN" w:bidi="ar"/>
                </w:rPr>
                <w:delText>2089999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1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A34B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15" w:author="Administrator" w:date="2024-08-08T09:09:21Z">
              <w:r>
                <w:rPr>
                  <w:rFonts w:hint="eastAsia" w:ascii="宋体" w:hAnsi="宋体" w:eastAsia="宋体" w:cs="宋体"/>
                  <w:i w:val="0"/>
                  <w:color w:val="000000"/>
                  <w:kern w:val="0"/>
                  <w:sz w:val="20"/>
                  <w:szCs w:val="20"/>
                  <w:u w:val="none"/>
                  <w:lang w:val="en-US" w:eastAsia="zh-CN" w:bidi="ar"/>
                </w:rPr>
                <w:t xml:space="preserve">  其他社会保障和就业支出(款)</w:t>
              </w:r>
            </w:ins>
            <w:del w:id="7516"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其他社会保障和就业支出(项)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1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B419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518" w:author="Administrator" w:date="2024-08-08T09:09:21Z">
              <w:r>
                <w:rPr>
                  <w:rFonts w:hint="eastAsia" w:ascii="宋体" w:hAnsi="宋体" w:eastAsia="宋体" w:cs="宋体"/>
                  <w:i w:val="0"/>
                  <w:color w:val="000000"/>
                  <w:kern w:val="0"/>
                  <w:sz w:val="20"/>
                  <w:szCs w:val="20"/>
                  <w:u w:val="none"/>
                  <w:lang w:val="en-US" w:eastAsia="zh-CN" w:bidi="ar"/>
                </w:rPr>
                <w:t>10,426</w:t>
              </w:r>
            </w:ins>
            <w:del w:id="7519" w:author="Administrator" w:date="2024-08-08T09:09:21Z">
              <w:r>
                <w:rPr>
                  <w:rFonts w:hint="eastAsia" w:ascii="宋体" w:hAnsi="宋体" w:eastAsia="宋体" w:cs="宋体"/>
                  <w:i w:val="0"/>
                  <w:iCs w:val="0"/>
                  <w:color w:val="000000"/>
                  <w:kern w:val="0"/>
                  <w:sz w:val="20"/>
                  <w:szCs w:val="20"/>
                  <w:u w:val="none"/>
                  <w:lang w:val="en-US" w:eastAsia="zh-CN" w:bidi="ar"/>
                </w:rPr>
                <w:delText>17,006</w:delText>
              </w:r>
            </w:del>
          </w:p>
        </w:tc>
      </w:tr>
      <w:tr w14:paraId="0F4E6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2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2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2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BE47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22" w:author="Administrator" w:date="2024-08-08T09:09:21Z">
              <w:r>
                <w:rPr>
                  <w:rFonts w:hint="eastAsia" w:ascii="宋体" w:hAnsi="宋体" w:eastAsia="宋体" w:cs="宋体"/>
                  <w:i w:val="0"/>
                  <w:color w:val="000000"/>
                  <w:kern w:val="0"/>
                  <w:sz w:val="20"/>
                  <w:szCs w:val="20"/>
                  <w:u w:val="none"/>
                  <w:lang w:val="en-US" w:eastAsia="zh-CN" w:bidi="ar"/>
                </w:rPr>
                <w:t>2089999</w:t>
              </w:r>
            </w:ins>
            <w:del w:id="7523" w:author="Administrator" w:date="2024-08-08T09:09:21Z">
              <w:r>
                <w:rPr>
                  <w:rFonts w:hint="eastAsia" w:ascii="宋体" w:hAnsi="宋体" w:eastAsia="宋体" w:cs="宋体"/>
                  <w:i w:val="0"/>
                  <w:iCs w:val="0"/>
                  <w:color w:val="000000"/>
                  <w:kern w:val="0"/>
                  <w:sz w:val="20"/>
                  <w:szCs w:val="20"/>
                  <w:u w:val="none"/>
                  <w:lang w:val="en-US" w:eastAsia="zh-CN" w:bidi="ar"/>
                </w:rPr>
                <w:delText>210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2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0A88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25" w:author="Administrator" w:date="2024-08-08T09:09:21Z">
              <w:r>
                <w:rPr>
                  <w:rFonts w:hint="eastAsia" w:ascii="宋体" w:hAnsi="宋体" w:eastAsia="宋体" w:cs="宋体"/>
                  <w:i w:val="0"/>
                  <w:color w:val="000000"/>
                  <w:kern w:val="0"/>
                  <w:sz w:val="20"/>
                  <w:szCs w:val="20"/>
                  <w:u w:val="none"/>
                  <w:lang w:val="en-US" w:eastAsia="zh-CN" w:bidi="ar"/>
                </w:rPr>
                <w:t xml:space="preserve">    其他社会保障和就业支出(项)</w:t>
              </w:r>
            </w:ins>
            <w:del w:id="7526" w:author="Administrator" w:date="2024-08-08T09:09:21Z">
              <w:r>
                <w:rPr>
                  <w:rFonts w:hint="eastAsia" w:ascii="宋体" w:hAnsi="宋体" w:eastAsia="宋体" w:cs="宋体"/>
                  <w:i w:val="0"/>
                  <w:iCs w:val="0"/>
                  <w:color w:val="000000"/>
                  <w:kern w:val="0"/>
                  <w:sz w:val="20"/>
                  <w:szCs w:val="20"/>
                  <w:u w:val="none"/>
                  <w:lang w:val="en-US" w:eastAsia="zh-CN" w:bidi="ar"/>
                </w:rPr>
                <w:delText>卫生健康支出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2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0348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528" w:author="Administrator" w:date="2024-08-08T09:09:21Z">
              <w:r>
                <w:rPr>
                  <w:rFonts w:hint="eastAsia" w:ascii="宋体" w:hAnsi="宋体" w:eastAsia="宋体" w:cs="宋体"/>
                  <w:i w:val="0"/>
                  <w:color w:val="000000"/>
                  <w:kern w:val="0"/>
                  <w:sz w:val="20"/>
                  <w:szCs w:val="20"/>
                  <w:u w:val="none"/>
                  <w:lang w:val="en-US" w:eastAsia="zh-CN" w:bidi="ar"/>
                </w:rPr>
                <w:t>10,426</w:t>
              </w:r>
            </w:ins>
            <w:del w:id="7529" w:author="Administrator" w:date="2024-08-08T09:09:21Z">
              <w:r>
                <w:rPr>
                  <w:rFonts w:hint="eastAsia" w:ascii="宋体" w:hAnsi="宋体" w:eastAsia="宋体" w:cs="宋体"/>
                  <w:i w:val="0"/>
                  <w:iCs w:val="0"/>
                  <w:color w:val="000000"/>
                  <w:kern w:val="0"/>
                  <w:sz w:val="20"/>
                  <w:szCs w:val="20"/>
                  <w:u w:val="none"/>
                  <w:lang w:val="en-US" w:eastAsia="zh-CN" w:bidi="ar"/>
                </w:rPr>
                <w:delText>69,856</w:delText>
              </w:r>
            </w:del>
          </w:p>
        </w:tc>
      </w:tr>
      <w:tr w14:paraId="10067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3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3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3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3E47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32" w:author="Administrator" w:date="2024-08-08T09:09:21Z">
              <w:r>
                <w:rPr>
                  <w:rFonts w:hint="eastAsia" w:ascii="宋体" w:hAnsi="宋体" w:eastAsia="宋体" w:cs="宋体"/>
                  <w:i w:val="0"/>
                  <w:color w:val="000000"/>
                  <w:kern w:val="0"/>
                  <w:sz w:val="20"/>
                  <w:szCs w:val="20"/>
                  <w:u w:val="none"/>
                  <w:lang w:val="en-US" w:eastAsia="zh-CN" w:bidi="ar"/>
                </w:rPr>
                <w:t>210</w:t>
              </w:r>
            </w:ins>
            <w:del w:id="7533" w:author="Administrator" w:date="2024-08-08T09:09:21Z">
              <w:r>
                <w:rPr>
                  <w:rFonts w:hint="eastAsia" w:ascii="宋体" w:hAnsi="宋体" w:eastAsia="宋体" w:cs="宋体"/>
                  <w:i w:val="0"/>
                  <w:iCs w:val="0"/>
                  <w:color w:val="000000"/>
                  <w:kern w:val="0"/>
                  <w:sz w:val="20"/>
                  <w:szCs w:val="20"/>
                  <w:u w:val="none"/>
                  <w:lang w:val="en-US" w:eastAsia="zh-CN" w:bidi="ar"/>
                </w:rPr>
                <w:delText>21001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3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B981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35" w:author="Administrator" w:date="2024-08-08T09:09:21Z">
              <w:r>
                <w:rPr>
                  <w:rFonts w:hint="eastAsia" w:ascii="宋体" w:hAnsi="宋体" w:eastAsia="宋体" w:cs="宋体"/>
                  <w:i w:val="0"/>
                  <w:color w:val="000000"/>
                  <w:kern w:val="0"/>
                  <w:sz w:val="20"/>
                  <w:szCs w:val="20"/>
                  <w:u w:val="none"/>
                  <w:lang w:val="en-US" w:eastAsia="zh-CN" w:bidi="ar"/>
                </w:rPr>
                <w:t>卫生健康支出</w:t>
              </w:r>
            </w:ins>
            <w:del w:id="7536"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卫生健康管理事务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3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4291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538" w:author="Administrator" w:date="2024-08-08T09:09:21Z">
              <w:r>
                <w:rPr>
                  <w:rFonts w:hint="eastAsia" w:ascii="宋体" w:hAnsi="宋体" w:eastAsia="宋体" w:cs="宋体"/>
                  <w:i w:val="0"/>
                  <w:color w:val="000000"/>
                  <w:kern w:val="0"/>
                  <w:sz w:val="20"/>
                  <w:szCs w:val="20"/>
                  <w:u w:val="none"/>
                  <w:lang w:val="en-US" w:eastAsia="zh-CN" w:bidi="ar"/>
                </w:rPr>
                <w:t>56,594</w:t>
              </w:r>
            </w:ins>
            <w:del w:id="7539" w:author="Administrator" w:date="2024-08-08T09:09:21Z">
              <w:r>
                <w:rPr>
                  <w:rFonts w:hint="eastAsia" w:ascii="宋体" w:hAnsi="宋体" w:eastAsia="宋体" w:cs="宋体"/>
                  <w:i w:val="0"/>
                  <w:iCs w:val="0"/>
                  <w:color w:val="000000"/>
                  <w:kern w:val="0"/>
                  <w:sz w:val="20"/>
                  <w:szCs w:val="20"/>
                  <w:u w:val="none"/>
                  <w:lang w:val="en-US" w:eastAsia="zh-CN" w:bidi="ar"/>
                </w:rPr>
                <w:delText>899</w:delText>
              </w:r>
            </w:del>
          </w:p>
        </w:tc>
      </w:tr>
      <w:tr w14:paraId="78C38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4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4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4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3DD2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42" w:author="Administrator" w:date="2024-08-08T09:09:21Z">
              <w:r>
                <w:rPr>
                  <w:rFonts w:hint="eastAsia" w:ascii="宋体" w:hAnsi="宋体" w:eastAsia="宋体" w:cs="宋体"/>
                  <w:i w:val="0"/>
                  <w:color w:val="000000"/>
                  <w:kern w:val="0"/>
                  <w:sz w:val="20"/>
                  <w:szCs w:val="20"/>
                  <w:u w:val="none"/>
                  <w:lang w:val="en-US" w:eastAsia="zh-CN" w:bidi="ar"/>
                </w:rPr>
                <w:t>21001</w:t>
              </w:r>
            </w:ins>
            <w:del w:id="7543" w:author="Administrator" w:date="2024-08-08T09:09:21Z">
              <w:r>
                <w:rPr>
                  <w:rFonts w:hint="eastAsia" w:ascii="宋体" w:hAnsi="宋体" w:eastAsia="宋体" w:cs="宋体"/>
                  <w:i w:val="0"/>
                  <w:iCs w:val="0"/>
                  <w:color w:val="000000"/>
                  <w:kern w:val="0"/>
                  <w:sz w:val="20"/>
                  <w:szCs w:val="20"/>
                  <w:u w:val="none"/>
                  <w:lang w:val="en-US" w:eastAsia="zh-CN" w:bidi="ar"/>
                </w:rPr>
                <w:delText>2100101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4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3765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45" w:author="Administrator" w:date="2024-08-08T09:09:21Z">
              <w:r>
                <w:rPr>
                  <w:rFonts w:hint="eastAsia" w:ascii="宋体" w:hAnsi="宋体" w:eastAsia="宋体" w:cs="宋体"/>
                  <w:i w:val="0"/>
                  <w:color w:val="000000"/>
                  <w:kern w:val="0"/>
                  <w:sz w:val="20"/>
                  <w:szCs w:val="20"/>
                  <w:u w:val="none"/>
                  <w:lang w:val="en-US" w:eastAsia="zh-CN" w:bidi="ar"/>
                </w:rPr>
                <w:t xml:space="preserve">  卫生健康管理事务</w:t>
              </w:r>
            </w:ins>
            <w:del w:id="7546"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4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1F6E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548" w:author="Administrator" w:date="2024-08-08T09:09:21Z">
              <w:r>
                <w:rPr>
                  <w:rFonts w:hint="eastAsia" w:ascii="宋体" w:hAnsi="宋体" w:eastAsia="宋体" w:cs="宋体"/>
                  <w:i w:val="0"/>
                  <w:color w:val="000000"/>
                  <w:kern w:val="0"/>
                  <w:sz w:val="20"/>
                  <w:szCs w:val="20"/>
                  <w:u w:val="none"/>
                  <w:lang w:val="en-US" w:eastAsia="zh-CN" w:bidi="ar"/>
                </w:rPr>
                <w:t>912</w:t>
              </w:r>
            </w:ins>
            <w:del w:id="7549" w:author="Administrator" w:date="2024-08-08T09:09:21Z">
              <w:r>
                <w:rPr>
                  <w:rFonts w:hint="eastAsia" w:ascii="宋体" w:hAnsi="宋体" w:eastAsia="宋体" w:cs="宋体"/>
                  <w:i w:val="0"/>
                  <w:iCs w:val="0"/>
                  <w:color w:val="000000"/>
                  <w:kern w:val="0"/>
                  <w:sz w:val="20"/>
                  <w:szCs w:val="20"/>
                  <w:u w:val="none"/>
                  <w:lang w:val="en-US" w:eastAsia="zh-CN" w:bidi="ar"/>
                </w:rPr>
                <w:delText>899</w:delText>
              </w:r>
            </w:del>
          </w:p>
        </w:tc>
      </w:tr>
      <w:tr w14:paraId="1FC9B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5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55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5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0314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52" w:author="Administrator" w:date="2024-08-08T09:09:21Z">
              <w:r>
                <w:rPr>
                  <w:rFonts w:hint="eastAsia" w:ascii="宋体" w:hAnsi="宋体" w:eastAsia="宋体" w:cs="宋体"/>
                  <w:i w:val="0"/>
                  <w:color w:val="000000"/>
                  <w:kern w:val="0"/>
                  <w:sz w:val="20"/>
                  <w:szCs w:val="20"/>
                  <w:u w:val="none"/>
                  <w:lang w:val="en-US" w:eastAsia="zh-CN" w:bidi="ar"/>
                </w:rPr>
                <w:t>2100101</w:t>
              </w:r>
            </w:ins>
            <w:del w:id="7553" w:author="Administrator" w:date="2024-08-08T09:09:21Z">
              <w:r>
                <w:rPr>
                  <w:rFonts w:hint="eastAsia" w:ascii="宋体" w:hAnsi="宋体" w:eastAsia="宋体" w:cs="宋体"/>
                  <w:i w:val="0"/>
                  <w:iCs w:val="0"/>
                  <w:color w:val="000000"/>
                  <w:kern w:val="0"/>
                  <w:sz w:val="20"/>
                  <w:szCs w:val="20"/>
                  <w:u w:val="none"/>
                  <w:lang w:val="en-US" w:eastAsia="zh-CN" w:bidi="ar"/>
                </w:rPr>
                <w:delText>2100102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5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CBFB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55" w:author="Administrator" w:date="2024-08-08T09:09:21Z">
              <w:r>
                <w:rPr>
                  <w:rFonts w:hint="eastAsia" w:ascii="宋体" w:hAnsi="宋体" w:eastAsia="宋体" w:cs="宋体"/>
                  <w:i w:val="0"/>
                  <w:color w:val="000000"/>
                  <w:kern w:val="0"/>
                  <w:sz w:val="20"/>
                  <w:szCs w:val="20"/>
                  <w:u w:val="none"/>
                  <w:lang w:val="en-US" w:eastAsia="zh-CN" w:bidi="ar"/>
                </w:rPr>
                <w:t xml:space="preserve">    行政运行</w:t>
              </w:r>
            </w:ins>
            <w:del w:id="7556"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5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74A87B">
            <w:pPr>
              <w:widowControl/>
              <w:jc w:val="right"/>
              <w:textAlignment w:val="center"/>
              <w:rPr>
                <w:rFonts w:hint="eastAsia" w:ascii="宋体" w:hAnsi="宋体" w:eastAsia="宋体" w:cs="宋体"/>
                <w:i w:val="0"/>
                <w:iCs w:val="0"/>
                <w:color w:val="000000"/>
                <w:sz w:val="20"/>
                <w:szCs w:val="20"/>
                <w:u w:val="none"/>
              </w:rPr>
              <w:pPrChange w:id="7558" w:author="Administrator" w:date="2024-08-08T09:09:21Z">
                <w:pPr>
                  <w:jc w:val="right"/>
                </w:pPr>
              </w:pPrChange>
            </w:pPr>
            <w:ins w:id="7559" w:author="Administrator" w:date="2024-08-08T09:09:21Z">
              <w:r>
                <w:rPr>
                  <w:rFonts w:hint="eastAsia" w:ascii="宋体" w:hAnsi="宋体" w:eastAsia="宋体" w:cs="宋体"/>
                  <w:i w:val="0"/>
                  <w:color w:val="000000"/>
                  <w:kern w:val="0"/>
                  <w:sz w:val="20"/>
                  <w:szCs w:val="20"/>
                  <w:u w:val="none"/>
                  <w:lang w:val="en-US" w:eastAsia="zh-CN" w:bidi="ar"/>
                </w:rPr>
                <w:t>912</w:t>
              </w:r>
            </w:ins>
          </w:p>
        </w:tc>
      </w:tr>
      <w:tr w14:paraId="3F852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60"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60"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61"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1D9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62" w:author="Administrator" w:date="2024-08-08T09:09:21Z">
              <w:r>
                <w:rPr>
                  <w:rFonts w:hint="eastAsia" w:ascii="宋体" w:hAnsi="宋体" w:eastAsia="宋体" w:cs="宋体"/>
                  <w:i w:val="0"/>
                  <w:color w:val="000000"/>
                  <w:kern w:val="0"/>
                  <w:sz w:val="20"/>
                  <w:szCs w:val="20"/>
                  <w:u w:val="none"/>
                  <w:lang w:val="en-US" w:eastAsia="zh-CN" w:bidi="ar"/>
                </w:rPr>
                <w:t>2100102</w:t>
              </w:r>
            </w:ins>
            <w:del w:id="7563" w:author="Administrator" w:date="2024-08-08T09:09:21Z">
              <w:r>
                <w:rPr>
                  <w:rFonts w:hint="eastAsia" w:ascii="宋体" w:hAnsi="宋体" w:eastAsia="宋体" w:cs="宋体"/>
                  <w:i w:val="0"/>
                  <w:iCs w:val="0"/>
                  <w:color w:val="000000"/>
                  <w:kern w:val="0"/>
                  <w:sz w:val="20"/>
                  <w:szCs w:val="20"/>
                  <w:u w:val="none"/>
                  <w:lang w:val="en-US" w:eastAsia="zh-CN" w:bidi="ar"/>
                </w:rPr>
                <w:delText>2100103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64"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252A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65" w:author="Administrator" w:date="2024-08-08T09:09:21Z">
              <w:r>
                <w:rPr>
                  <w:rFonts w:hint="eastAsia" w:ascii="宋体" w:hAnsi="宋体" w:eastAsia="宋体" w:cs="宋体"/>
                  <w:i w:val="0"/>
                  <w:color w:val="000000"/>
                  <w:kern w:val="0"/>
                  <w:sz w:val="20"/>
                  <w:szCs w:val="20"/>
                  <w:u w:val="none"/>
                  <w:lang w:val="en-US" w:eastAsia="zh-CN" w:bidi="ar"/>
                </w:rPr>
                <w:t xml:space="preserve">    一般行政管理事务</w:t>
              </w:r>
            </w:ins>
            <w:del w:id="7566"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67"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B0F26E">
            <w:pPr>
              <w:jc w:val="right"/>
              <w:rPr>
                <w:rFonts w:hint="eastAsia" w:ascii="宋体" w:hAnsi="宋体" w:eastAsia="宋体" w:cs="宋体"/>
                <w:i w:val="0"/>
                <w:iCs w:val="0"/>
                <w:color w:val="000000"/>
                <w:sz w:val="20"/>
                <w:szCs w:val="20"/>
                <w:u w:val="none"/>
              </w:rPr>
            </w:pPr>
          </w:p>
        </w:tc>
      </w:tr>
      <w:tr w14:paraId="727CC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68"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68"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69"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565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70" w:author="Administrator" w:date="2024-08-08T09:09:21Z">
              <w:r>
                <w:rPr>
                  <w:rFonts w:hint="eastAsia" w:ascii="宋体" w:hAnsi="宋体" w:eastAsia="宋体" w:cs="宋体"/>
                  <w:i w:val="0"/>
                  <w:color w:val="000000"/>
                  <w:kern w:val="0"/>
                  <w:sz w:val="20"/>
                  <w:szCs w:val="20"/>
                  <w:u w:val="none"/>
                  <w:lang w:val="en-US" w:eastAsia="zh-CN" w:bidi="ar"/>
                </w:rPr>
                <w:t>2100103</w:t>
              </w:r>
            </w:ins>
            <w:del w:id="7571" w:author="Administrator" w:date="2024-08-08T09:09:21Z">
              <w:r>
                <w:rPr>
                  <w:rFonts w:hint="eastAsia" w:ascii="宋体" w:hAnsi="宋体" w:eastAsia="宋体" w:cs="宋体"/>
                  <w:i w:val="0"/>
                  <w:iCs w:val="0"/>
                  <w:color w:val="000000"/>
                  <w:kern w:val="0"/>
                  <w:sz w:val="20"/>
                  <w:szCs w:val="20"/>
                  <w:u w:val="none"/>
                  <w:lang w:val="en-US" w:eastAsia="zh-CN" w:bidi="ar"/>
                </w:rPr>
                <w:delText>2100199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72"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7C1C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73" w:author="Administrator" w:date="2024-08-08T09:09:21Z">
              <w:r>
                <w:rPr>
                  <w:rFonts w:hint="eastAsia" w:ascii="宋体" w:hAnsi="宋体" w:eastAsia="宋体" w:cs="宋体"/>
                  <w:i w:val="0"/>
                  <w:color w:val="000000"/>
                  <w:kern w:val="0"/>
                  <w:sz w:val="20"/>
                  <w:szCs w:val="20"/>
                  <w:u w:val="none"/>
                  <w:lang w:val="en-US" w:eastAsia="zh-CN" w:bidi="ar"/>
                </w:rPr>
                <w:t xml:space="preserve">    机关服务</w:t>
              </w:r>
            </w:ins>
            <w:del w:id="7574"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其他卫生健康管理事务支出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75"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C55D7B">
            <w:pPr>
              <w:jc w:val="right"/>
              <w:rPr>
                <w:rFonts w:hint="eastAsia" w:ascii="宋体" w:hAnsi="宋体" w:eastAsia="宋体" w:cs="宋体"/>
                <w:i w:val="0"/>
                <w:iCs w:val="0"/>
                <w:color w:val="000000"/>
                <w:sz w:val="20"/>
                <w:szCs w:val="20"/>
                <w:u w:val="none"/>
              </w:rPr>
            </w:pPr>
          </w:p>
        </w:tc>
      </w:tr>
      <w:tr w14:paraId="080CE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76"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76"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77"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5705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78" w:author="Administrator" w:date="2024-08-08T09:09:21Z">
              <w:r>
                <w:rPr>
                  <w:rFonts w:hint="eastAsia" w:ascii="宋体" w:hAnsi="宋体" w:eastAsia="宋体" w:cs="宋体"/>
                  <w:i w:val="0"/>
                  <w:color w:val="000000"/>
                  <w:kern w:val="0"/>
                  <w:sz w:val="20"/>
                  <w:szCs w:val="20"/>
                  <w:u w:val="none"/>
                  <w:lang w:val="en-US" w:eastAsia="zh-CN" w:bidi="ar"/>
                </w:rPr>
                <w:t>2100199</w:t>
              </w:r>
            </w:ins>
            <w:del w:id="7579" w:author="Administrator" w:date="2024-08-08T09:09:21Z">
              <w:r>
                <w:rPr>
                  <w:rFonts w:hint="eastAsia" w:ascii="宋体" w:hAnsi="宋体" w:eastAsia="宋体" w:cs="宋体"/>
                  <w:i w:val="0"/>
                  <w:iCs w:val="0"/>
                  <w:color w:val="000000"/>
                  <w:kern w:val="0"/>
                  <w:sz w:val="20"/>
                  <w:szCs w:val="20"/>
                  <w:u w:val="none"/>
                  <w:lang w:val="en-US" w:eastAsia="zh-CN" w:bidi="ar"/>
                </w:rPr>
                <w:delText>21002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80"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DD3A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81" w:author="Administrator" w:date="2024-08-08T09:09:21Z">
              <w:r>
                <w:rPr>
                  <w:rFonts w:hint="eastAsia" w:ascii="宋体" w:hAnsi="宋体" w:eastAsia="宋体" w:cs="宋体"/>
                  <w:i w:val="0"/>
                  <w:color w:val="000000"/>
                  <w:kern w:val="0"/>
                  <w:sz w:val="20"/>
                  <w:szCs w:val="20"/>
                  <w:u w:val="none"/>
                  <w:lang w:val="en-US" w:eastAsia="zh-CN" w:bidi="ar"/>
                </w:rPr>
                <w:t xml:space="preserve">    其他卫生健康管理事务支出</w:t>
              </w:r>
            </w:ins>
            <w:del w:id="7582"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公立医院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83"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22D28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584" w:author="Administrator" w:date="2024-08-08T09:09:21Z">
                <w:pPr>
                  <w:keepNext w:val="0"/>
                  <w:keepLines w:val="0"/>
                  <w:widowControl/>
                  <w:suppressLineNumbers w:val="0"/>
                  <w:jc w:val="right"/>
                  <w:textAlignment w:val="center"/>
                </w:pPr>
              </w:pPrChange>
            </w:pPr>
            <w:del w:id="7585" w:author="Administrator" w:date="2024-08-08T09:09:21Z">
              <w:r>
                <w:rPr>
                  <w:rFonts w:hint="eastAsia" w:ascii="宋体" w:hAnsi="宋体" w:eastAsia="宋体" w:cs="宋体"/>
                  <w:i w:val="0"/>
                  <w:iCs w:val="0"/>
                  <w:color w:val="000000"/>
                  <w:kern w:val="0"/>
                  <w:sz w:val="20"/>
                  <w:szCs w:val="20"/>
                  <w:u w:val="none"/>
                  <w:lang w:val="en-US" w:eastAsia="zh-CN" w:bidi="ar"/>
                </w:rPr>
                <w:delText>810</w:delText>
              </w:r>
            </w:del>
          </w:p>
        </w:tc>
      </w:tr>
      <w:tr w14:paraId="5F6B2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86"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86"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87"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BE66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88" w:author="Administrator" w:date="2024-08-08T09:09:21Z">
              <w:r>
                <w:rPr>
                  <w:rFonts w:hint="eastAsia" w:ascii="宋体" w:hAnsi="宋体" w:eastAsia="宋体" w:cs="宋体"/>
                  <w:i w:val="0"/>
                  <w:color w:val="000000"/>
                  <w:kern w:val="0"/>
                  <w:sz w:val="20"/>
                  <w:szCs w:val="20"/>
                  <w:u w:val="none"/>
                  <w:lang w:val="en-US" w:eastAsia="zh-CN" w:bidi="ar"/>
                </w:rPr>
                <w:t>21002</w:t>
              </w:r>
            </w:ins>
            <w:del w:id="7589" w:author="Administrator" w:date="2024-08-08T09:09:21Z">
              <w:r>
                <w:rPr>
                  <w:rFonts w:hint="eastAsia" w:ascii="宋体" w:hAnsi="宋体" w:eastAsia="宋体" w:cs="宋体"/>
                  <w:i w:val="0"/>
                  <w:iCs w:val="0"/>
                  <w:color w:val="000000"/>
                  <w:kern w:val="0"/>
                  <w:sz w:val="20"/>
                  <w:szCs w:val="20"/>
                  <w:u w:val="none"/>
                  <w:lang w:val="en-US" w:eastAsia="zh-CN" w:bidi="ar"/>
                </w:rPr>
                <w:delText>2100201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90"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3D4C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91" w:author="Administrator" w:date="2024-08-08T09:09:21Z">
              <w:r>
                <w:rPr>
                  <w:rFonts w:hint="eastAsia" w:ascii="宋体" w:hAnsi="宋体" w:eastAsia="宋体" w:cs="宋体"/>
                  <w:i w:val="0"/>
                  <w:color w:val="000000"/>
                  <w:kern w:val="0"/>
                  <w:sz w:val="20"/>
                  <w:szCs w:val="20"/>
                  <w:u w:val="none"/>
                  <w:lang w:val="en-US" w:eastAsia="zh-CN" w:bidi="ar"/>
                </w:rPr>
                <w:t xml:space="preserve">  公立医院</w:t>
              </w:r>
            </w:ins>
            <w:del w:id="7592"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综合医院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93"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B6AA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594" w:author="Administrator" w:date="2024-08-08T09:09:21Z">
              <w:r>
                <w:rPr>
                  <w:rFonts w:hint="eastAsia" w:ascii="宋体" w:hAnsi="宋体" w:eastAsia="宋体" w:cs="宋体"/>
                  <w:i w:val="0"/>
                  <w:color w:val="000000"/>
                  <w:kern w:val="0"/>
                  <w:sz w:val="20"/>
                  <w:szCs w:val="20"/>
                  <w:u w:val="none"/>
                  <w:lang w:val="en-US" w:eastAsia="zh-CN" w:bidi="ar"/>
                </w:rPr>
                <w:t>1,432</w:t>
              </w:r>
            </w:ins>
            <w:del w:id="7595" w:author="Administrator" w:date="2024-08-08T09:09:21Z">
              <w:r>
                <w:rPr>
                  <w:rFonts w:hint="eastAsia" w:ascii="宋体" w:hAnsi="宋体" w:eastAsia="宋体" w:cs="宋体"/>
                  <w:i w:val="0"/>
                  <w:iCs w:val="0"/>
                  <w:color w:val="000000"/>
                  <w:kern w:val="0"/>
                  <w:sz w:val="20"/>
                  <w:szCs w:val="20"/>
                  <w:u w:val="none"/>
                  <w:lang w:val="en-US" w:eastAsia="zh-CN" w:bidi="ar"/>
                </w:rPr>
                <w:delText>218</w:delText>
              </w:r>
            </w:del>
          </w:p>
        </w:tc>
      </w:tr>
      <w:tr w14:paraId="15599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596" w:author="Administrator" w:date="2024-08-08T09:09:2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596" w:author="Administrator" w:date="2024-08-08T09:09:2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597" w:author="Administrator" w:date="2024-08-08T09:09:2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0A20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598" w:author="Administrator" w:date="2024-08-08T09:09:21Z">
              <w:r>
                <w:rPr>
                  <w:rFonts w:hint="eastAsia" w:ascii="宋体" w:hAnsi="宋体" w:eastAsia="宋体" w:cs="宋体"/>
                  <w:i w:val="0"/>
                  <w:color w:val="000000"/>
                  <w:kern w:val="0"/>
                  <w:sz w:val="20"/>
                  <w:szCs w:val="20"/>
                  <w:u w:val="none"/>
                  <w:lang w:val="en-US" w:eastAsia="zh-CN" w:bidi="ar"/>
                </w:rPr>
                <w:t>2100201</w:t>
              </w:r>
            </w:ins>
            <w:del w:id="7599" w:author="Administrator" w:date="2024-08-08T09:09:21Z">
              <w:r>
                <w:rPr>
                  <w:rFonts w:hint="eastAsia" w:ascii="宋体" w:hAnsi="宋体" w:eastAsia="宋体" w:cs="宋体"/>
                  <w:i w:val="0"/>
                  <w:iCs w:val="0"/>
                  <w:color w:val="000000"/>
                  <w:kern w:val="0"/>
                  <w:sz w:val="20"/>
                  <w:szCs w:val="20"/>
                  <w:u w:val="none"/>
                  <w:lang w:val="en-US" w:eastAsia="zh-CN" w:bidi="ar"/>
                </w:rPr>
                <w:delText>2100202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00" w:author="Administrator" w:date="2024-08-08T09:09:2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D3A0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01" w:author="Administrator" w:date="2024-08-08T09:09:21Z">
              <w:r>
                <w:rPr>
                  <w:rFonts w:hint="eastAsia" w:ascii="宋体" w:hAnsi="宋体" w:eastAsia="宋体" w:cs="宋体"/>
                  <w:i w:val="0"/>
                  <w:color w:val="000000"/>
                  <w:kern w:val="0"/>
                  <w:sz w:val="20"/>
                  <w:szCs w:val="20"/>
                  <w:u w:val="none"/>
                  <w:lang w:val="en-US" w:eastAsia="zh-CN" w:bidi="ar"/>
                </w:rPr>
                <w:t xml:space="preserve">    综合医院</w:t>
              </w:r>
            </w:ins>
            <w:del w:id="7602"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中医(民族)医院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03" w:author="Administrator" w:date="2024-08-08T09:09:2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48B4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604" w:author="Administrator" w:date="2024-08-08T09:09:21Z">
              <w:r>
                <w:rPr>
                  <w:rFonts w:hint="eastAsia" w:ascii="宋体" w:hAnsi="宋体" w:eastAsia="宋体" w:cs="宋体"/>
                  <w:i w:val="0"/>
                  <w:color w:val="000000"/>
                  <w:kern w:val="0"/>
                  <w:sz w:val="20"/>
                  <w:szCs w:val="20"/>
                  <w:u w:val="none"/>
                  <w:lang w:val="en-US" w:eastAsia="zh-CN" w:bidi="ar"/>
                </w:rPr>
                <w:t>315</w:t>
              </w:r>
            </w:ins>
            <w:del w:id="7605" w:author="Administrator" w:date="2024-08-08T09:09:21Z">
              <w:r>
                <w:rPr>
                  <w:rFonts w:hint="eastAsia" w:ascii="宋体" w:hAnsi="宋体" w:eastAsia="宋体" w:cs="宋体"/>
                  <w:i w:val="0"/>
                  <w:iCs w:val="0"/>
                  <w:color w:val="000000"/>
                  <w:kern w:val="0"/>
                  <w:sz w:val="20"/>
                  <w:szCs w:val="20"/>
                  <w:u w:val="none"/>
                  <w:lang w:val="en-US" w:eastAsia="zh-CN" w:bidi="ar"/>
                </w:rPr>
                <w:delText>47</w:delText>
              </w:r>
            </w:del>
          </w:p>
        </w:tc>
      </w:tr>
      <w:tr w14:paraId="6435E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06"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06"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07"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6341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08" w:author="Administrator" w:date="2024-08-08T09:09:21Z">
              <w:r>
                <w:rPr>
                  <w:rFonts w:hint="eastAsia" w:ascii="宋体" w:hAnsi="宋体" w:eastAsia="宋体" w:cs="宋体"/>
                  <w:i w:val="0"/>
                  <w:color w:val="000000"/>
                  <w:kern w:val="0"/>
                  <w:sz w:val="20"/>
                  <w:szCs w:val="20"/>
                  <w:u w:val="none"/>
                  <w:lang w:val="en-US" w:eastAsia="zh-CN" w:bidi="ar"/>
                </w:rPr>
                <w:t>2100202</w:t>
              </w:r>
            </w:ins>
            <w:del w:id="7609" w:author="Administrator" w:date="2024-08-08T09:09:21Z">
              <w:r>
                <w:rPr>
                  <w:rFonts w:hint="eastAsia" w:ascii="宋体" w:hAnsi="宋体" w:eastAsia="宋体" w:cs="宋体"/>
                  <w:i w:val="0"/>
                  <w:iCs w:val="0"/>
                  <w:color w:val="000000"/>
                  <w:kern w:val="0"/>
                  <w:sz w:val="20"/>
                  <w:szCs w:val="20"/>
                  <w:u w:val="none"/>
                  <w:lang w:val="en-US" w:eastAsia="zh-CN" w:bidi="ar"/>
                </w:rPr>
                <w:delText>2100203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10"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3FEF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11" w:author="Administrator" w:date="2024-08-08T09:09:21Z">
              <w:r>
                <w:rPr>
                  <w:rFonts w:hint="eastAsia" w:ascii="宋体" w:hAnsi="宋体" w:eastAsia="宋体" w:cs="宋体"/>
                  <w:i w:val="0"/>
                  <w:color w:val="000000"/>
                  <w:kern w:val="0"/>
                  <w:sz w:val="20"/>
                  <w:szCs w:val="20"/>
                  <w:u w:val="none"/>
                  <w:lang w:val="en-US" w:eastAsia="zh-CN" w:bidi="ar"/>
                </w:rPr>
                <w:t xml:space="preserve">    中医(民族)医院</w:t>
              </w:r>
            </w:ins>
            <w:del w:id="7612" w:author="Administrator" w:date="2024-08-08T09:09:21Z">
              <w:r>
                <w:rPr>
                  <w:rFonts w:hint="eastAsia" w:ascii="宋体" w:hAnsi="宋体" w:eastAsia="宋体" w:cs="宋体"/>
                  <w:i w:val="0"/>
                  <w:iCs w:val="0"/>
                  <w:color w:val="000000"/>
                  <w:kern w:val="0"/>
                  <w:sz w:val="20"/>
                  <w:szCs w:val="20"/>
                  <w:u w:val="none"/>
                  <w:lang w:val="en-US" w:eastAsia="zh-CN" w:bidi="ar"/>
                </w:rPr>
                <w:delText xml:space="preserve">    传染病医院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13"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E06365">
            <w:pPr>
              <w:widowControl/>
              <w:jc w:val="right"/>
              <w:textAlignment w:val="center"/>
              <w:rPr>
                <w:rFonts w:hint="eastAsia" w:ascii="宋体" w:hAnsi="宋体" w:eastAsia="宋体" w:cs="宋体"/>
                <w:i w:val="0"/>
                <w:iCs w:val="0"/>
                <w:color w:val="000000"/>
                <w:sz w:val="20"/>
                <w:szCs w:val="20"/>
                <w:u w:val="none"/>
              </w:rPr>
              <w:pPrChange w:id="7614" w:author="Administrator" w:date="2024-08-08T09:09:22Z">
                <w:pPr>
                  <w:jc w:val="right"/>
                </w:pPr>
              </w:pPrChange>
            </w:pPr>
            <w:ins w:id="7615" w:author="Administrator" w:date="2024-08-08T09:09:22Z">
              <w:r>
                <w:rPr>
                  <w:rFonts w:hint="eastAsia" w:ascii="宋体" w:hAnsi="宋体" w:eastAsia="宋体" w:cs="宋体"/>
                  <w:i w:val="0"/>
                  <w:color w:val="000000"/>
                  <w:kern w:val="0"/>
                  <w:sz w:val="20"/>
                  <w:szCs w:val="20"/>
                  <w:u w:val="none"/>
                  <w:lang w:val="en-US" w:eastAsia="zh-CN" w:bidi="ar"/>
                </w:rPr>
                <w:t>258</w:t>
              </w:r>
            </w:ins>
          </w:p>
        </w:tc>
      </w:tr>
      <w:tr w14:paraId="77136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16"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16"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17"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8FB6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18" w:author="Administrator" w:date="2024-08-08T09:09:22Z">
              <w:r>
                <w:rPr>
                  <w:rFonts w:hint="eastAsia" w:ascii="宋体" w:hAnsi="宋体" w:eastAsia="宋体" w:cs="宋体"/>
                  <w:i w:val="0"/>
                  <w:color w:val="000000"/>
                  <w:kern w:val="0"/>
                  <w:sz w:val="20"/>
                  <w:szCs w:val="20"/>
                  <w:u w:val="none"/>
                  <w:lang w:val="en-US" w:eastAsia="zh-CN" w:bidi="ar"/>
                </w:rPr>
                <w:t>2100203</w:t>
              </w:r>
            </w:ins>
            <w:del w:id="7619" w:author="Administrator" w:date="2024-08-08T09:09:22Z">
              <w:r>
                <w:rPr>
                  <w:rFonts w:hint="eastAsia" w:ascii="宋体" w:hAnsi="宋体" w:eastAsia="宋体" w:cs="宋体"/>
                  <w:i w:val="0"/>
                  <w:iCs w:val="0"/>
                  <w:color w:val="000000"/>
                  <w:kern w:val="0"/>
                  <w:sz w:val="20"/>
                  <w:szCs w:val="20"/>
                  <w:u w:val="none"/>
                  <w:lang w:val="en-US" w:eastAsia="zh-CN" w:bidi="ar"/>
                </w:rPr>
                <w:delText>2100204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20"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0C18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21" w:author="Administrator" w:date="2024-08-08T09:09:22Z">
              <w:r>
                <w:rPr>
                  <w:rFonts w:hint="eastAsia" w:ascii="宋体" w:hAnsi="宋体" w:eastAsia="宋体" w:cs="宋体"/>
                  <w:i w:val="0"/>
                  <w:color w:val="000000"/>
                  <w:kern w:val="0"/>
                  <w:sz w:val="20"/>
                  <w:szCs w:val="20"/>
                  <w:u w:val="none"/>
                  <w:lang w:val="en-US" w:eastAsia="zh-CN" w:bidi="ar"/>
                </w:rPr>
                <w:t xml:space="preserve">    传染病医院</w:t>
              </w:r>
            </w:ins>
            <w:del w:id="7622"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职业病防治医院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23"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A68187">
            <w:pPr>
              <w:jc w:val="right"/>
              <w:rPr>
                <w:rFonts w:hint="eastAsia" w:ascii="宋体" w:hAnsi="宋体" w:eastAsia="宋体" w:cs="宋体"/>
                <w:i w:val="0"/>
                <w:iCs w:val="0"/>
                <w:color w:val="000000"/>
                <w:sz w:val="20"/>
                <w:szCs w:val="20"/>
                <w:u w:val="none"/>
              </w:rPr>
            </w:pPr>
          </w:p>
        </w:tc>
      </w:tr>
      <w:tr w14:paraId="705EA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24"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24"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25"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87EF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26" w:author="Administrator" w:date="2024-08-08T09:09:22Z">
              <w:r>
                <w:rPr>
                  <w:rFonts w:hint="eastAsia" w:ascii="宋体" w:hAnsi="宋体" w:eastAsia="宋体" w:cs="宋体"/>
                  <w:i w:val="0"/>
                  <w:color w:val="000000"/>
                  <w:kern w:val="0"/>
                  <w:sz w:val="20"/>
                  <w:szCs w:val="20"/>
                  <w:u w:val="none"/>
                  <w:lang w:val="en-US" w:eastAsia="zh-CN" w:bidi="ar"/>
                </w:rPr>
                <w:t>2100204</w:t>
              </w:r>
            </w:ins>
            <w:del w:id="7627" w:author="Administrator" w:date="2024-08-08T09:09:22Z">
              <w:r>
                <w:rPr>
                  <w:rFonts w:hint="eastAsia" w:ascii="宋体" w:hAnsi="宋体" w:eastAsia="宋体" w:cs="宋体"/>
                  <w:i w:val="0"/>
                  <w:iCs w:val="0"/>
                  <w:color w:val="000000"/>
                  <w:kern w:val="0"/>
                  <w:sz w:val="20"/>
                  <w:szCs w:val="20"/>
                  <w:u w:val="none"/>
                  <w:lang w:val="en-US" w:eastAsia="zh-CN" w:bidi="ar"/>
                </w:rPr>
                <w:delText>2100205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28"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284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29" w:author="Administrator" w:date="2024-08-08T09:09:22Z">
              <w:r>
                <w:rPr>
                  <w:rFonts w:hint="eastAsia" w:ascii="宋体" w:hAnsi="宋体" w:eastAsia="宋体" w:cs="宋体"/>
                  <w:i w:val="0"/>
                  <w:color w:val="000000"/>
                  <w:kern w:val="0"/>
                  <w:sz w:val="20"/>
                  <w:szCs w:val="20"/>
                  <w:u w:val="none"/>
                  <w:lang w:val="en-US" w:eastAsia="zh-CN" w:bidi="ar"/>
                </w:rPr>
                <w:t xml:space="preserve">    职业病防治医院</w:t>
              </w:r>
            </w:ins>
            <w:del w:id="7630"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精神病医院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31"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A3B454">
            <w:pPr>
              <w:jc w:val="right"/>
              <w:rPr>
                <w:rFonts w:hint="eastAsia" w:ascii="宋体" w:hAnsi="宋体" w:eastAsia="宋体" w:cs="宋体"/>
                <w:i w:val="0"/>
                <w:iCs w:val="0"/>
                <w:color w:val="000000"/>
                <w:sz w:val="20"/>
                <w:szCs w:val="20"/>
                <w:u w:val="none"/>
              </w:rPr>
            </w:pPr>
          </w:p>
        </w:tc>
      </w:tr>
      <w:tr w14:paraId="2C793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32"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32"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33"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5047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34" w:author="Administrator" w:date="2024-08-08T09:09:22Z">
              <w:r>
                <w:rPr>
                  <w:rFonts w:hint="eastAsia" w:ascii="宋体" w:hAnsi="宋体" w:eastAsia="宋体" w:cs="宋体"/>
                  <w:i w:val="0"/>
                  <w:color w:val="000000"/>
                  <w:kern w:val="0"/>
                  <w:sz w:val="20"/>
                  <w:szCs w:val="20"/>
                  <w:u w:val="none"/>
                  <w:lang w:val="en-US" w:eastAsia="zh-CN" w:bidi="ar"/>
                </w:rPr>
                <w:t>2100205</w:t>
              </w:r>
            </w:ins>
            <w:del w:id="7635" w:author="Administrator" w:date="2024-08-08T09:09:22Z">
              <w:r>
                <w:rPr>
                  <w:rFonts w:hint="eastAsia" w:ascii="宋体" w:hAnsi="宋体" w:eastAsia="宋体" w:cs="宋体"/>
                  <w:i w:val="0"/>
                  <w:iCs w:val="0"/>
                  <w:color w:val="000000"/>
                  <w:kern w:val="0"/>
                  <w:sz w:val="20"/>
                  <w:szCs w:val="20"/>
                  <w:u w:val="none"/>
                  <w:lang w:val="en-US" w:eastAsia="zh-CN" w:bidi="ar"/>
                </w:rPr>
                <w:delText>2100206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36"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D046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37" w:author="Administrator" w:date="2024-08-08T09:09:22Z">
              <w:r>
                <w:rPr>
                  <w:rFonts w:hint="eastAsia" w:ascii="宋体" w:hAnsi="宋体" w:eastAsia="宋体" w:cs="宋体"/>
                  <w:i w:val="0"/>
                  <w:color w:val="000000"/>
                  <w:kern w:val="0"/>
                  <w:sz w:val="20"/>
                  <w:szCs w:val="20"/>
                  <w:u w:val="none"/>
                  <w:lang w:val="en-US" w:eastAsia="zh-CN" w:bidi="ar"/>
                </w:rPr>
                <w:t xml:space="preserve">    精神病医院</w:t>
              </w:r>
            </w:ins>
            <w:del w:id="7638"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妇幼保健医院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39"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D934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640" w:author="Administrator" w:date="2024-08-08T09:09:22Z">
                <w:pPr>
                  <w:keepNext w:val="0"/>
                  <w:keepLines w:val="0"/>
                  <w:widowControl/>
                  <w:suppressLineNumbers w:val="0"/>
                  <w:jc w:val="right"/>
                  <w:textAlignment w:val="center"/>
                </w:pPr>
              </w:pPrChange>
            </w:pPr>
            <w:del w:id="7641" w:author="Administrator" w:date="2024-08-08T09:09:22Z">
              <w:r>
                <w:rPr>
                  <w:rFonts w:hint="eastAsia" w:ascii="宋体" w:hAnsi="宋体" w:eastAsia="宋体" w:cs="宋体"/>
                  <w:i w:val="0"/>
                  <w:iCs w:val="0"/>
                  <w:color w:val="000000"/>
                  <w:kern w:val="0"/>
                  <w:sz w:val="20"/>
                  <w:szCs w:val="20"/>
                  <w:u w:val="none"/>
                  <w:lang w:val="en-US" w:eastAsia="zh-CN" w:bidi="ar"/>
                </w:rPr>
                <w:delText>83</w:delText>
              </w:r>
            </w:del>
          </w:p>
        </w:tc>
      </w:tr>
      <w:tr w14:paraId="2821B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42"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642"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43"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8344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44" w:author="Administrator" w:date="2024-08-08T09:09:22Z">
              <w:r>
                <w:rPr>
                  <w:rFonts w:hint="eastAsia" w:ascii="宋体" w:hAnsi="宋体" w:eastAsia="宋体" w:cs="宋体"/>
                  <w:i w:val="0"/>
                  <w:color w:val="000000"/>
                  <w:kern w:val="0"/>
                  <w:sz w:val="20"/>
                  <w:szCs w:val="20"/>
                  <w:u w:val="none"/>
                  <w:lang w:val="en-US" w:eastAsia="zh-CN" w:bidi="ar"/>
                </w:rPr>
                <w:t>2100206</w:t>
              </w:r>
            </w:ins>
            <w:del w:id="7645" w:author="Administrator" w:date="2024-08-08T09:09:22Z">
              <w:r>
                <w:rPr>
                  <w:rFonts w:hint="eastAsia" w:ascii="宋体" w:hAnsi="宋体" w:eastAsia="宋体" w:cs="宋体"/>
                  <w:i w:val="0"/>
                  <w:iCs w:val="0"/>
                  <w:color w:val="000000"/>
                  <w:kern w:val="0"/>
                  <w:sz w:val="20"/>
                  <w:szCs w:val="20"/>
                  <w:u w:val="none"/>
                  <w:lang w:val="en-US" w:eastAsia="zh-CN" w:bidi="ar"/>
                </w:rPr>
                <w:delText>2100207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46"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77E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47" w:author="Administrator" w:date="2024-08-08T09:09:22Z">
              <w:r>
                <w:rPr>
                  <w:rFonts w:hint="eastAsia" w:ascii="宋体" w:hAnsi="宋体" w:eastAsia="宋体" w:cs="宋体"/>
                  <w:i w:val="0"/>
                  <w:color w:val="000000"/>
                  <w:kern w:val="0"/>
                  <w:sz w:val="20"/>
                  <w:szCs w:val="20"/>
                  <w:u w:val="none"/>
                  <w:lang w:val="en-US" w:eastAsia="zh-CN" w:bidi="ar"/>
                </w:rPr>
                <w:t xml:space="preserve">    妇幼保健医院</w:t>
              </w:r>
            </w:ins>
            <w:del w:id="7648"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儿童医院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49"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39DD88">
            <w:pPr>
              <w:widowControl/>
              <w:jc w:val="right"/>
              <w:textAlignment w:val="center"/>
              <w:rPr>
                <w:rFonts w:hint="eastAsia" w:ascii="宋体" w:hAnsi="宋体" w:eastAsia="宋体" w:cs="宋体"/>
                <w:i w:val="0"/>
                <w:iCs w:val="0"/>
                <w:color w:val="000000"/>
                <w:sz w:val="20"/>
                <w:szCs w:val="20"/>
                <w:u w:val="none"/>
              </w:rPr>
              <w:pPrChange w:id="7650" w:author="Administrator" w:date="2024-08-08T09:09:22Z">
                <w:pPr>
                  <w:jc w:val="right"/>
                </w:pPr>
              </w:pPrChange>
            </w:pPr>
            <w:ins w:id="7651" w:author="Administrator" w:date="2024-08-08T09:09:22Z">
              <w:r>
                <w:rPr>
                  <w:rFonts w:hint="eastAsia" w:ascii="宋体" w:hAnsi="宋体" w:eastAsia="宋体" w:cs="宋体"/>
                  <w:i w:val="0"/>
                  <w:color w:val="000000"/>
                  <w:kern w:val="0"/>
                  <w:sz w:val="20"/>
                  <w:szCs w:val="20"/>
                  <w:u w:val="none"/>
                  <w:lang w:val="en-US" w:eastAsia="zh-CN" w:bidi="ar"/>
                </w:rPr>
                <w:t>338</w:t>
              </w:r>
            </w:ins>
          </w:p>
        </w:tc>
      </w:tr>
      <w:tr w14:paraId="4A787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52"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52"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53"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7C09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54" w:author="Administrator" w:date="2024-08-08T09:09:22Z">
              <w:r>
                <w:rPr>
                  <w:rFonts w:hint="eastAsia" w:ascii="宋体" w:hAnsi="宋体" w:eastAsia="宋体" w:cs="宋体"/>
                  <w:i w:val="0"/>
                  <w:color w:val="000000"/>
                  <w:kern w:val="0"/>
                  <w:sz w:val="20"/>
                  <w:szCs w:val="20"/>
                  <w:u w:val="none"/>
                  <w:lang w:val="en-US" w:eastAsia="zh-CN" w:bidi="ar"/>
                </w:rPr>
                <w:t>2100207</w:t>
              </w:r>
            </w:ins>
            <w:del w:id="7655" w:author="Administrator" w:date="2024-08-08T09:09:22Z">
              <w:r>
                <w:rPr>
                  <w:rFonts w:hint="eastAsia" w:ascii="宋体" w:hAnsi="宋体" w:eastAsia="宋体" w:cs="宋体"/>
                  <w:i w:val="0"/>
                  <w:iCs w:val="0"/>
                  <w:color w:val="000000"/>
                  <w:kern w:val="0"/>
                  <w:sz w:val="20"/>
                  <w:szCs w:val="20"/>
                  <w:u w:val="none"/>
                  <w:lang w:val="en-US" w:eastAsia="zh-CN" w:bidi="ar"/>
                </w:rPr>
                <w:delText>2100208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56"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BEB2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57" w:author="Administrator" w:date="2024-08-08T09:09:22Z">
              <w:r>
                <w:rPr>
                  <w:rFonts w:hint="eastAsia" w:ascii="宋体" w:hAnsi="宋体" w:eastAsia="宋体" w:cs="宋体"/>
                  <w:i w:val="0"/>
                  <w:color w:val="000000"/>
                  <w:kern w:val="0"/>
                  <w:sz w:val="20"/>
                  <w:szCs w:val="20"/>
                  <w:u w:val="none"/>
                  <w:lang w:val="en-US" w:eastAsia="zh-CN" w:bidi="ar"/>
                </w:rPr>
                <w:t xml:space="preserve">    儿童医院</w:t>
              </w:r>
            </w:ins>
            <w:del w:id="7658"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其他专科医院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59"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7A7BE2">
            <w:pPr>
              <w:jc w:val="right"/>
              <w:rPr>
                <w:rFonts w:hint="eastAsia" w:ascii="宋体" w:hAnsi="宋体" w:eastAsia="宋体" w:cs="宋体"/>
                <w:i w:val="0"/>
                <w:iCs w:val="0"/>
                <w:color w:val="000000"/>
                <w:sz w:val="20"/>
                <w:szCs w:val="20"/>
                <w:u w:val="none"/>
              </w:rPr>
            </w:pPr>
          </w:p>
        </w:tc>
      </w:tr>
      <w:tr w14:paraId="6C4F0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60"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60"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61"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EA1B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62" w:author="Administrator" w:date="2024-08-08T09:09:22Z">
              <w:r>
                <w:rPr>
                  <w:rFonts w:hint="eastAsia" w:ascii="宋体" w:hAnsi="宋体" w:eastAsia="宋体" w:cs="宋体"/>
                  <w:i w:val="0"/>
                  <w:color w:val="000000"/>
                  <w:kern w:val="0"/>
                  <w:sz w:val="20"/>
                  <w:szCs w:val="20"/>
                  <w:u w:val="none"/>
                  <w:lang w:val="en-US" w:eastAsia="zh-CN" w:bidi="ar"/>
                </w:rPr>
                <w:t>2100208</w:t>
              </w:r>
            </w:ins>
            <w:del w:id="7663" w:author="Administrator" w:date="2024-08-08T09:09:22Z">
              <w:r>
                <w:rPr>
                  <w:rFonts w:hint="eastAsia" w:ascii="宋体" w:hAnsi="宋体" w:eastAsia="宋体" w:cs="宋体"/>
                  <w:i w:val="0"/>
                  <w:iCs w:val="0"/>
                  <w:color w:val="000000"/>
                  <w:kern w:val="0"/>
                  <w:sz w:val="20"/>
                  <w:szCs w:val="20"/>
                  <w:u w:val="none"/>
                  <w:lang w:val="en-US" w:eastAsia="zh-CN" w:bidi="ar"/>
                </w:rPr>
                <w:delText>2100209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64"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2D08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65" w:author="Administrator" w:date="2024-08-08T09:09:22Z">
              <w:r>
                <w:rPr>
                  <w:rFonts w:hint="eastAsia" w:ascii="宋体" w:hAnsi="宋体" w:eastAsia="宋体" w:cs="宋体"/>
                  <w:i w:val="0"/>
                  <w:color w:val="000000"/>
                  <w:kern w:val="0"/>
                  <w:sz w:val="20"/>
                  <w:szCs w:val="20"/>
                  <w:u w:val="none"/>
                  <w:lang w:val="en-US" w:eastAsia="zh-CN" w:bidi="ar"/>
                </w:rPr>
                <w:t xml:space="preserve">    其他专科医院</w:t>
              </w:r>
            </w:ins>
            <w:del w:id="7666"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福利医院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67"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E29276">
            <w:pPr>
              <w:widowControl/>
              <w:jc w:val="right"/>
              <w:textAlignment w:val="center"/>
              <w:rPr>
                <w:rFonts w:hint="eastAsia" w:ascii="宋体" w:hAnsi="宋体" w:eastAsia="宋体" w:cs="宋体"/>
                <w:i w:val="0"/>
                <w:iCs w:val="0"/>
                <w:color w:val="000000"/>
                <w:sz w:val="20"/>
                <w:szCs w:val="20"/>
                <w:u w:val="none"/>
              </w:rPr>
              <w:pPrChange w:id="7668" w:author="Administrator" w:date="2024-08-08T09:09:22Z">
                <w:pPr>
                  <w:jc w:val="right"/>
                </w:pPr>
              </w:pPrChange>
            </w:pPr>
            <w:ins w:id="7669" w:author="Administrator" w:date="2024-08-08T09:09:22Z">
              <w:r>
                <w:rPr>
                  <w:rFonts w:hint="eastAsia" w:ascii="宋体" w:hAnsi="宋体" w:eastAsia="宋体" w:cs="宋体"/>
                  <w:i w:val="0"/>
                  <w:color w:val="000000"/>
                  <w:kern w:val="0"/>
                  <w:sz w:val="20"/>
                  <w:szCs w:val="20"/>
                  <w:u w:val="none"/>
                  <w:lang w:val="en-US" w:eastAsia="zh-CN" w:bidi="ar"/>
                </w:rPr>
                <w:t>4</w:t>
              </w:r>
            </w:ins>
          </w:p>
        </w:tc>
      </w:tr>
      <w:tr w14:paraId="4F608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70"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70"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71"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4B64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72" w:author="Administrator" w:date="2024-08-08T09:09:22Z">
              <w:r>
                <w:rPr>
                  <w:rFonts w:hint="eastAsia" w:ascii="宋体" w:hAnsi="宋体" w:eastAsia="宋体" w:cs="宋体"/>
                  <w:i w:val="0"/>
                  <w:color w:val="000000"/>
                  <w:kern w:val="0"/>
                  <w:sz w:val="20"/>
                  <w:szCs w:val="20"/>
                  <w:u w:val="none"/>
                  <w:lang w:val="en-US" w:eastAsia="zh-CN" w:bidi="ar"/>
                </w:rPr>
                <w:t>2100209</w:t>
              </w:r>
            </w:ins>
            <w:del w:id="7673" w:author="Administrator" w:date="2024-08-08T09:09:22Z">
              <w:r>
                <w:rPr>
                  <w:rFonts w:hint="eastAsia" w:ascii="宋体" w:hAnsi="宋体" w:eastAsia="宋体" w:cs="宋体"/>
                  <w:i w:val="0"/>
                  <w:iCs w:val="0"/>
                  <w:color w:val="000000"/>
                  <w:kern w:val="0"/>
                  <w:sz w:val="20"/>
                  <w:szCs w:val="20"/>
                  <w:u w:val="none"/>
                  <w:lang w:val="en-US" w:eastAsia="zh-CN" w:bidi="ar"/>
                </w:rPr>
                <w:delText>2100210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74"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BC7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75" w:author="Administrator" w:date="2024-08-08T09:09:22Z">
              <w:r>
                <w:rPr>
                  <w:rFonts w:hint="eastAsia" w:ascii="宋体" w:hAnsi="宋体" w:eastAsia="宋体" w:cs="宋体"/>
                  <w:i w:val="0"/>
                  <w:color w:val="000000"/>
                  <w:kern w:val="0"/>
                  <w:sz w:val="20"/>
                  <w:szCs w:val="20"/>
                  <w:u w:val="none"/>
                  <w:lang w:val="en-US" w:eastAsia="zh-CN" w:bidi="ar"/>
                </w:rPr>
                <w:t xml:space="preserve">    福利医院</w:t>
              </w:r>
            </w:ins>
            <w:del w:id="7676"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行业医院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77"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2FBCE0">
            <w:pPr>
              <w:jc w:val="right"/>
              <w:rPr>
                <w:rFonts w:hint="eastAsia" w:ascii="宋体" w:hAnsi="宋体" w:eastAsia="宋体" w:cs="宋体"/>
                <w:i w:val="0"/>
                <w:iCs w:val="0"/>
                <w:color w:val="000000"/>
                <w:sz w:val="20"/>
                <w:szCs w:val="20"/>
                <w:u w:val="none"/>
              </w:rPr>
            </w:pPr>
          </w:p>
        </w:tc>
      </w:tr>
      <w:tr w14:paraId="3BC01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78"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678"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79"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C81E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80" w:author="Administrator" w:date="2024-08-08T09:09:22Z">
              <w:r>
                <w:rPr>
                  <w:rFonts w:hint="eastAsia" w:ascii="宋体" w:hAnsi="宋体" w:eastAsia="宋体" w:cs="宋体"/>
                  <w:i w:val="0"/>
                  <w:color w:val="000000"/>
                  <w:kern w:val="0"/>
                  <w:sz w:val="20"/>
                  <w:szCs w:val="20"/>
                  <w:u w:val="none"/>
                  <w:lang w:val="en-US" w:eastAsia="zh-CN" w:bidi="ar"/>
                </w:rPr>
                <w:t>2100210</w:t>
              </w:r>
            </w:ins>
            <w:del w:id="7681" w:author="Administrator" w:date="2024-08-08T09:09:22Z">
              <w:r>
                <w:rPr>
                  <w:rFonts w:hint="eastAsia" w:ascii="宋体" w:hAnsi="宋体" w:eastAsia="宋体" w:cs="宋体"/>
                  <w:i w:val="0"/>
                  <w:iCs w:val="0"/>
                  <w:color w:val="000000"/>
                  <w:kern w:val="0"/>
                  <w:sz w:val="20"/>
                  <w:szCs w:val="20"/>
                  <w:u w:val="none"/>
                  <w:lang w:val="en-US" w:eastAsia="zh-CN" w:bidi="ar"/>
                </w:rPr>
                <w:delText>2100211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82"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2F4D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83" w:author="Administrator" w:date="2024-08-08T09:09:22Z">
              <w:r>
                <w:rPr>
                  <w:rFonts w:hint="eastAsia" w:ascii="宋体" w:hAnsi="宋体" w:eastAsia="宋体" w:cs="宋体"/>
                  <w:i w:val="0"/>
                  <w:color w:val="000000"/>
                  <w:kern w:val="0"/>
                  <w:sz w:val="20"/>
                  <w:szCs w:val="20"/>
                  <w:u w:val="none"/>
                  <w:lang w:val="en-US" w:eastAsia="zh-CN" w:bidi="ar"/>
                </w:rPr>
                <w:t xml:space="preserve">    行业医院</w:t>
              </w:r>
            </w:ins>
            <w:del w:id="7684"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处理医疗欠费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85"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6F0DD8">
            <w:pPr>
              <w:jc w:val="right"/>
              <w:rPr>
                <w:rFonts w:hint="eastAsia" w:ascii="宋体" w:hAnsi="宋体" w:eastAsia="宋体" w:cs="宋体"/>
                <w:i w:val="0"/>
                <w:iCs w:val="0"/>
                <w:color w:val="000000"/>
                <w:sz w:val="20"/>
                <w:szCs w:val="20"/>
                <w:u w:val="none"/>
              </w:rPr>
            </w:pPr>
          </w:p>
        </w:tc>
      </w:tr>
      <w:tr w14:paraId="5E7DD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86"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7686" w:author="Administrator" w:date="2024-08-08T09:09:2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87"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AC66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88" w:author="Administrator" w:date="2024-08-08T09:09:22Z">
              <w:r>
                <w:rPr>
                  <w:rFonts w:hint="eastAsia" w:ascii="宋体" w:hAnsi="宋体" w:eastAsia="宋体" w:cs="宋体"/>
                  <w:i w:val="0"/>
                  <w:color w:val="000000"/>
                  <w:kern w:val="0"/>
                  <w:sz w:val="20"/>
                  <w:szCs w:val="20"/>
                  <w:u w:val="none"/>
                  <w:lang w:val="en-US" w:eastAsia="zh-CN" w:bidi="ar"/>
                </w:rPr>
                <w:t>2100211</w:t>
              </w:r>
            </w:ins>
            <w:del w:id="7689" w:author="Administrator" w:date="2024-08-08T09:09:22Z">
              <w:r>
                <w:rPr>
                  <w:rFonts w:hint="eastAsia" w:ascii="宋体" w:hAnsi="宋体" w:eastAsia="宋体" w:cs="宋体"/>
                  <w:i w:val="0"/>
                  <w:iCs w:val="0"/>
                  <w:color w:val="000000"/>
                  <w:kern w:val="0"/>
                  <w:sz w:val="20"/>
                  <w:szCs w:val="20"/>
                  <w:u w:val="none"/>
                  <w:lang w:val="en-US" w:eastAsia="zh-CN" w:bidi="ar"/>
                </w:rPr>
                <w:delText>2100212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90"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EC70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91" w:author="Administrator" w:date="2024-08-08T09:09:22Z">
              <w:r>
                <w:rPr>
                  <w:rFonts w:hint="eastAsia" w:ascii="宋体" w:hAnsi="宋体" w:eastAsia="宋体" w:cs="宋体"/>
                  <w:i w:val="0"/>
                  <w:color w:val="000000"/>
                  <w:kern w:val="0"/>
                  <w:sz w:val="20"/>
                  <w:szCs w:val="20"/>
                  <w:u w:val="none"/>
                  <w:lang w:val="en-US" w:eastAsia="zh-CN" w:bidi="ar"/>
                </w:rPr>
                <w:t xml:space="preserve">    处理医疗欠费</w:t>
              </w:r>
            </w:ins>
            <w:del w:id="7692"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康复医院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93"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0CF4A2">
            <w:pPr>
              <w:jc w:val="right"/>
              <w:rPr>
                <w:rFonts w:hint="eastAsia" w:ascii="宋体" w:hAnsi="宋体" w:eastAsia="宋体" w:cs="宋体"/>
                <w:i w:val="0"/>
                <w:iCs w:val="0"/>
                <w:color w:val="000000"/>
                <w:sz w:val="20"/>
                <w:szCs w:val="20"/>
                <w:u w:val="none"/>
              </w:rPr>
            </w:pPr>
          </w:p>
        </w:tc>
      </w:tr>
      <w:tr w14:paraId="0E6C4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694"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7694" w:author="Administrator" w:date="2024-08-08T09:09:2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95"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2D53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96" w:author="Administrator" w:date="2024-08-08T09:09:22Z">
              <w:r>
                <w:rPr>
                  <w:rFonts w:hint="eastAsia" w:ascii="宋体" w:hAnsi="宋体" w:eastAsia="宋体" w:cs="宋体"/>
                  <w:i w:val="0"/>
                  <w:color w:val="000000"/>
                  <w:kern w:val="0"/>
                  <w:sz w:val="20"/>
                  <w:szCs w:val="20"/>
                  <w:u w:val="none"/>
                  <w:lang w:val="en-US" w:eastAsia="zh-CN" w:bidi="ar"/>
                </w:rPr>
                <w:t>2100212</w:t>
              </w:r>
            </w:ins>
            <w:del w:id="7697" w:author="Administrator" w:date="2024-08-08T09:09:22Z">
              <w:r>
                <w:rPr>
                  <w:rFonts w:hint="eastAsia" w:ascii="宋体" w:hAnsi="宋体" w:eastAsia="宋体" w:cs="宋体"/>
                  <w:i w:val="0"/>
                  <w:iCs w:val="0"/>
                  <w:color w:val="000000"/>
                  <w:kern w:val="0"/>
                  <w:sz w:val="20"/>
                  <w:szCs w:val="20"/>
                  <w:u w:val="none"/>
                  <w:lang w:val="en-US" w:eastAsia="zh-CN" w:bidi="ar"/>
                </w:rPr>
                <w:delText>2100213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698"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C72E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699" w:author="Administrator" w:date="2024-08-08T09:09:22Z">
              <w:r>
                <w:rPr>
                  <w:rFonts w:hint="eastAsia" w:ascii="宋体" w:hAnsi="宋体" w:eastAsia="宋体" w:cs="宋体"/>
                  <w:i w:val="0"/>
                  <w:color w:val="000000"/>
                  <w:kern w:val="0"/>
                  <w:sz w:val="20"/>
                  <w:szCs w:val="20"/>
                  <w:u w:val="none"/>
                  <w:lang w:val="en-US" w:eastAsia="zh-CN" w:bidi="ar"/>
                </w:rPr>
                <w:t xml:space="preserve">    康复医院</w:t>
              </w:r>
            </w:ins>
            <w:del w:id="7700"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优抚医院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01"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AE61EC">
            <w:pPr>
              <w:jc w:val="right"/>
              <w:rPr>
                <w:rFonts w:hint="eastAsia" w:ascii="宋体" w:hAnsi="宋体" w:eastAsia="宋体" w:cs="宋体"/>
                <w:i w:val="0"/>
                <w:iCs w:val="0"/>
                <w:color w:val="000000"/>
                <w:sz w:val="20"/>
                <w:szCs w:val="20"/>
                <w:u w:val="none"/>
              </w:rPr>
            </w:pPr>
          </w:p>
        </w:tc>
      </w:tr>
      <w:tr w14:paraId="34F2A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02"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02"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03"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CB33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04" w:author="Administrator" w:date="2024-08-08T09:09:22Z">
              <w:r>
                <w:rPr>
                  <w:rFonts w:hint="eastAsia" w:ascii="宋体" w:hAnsi="宋体" w:eastAsia="宋体" w:cs="宋体"/>
                  <w:i w:val="0"/>
                  <w:color w:val="000000"/>
                  <w:kern w:val="0"/>
                  <w:sz w:val="20"/>
                  <w:szCs w:val="20"/>
                  <w:u w:val="none"/>
                  <w:lang w:val="en-US" w:eastAsia="zh-CN" w:bidi="ar"/>
                </w:rPr>
                <w:t>2100213</w:t>
              </w:r>
            </w:ins>
            <w:del w:id="7705" w:author="Administrator" w:date="2024-08-08T09:09:22Z">
              <w:r>
                <w:rPr>
                  <w:rFonts w:hint="eastAsia" w:ascii="宋体" w:hAnsi="宋体" w:eastAsia="宋体" w:cs="宋体"/>
                  <w:i w:val="0"/>
                  <w:iCs w:val="0"/>
                  <w:color w:val="000000"/>
                  <w:kern w:val="0"/>
                  <w:sz w:val="20"/>
                  <w:szCs w:val="20"/>
                  <w:u w:val="none"/>
                  <w:lang w:val="en-US" w:eastAsia="zh-CN" w:bidi="ar"/>
                </w:rPr>
                <w:delText>2100299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06"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6853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07" w:author="Administrator" w:date="2024-08-08T09:09:22Z">
              <w:r>
                <w:rPr>
                  <w:rFonts w:hint="eastAsia" w:ascii="宋体" w:hAnsi="宋体" w:eastAsia="宋体" w:cs="宋体"/>
                  <w:i w:val="0"/>
                  <w:color w:val="000000"/>
                  <w:kern w:val="0"/>
                  <w:sz w:val="20"/>
                  <w:szCs w:val="20"/>
                  <w:u w:val="none"/>
                  <w:lang w:val="en-US" w:eastAsia="zh-CN" w:bidi="ar"/>
                </w:rPr>
                <w:t xml:space="preserve">    优抚医院</w:t>
              </w:r>
            </w:ins>
            <w:del w:id="7708"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其他公立医院支出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09"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7A925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710" w:author="Administrator" w:date="2024-08-08T09:09:22Z">
                <w:pPr>
                  <w:keepNext w:val="0"/>
                  <w:keepLines w:val="0"/>
                  <w:widowControl/>
                  <w:suppressLineNumbers w:val="0"/>
                  <w:jc w:val="right"/>
                  <w:textAlignment w:val="center"/>
                </w:pPr>
              </w:pPrChange>
            </w:pPr>
            <w:del w:id="7711" w:author="Administrator" w:date="2024-08-08T09:09:22Z">
              <w:r>
                <w:rPr>
                  <w:rFonts w:hint="eastAsia" w:ascii="宋体" w:hAnsi="宋体" w:eastAsia="宋体" w:cs="宋体"/>
                  <w:i w:val="0"/>
                  <w:iCs w:val="0"/>
                  <w:color w:val="000000"/>
                  <w:kern w:val="0"/>
                  <w:sz w:val="20"/>
                  <w:szCs w:val="20"/>
                  <w:u w:val="none"/>
                  <w:lang w:val="en-US" w:eastAsia="zh-CN" w:bidi="ar"/>
                </w:rPr>
                <w:delText>462</w:delText>
              </w:r>
            </w:del>
          </w:p>
        </w:tc>
      </w:tr>
      <w:tr w14:paraId="14175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12"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12"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13"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6B74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14" w:author="Administrator" w:date="2024-08-08T09:09:22Z">
              <w:r>
                <w:rPr>
                  <w:rFonts w:hint="eastAsia" w:ascii="宋体" w:hAnsi="宋体" w:eastAsia="宋体" w:cs="宋体"/>
                  <w:i w:val="0"/>
                  <w:color w:val="000000"/>
                  <w:kern w:val="0"/>
                  <w:sz w:val="20"/>
                  <w:szCs w:val="20"/>
                  <w:u w:val="none"/>
                  <w:lang w:val="en-US" w:eastAsia="zh-CN" w:bidi="ar"/>
                </w:rPr>
                <w:t>2100299</w:t>
              </w:r>
            </w:ins>
            <w:del w:id="7715" w:author="Administrator" w:date="2024-08-08T09:09:22Z">
              <w:r>
                <w:rPr>
                  <w:rFonts w:hint="eastAsia" w:ascii="宋体" w:hAnsi="宋体" w:eastAsia="宋体" w:cs="宋体"/>
                  <w:i w:val="0"/>
                  <w:iCs w:val="0"/>
                  <w:color w:val="000000"/>
                  <w:kern w:val="0"/>
                  <w:sz w:val="20"/>
                  <w:szCs w:val="20"/>
                  <w:u w:val="none"/>
                  <w:lang w:val="en-US" w:eastAsia="zh-CN" w:bidi="ar"/>
                </w:rPr>
                <w:delText>21003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16"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38B1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17" w:author="Administrator" w:date="2024-08-08T09:09:22Z">
              <w:r>
                <w:rPr>
                  <w:rFonts w:hint="eastAsia" w:ascii="宋体" w:hAnsi="宋体" w:eastAsia="宋体" w:cs="宋体"/>
                  <w:i w:val="0"/>
                  <w:color w:val="000000"/>
                  <w:kern w:val="0"/>
                  <w:sz w:val="20"/>
                  <w:szCs w:val="20"/>
                  <w:u w:val="none"/>
                  <w:lang w:val="en-US" w:eastAsia="zh-CN" w:bidi="ar"/>
                </w:rPr>
                <w:t xml:space="preserve">    其他公立医院支出</w:t>
              </w:r>
            </w:ins>
            <w:del w:id="7718"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基层医疗卫生机构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19"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80AA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720" w:author="Administrator" w:date="2024-08-08T09:09:22Z">
              <w:r>
                <w:rPr>
                  <w:rFonts w:hint="eastAsia" w:ascii="宋体" w:hAnsi="宋体" w:eastAsia="宋体" w:cs="宋体"/>
                  <w:i w:val="0"/>
                  <w:color w:val="000000"/>
                  <w:kern w:val="0"/>
                  <w:sz w:val="20"/>
                  <w:szCs w:val="20"/>
                  <w:u w:val="none"/>
                  <w:lang w:val="en-US" w:eastAsia="zh-CN" w:bidi="ar"/>
                </w:rPr>
                <w:t>517</w:t>
              </w:r>
            </w:ins>
            <w:del w:id="7721" w:author="Administrator" w:date="2024-08-08T09:09:22Z">
              <w:r>
                <w:rPr>
                  <w:rFonts w:hint="eastAsia" w:ascii="宋体" w:hAnsi="宋体" w:eastAsia="宋体" w:cs="宋体"/>
                  <w:i w:val="0"/>
                  <w:iCs w:val="0"/>
                  <w:color w:val="000000"/>
                  <w:kern w:val="0"/>
                  <w:sz w:val="20"/>
                  <w:szCs w:val="20"/>
                  <w:u w:val="none"/>
                  <w:lang w:val="en-US" w:eastAsia="zh-CN" w:bidi="ar"/>
                </w:rPr>
                <w:delText>6,703</w:delText>
              </w:r>
            </w:del>
          </w:p>
        </w:tc>
      </w:tr>
      <w:tr w14:paraId="0222A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22" w:author="Administrator" w:date="2024-08-08T09:09:2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22" w:author="Administrator" w:date="2024-08-08T09:09:2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23" w:author="Administrator" w:date="2024-08-08T09:09:2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290F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24" w:author="Administrator" w:date="2024-08-08T09:09:22Z">
              <w:r>
                <w:rPr>
                  <w:rFonts w:hint="eastAsia" w:ascii="宋体" w:hAnsi="宋体" w:eastAsia="宋体" w:cs="宋体"/>
                  <w:i w:val="0"/>
                  <w:color w:val="000000"/>
                  <w:kern w:val="0"/>
                  <w:sz w:val="20"/>
                  <w:szCs w:val="20"/>
                  <w:u w:val="none"/>
                  <w:lang w:val="en-US" w:eastAsia="zh-CN" w:bidi="ar"/>
                </w:rPr>
                <w:t>21003</w:t>
              </w:r>
            </w:ins>
            <w:del w:id="7725" w:author="Administrator" w:date="2024-08-08T09:09:22Z">
              <w:r>
                <w:rPr>
                  <w:rFonts w:hint="eastAsia" w:ascii="宋体" w:hAnsi="宋体" w:eastAsia="宋体" w:cs="宋体"/>
                  <w:i w:val="0"/>
                  <w:iCs w:val="0"/>
                  <w:color w:val="000000"/>
                  <w:kern w:val="0"/>
                  <w:sz w:val="20"/>
                  <w:szCs w:val="20"/>
                  <w:u w:val="none"/>
                  <w:lang w:val="en-US" w:eastAsia="zh-CN" w:bidi="ar"/>
                </w:rPr>
                <w:delText>2100301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26" w:author="Administrator" w:date="2024-08-08T09:09:2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6880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27" w:author="Administrator" w:date="2024-08-08T09:09:22Z">
              <w:r>
                <w:rPr>
                  <w:rFonts w:hint="eastAsia" w:ascii="宋体" w:hAnsi="宋体" w:eastAsia="宋体" w:cs="宋体"/>
                  <w:i w:val="0"/>
                  <w:color w:val="000000"/>
                  <w:kern w:val="0"/>
                  <w:sz w:val="20"/>
                  <w:szCs w:val="20"/>
                  <w:u w:val="none"/>
                  <w:lang w:val="en-US" w:eastAsia="zh-CN" w:bidi="ar"/>
                </w:rPr>
                <w:t xml:space="preserve">  基层医疗卫生机构</w:t>
              </w:r>
            </w:ins>
            <w:del w:id="7728" w:author="Administrator" w:date="2024-08-08T09:09:22Z">
              <w:r>
                <w:rPr>
                  <w:rFonts w:hint="eastAsia" w:ascii="宋体" w:hAnsi="宋体" w:eastAsia="宋体" w:cs="宋体"/>
                  <w:i w:val="0"/>
                  <w:iCs w:val="0"/>
                  <w:color w:val="000000"/>
                  <w:kern w:val="0"/>
                  <w:sz w:val="20"/>
                  <w:szCs w:val="20"/>
                  <w:u w:val="none"/>
                  <w:lang w:val="en-US" w:eastAsia="zh-CN" w:bidi="ar"/>
                </w:rPr>
                <w:delText xml:space="preserve">    城市社区卫生机构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29" w:author="Administrator" w:date="2024-08-08T09:09:2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DF0FDE">
            <w:pPr>
              <w:widowControl/>
              <w:jc w:val="right"/>
              <w:textAlignment w:val="center"/>
              <w:rPr>
                <w:rFonts w:hint="eastAsia" w:ascii="宋体" w:hAnsi="宋体" w:eastAsia="宋体" w:cs="宋体"/>
                <w:i w:val="0"/>
                <w:iCs w:val="0"/>
                <w:color w:val="000000"/>
                <w:sz w:val="20"/>
                <w:szCs w:val="20"/>
                <w:u w:val="none"/>
              </w:rPr>
              <w:pPrChange w:id="7730" w:author="Administrator" w:date="2024-08-08T09:09:22Z">
                <w:pPr>
                  <w:jc w:val="right"/>
                </w:pPr>
              </w:pPrChange>
            </w:pPr>
            <w:ins w:id="7731" w:author="Administrator" w:date="2024-08-08T09:09:22Z">
              <w:r>
                <w:rPr>
                  <w:rFonts w:hint="eastAsia" w:ascii="宋体" w:hAnsi="宋体" w:eastAsia="宋体" w:cs="宋体"/>
                  <w:i w:val="0"/>
                  <w:color w:val="000000"/>
                  <w:kern w:val="0"/>
                  <w:sz w:val="20"/>
                  <w:szCs w:val="20"/>
                  <w:u w:val="none"/>
                  <w:lang w:val="en-US" w:eastAsia="zh-CN" w:bidi="ar"/>
                </w:rPr>
                <w:t>10,765</w:t>
              </w:r>
            </w:ins>
          </w:p>
        </w:tc>
      </w:tr>
      <w:tr w14:paraId="7A6DE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3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3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3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7099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34" w:author="Administrator" w:date="2024-08-08T09:09:22Z">
              <w:r>
                <w:rPr>
                  <w:rFonts w:hint="eastAsia" w:ascii="宋体" w:hAnsi="宋体" w:eastAsia="宋体" w:cs="宋体"/>
                  <w:i w:val="0"/>
                  <w:color w:val="000000"/>
                  <w:kern w:val="0"/>
                  <w:sz w:val="20"/>
                  <w:szCs w:val="20"/>
                  <w:u w:val="none"/>
                  <w:lang w:val="en-US" w:eastAsia="zh-CN" w:bidi="ar"/>
                </w:rPr>
                <w:t>2100301</w:t>
              </w:r>
            </w:ins>
            <w:del w:id="7735" w:author="Administrator" w:date="2024-08-08T09:09:22Z">
              <w:r>
                <w:rPr>
                  <w:rFonts w:hint="eastAsia" w:ascii="宋体" w:hAnsi="宋体" w:eastAsia="宋体" w:cs="宋体"/>
                  <w:i w:val="0"/>
                  <w:iCs w:val="0"/>
                  <w:color w:val="000000"/>
                  <w:kern w:val="0"/>
                  <w:sz w:val="20"/>
                  <w:szCs w:val="20"/>
                  <w:u w:val="none"/>
                  <w:lang w:val="en-US" w:eastAsia="zh-CN" w:bidi="ar"/>
                </w:rPr>
                <w:delText>2100302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3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F4B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37" w:author="Administrator" w:date="2024-08-08T09:09:23Z">
              <w:r>
                <w:rPr>
                  <w:rFonts w:hint="eastAsia" w:ascii="宋体" w:hAnsi="宋体" w:eastAsia="宋体" w:cs="宋体"/>
                  <w:i w:val="0"/>
                  <w:color w:val="000000"/>
                  <w:kern w:val="0"/>
                  <w:sz w:val="20"/>
                  <w:szCs w:val="20"/>
                  <w:u w:val="none"/>
                  <w:lang w:val="en-US" w:eastAsia="zh-CN" w:bidi="ar"/>
                </w:rPr>
                <w:t xml:space="preserve">    城市社区卫生机构</w:t>
              </w:r>
            </w:ins>
            <w:del w:id="773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乡镇卫生院</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3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F23CE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740" w:author="Administrator" w:date="2024-08-08T09:09:23Z">
                <w:pPr>
                  <w:keepNext w:val="0"/>
                  <w:keepLines w:val="0"/>
                  <w:widowControl/>
                  <w:suppressLineNumbers w:val="0"/>
                  <w:jc w:val="right"/>
                  <w:textAlignment w:val="center"/>
                </w:pPr>
              </w:pPrChange>
            </w:pPr>
            <w:del w:id="7741" w:author="Administrator" w:date="2024-08-08T09:09:23Z">
              <w:r>
                <w:rPr>
                  <w:rFonts w:hint="eastAsia" w:ascii="宋体" w:hAnsi="宋体" w:eastAsia="宋体" w:cs="宋体"/>
                  <w:i w:val="0"/>
                  <w:iCs w:val="0"/>
                  <w:color w:val="000000"/>
                  <w:kern w:val="0"/>
                  <w:sz w:val="20"/>
                  <w:szCs w:val="20"/>
                  <w:u w:val="none"/>
                  <w:lang w:val="en-US" w:eastAsia="zh-CN" w:bidi="ar"/>
                </w:rPr>
                <w:delText>5,594</w:delText>
              </w:r>
            </w:del>
          </w:p>
        </w:tc>
      </w:tr>
      <w:tr w14:paraId="7B514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4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4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4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A844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44" w:author="Administrator" w:date="2024-08-08T09:09:23Z">
              <w:r>
                <w:rPr>
                  <w:rFonts w:hint="eastAsia" w:ascii="宋体" w:hAnsi="宋体" w:eastAsia="宋体" w:cs="宋体"/>
                  <w:i w:val="0"/>
                  <w:color w:val="000000"/>
                  <w:kern w:val="0"/>
                  <w:sz w:val="20"/>
                  <w:szCs w:val="20"/>
                  <w:u w:val="none"/>
                  <w:lang w:val="en-US" w:eastAsia="zh-CN" w:bidi="ar"/>
                </w:rPr>
                <w:t>2100302</w:t>
              </w:r>
            </w:ins>
            <w:del w:id="7745" w:author="Administrator" w:date="2024-08-08T09:09:23Z">
              <w:r>
                <w:rPr>
                  <w:rFonts w:hint="eastAsia" w:ascii="宋体" w:hAnsi="宋体" w:eastAsia="宋体" w:cs="宋体"/>
                  <w:i w:val="0"/>
                  <w:iCs w:val="0"/>
                  <w:color w:val="000000"/>
                  <w:kern w:val="0"/>
                  <w:sz w:val="20"/>
                  <w:szCs w:val="20"/>
                  <w:u w:val="none"/>
                  <w:lang w:val="en-US" w:eastAsia="zh-CN" w:bidi="ar"/>
                </w:rPr>
                <w:delText>2100399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4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4991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47" w:author="Administrator" w:date="2024-08-08T09:09:23Z">
              <w:r>
                <w:rPr>
                  <w:rFonts w:hint="eastAsia" w:ascii="宋体" w:hAnsi="宋体" w:eastAsia="宋体" w:cs="宋体"/>
                  <w:i w:val="0"/>
                  <w:color w:val="000000"/>
                  <w:kern w:val="0"/>
                  <w:sz w:val="20"/>
                  <w:szCs w:val="20"/>
                  <w:u w:val="none"/>
                  <w:lang w:val="en-US" w:eastAsia="zh-CN" w:bidi="ar"/>
                </w:rPr>
                <w:t xml:space="preserve">    乡镇卫生院</w:t>
              </w:r>
            </w:ins>
            <w:del w:id="774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其他基层医疗卫生机构支出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4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FC7C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750" w:author="Administrator" w:date="2024-08-08T09:09:23Z">
              <w:r>
                <w:rPr>
                  <w:rFonts w:hint="eastAsia" w:ascii="宋体" w:hAnsi="宋体" w:eastAsia="宋体" w:cs="宋体"/>
                  <w:i w:val="0"/>
                  <w:color w:val="000000"/>
                  <w:kern w:val="0"/>
                  <w:sz w:val="20"/>
                  <w:szCs w:val="20"/>
                  <w:u w:val="none"/>
                  <w:lang w:val="en-US" w:eastAsia="zh-CN" w:bidi="ar"/>
                </w:rPr>
                <w:t>8,678</w:t>
              </w:r>
            </w:ins>
            <w:del w:id="7751" w:author="Administrator" w:date="2024-08-08T09:09:23Z">
              <w:r>
                <w:rPr>
                  <w:rFonts w:hint="eastAsia" w:ascii="宋体" w:hAnsi="宋体" w:eastAsia="宋体" w:cs="宋体"/>
                  <w:i w:val="0"/>
                  <w:iCs w:val="0"/>
                  <w:color w:val="000000"/>
                  <w:kern w:val="0"/>
                  <w:sz w:val="20"/>
                  <w:szCs w:val="20"/>
                  <w:u w:val="none"/>
                  <w:lang w:val="en-US" w:eastAsia="zh-CN" w:bidi="ar"/>
                </w:rPr>
                <w:delText>1,109</w:delText>
              </w:r>
            </w:del>
          </w:p>
        </w:tc>
      </w:tr>
      <w:tr w14:paraId="7338A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5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5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5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2D72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54" w:author="Administrator" w:date="2024-08-08T09:09:23Z">
              <w:r>
                <w:rPr>
                  <w:rFonts w:hint="eastAsia" w:ascii="宋体" w:hAnsi="宋体" w:eastAsia="宋体" w:cs="宋体"/>
                  <w:i w:val="0"/>
                  <w:color w:val="000000"/>
                  <w:kern w:val="0"/>
                  <w:sz w:val="20"/>
                  <w:szCs w:val="20"/>
                  <w:u w:val="none"/>
                  <w:lang w:val="en-US" w:eastAsia="zh-CN" w:bidi="ar"/>
                </w:rPr>
                <w:t>2100399</w:t>
              </w:r>
            </w:ins>
            <w:del w:id="7755" w:author="Administrator" w:date="2024-08-08T09:09:23Z">
              <w:r>
                <w:rPr>
                  <w:rFonts w:hint="eastAsia" w:ascii="宋体" w:hAnsi="宋体" w:eastAsia="宋体" w:cs="宋体"/>
                  <w:i w:val="0"/>
                  <w:iCs w:val="0"/>
                  <w:color w:val="000000"/>
                  <w:kern w:val="0"/>
                  <w:sz w:val="20"/>
                  <w:szCs w:val="20"/>
                  <w:u w:val="none"/>
                  <w:lang w:val="en-US" w:eastAsia="zh-CN" w:bidi="ar"/>
                </w:rPr>
                <w:delText>21004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5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8BD8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57" w:author="Administrator" w:date="2024-08-08T09:09:23Z">
              <w:r>
                <w:rPr>
                  <w:rFonts w:hint="eastAsia" w:ascii="宋体" w:hAnsi="宋体" w:eastAsia="宋体" w:cs="宋体"/>
                  <w:i w:val="0"/>
                  <w:color w:val="000000"/>
                  <w:kern w:val="0"/>
                  <w:sz w:val="20"/>
                  <w:szCs w:val="20"/>
                  <w:u w:val="none"/>
                  <w:lang w:val="en-US" w:eastAsia="zh-CN" w:bidi="ar"/>
                </w:rPr>
                <w:t xml:space="preserve">    其他基层医疗卫生机构支出</w:t>
              </w:r>
            </w:ins>
            <w:del w:id="775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公共卫生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5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9E6B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760" w:author="Administrator" w:date="2024-08-08T09:09:23Z">
              <w:r>
                <w:rPr>
                  <w:rFonts w:hint="eastAsia" w:ascii="宋体" w:hAnsi="宋体" w:eastAsia="宋体" w:cs="宋体"/>
                  <w:i w:val="0"/>
                  <w:color w:val="000000"/>
                  <w:kern w:val="0"/>
                  <w:sz w:val="20"/>
                  <w:szCs w:val="20"/>
                  <w:u w:val="none"/>
                  <w:lang w:val="en-US" w:eastAsia="zh-CN" w:bidi="ar"/>
                </w:rPr>
                <w:t>2,087</w:t>
              </w:r>
            </w:ins>
            <w:del w:id="7761" w:author="Administrator" w:date="2024-08-08T09:09:23Z">
              <w:r>
                <w:rPr>
                  <w:rFonts w:hint="eastAsia" w:ascii="宋体" w:hAnsi="宋体" w:eastAsia="宋体" w:cs="宋体"/>
                  <w:i w:val="0"/>
                  <w:iCs w:val="0"/>
                  <w:color w:val="000000"/>
                  <w:kern w:val="0"/>
                  <w:sz w:val="20"/>
                  <w:szCs w:val="20"/>
                  <w:u w:val="none"/>
                  <w:lang w:val="en-US" w:eastAsia="zh-CN" w:bidi="ar"/>
                </w:rPr>
                <w:delText>7,301</w:delText>
              </w:r>
            </w:del>
          </w:p>
        </w:tc>
      </w:tr>
      <w:tr w14:paraId="0E03A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6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6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6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BA3C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64" w:author="Administrator" w:date="2024-08-08T09:09:23Z">
              <w:r>
                <w:rPr>
                  <w:rFonts w:hint="eastAsia" w:ascii="宋体" w:hAnsi="宋体" w:eastAsia="宋体" w:cs="宋体"/>
                  <w:i w:val="0"/>
                  <w:color w:val="000000"/>
                  <w:kern w:val="0"/>
                  <w:sz w:val="20"/>
                  <w:szCs w:val="20"/>
                  <w:u w:val="none"/>
                  <w:lang w:val="en-US" w:eastAsia="zh-CN" w:bidi="ar"/>
                </w:rPr>
                <w:t>21004</w:t>
              </w:r>
            </w:ins>
            <w:del w:id="7765" w:author="Administrator" w:date="2024-08-08T09:09:23Z">
              <w:r>
                <w:rPr>
                  <w:rFonts w:hint="eastAsia" w:ascii="宋体" w:hAnsi="宋体" w:eastAsia="宋体" w:cs="宋体"/>
                  <w:i w:val="0"/>
                  <w:iCs w:val="0"/>
                  <w:color w:val="000000"/>
                  <w:kern w:val="0"/>
                  <w:sz w:val="20"/>
                  <w:szCs w:val="20"/>
                  <w:u w:val="none"/>
                  <w:lang w:val="en-US" w:eastAsia="zh-CN" w:bidi="ar"/>
                </w:rPr>
                <w:delText>2100401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6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FD75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67" w:author="Administrator" w:date="2024-08-08T09:09:23Z">
              <w:r>
                <w:rPr>
                  <w:rFonts w:hint="eastAsia" w:ascii="宋体" w:hAnsi="宋体" w:eastAsia="宋体" w:cs="宋体"/>
                  <w:i w:val="0"/>
                  <w:color w:val="000000"/>
                  <w:kern w:val="0"/>
                  <w:sz w:val="20"/>
                  <w:szCs w:val="20"/>
                  <w:u w:val="none"/>
                  <w:lang w:val="en-US" w:eastAsia="zh-CN" w:bidi="ar"/>
                </w:rPr>
                <w:t xml:space="preserve">  公共卫生</w:t>
              </w:r>
            </w:ins>
            <w:del w:id="776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疾病预防控制机构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6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B973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770" w:author="Administrator" w:date="2024-08-08T09:09:23Z">
              <w:r>
                <w:rPr>
                  <w:rFonts w:hint="eastAsia" w:ascii="宋体" w:hAnsi="宋体" w:eastAsia="宋体" w:cs="宋体"/>
                  <w:i w:val="0"/>
                  <w:color w:val="000000"/>
                  <w:kern w:val="0"/>
                  <w:sz w:val="20"/>
                  <w:szCs w:val="20"/>
                  <w:u w:val="none"/>
                  <w:lang w:val="en-US" w:eastAsia="zh-CN" w:bidi="ar"/>
                </w:rPr>
                <w:t>12,364</w:t>
              </w:r>
            </w:ins>
            <w:del w:id="7771" w:author="Administrator" w:date="2024-08-08T09:09:23Z">
              <w:r>
                <w:rPr>
                  <w:rFonts w:hint="eastAsia" w:ascii="宋体" w:hAnsi="宋体" w:eastAsia="宋体" w:cs="宋体"/>
                  <w:i w:val="0"/>
                  <w:iCs w:val="0"/>
                  <w:color w:val="000000"/>
                  <w:kern w:val="0"/>
                  <w:sz w:val="20"/>
                  <w:szCs w:val="20"/>
                  <w:u w:val="none"/>
                  <w:lang w:val="en-US" w:eastAsia="zh-CN" w:bidi="ar"/>
                </w:rPr>
                <w:delText>1,299</w:delText>
              </w:r>
            </w:del>
          </w:p>
        </w:tc>
      </w:tr>
      <w:tr w14:paraId="22CED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7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77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7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61C3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74" w:author="Administrator" w:date="2024-08-08T09:09:23Z">
              <w:r>
                <w:rPr>
                  <w:rFonts w:hint="eastAsia" w:ascii="宋体" w:hAnsi="宋体" w:eastAsia="宋体" w:cs="宋体"/>
                  <w:i w:val="0"/>
                  <w:color w:val="000000"/>
                  <w:kern w:val="0"/>
                  <w:sz w:val="20"/>
                  <w:szCs w:val="20"/>
                  <w:u w:val="none"/>
                  <w:lang w:val="en-US" w:eastAsia="zh-CN" w:bidi="ar"/>
                </w:rPr>
                <w:t>2100401</w:t>
              </w:r>
            </w:ins>
            <w:del w:id="7775" w:author="Administrator" w:date="2024-08-08T09:09:23Z">
              <w:r>
                <w:rPr>
                  <w:rFonts w:hint="eastAsia" w:ascii="宋体" w:hAnsi="宋体" w:eastAsia="宋体" w:cs="宋体"/>
                  <w:i w:val="0"/>
                  <w:iCs w:val="0"/>
                  <w:color w:val="000000"/>
                  <w:kern w:val="0"/>
                  <w:sz w:val="20"/>
                  <w:szCs w:val="20"/>
                  <w:u w:val="none"/>
                  <w:lang w:val="en-US" w:eastAsia="zh-CN" w:bidi="ar"/>
                </w:rPr>
                <w:delText>2100402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7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D2DC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77" w:author="Administrator" w:date="2024-08-08T09:09:23Z">
              <w:r>
                <w:rPr>
                  <w:rFonts w:hint="eastAsia" w:ascii="宋体" w:hAnsi="宋体" w:eastAsia="宋体" w:cs="宋体"/>
                  <w:i w:val="0"/>
                  <w:color w:val="000000"/>
                  <w:kern w:val="0"/>
                  <w:sz w:val="20"/>
                  <w:szCs w:val="20"/>
                  <w:u w:val="none"/>
                  <w:lang w:val="en-US" w:eastAsia="zh-CN" w:bidi="ar"/>
                </w:rPr>
                <w:t xml:space="preserve">    疾病预防控制机构</w:t>
              </w:r>
            </w:ins>
            <w:del w:id="777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卫生监督机构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7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35BC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780" w:author="Administrator" w:date="2024-08-08T09:09:23Z">
              <w:r>
                <w:rPr>
                  <w:rFonts w:hint="eastAsia" w:ascii="宋体" w:hAnsi="宋体" w:eastAsia="宋体" w:cs="宋体"/>
                  <w:i w:val="0"/>
                  <w:color w:val="000000"/>
                  <w:kern w:val="0"/>
                  <w:sz w:val="20"/>
                  <w:szCs w:val="20"/>
                  <w:u w:val="none"/>
                  <w:lang w:val="en-US" w:eastAsia="zh-CN" w:bidi="ar"/>
                </w:rPr>
                <w:t>945</w:t>
              </w:r>
            </w:ins>
            <w:del w:id="7781" w:author="Administrator" w:date="2024-08-08T09:09:23Z">
              <w:r>
                <w:rPr>
                  <w:rFonts w:hint="eastAsia" w:ascii="宋体" w:hAnsi="宋体" w:eastAsia="宋体" w:cs="宋体"/>
                  <w:i w:val="0"/>
                  <w:iCs w:val="0"/>
                  <w:color w:val="000000"/>
                  <w:kern w:val="0"/>
                  <w:sz w:val="20"/>
                  <w:szCs w:val="20"/>
                  <w:u w:val="none"/>
                  <w:lang w:val="en-US" w:eastAsia="zh-CN" w:bidi="ar"/>
                </w:rPr>
                <w:delText>266</w:delText>
              </w:r>
            </w:del>
          </w:p>
        </w:tc>
      </w:tr>
      <w:tr w14:paraId="0977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8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78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8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C8BC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84" w:author="Administrator" w:date="2024-08-08T09:09:23Z">
              <w:r>
                <w:rPr>
                  <w:rFonts w:hint="eastAsia" w:ascii="宋体" w:hAnsi="宋体" w:eastAsia="宋体" w:cs="宋体"/>
                  <w:i w:val="0"/>
                  <w:color w:val="000000"/>
                  <w:kern w:val="0"/>
                  <w:sz w:val="20"/>
                  <w:szCs w:val="20"/>
                  <w:u w:val="none"/>
                  <w:lang w:val="en-US" w:eastAsia="zh-CN" w:bidi="ar"/>
                </w:rPr>
                <w:t>2100402</w:t>
              </w:r>
            </w:ins>
            <w:del w:id="7785" w:author="Administrator" w:date="2024-08-08T09:09:23Z">
              <w:r>
                <w:rPr>
                  <w:rFonts w:hint="eastAsia" w:ascii="宋体" w:hAnsi="宋体" w:eastAsia="宋体" w:cs="宋体"/>
                  <w:i w:val="0"/>
                  <w:iCs w:val="0"/>
                  <w:color w:val="000000"/>
                  <w:kern w:val="0"/>
                  <w:sz w:val="20"/>
                  <w:szCs w:val="20"/>
                  <w:u w:val="none"/>
                  <w:lang w:val="en-US" w:eastAsia="zh-CN" w:bidi="ar"/>
                </w:rPr>
                <w:delText>2100403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8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56E5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87" w:author="Administrator" w:date="2024-08-08T09:09:23Z">
              <w:r>
                <w:rPr>
                  <w:rFonts w:hint="eastAsia" w:ascii="宋体" w:hAnsi="宋体" w:eastAsia="宋体" w:cs="宋体"/>
                  <w:i w:val="0"/>
                  <w:color w:val="000000"/>
                  <w:kern w:val="0"/>
                  <w:sz w:val="20"/>
                  <w:szCs w:val="20"/>
                  <w:u w:val="none"/>
                  <w:lang w:val="en-US" w:eastAsia="zh-CN" w:bidi="ar"/>
                </w:rPr>
                <w:t xml:space="preserve">    卫生监督机构</w:t>
              </w:r>
            </w:ins>
            <w:del w:id="778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妇幼保健机构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8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F277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790" w:author="Administrator" w:date="2024-08-08T09:09:23Z">
              <w:r>
                <w:rPr>
                  <w:rFonts w:hint="eastAsia" w:ascii="宋体" w:hAnsi="宋体" w:eastAsia="宋体" w:cs="宋体"/>
                  <w:i w:val="0"/>
                  <w:color w:val="000000"/>
                  <w:kern w:val="0"/>
                  <w:sz w:val="20"/>
                  <w:szCs w:val="20"/>
                  <w:u w:val="none"/>
                  <w:lang w:val="en-US" w:eastAsia="zh-CN" w:bidi="ar"/>
                </w:rPr>
                <w:t>268</w:t>
              </w:r>
            </w:ins>
            <w:del w:id="7791" w:author="Administrator" w:date="2024-08-08T09:09:23Z">
              <w:r>
                <w:rPr>
                  <w:rFonts w:hint="eastAsia" w:ascii="宋体" w:hAnsi="宋体" w:eastAsia="宋体" w:cs="宋体"/>
                  <w:i w:val="0"/>
                  <w:iCs w:val="0"/>
                  <w:color w:val="000000"/>
                  <w:kern w:val="0"/>
                  <w:sz w:val="20"/>
                  <w:szCs w:val="20"/>
                  <w:u w:val="none"/>
                  <w:lang w:val="en-US" w:eastAsia="zh-CN" w:bidi="ar"/>
                </w:rPr>
                <w:delText>728</w:delText>
              </w:r>
            </w:del>
          </w:p>
        </w:tc>
      </w:tr>
      <w:tr w14:paraId="05816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79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779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9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00F8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94" w:author="Administrator" w:date="2024-08-08T09:09:23Z">
              <w:r>
                <w:rPr>
                  <w:rFonts w:hint="eastAsia" w:ascii="宋体" w:hAnsi="宋体" w:eastAsia="宋体" w:cs="宋体"/>
                  <w:i w:val="0"/>
                  <w:color w:val="000000"/>
                  <w:kern w:val="0"/>
                  <w:sz w:val="20"/>
                  <w:szCs w:val="20"/>
                  <w:u w:val="none"/>
                  <w:lang w:val="en-US" w:eastAsia="zh-CN" w:bidi="ar"/>
                </w:rPr>
                <w:t>2100403</w:t>
              </w:r>
            </w:ins>
            <w:del w:id="7795" w:author="Administrator" w:date="2024-08-08T09:09:23Z">
              <w:r>
                <w:rPr>
                  <w:rFonts w:hint="eastAsia" w:ascii="宋体" w:hAnsi="宋体" w:eastAsia="宋体" w:cs="宋体"/>
                  <w:i w:val="0"/>
                  <w:iCs w:val="0"/>
                  <w:color w:val="000000"/>
                  <w:kern w:val="0"/>
                  <w:sz w:val="20"/>
                  <w:szCs w:val="20"/>
                  <w:u w:val="none"/>
                  <w:lang w:val="en-US" w:eastAsia="zh-CN" w:bidi="ar"/>
                </w:rPr>
                <w:delText>2100404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9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7F66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797" w:author="Administrator" w:date="2024-08-08T09:09:23Z">
              <w:r>
                <w:rPr>
                  <w:rFonts w:hint="eastAsia" w:ascii="宋体" w:hAnsi="宋体" w:eastAsia="宋体" w:cs="宋体"/>
                  <w:i w:val="0"/>
                  <w:color w:val="000000"/>
                  <w:kern w:val="0"/>
                  <w:sz w:val="20"/>
                  <w:szCs w:val="20"/>
                  <w:u w:val="none"/>
                  <w:lang w:val="en-US" w:eastAsia="zh-CN" w:bidi="ar"/>
                </w:rPr>
                <w:t xml:space="preserve">    妇幼保健机构</w:t>
              </w:r>
            </w:ins>
            <w:del w:id="779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精神卫生机构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79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658C3D">
            <w:pPr>
              <w:widowControl/>
              <w:jc w:val="right"/>
              <w:textAlignment w:val="center"/>
              <w:rPr>
                <w:rFonts w:hint="eastAsia" w:ascii="宋体" w:hAnsi="宋体" w:eastAsia="宋体" w:cs="宋体"/>
                <w:i w:val="0"/>
                <w:iCs w:val="0"/>
                <w:color w:val="000000"/>
                <w:sz w:val="20"/>
                <w:szCs w:val="20"/>
                <w:u w:val="none"/>
              </w:rPr>
              <w:pPrChange w:id="7800" w:author="Administrator" w:date="2024-08-08T09:09:23Z">
                <w:pPr>
                  <w:jc w:val="right"/>
                </w:pPr>
              </w:pPrChange>
            </w:pPr>
            <w:ins w:id="7801" w:author="Administrator" w:date="2024-08-08T09:09:23Z">
              <w:r>
                <w:rPr>
                  <w:rFonts w:hint="eastAsia" w:ascii="宋体" w:hAnsi="宋体" w:eastAsia="宋体" w:cs="宋体"/>
                  <w:i w:val="0"/>
                  <w:color w:val="000000"/>
                  <w:kern w:val="0"/>
                  <w:sz w:val="20"/>
                  <w:szCs w:val="20"/>
                  <w:u w:val="none"/>
                  <w:lang w:val="en-US" w:eastAsia="zh-CN" w:bidi="ar"/>
                </w:rPr>
                <w:t>802</w:t>
              </w:r>
            </w:ins>
          </w:p>
        </w:tc>
      </w:tr>
      <w:tr w14:paraId="22115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02"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02"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03"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D00A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04" w:author="Administrator" w:date="2024-08-08T09:09:23Z">
              <w:r>
                <w:rPr>
                  <w:rFonts w:hint="eastAsia" w:ascii="宋体" w:hAnsi="宋体" w:eastAsia="宋体" w:cs="宋体"/>
                  <w:i w:val="0"/>
                  <w:color w:val="000000"/>
                  <w:kern w:val="0"/>
                  <w:sz w:val="20"/>
                  <w:szCs w:val="20"/>
                  <w:u w:val="none"/>
                  <w:lang w:val="en-US" w:eastAsia="zh-CN" w:bidi="ar"/>
                </w:rPr>
                <w:t>2100404</w:t>
              </w:r>
            </w:ins>
            <w:del w:id="7805" w:author="Administrator" w:date="2024-08-08T09:09:23Z">
              <w:r>
                <w:rPr>
                  <w:rFonts w:hint="eastAsia" w:ascii="宋体" w:hAnsi="宋体" w:eastAsia="宋体" w:cs="宋体"/>
                  <w:i w:val="0"/>
                  <w:iCs w:val="0"/>
                  <w:color w:val="000000"/>
                  <w:kern w:val="0"/>
                  <w:sz w:val="20"/>
                  <w:szCs w:val="20"/>
                  <w:u w:val="none"/>
                  <w:lang w:val="en-US" w:eastAsia="zh-CN" w:bidi="ar"/>
                </w:rPr>
                <w:delText>2100405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06"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A238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07" w:author="Administrator" w:date="2024-08-08T09:09:23Z">
              <w:r>
                <w:rPr>
                  <w:rFonts w:hint="eastAsia" w:ascii="宋体" w:hAnsi="宋体" w:eastAsia="宋体" w:cs="宋体"/>
                  <w:i w:val="0"/>
                  <w:color w:val="000000"/>
                  <w:kern w:val="0"/>
                  <w:sz w:val="20"/>
                  <w:szCs w:val="20"/>
                  <w:u w:val="none"/>
                  <w:lang w:val="en-US" w:eastAsia="zh-CN" w:bidi="ar"/>
                </w:rPr>
                <w:t xml:space="preserve">    精神卫生机构</w:t>
              </w:r>
            </w:ins>
            <w:del w:id="7808"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应急救治机构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09"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B23FDB">
            <w:pPr>
              <w:jc w:val="right"/>
              <w:rPr>
                <w:rFonts w:hint="eastAsia" w:ascii="宋体" w:hAnsi="宋体" w:eastAsia="宋体" w:cs="宋体"/>
                <w:i w:val="0"/>
                <w:iCs w:val="0"/>
                <w:color w:val="000000"/>
                <w:sz w:val="20"/>
                <w:szCs w:val="20"/>
                <w:u w:val="none"/>
              </w:rPr>
            </w:pPr>
          </w:p>
        </w:tc>
      </w:tr>
      <w:tr w14:paraId="1B7E8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10"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10"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11"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BA73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12" w:author="Administrator" w:date="2024-08-08T09:09:23Z">
              <w:r>
                <w:rPr>
                  <w:rFonts w:hint="eastAsia" w:ascii="宋体" w:hAnsi="宋体" w:eastAsia="宋体" w:cs="宋体"/>
                  <w:i w:val="0"/>
                  <w:color w:val="000000"/>
                  <w:kern w:val="0"/>
                  <w:sz w:val="20"/>
                  <w:szCs w:val="20"/>
                  <w:u w:val="none"/>
                  <w:lang w:val="en-US" w:eastAsia="zh-CN" w:bidi="ar"/>
                </w:rPr>
                <w:t>2100405</w:t>
              </w:r>
            </w:ins>
            <w:del w:id="7813" w:author="Administrator" w:date="2024-08-08T09:09:23Z">
              <w:r>
                <w:rPr>
                  <w:rFonts w:hint="eastAsia" w:ascii="宋体" w:hAnsi="宋体" w:eastAsia="宋体" w:cs="宋体"/>
                  <w:i w:val="0"/>
                  <w:iCs w:val="0"/>
                  <w:color w:val="000000"/>
                  <w:kern w:val="0"/>
                  <w:sz w:val="20"/>
                  <w:szCs w:val="20"/>
                  <w:u w:val="none"/>
                  <w:lang w:val="en-US" w:eastAsia="zh-CN" w:bidi="ar"/>
                </w:rPr>
                <w:delText>2100406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14"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2348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15" w:author="Administrator" w:date="2024-08-08T09:09:23Z">
              <w:r>
                <w:rPr>
                  <w:rFonts w:hint="eastAsia" w:ascii="宋体" w:hAnsi="宋体" w:eastAsia="宋体" w:cs="宋体"/>
                  <w:i w:val="0"/>
                  <w:color w:val="000000"/>
                  <w:kern w:val="0"/>
                  <w:sz w:val="20"/>
                  <w:szCs w:val="20"/>
                  <w:u w:val="none"/>
                  <w:lang w:val="en-US" w:eastAsia="zh-CN" w:bidi="ar"/>
                </w:rPr>
                <w:t xml:space="preserve">    应急救治机构</w:t>
              </w:r>
            </w:ins>
            <w:del w:id="7816"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采供血机构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17"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6AACB8">
            <w:pPr>
              <w:jc w:val="right"/>
              <w:rPr>
                <w:rFonts w:hint="eastAsia" w:ascii="宋体" w:hAnsi="宋体" w:eastAsia="宋体" w:cs="宋体"/>
                <w:i w:val="0"/>
                <w:iCs w:val="0"/>
                <w:color w:val="000000"/>
                <w:sz w:val="20"/>
                <w:szCs w:val="20"/>
                <w:u w:val="none"/>
              </w:rPr>
            </w:pPr>
          </w:p>
        </w:tc>
      </w:tr>
      <w:tr w14:paraId="2D2A7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18"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18"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19"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132F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20" w:author="Administrator" w:date="2024-08-08T09:09:23Z">
              <w:r>
                <w:rPr>
                  <w:rFonts w:hint="eastAsia" w:ascii="宋体" w:hAnsi="宋体" w:eastAsia="宋体" w:cs="宋体"/>
                  <w:i w:val="0"/>
                  <w:color w:val="000000"/>
                  <w:kern w:val="0"/>
                  <w:sz w:val="20"/>
                  <w:szCs w:val="20"/>
                  <w:u w:val="none"/>
                  <w:lang w:val="en-US" w:eastAsia="zh-CN" w:bidi="ar"/>
                </w:rPr>
                <w:t>2100406</w:t>
              </w:r>
            </w:ins>
            <w:del w:id="7821" w:author="Administrator" w:date="2024-08-08T09:09:23Z">
              <w:r>
                <w:rPr>
                  <w:rFonts w:hint="eastAsia" w:ascii="宋体" w:hAnsi="宋体" w:eastAsia="宋体" w:cs="宋体"/>
                  <w:i w:val="0"/>
                  <w:iCs w:val="0"/>
                  <w:color w:val="000000"/>
                  <w:kern w:val="0"/>
                  <w:sz w:val="20"/>
                  <w:szCs w:val="20"/>
                  <w:u w:val="none"/>
                  <w:lang w:val="en-US" w:eastAsia="zh-CN" w:bidi="ar"/>
                </w:rPr>
                <w:delText>2100407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22"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C470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23" w:author="Administrator" w:date="2024-08-08T09:09:23Z">
              <w:r>
                <w:rPr>
                  <w:rFonts w:hint="eastAsia" w:ascii="宋体" w:hAnsi="宋体" w:eastAsia="宋体" w:cs="宋体"/>
                  <w:i w:val="0"/>
                  <w:color w:val="000000"/>
                  <w:kern w:val="0"/>
                  <w:sz w:val="20"/>
                  <w:szCs w:val="20"/>
                  <w:u w:val="none"/>
                  <w:lang w:val="en-US" w:eastAsia="zh-CN" w:bidi="ar"/>
                </w:rPr>
                <w:t xml:space="preserve">    采供血机构</w:t>
              </w:r>
            </w:ins>
            <w:del w:id="7824"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其他专业公共卫生机构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25"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8DB3A4">
            <w:pPr>
              <w:jc w:val="right"/>
              <w:rPr>
                <w:rFonts w:hint="eastAsia" w:ascii="宋体" w:hAnsi="宋体" w:eastAsia="宋体" w:cs="宋体"/>
                <w:i w:val="0"/>
                <w:iCs w:val="0"/>
                <w:color w:val="000000"/>
                <w:sz w:val="20"/>
                <w:szCs w:val="20"/>
                <w:u w:val="none"/>
              </w:rPr>
            </w:pPr>
          </w:p>
        </w:tc>
      </w:tr>
      <w:tr w14:paraId="1F8BC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26"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26"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27"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AAF9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28" w:author="Administrator" w:date="2024-08-08T09:09:23Z">
              <w:r>
                <w:rPr>
                  <w:rFonts w:hint="eastAsia" w:ascii="宋体" w:hAnsi="宋体" w:eastAsia="宋体" w:cs="宋体"/>
                  <w:i w:val="0"/>
                  <w:color w:val="000000"/>
                  <w:kern w:val="0"/>
                  <w:sz w:val="20"/>
                  <w:szCs w:val="20"/>
                  <w:u w:val="none"/>
                  <w:lang w:val="en-US" w:eastAsia="zh-CN" w:bidi="ar"/>
                </w:rPr>
                <w:t>2100407</w:t>
              </w:r>
            </w:ins>
            <w:del w:id="7829" w:author="Administrator" w:date="2024-08-08T09:09:23Z">
              <w:r>
                <w:rPr>
                  <w:rFonts w:hint="eastAsia" w:ascii="宋体" w:hAnsi="宋体" w:eastAsia="宋体" w:cs="宋体"/>
                  <w:i w:val="0"/>
                  <w:iCs w:val="0"/>
                  <w:color w:val="000000"/>
                  <w:kern w:val="0"/>
                  <w:sz w:val="20"/>
                  <w:szCs w:val="20"/>
                  <w:u w:val="none"/>
                  <w:lang w:val="en-US" w:eastAsia="zh-CN" w:bidi="ar"/>
                </w:rPr>
                <w:delText>2100408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30"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3113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31" w:author="Administrator" w:date="2024-08-08T09:09:23Z">
              <w:r>
                <w:rPr>
                  <w:rFonts w:hint="eastAsia" w:ascii="宋体" w:hAnsi="宋体" w:eastAsia="宋体" w:cs="宋体"/>
                  <w:i w:val="0"/>
                  <w:color w:val="000000"/>
                  <w:kern w:val="0"/>
                  <w:sz w:val="20"/>
                  <w:szCs w:val="20"/>
                  <w:u w:val="none"/>
                  <w:lang w:val="en-US" w:eastAsia="zh-CN" w:bidi="ar"/>
                </w:rPr>
                <w:t xml:space="preserve">    其他专业公共卫生机构</w:t>
              </w:r>
            </w:ins>
            <w:del w:id="7832"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基本公共卫生服务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33"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C01C6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834" w:author="Administrator" w:date="2024-08-08T09:09:23Z">
                <w:pPr>
                  <w:keepNext w:val="0"/>
                  <w:keepLines w:val="0"/>
                  <w:widowControl/>
                  <w:suppressLineNumbers w:val="0"/>
                  <w:jc w:val="right"/>
                  <w:textAlignment w:val="center"/>
                </w:pPr>
              </w:pPrChange>
            </w:pPr>
            <w:del w:id="7835" w:author="Administrator" w:date="2024-08-08T09:09:23Z">
              <w:r>
                <w:rPr>
                  <w:rFonts w:hint="eastAsia" w:ascii="宋体" w:hAnsi="宋体" w:eastAsia="宋体" w:cs="宋体"/>
                  <w:i w:val="0"/>
                  <w:iCs w:val="0"/>
                  <w:color w:val="000000"/>
                  <w:kern w:val="0"/>
                  <w:sz w:val="20"/>
                  <w:szCs w:val="20"/>
                  <w:u w:val="none"/>
                  <w:lang w:val="en-US" w:eastAsia="zh-CN" w:bidi="ar"/>
                </w:rPr>
                <w:delText>3,624</w:delText>
              </w:r>
            </w:del>
          </w:p>
        </w:tc>
      </w:tr>
      <w:tr w14:paraId="48A90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36" w:author="Administrator" w:date="2024-08-08T09:09: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36" w:author="Administrator" w:date="2024-08-08T09:09:2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37" w:author="Administrator" w:date="2024-08-08T09:09:2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71CF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38" w:author="Administrator" w:date="2024-08-08T09:09:23Z">
              <w:r>
                <w:rPr>
                  <w:rFonts w:hint="eastAsia" w:ascii="宋体" w:hAnsi="宋体" w:eastAsia="宋体" w:cs="宋体"/>
                  <w:i w:val="0"/>
                  <w:color w:val="000000"/>
                  <w:kern w:val="0"/>
                  <w:sz w:val="20"/>
                  <w:szCs w:val="20"/>
                  <w:u w:val="none"/>
                  <w:lang w:val="en-US" w:eastAsia="zh-CN" w:bidi="ar"/>
                </w:rPr>
                <w:t>2100408</w:t>
              </w:r>
            </w:ins>
            <w:del w:id="7839" w:author="Administrator" w:date="2024-08-08T09:09:23Z">
              <w:r>
                <w:rPr>
                  <w:rFonts w:hint="eastAsia" w:ascii="宋体" w:hAnsi="宋体" w:eastAsia="宋体" w:cs="宋体"/>
                  <w:i w:val="0"/>
                  <w:iCs w:val="0"/>
                  <w:color w:val="000000"/>
                  <w:kern w:val="0"/>
                  <w:sz w:val="20"/>
                  <w:szCs w:val="20"/>
                  <w:u w:val="none"/>
                  <w:lang w:val="en-US" w:eastAsia="zh-CN" w:bidi="ar"/>
                </w:rPr>
                <w:delText>2100409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40" w:author="Administrator" w:date="2024-08-08T09:09:2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7864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41" w:author="Administrator" w:date="2024-08-08T09:09:23Z">
              <w:r>
                <w:rPr>
                  <w:rFonts w:hint="eastAsia" w:ascii="宋体" w:hAnsi="宋体" w:eastAsia="宋体" w:cs="宋体"/>
                  <w:i w:val="0"/>
                  <w:color w:val="000000"/>
                  <w:kern w:val="0"/>
                  <w:sz w:val="20"/>
                  <w:szCs w:val="20"/>
                  <w:u w:val="none"/>
                  <w:lang w:val="en-US" w:eastAsia="zh-CN" w:bidi="ar"/>
                </w:rPr>
                <w:t xml:space="preserve">    基本公共卫生服务</w:t>
              </w:r>
            </w:ins>
            <w:del w:id="7842" w:author="Administrator" w:date="2024-08-08T09:09:23Z">
              <w:r>
                <w:rPr>
                  <w:rFonts w:hint="eastAsia" w:ascii="宋体" w:hAnsi="宋体" w:eastAsia="宋体" w:cs="宋体"/>
                  <w:i w:val="0"/>
                  <w:iCs w:val="0"/>
                  <w:color w:val="000000"/>
                  <w:kern w:val="0"/>
                  <w:sz w:val="20"/>
                  <w:szCs w:val="20"/>
                  <w:u w:val="none"/>
                  <w:lang w:val="en-US" w:eastAsia="zh-CN" w:bidi="ar"/>
                </w:rPr>
                <w:delText xml:space="preserve">    重大公共卫生服务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43" w:author="Administrator" w:date="2024-08-08T09:09:2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141B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844" w:author="Administrator" w:date="2024-08-08T09:09:23Z">
              <w:r>
                <w:rPr>
                  <w:rFonts w:hint="eastAsia" w:ascii="宋体" w:hAnsi="宋体" w:eastAsia="宋体" w:cs="宋体"/>
                  <w:i w:val="0"/>
                  <w:color w:val="000000"/>
                  <w:kern w:val="0"/>
                  <w:sz w:val="20"/>
                  <w:szCs w:val="20"/>
                  <w:u w:val="none"/>
                  <w:lang w:val="en-US" w:eastAsia="zh-CN" w:bidi="ar"/>
                </w:rPr>
                <w:t>3,704</w:t>
              </w:r>
            </w:ins>
            <w:del w:id="7845" w:author="Administrator" w:date="2024-08-08T09:09:23Z">
              <w:r>
                <w:rPr>
                  <w:rFonts w:hint="eastAsia" w:ascii="宋体" w:hAnsi="宋体" w:eastAsia="宋体" w:cs="宋体"/>
                  <w:i w:val="0"/>
                  <w:iCs w:val="0"/>
                  <w:color w:val="000000"/>
                  <w:kern w:val="0"/>
                  <w:sz w:val="20"/>
                  <w:szCs w:val="20"/>
                  <w:u w:val="none"/>
                  <w:lang w:val="en-US" w:eastAsia="zh-CN" w:bidi="ar"/>
                </w:rPr>
                <w:delText>136</w:delText>
              </w:r>
            </w:del>
          </w:p>
        </w:tc>
      </w:tr>
      <w:tr w14:paraId="77E34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4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4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4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40C3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48" w:author="Administrator" w:date="2024-08-08T09:09:23Z">
              <w:r>
                <w:rPr>
                  <w:rFonts w:hint="eastAsia" w:ascii="宋体" w:hAnsi="宋体" w:eastAsia="宋体" w:cs="宋体"/>
                  <w:i w:val="0"/>
                  <w:color w:val="000000"/>
                  <w:kern w:val="0"/>
                  <w:sz w:val="20"/>
                  <w:szCs w:val="20"/>
                  <w:u w:val="none"/>
                  <w:lang w:val="en-US" w:eastAsia="zh-CN" w:bidi="ar"/>
                </w:rPr>
                <w:t>2100409</w:t>
              </w:r>
            </w:ins>
            <w:del w:id="7849" w:author="Administrator" w:date="2024-08-08T09:09:23Z">
              <w:r>
                <w:rPr>
                  <w:rFonts w:hint="eastAsia" w:ascii="宋体" w:hAnsi="宋体" w:eastAsia="宋体" w:cs="宋体"/>
                  <w:i w:val="0"/>
                  <w:iCs w:val="0"/>
                  <w:color w:val="000000"/>
                  <w:kern w:val="0"/>
                  <w:sz w:val="20"/>
                  <w:szCs w:val="20"/>
                  <w:u w:val="none"/>
                  <w:lang w:val="en-US" w:eastAsia="zh-CN" w:bidi="ar"/>
                </w:rPr>
                <w:delText>2100410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5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8DC7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51" w:author="Administrator" w:date="2024-08-08T09:09:24Z">
              <w:r>
                <w:rPr>
                  <w:rFonts w:hint="eastAsia" w:ascii="宋体" w:hAnsi="宋体" w:eastAsia="宋体" w:cs="宋体"/>
                  <w:i w:val="0"/>
                  <w:color w:val="000000"/>
                  <w:kern w:val="0"/>
                  <w:sz w:val="20"/>
                  <w:szCs w:val="20"/>
                  <w:u w:val="none"/>
                  <w:lang w:val="en-US" w:eastAsia="zh-CN" w:bidi="ar"/>
                </w:rPr>
                <w:t xml:space="preserve">    重大公共卫生服务</w:t>
              </w:r>
            </w:ins>
            <w:del w:id="785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突发公共卫生事件应急处理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5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28EC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854" w:author="Administrator" w:date="2024-08-08T09:09:24Z">
              <w:r>
                <w:rPr>
                  <w:rFonts w:hint="eastAsia" w:ascii="宋体" w:hAnsi="宋体" w:eastAsia="宋体" w:cs="宋体"/>
                  <w:i w:val="0"/>
                  <w:color w:val="000000"/>
                  <w:kern w:val="0"/>
                  <w:sz w:val="20"/>
                  <w:szCs w:val="20"/>
                  <w:u w:val="none"/>
                  <w:lang w:val="en-US" w:eastAsia="zh-CN" w:bidi="ar"/>
                </w:rPr>
                <w:t>2,258</w:t>
              </w:r>
            </w:ins>
            <w:del w:id="7855" w:author="Administrator" w:date="2024-08-08T09:09:24Z">
              <w:r>
                <w:rPr>
                  <w:rFonts w:hint="eastAsia" w:ascii="宋体" w:hAnsi="宋体" w:eastAsia="宋体" w:cs="宋体"/>
                  <w:i w:val="0"/>
                  <w:iCs w:val="0"/>
                  <w:color w:val="000000"/>
                  <w:kern w:val="0"/>
                  <w:sz w:val="20"/>
                  <w:szCs w:val="20"/>
                  <w:u w:val="none"/>
                  <w:lang w:val="en-US" w:eastAsia="zh-CN" w:bidi="ar"/>
                </w:rPr>
                <w:delText>1,000</w:delText>
              </w:r>
            </w:del>
          </w:p>
        </w:tc>
      </w:tr>
      <w:tr w14:paraId="6CAC5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5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5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5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6045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58" w:author="Administrator" w:date="2024-08-08T09:09:24Z">
              <w:r>
                <w:rPr>
                  <w:rFonts w:hint="eastAsia" w:ascii="宋体" w:hAnsi="宋体" w:eastAsia="宋体" w:cs="宋体"/>
                  <w:i w:val="0"/>
                  <w:color w:val="000000"/>
                  <w:kern w:val="0"/>
                  <w:sz w:val="20"/>
                  <w:szCs w:val="20"/>
                  <w:u w:val="none"/>
                  <w:lang w:val="en-US" w:eastAsia="zh-CN" w:bidi="ar"/>
                </w:rPr>
                <w:t>2100410</w:t>
              </w:r>
            </w:ins>
            <w:del w:id="7859" w:author="Administrator" w:date="2024-08-08T09:09:24Z">
              <w:r>
                <w:rPr>
                  <w:rFonts w:hint="eastAsia" w:ascii="宋体" w:hAnsi="宋体" w:eastAsia="宋体" w:cs="宋体"/>
                  <w:i w:val="0"/>
                  <w:iCs w:val="0"/>
                  <w:color w:val="000000"/>
                  <w:kern w:val="0"/>
                  <w:sz w:val="20"/>
                  <w:szCs w:val="20"/>
                  <w:u w:val="none"/>
                  <w:lang w:val="en-US" w:eastAsia="zh-CN" w:bidi="ar"/>
                </w:rPr>
                <w:delText>2100499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6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3F9D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61" w:author="Administrator" w:date="2024-08-08T09:09:24Z">
              <w:r>
                <w:rPr>
                  <w:rFonts w:hint="eastAsia" w:ascii="宋体" w:hAnsi="宋体" w:eastAsia="宋体" w:cs="宋体"/>
                  <w:i w:val="0"/>
                  <w:color w:val="000000"/>
                  <w:kern w:val="0"/>
                  <w:sz w:val="20"/>
                  <w:szCs w:val="20"/>
                  <w:u w:val="none"/>
                  <w:lang w:val="en-US" w:eastAsia="zh-CN" w:bidi="ar"/>
                </w:rPr>
                <w:t xml:space="preserve">    突发公共卫生事件应急处理</w:t>
              </w:r>
            </w:ins>
            <w:del w:id="786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其他公共卫生支出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6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5254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864" w:author="Administrator" w:date="2024-08-08T09:09:24Z">
              <w:r>
                <w:rPr>
                  <w:rFonts w:hint="eastAsia" w:ascii="宋体" w:hAnsi="宋体" w:eastAsia="宋体" w:cs="宋体"/>
                  <w:i w:val="0"/>
                  <w:color w:val="000000"/>
                  <w:kern w:val="0"/>
                  <w:sz w:val="20"/>
                  <w:szCs w:val="20"/>
                  <w:u w:val="none"/>
                  <w:lang w:val="en-US" w:eastAsia="zh-CN" w:bidi="ar"/>
                </w:rPr>
                <w:t>3,456</w:t>
              </w:r>
            </w:ins>
            <w:del w:id="7865" w:author="Administrator" w:date="2024-08-08T09:09:24Z">
              <w:r>
                <w:rPr>
                  <w:rFonts w:hint="eastAsia" w:ascii="宋体" w:hAnsi="宋体" w:eastAsia="宋体" w:cs="宋体"/>
                  <w:i w:val="0"/>
                  <w:iCs w:val="0"/>
                  <w:color w:val="000000"/>
                  <w:kern w:val="0"/>
                  <w:sz w:val="20"/>
                  <w:szCs w:val="20"/>
                  <w:u w:val="none"/>
                  <w:lang w:val="en-US" w:eastAsia="zh-CN" w:bidi="ar"/>
                </w:rPr>
                <w:delText>248</w:delText>
              </w:r>
            </w:del>
          </w:p>
        </w:tc>
      </w:tr>
      <w:tr w14:paraId="4CF92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6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6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6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CBA0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68" w:author="Administrator" w:date="2024-08-08T09:09:24Z">
              <w:r>
                <w:rPr>
                  <w:rFonts w:hint="eastAsia" w:ascii="宋体" w:hAnsi="宋体" w:eastAsia="宋体" w:cs="宋体"/>
                  <w:i w:val="0"/>
                  <w:color w:val="000000"/>
                  <w:kern w:val="0"/>
                  <w:sz w:val="20"/>
                  <w:szCs w:val="20"/>
                  <w:u w:val="none"/>
                  <w:lang w:val="en-US" w:eastAsia="zh-CN" w:bidi="ar"/>
                </w:rPr>
                <w:t>2100499</w:t>
              </w:r>
            </w:ins>
            <w:del w:id="7869" w:author="Administrator" w:date="2024-08-08T09:09:24Z">
              <w:r>
                <w:rPr>
                  <w:rFonts w:hint="eastAsia" w:ascii="宋体" w:hAnsi="宋体" w:eastAsia="宋体" w:cs="宋体"/>
                  <w:i w:val="0"/>
                  <w:iCs w:val="0"/>
                  <w:color w:val="000000"/>
                  <w:kern w:val="0"/>
                  <w:sz w:val="20"/>
                  <w:szCs w:val="20"/>
                  <w:u w:val="none"/>
                  <w:lang w:val="en-US" w:eastAsia="zh-CN" w:bidi="ar"/>
                </w:rPr>
                <w:delText>21006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7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4A5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71" w:author="Administrator" w:date="2024-08-08T09:09:24Z">
              <w:r>
                <w:rPr>
                  <w:rFonts w:hint="eastAsia" w:ascii="宋体" w:hAnsi="宋体" w:eastAsia="宋体" w:cs="宋体"/>
                  <w:i w:val="0"/>
                  <w:color w:val="000000"/>
                  <w:kern w:val="0"/>
                  <w:sz w:val="20"/>
                  <w:szCs w:val="20"/>
                  <w:u w:val="none"/>
                  <w:lang w:val="en-US" w:eastAsia="zh-CN" w:bidi="ar"/>
                </w:rPr>
                <w:t xml:space="preserve">    其他公共卫生支出</w:t>
              </w:r>
            </w:ins>
            <w:del w:id="787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中医药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7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71F6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874" w:author="Administrator" w:date="2024-08-08T09:09:24Z">
              <w:r>
                <w:rPr>
                  <w:rFonts w:hint="eastAsia" w:ascii="宋体" w:hAnsi="宋体" w:eastAsia="宋体" w:cs="宋体"/>
                  <w:i w:val="0"/>
                  <w:color w:val="000000"/>
                  <w:kern w:val="0"/>
                  <w:sz w:val="20"/>
                  <w:szCs w:val="20"/>
                  <w:u w:val="none"/>
                  <w:lang w:val="en-US" w:eastAsia="zh-CN" w:bidi="ar"/>
                </w:rPr>
                <w:t>931</w:t>
              </w:r>
            </w:ins>
            <w:del w:id="7875" w:author="Administrator" w:date="2024-08-08T09:09:24Z">
              <w:r>
                <w:rPr>
                  <w:rFonts w:hint="eastAsia" w:ascii="宋体" w:hAnsi="宋体" w:eastAsia="宋体" w:cs="宋体"/>
                  <w:i w:val="0"/>
                  <w:iCs w:val="0"/>
                  <w:color w:val="000000"/>
                  <w:kern w:val="0"/>
                  <w:sz w:val="20"/>
                  <w:szCs w:val="20"/>
                  <w:u w:val="none"/>
                  <w:lang w:val="en-US" w:eastAsia="zh-CN" w:bidi="ar"/>
                </w:rPr>
                <w:delText>30</w:delText>
              </w:r>
            </w:del>
          </w:p>
        </w:tc>
      </w:tr>
      <w:tr w14:paraId="33889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7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7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7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3A3E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78" w:author="Administrator" w:date="2024-08-08T09:09:24Z">
              <w:r>
                <w:rPr>
                  <w:rFonts w:hint="eastAsia" w:ascii="宋体" w:hAnsi="宋体" w:eastAsia="宋体" w:cs="宋体"/>
                  <w:i w:val="0"/>
                  <w:color w:val="000000"/>
                  <w:kern w:val="0"/>
                  <w:sz w:val="20"/>
                  <w:szCs w:val="20"/>
                  <w:u w:val="none"/>
                  <w:lang w:val="en-US" w:eastAsia="zh-CN" w:bidi="ar"/>
                </w:rPr>
                <w:t>21006</w:t>
              </w:r>
            </w:ins>
            <w:del w:id="7879" w:author="Administrator" w:date="2024-08-08T09:09:24Z">
              <w:r>
                <w:rPr>
                  <w:rFonts w:hint="eastAsia" w:ascii="宋体" w:hAnsi="宋体" w:eastAsia="宋体" w:cs="宋体"/>
                  <w:i w:val="0"/>
                  <w:iCs w:val="0"/>
                  <w:color w:val="000000"/>
                  <w:kern w:val="0"/>
                  <w:sz w:val="20"/>
                  <w:szCs w:val="20"/>
                  <w:u w:val="none"/>
                  <w:lang w:val="en-US" w:eastAsia="zh-CN" w:bidi="ar"/>
                </w:rPr>
                <w:delText>2100601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8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C344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81" w:author="Administrator" w:date="2024-08-08T09:09:24Z">
              <w:r>
                <w:rPr>
                  <w:rFonts w:hint="eastAsia" w:ascii="宋体" w:hAnsi="宋体" w:eastAsia="宋体" w:cs="宋体"/>
                  <w:i w:val="0"/>
                  <w:color w:val="000000"/>
                  <w:kern w:val="0"/>
                  <w:sz w:val="20"/>
                  <w:szCs w:val="20"/>
                  <w:u w:val="none"/>
                  <w:lang w:val="en-US" w:eastAsia="zh-CN" w:bidi="ar"/>
                </w:rPr>
                <w:t xml:space="preserve">  中医药</w:t>
              </w:r>
            </w:ins>
            <w:del w:id="788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中医(民族医)药专项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8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E8E9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884" w:author="Administrator" w:date="2024-08-08T09:09:24Z">
              <w:r>
                <w:rPr>
                  <w:rFonts w:hint="eastAsia" w:ascii="宋体" w:hAnsi="宋体" w:eastAsia="宋体" w:cs="宋体"/>
                  <w:i w:val="0"/>
                  <w:color w:val="000000"/>
                  <w:kern w:val="0"/>
                  <w:sz w:val="20"/>
                  <w:szCs w:val="20"/>
                  <w:u w:val="none"/>
                  <w:lang w:val="en-US" w:eastAsia="zh-CN" w:bidi="ar"/>
                </w:rPr>
                <w:t>36</w:t>
              </w:r>
            </w:ins>
            <w:del w:id="7885" w:author="Administrator" w:date="2024-08-08T09:09:24Z">
              <w:r>
                <w:rPr>
                  <w:rFonts w:hint="eastAsia" w:ascii="宋体" w:hAnsi="宋体" w:eastAsia="宋体" w:cs="宋体"/>
                  <w:i w:val="0"/>
                  <w:iCs w:val="0"/>
                  <w:color w:val="000000"/>
                  <w:kern w:val="0"/>
                  <w:sz w:val="20"/>
                  <w:szCs w:val="20"/>
                  <w:u w:val="none"/>
                  <w:lang w:val="en-US" w:eastAsia="zh-CN" w:bidi="ar"/>
                </w:rPr>
                <w:delText>30</w:delText>
              </w:r>
            </w:del>
          </w:p>
        </w:tc>
      </w:tr>
      <w:tr w14:paraId="7F5B8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8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8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8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27AE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88" w:author="Administrator" w:date="2024-08-08T09:09:24Z">
              <w:r>
                <w:rPr>
                  <w:rFonts w:hint="eastAsia" w:ascii="宋体" w:hAnsi="宋体" w:eastAsia="宋体" w:cs="宋体"/>
                  <w:i w:val="0"/>
                  <w:color w:val="000000"/>
                  <w:kern w:val="0"/>
                  <w:sz w:val="20"/>
                  <w:szCs w:val="20"/>
                  <w:u w:val="none"/>
                  <w:lang w:val="en-US" w:eastAsia="zh-CN" w:bidi="ar"/>
                </w:rPr>
                <w:t>2100601</w:t>
              </w:r>
            </w:ins>
            <w:del w:id="7889" w:author="Administrator" w:date="2024-08-08T09:09:24Z">
              <w:r>
                <w:rPr>
                  <w:rFonts w:hint="eastAsia" w:ascii="宋体" w:hAnsi="宋体" w:eastAsia="宋体" w:cs="宋体"/>
                  <w:i w:val="0"/>
                  <w:iCs w:val="0"/>
                  <w:color w:val="000000"/>
                  <w:kern w:val="0"/>
                  <w:sz w:val="20"/>
                  <w:szCs w:val="20"/>
                  <w:u w:val="none"/>
                  <w:lang w:val="en-US" w:eastAsia="zh-CN" w:bidi="ar"/>
                </w:rPr>
                <w:delText>2100699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9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23A6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91" w:author="Administrator" w:date="2024-08-08T09:09:24Z">
              <w:r>
                <w:rPr>
                  <w:rFonts w:hint="eastAsia" w:ascii="宋体" w:hAnsi="宋体" w:eastAsia="宋体" w:cs="宋体"/>
                  <w:i w:val="0"/>
                  <w:color w:val="000000"/>
                  <w:kern w:val="0"/>
                  <w:sz w:val="20"/>
                  <w:szCs w:val="20"/>
                  <w:u w:val="none"/>
                  <w:lang w:val="en-US" w:eastAsia="zh-CN" w:bidi="ar"/>
                </w:rPr>
                <w:t xml:space="preserve">    中医(民族医)药专项</w:t>
              </w:r>
            </w:ins>
            <w:del w:id="789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其他中医药支出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9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BDA47C">
            <w:pPr>
              <w:widowControl/>
              <w:jc w:val="right"/>
              <w:textAlignment w:val="center"/>
              <w:rPr>
                <w:rFonts w:hint="eastAsia" w:ascii="宋体" w:hAnsi="宋体" w:eastAsia="宋体" w:cs="宋体"/>
                <w:i w:val="0"/>
                <w:iCs w:val="0"/>
                <w:color w:val="000000"/>
                <w:sz w:val="20"/>
                <w:szCs w:val="20"/>
                <w:u w:val="none"/>
              </w:rPr>
              <w:pPrChange w:id="7894" w:author="Administrator" w:date="2024-08-08T09:09:24Z">
                <w:pPr>
                  <w:jc w:val="right"/>
                </w:pPr>
              </w:pPrChange>
            </w:pPr>
            <w:ins w:id="7895" w:author="Administrator" w:date="2024-08-08T09:09:24Z">
              <w:r>
                <w:rPr>
                  <w:rFonts w:hint="eastAsia" w:ascii="宋体" w:hAnsi="宋体" w:eastAsia="宋体" w:cs="宋体"/>
                  <w:i w:val="0"/>
                  <w:color w:val="000000"/>
                  <w:kern w:val="0"/>
                  <w:sz w:val="20"/>
                  <w:szCs w:val="20"/>
                  <w:u w:val="none"/>
                  <w:lang w:val="en-US" w:eastAsia="zh-CN" w:bidi="ar"/>
                </w:rPr>
                <w:t>36</w:t>
              </w:r>
            </w:ins>
          </w:p>
        </w:tc>
      </w:tr>
      <w:tr w14:paraId="263E1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89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89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89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C0FD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898" w:author="Administrator" w:date="2024-08-08T09:09:24Z">
              <w:r>
                <w:rPr>
                  <w:rFonts w:hint="eastAsia" w:ascii="宋体" w:hAnsi="宋体" w:eastAsia="宋体" w:cs="宋体"/>
                  <w:i w:val="0"/>
                  <w:color w:val="000000"/>
                  <w:kern w:val="0"/>
                  <w:sz w:val="20"/>
                  <w:szCs w:val="20"/>
                  <w:u w:val="none"/>
                  <w:lang w:val="en-US" w:eastAsia="zh-CN" w:bidi="ar"/>
                </w:rPr>
                <w:t>2100699</w:t>
              </w:r>
            </w:ins>
            <w:del w:id="7899" w:author="Administrator" w:date="2024-08-08T09:09:24Z">
              <w:r>
                <w:rPr>
                  <w:rFonts w:hint="eastAsia" w:ascii="宋体" w:hAnsi="宋体" w:eastAsia="宋体" w:cs="宋体"/>
                  <w:i w:val="0"/>
                  <w:iCs w:val="0"/>
                  <w:color w:val="000000"/>
                  <w:kern w:val="0"/>
                  <w:sz w:val="20"/>
                  <w:szCs w:val="20"/>
                  <w:u w:val="none"/>
                  <w:lang w:val="en-US" w:eastAsia="zh-CN" w:bidi="ar"/>
                </w:rPr>
                <w:delText>21007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0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332C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01" w:author="Administrator" w:date="2024-08-08T09:09:24Z">
              <w:r>
                <w:rPr>
                  <w:rFonts w:hint="eastAsia" w:ascii="宋体" w:hAnsi="宋体" w:eastAsia="宋体" w:cs="宋体"/>
                  <w:i w:val="0"/>
                  <w:color w:val="000000"/>
                  <w:kern w:val="0"/>
                  <w:sz w:val="20"/>
                  <w:szCs w:val="20"/>
                  <w:u w:val="none"/>
                  <w:lang w:val="en-US" w:eastAsia="zh-CN" w:bidi="ar"/>
                </w:rPr>
                <w:t xml:space="preserve">    其他中医药支出</w:t>
              </w:r>
            </w:ins>
            <w:del w:id="790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计划生育事务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0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ACDEC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904" w:author="Administrator" w:date="2024-08-08T09:09:24Z">
                <w:pPr>
                  <w:keepNext w:val="0"/>
                  <w:keepLines w:val="0"/>
                  <w:widowControl/>
                  <w:suppressLineNumbers w:val="0"/>
                  <w:jc w:val="right"/>
                  <w:textAlignment w:val="center"/>
                </w:pPr>
              </w:pPrChange>
            </w:pPr>
            <w:del w:id="7905" w:author="Administrator" w:date="2024-08-08T09:09:24Z">
              <w:r>
                <w:rPr>
                  <w:rFonts w:hint="eastAsia" w:ascii="宋体" w:hAnsi="宋体" w:eastAsia="宋体" w:cs="宋体"/>
                  <w:i w:val="0"/>
                  <w:iCs w:val="0"/>
                  <w:color w:val="000000"/>
                  <w:kern w:val="0"/>
                  <w:sz w:val="20"/>
                  <w:szCs w:val="20"/>
                  <w:u w:val="none"/>
                  <w:lang w:val="en-US" w:eastAsia="zh-CN" w:bidi="ar"/>
                </w:rPr>
                <w:delText>3,027</w:delText>
              </w:r>
            </w:del>
          </w:p>
        </w:tc>
      </w:tr>
      <w:tr w14:paraId="08049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0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0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0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33C1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08" w:author="Administrator" w:date="2024-08-08T09:09:24Z">
              <w:r>
                <w:rPr>
                  <w:rFonts w:hint="eastAsia" w:ascii="宋体" w:hAnsi="宋体" w:eastAsia="宋体" w:cs="宋体"/>
                  <w:i w:val="0"/>
                  <w:color w:val="000000"/>
                  <w:kern w:val="0"/>
                  <w:sz w:val="20"/>
                  <w:szCs w:val="20"/>
                  <w:u w:val="none"/>
                  <w:lang w:val="en-US" w:eastAsia="zh-CN" w:bidi="ar"/>
                </w:rPr>
                <w:t>21007</w:t>
              </w:r>
            </w:ins>
            <w:del w:id="7909" w:author="Administrator" w:date="2024-08-08T09:09:24Z">
              <w:r>
                <w:rPr>
                  <w:rFonts w:hint="eastAsia" w:ascii="宋体" w:hAnsi="宋体" w:eastAsia="宋体" w:cs="宋体"/>
                  <w:i w:val="0"/>
                  <w:iCs w:val="0"/>
                  <w:color w:val="000000"/>
                  <w:kern w:val="0"/>
                  <w:sz w:val="20"/>
                  <w:szCs w:val="20"/>
                  <w:u w:val="none"/>
                  <w:lang w:val="en-US" w:eastAsia="zh-CN" w:bidi="ar"/>
                </w:rPr>
                <w:delText>2100716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1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649E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11" w:author="Administrator" w:date="2024-08-08T09:09:24Z">
              <w:r>
                <w:rPr>
                  <w:rFonts w:hint="eastAsia" w:ascii="宋体" w:hAnsi="宋体" w:eastAsia="宋体" w:cs="宋体"/>
                  <w:i w:val="0"/>
                  <w:color w:val="000000"/>
                  <w:kern w:val="0"/>
                  <w:sz w:val="20"/>
                  <w:szCs w:val="20"/>
                  <w:u w:val="none"/>
                  <w:lang w:val="en-US" w:eastAsia="zh-CN" w:bidi="ar"/>
                </w:rPr>
                <w:t xml:space="preserve">  计划生育事务</w:t>
              </w:r>
            </w:ins>
            <w:del w:id="791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计划生育机构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1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3773B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914" w:author="Administrator" w:date="2024-08-08T09:09:24Z">
              <w:r>
                <w:rPr>
                  <w:rFonts w:hint="eastAsia" w:ascii="宋体" w:hAnsi="宋体" w:eastAsia="宋体" w:cs="宋体"/>
                  <w:i w:val="0"/>
                  <w:color w:val="000000"/>
                  <w:kern w:val="0"/>
                  <w:sz w:val="20"/>
                  <w:szCs w:val="20"/>
                  <w:u w:val="none"/>
                  <w:lang w:val="en-US" w:eastAsia="zh-CN" w:bidi="ar"/>
                </w:rPr>
                <w:t>2,038</w:t>
              </w:r>
            </w:ins>
            <w:del w:id="7915" w:author="Administrator" w:date="2024-08-08T09:09:24Z">
              <w:r>
                <w:rPr>
                  <w:rFonts w:hint="eastAsia" w:ascii="宋体" w:hAnsi="宋体" w:eastAsia="宋体" w:cs="宋体"/>
                  <w:i w:val="0"/>
                  <w:iCs w:val="0"/>
                  <w:color w:val="000000"/>
                  <w:kern w:val="0"/>
                  <w:sz w:val="20"/>
                  <w:szCs w:val="20"/>
                  <w:u w:val="none"/>
                  <w:lang w:val="en-US" w:eastAsia="zh-CN" w:bidi="ar"/>
                </w:rPr>
                <w:delText>2,043</w:delText>
              </w:r>
            </w:del>
          </w:p>
        </w:tc>
      </w:tr>
      <w:tr w14:paraId="70C70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1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1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1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358A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18" w:author="Administrator" w:date="2024-08-08T09:09:24Z">
              <w:r>
                <w:rPr>
                  <w:rFonts w:hint="eastAsia" w:ascii="宋体" w:hAnsi="宋体" w:eastAsia="宋体" w:cs="宋体"/>
                  <w:i w:val="0"/>
                  <w:color w:val="000000"/>
                  <w:kern w:val="0"/>
                  <w:sz w:val="20"/>
                  <w:szCs w:val="20"/>
                  <w:u w:val="none"/>
                  <w:lang w:val="en-US" w:eastAsia="zh-CN" w:bidi="ar"/>
                </w:rPr>
                <w:t>2100716</w:t>
              </w:r>
            </w:ins>
            <w:del w:id="7919" w:author="Administrator" w:date="2024-08-08T09:09:24Z">
              <w:r>
                <w:rPr>
                  <w:rFonts w:hint="eastAsia" w:ascii="宋体" w:hAnsi="宋体" w:eastAsia="宋体" w:cs="宋体"/>
                  <w:i w:val="0"/>
                  <w:iCs w:val="0"/>
                  <w:color w:val="000000"/>
                  <w:kern w:val="0"/>
                  <w:sz w:val="20"/>
                  <w:szCs w:val="20"/>
                  <w:u w:val="none"/>
                  <w:lang w:val="en-US" w:eastAsia="zh-CN" w:bidi="ar"/>
                </w:rPr>
                <w:delText>2100717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2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5CA5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21" w:author="Administrator" w:date="2024-08-08T09:09:24Z">
              <w:r>
                <w:rPr>
                  <w:rFonts w:hint="eastAsia" w:ascii="宋体" w:hAnsi="宋体" w:eastAsia="宋体" w:cs="宋体"/>
                  <w:i w:val="0"/>
                  <w:color w:val="000000"/>
                  <w:kern w:val="0"/>
                  <w:sz w:val="20"/>
                  <w:szCs w:val="20"/>
                  <w:u w:val="none"/>
                  <w:lang w:val="en-US" w:eastAsia="zh-CN" w:bidi="ar"/>
                </w:rPr>
                <w:t xml:space="preserve">    计划生育机构</w:t>
              </w:r>
            </w:ins>
            <w:del w:id="792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计划生育服务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2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5013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924" w:author="Administrator" w:date="2024-08-08T09:09:24Z">
              <w:r>
                <w:rPr>
                  <w:rFonts w:hint="eastAsia" w:ascii="宋体" w:hAnsi="宋体" w:eastAsia="宋体" w:cs="宋体"/>
                  <w:i w:val="0"/>
                  <w:color w:val="000000"/>
                  <w:kern w:val="0"/>
                  <w:sz w:val="20"/>
                  <w:szCs w:val="20"/>
                  <w:u w:val="none"/>
                  <w:lang w:val="en-US" w:eastAsia="zh-CN" w:bidi="ar"/>
                </w:rPr>
                <w:t>31</w:t>
              </w:r>
            </w:ins>
            <w:del w:id="7925" w:author="Administrator" w:date="2024-08-08T09:09:24Z">
              <w:r>
                <w:rPr>
                  <w:rFonts w:hint="eastAsia" w:ascii="宋体" w:hAnsi="宋体" w:eastAsia="宋体" w:cs="宋体"/>
                  <w:i w:val="0"/>
                  <w:iCs w:val="0"/>
                  <w:color w:val="000000"/>
                  <w:kern w:val="0"/>
                  <w:sz w:val="20"/>
                  <w:szCs w:val="20"/>
                  <w:u w:val="none"/>
                  <w:lang w:val="en-US" w:eastAsia="zh-CN" w:bidi="ar"/>
                </w:rPr>
                <w:delText>984</w:delText>
              </w:r>
            </w:del>
          </w:p>
        </w:tc>
      </w:tr>
      <w:tr w14:paraId="4C632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2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2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2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0F36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28" w:author="Administrator" w:date="2024-08-08T09:09:24Z">
              <w:r>
                <w:rPr>
                  <w:rFonts w:hint="eastAsia" w:ascii="宋体" w:hAnsi="宋体" w:eastAsia="宋体" w:cs="宋体"/>
                  <w:i w:val="0"/>
                  <w:color w:val="000000"/>
                  <w:kern w:val="0"/>
                  <w:sz w:val="20"/>
                  <w:szCs w:val="20"/>
                  <w:u w:val="none"/>
                  <w:lang w:val="en-US" w:eastAsia="zh-CN" w:bidi="ar"/>
                </w:rPr>
                <w:t>2100717</w:t>
              </w:r>
            </w:ins>
            <w:del w:id="7929" w:author="Administrator" w:date="2024-08-08T09:09:24Z">
              <w:r>
                <w:rPr>
                  <w:rFonts w:hint="eastAsia" w:ascii="宋体" w:hAnsi="宋体" w:eastAsia="宋体" w:cs="宋体"/>
                  <w:i w:val="0"/>
                  <w:iCs w:val="0"/>
                  <w:color w:val="000000"/>
                  <w:kern w:val="0"/>
                  <w:sz w:val="20"/>
                  <w:szCs w:val="20"/>
                  <w:u w:val="none"/>
                  <w:lang w:val="en-US" w:eastAsia="zh-CN" w:bidi="ar"/>
                </w:rPr>
                <w:delText>2100799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3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CD19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31" w:author="Administrator" w:date="2024-08-08T09:09:24Z">
              <w:r>
                <w:rPr>
                  <w:rFonts w:hint="eastAsia" w:ascii="宋体" w:hAnsi="宋体" w:eastAsia="宋体" w:cs="宋体"/>
                  <w:i w:val="0"/>
                  <w:color w:val="000000"/>
                  <w:kern w:val="0"/>
                  <w:sz w:val="20"/>
                  <w:szCs w:val="20"/>
                  <w:u w:val="none"/>
                  <w:lang w:val="en-US" w:eastAsia="zh-CN" w:bidi="ar"/>
                </w:rPr>
                <w:t xml:space="preserve">    计划生育服务</w:t>
              </w:r>
            </w:ins>
            <w:del w:id="793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其他计划生育事务支出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3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0D2386">
            <w:pPr>
              <w:widowControl/>
              <w:jc w:val="right"/>
              <w:textAlignment w:val="center"/>
              <w:rPr>
                <w:rFonts w:hint="eastAsia" w:ascii="宋体" w:hAnsi="宋体" w:eastAsia="宋体" w:cs="宋体"/>
                <w:i w:val="0"/>
                <w:iCs w:val="0"/>
                <w:color w:val="000000"/>
                <w:sz w:val="20"/>
                <w:szCs w:val="20"/>
                <w:u w:val="none"/>
              </w:rPr>
              <w:pPrChange w:id="7934" w:author="Administrator" w:date="2024-08-08T09:09:24Z">
                <w:pPr>
                  <w:jc w:val="right"/>
                </w:pPr>
              </w:pPrChange>
            </w:pPr>
            <w:ins w:id="7935" w:author="Administrator" w:date="2024-08-08T09:09:24Z">
              <w:r>
                <w:rPr>
                  <w:rFonts w:hint="eastAsia" w:ascii="宋体" w:hAnsi="宋体" w:eastAsia="宋体" w:cs="宋体"/>
                  <w:i w:val="0"/>
                  <w:color w:val="000000"/>
                  <w:kern w:val="0"/>
                  <w:sz w:val="20"/>
                  <w:szCs w:val="20"/>
                  <w:u w:val="none"/>
                  <w:lang w:val="en-US" w:eastAsia="zh-CN" w:bidi="ar"/>
                </w:rPr>
                <w:t>1,513</w:t>
              </w:r>
            </w:ins>
          </w:p>
        </w:tc>
      </w:tr>
      <w:tr w14:paraId="3F18D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36" w:author="Administrator" w:date="2024-08-08T09:09:2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36" w:author="Administrator" w:date="2024-08-08T09:09:2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37" w:author="Administrator" w:date="2024-08-08T09:09:2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B96A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38" w:author="Administrator" w:date="2024-08-08T09:09:24Z">
              <w:r>
                <w:rPr>
                  <w:rFonts w:hint="eastAsia" w:ascii="宋体" w:hAnsi="宋体" w:eastAsia="宋体" w:cs="宋体"/>
                  <w:i w:val="0"/>
                  <w:color w:val="000000"/>
                  <w:kern w:val="0"/>
                  <w:sz w:val="20"/>
                  <w:szCs w:val="20"/>
                  <w:u w:val="none"/>
                  <w:lang w:val="en-US" w:eastAsia="zh-CN" w:bidi="ar"/>
                </w:rPr>
                <w:t>2100799</w:t>
              </w:r>
            </w:ins>
            <w:del w:id="7939" w:author="Administrator" w:date="2024-08-08T09:09:24Z">
              <w:r>
                <w:rPr>
                  <w:rFonts w:hint="eastAsia" w:ascii="宋体" w:hAnsi="宋体" w:eastAsia="宋体" w:cs="宋体"/>
                  <w:i w:val="0"/>
                  <w:iCs w:val="0"/>
                  <w:color w:val="000000"/>
                  <w:kern w:val="0"/>
                  <w:sz w:val="20"/>
                  <w:szCs w:val="20"/>
                  <w:u w:val="none"/>
                  <w:lang w:val="en-US" w:eastAsia="zh-CN" w:bidi="ar"/>
                </w:rPr>
                <w:delText>21011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40" w:author="Administrator" w:date="2024-08-08T09:09:2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9F7E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41" w:author="Administrator" w:date="2024-08-08T09:09:24Z">
              <w:r>
                <w:rPr>
                  <w:rFonts w:hint="eastAsia" w:ascii="宋体" w:hAnsi="宋体" w:eastAsia="宋体" w:cs="宋体"/>
                  <w:i w:val="0"/>
                  <w:color w:val="000000"/>
                  <w:kern w:val="0"/>
                  <w:sz w:val="20"/>
                  <w:szCs w:val="20"/>
                  <w:u w:val="none"/>
                  <w:lang w:val="en-US" w:eastAsia="zh-CN" w:bidi="ar"/>
                </w:rPr>
                <w:t xml:space="preserve">    其他计划生育事务支出</w:t>
              </w:r>
            </w:ins>
            <w:del w:id="794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行政事业单位医疗</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43" w:author="Administrator" w:date="2024-08-08T09:09:2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16D9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944" w:author="Administrator" w:date="2024-08-08T09:09:24Z">
              <w:r>
                <w:rPr>
                  <w:rFonts w:hint="eastAsia" w:ascii="宋体" w:hAnsi="宋体" w:eastAsia="宋体" w:cs="宋体"/>
                  <w:i w:val="0"/>
                  <w:color w:val="000000"/>
                  <w:kern w:val="0"/>
                  <w:sz w:val="20"/>
                  <w:szCs w:val="20"/>
                  <w:u w:val="none"/>
                  <w:lang w:val="en-US" w:eastAsia="zh-CN" w:bidi="ar"/>
                </w:rPr>
                <w:t>494</w:t>
              </w:r>
            </w:ins>
            <w:del w:id="7945" w:author="Administrator" w:date="2024-08-08T09:09:24Z">
              <w:r>
                <w:rPr>
                  <w:rFonts w:hint="eastAsia" w:ascii="宋体" w:hAnsi="宋体" w:eastAsia="宋体" w:cs="宋体"/>
                  <w:i w:val="0"/>
                  <w:iCs w:val="0"/>
                  <w:color w:val="000000"/>
                  <w:kern w:val="0"/>
                  <w:sz w:val="20"/>
                  <w:szCs w:val="20"/>
                  <w:u w:val="none"/>
                  <w:lang w:val="en-US" w:eastAsia="zh-CN" w:bidi="ar"/>
                </w:rPr>
                <w:delText>5,550</w:delText>
              </w:r>
            </w:del>
          </w:p>
        </w:tc>
      </w:tr>
      <w:tr w14:paraId="25659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46"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46"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47"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1852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48" w:author="Administrator" w:date="2024-08-08T09:09:24Z">
              <w:r>
                <w:rPr>
                  <w:rFonts w:hint="eastAsia" w:ascii="宋体" w:hAnsi="宋体" w:eastAsia="宋体" w:cs="宋体"/>
                  <w:i w:val="0"/>
                  <w:color w:val="000000"/>
                  <w:kern w:val="0"/>
                  <w:sz w:val="20"/>
                  <w:szCs w:val="20"/>
                  <w:u w:val="none"/>
                  <w:lang w:val="en-US" w:eastAsia="zh-CN" w:bidi="ar"/>
                </w:rPr>
                <w:t>21011</w:t>
              </w:r>
            </w:ins>
            <w:del w:id="7949" w:author="Administrator" w:date="2024-08-08T09:09:24Z">
              <w:r>
                <w:rPr>
                  <w:rFonts w:hint="eastAsia" w:ascii="宋体" w:hAnsi="宋体" w:eastAsia="宋体" w:cs="宋体"/>
                  <w:i w:val="0"/>
                  <w:iCs w:val="0"/>
                  <w:color w:val="000000"/>
                  <w:kern w:val="0"/>
                  <w:sz w:val="20"/>
                  <w:szCs w:val="20"/>
                  <w:u w:val="none"/>
                  <w:lang w:val="en-US" w:eastAsia="zh-CN" w:bidi="ar"/>
                </w:rPr>
                <w:delText>2101101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50"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4058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51" w:author="Administrator" w:date="2024-08-08T09:09:24Z">
              <w:r>
                <w:rPr>
                  <w:rFonts w:hint="eastAsia" w:ascii="宋体" w:hAnsi="宋体" w:eastAsia="宋体" w:cs="宋体"/>
                  <w:i w:val="0"/>
                  <w:color w:val="000000"/>
                  <w:kern w:val="0"/>
                  <w:sz w:val="20"/>
                  <w:szCs w:val="20"/>
                  <w:u w:val="none"/>
                  <w:lang w:val="en-US" w:eastAsia="zh-CN" w:bidi="ar"/>
                </w:rPr>
                <w:t xml:space="preserve">  行政事业单位医疗</w:t>
              </w:r>
            </w:ins>
            <w:del w:id="7952" w:author="Administrator" w:date="2024-08-08T09:09:24Z">
              <w:r>
                <w:rPr>
                  <w:rFonts w:hint="eastAsia" w:ascii="宋体" w:hAnsi="宋体" w:eastAsia="宋体" w:cs="宋体"/>
                  <w:i w:val="0"/>
                  <w:iCs w:val="0"/>
                  <w:color w:val="000000"/>
                  <w:kern w:val="0"/>
                  <w:sz w:val="20"/>
                  <w:szCs w:val="20"/>
                  <w:u w:val="none"/>
                  <w:lang w:val="en-US" w:eastAsia="zh-CN" w:bidi="ar"/>
                </w:rPr>
                <w:delText xml:space="preserve">    行政单位医疗</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53"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501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954" w:author="Administrator" w:date="2024-08-08T09:09:24Z">
              <w:r>
                <w:rPr>
                  <w:rFonts w:hint="eastAsia" w:ascii="宋体" w:hAnsi="宋体" w:eastAsia="宋体" w:cs="宋体"/>
                  <w:i w:val="0"/>
                  <w:color w:val="000000"/>
                  <w:kern w:val="0"/>
                  <w:sz w:val="20"/>
                  <w:szCs w:val="20"/>
                  <w:u w:val="none"/>
                  <w:lang w:val="en-US" w:eastAsia="zh-CN" w:bidi="ar"/>
                </w:rPr>
                <w:t>6,195</w:t>
              </w:r>
            </w:ins>
            <w:del w:id="7955" w:author="Administrator" w:date="2024-08-08T09:09:24Z">
              <w:r>
                <w:rPr>
                  <w:rFonts w:hint="eastAsia" w:ascii="宋体" w:hAnsi="宋体" w:eastAsia="宋体" w:cs="宋体"/>
                  <w:i w:val="0"/>
                  <w:iCs w:val="0"/>
                  <w:color w:val="000000"/>
                  <w:kern w:val="0"/>
                  <w:sz w:val="20"/>
                  <w:szCs w:val="20"/>
                  <w:u w:val="none"/>
                  <w:lang w:val="en-US" w:eastAsia="zh-CN" w:bidi="ar"/>
                </w:rPr>
                <w:delText>2,210</w:delText>
              </w:r>
            </w:del>
          </w:p>
        </w:tc>
      </w:tr>
      <w:tr w14:paraId="773FC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56"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56"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57"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160D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58" w:author="Administrator" w:date="2024-08-08T09:09:25Z">
              <w:r>
                <w:rPr>
                  <w:rFonts w:hint="eastAsia" w:ascii="宋体" w:hAnsi="宋体" w:eastAsia="宋体" w:cs="宋体"/>
                  <w:i w:val="0"/>
                  <w:color w:val="000000"/>
                  <w:kern w:val="0"/>
                  <w:sz w:val="20"/>
                  <w:szCs w:val="20"/>
                  <w:u w:val="none"/>
                  <w:lang w:val="en-US" w:eastAsia="zh-CN" w:bidi="ar"/>
                </w:rPr>
                <w:t>2101101</w:t>
              </w:r>
            </w:ins>
            <w:del w:id="7959" w:author="Administrator" w:date="2024-08-08T09:09:25Z">
              <w:r>
                <w:rPr>
                  <w:rFonts w:hint="eastAsia" w:ascii="宋体" w:hAnsi="宋体" w:eastAsia="宋体" w:cs="宋体"/>
                  <w:i w:val="0"/>
                  <w:iCs w:val="0"/>
                  <w:color w:val="000000"/>
                  <w:kern w:val="0"/>
                  <w:sz w:val="20"/>
                  <w:szCs w:val="20"/>
                  <w:u w:val="none"/>
                  <w:lang w:val="en-US" w:eastAsia="zh-CN" w:bidi="ar"/>
                </w:rPr>
                <w:delText>2101102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60"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01E7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61" w:author="Administrator" w:date="2024-08-08T09:09:25Z">
              <w:r>
                <w:rPr>
                  <w:rFonts w:hint="eastAsia" w:ascii="宋体" w:hAnsi="宋体" w:eastAsia="宋体" w:cs="宋体"/>
                  <w:i w:val="0"/>
                  <w:color w:val="000000"/>
                  <w:kern w:val="0"/>
                  <w:sz w:val="20"/>
                  <w:szCs w:val="20"/>
                  <w:u w:val="none"/>
                  <w:lang w:val="en-US" w:eastAsia="zh-CN" w:bidi="ar"/>
                </w:rPr>
                <w:t xml:space="preserve">    行政单位医疗</w:t>
              </w:r>
            </w:ins>
            <w:del w:id="7962"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事业单位医疗</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63"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630F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7964" w:author="Administrator" w:date="2024-08-08T09:09:25Z">
              <w:r>
                <w:rPr>
                  <w:rFonts w:hint="eastAsia" w:ascii="宋体" w:hAnsi="宋体" w:eastAsia="宋体" w:cs="宋体"/>
                  <w:i w:val="0"/>
                  <w:color w:val="000000"/>
                  <w:kern w:val="0"/>
                  <w:sz w:val="20"/>
                  <w:szCs w:val="20"/>
                  <w:u w:val="none"/>
                  <w:lang w:val="en-US" w:eastAsia="zh-CN" w:bidi="ar"/>
                </w:rPr>
                <w:t>2,123</w:t>
              </w:r>
            </w:ins>
            <w:del w:id="7965" w:author="Administrator" w:date="2024-08-08T09:09:25Z">
              <w:r>
                <w:rPr>
                  <w:rFonts w:hint="eastAsia" w:ascii="宋体" w:hAnsi="宋体" w:eastAsia="宋体" w:cs="宋体"/>
                  <w:i w:val="0"/>
                  <w:iCs w:val="0"/>
                  <w:color w:val="000000"/>
                  <w:kern w:val="0"/>
                  <w:sz w:val="20"/>
                  <w:szCs w:val="20"/>
                  <w:u w:val="none"/>
                  <w:lang w:val="en-US" w:eastAsia="zh-CN" w:bidi="ar"/>
                </w:rPr>
                <w:delText>3,340</w:delText>
              </w:r>
            </w:del>
          </w:p>
        </w:tc>
      </w:tr>
      <w:tr w14:paraId="0890A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66"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66"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67"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DE6B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68" w:author="Administrator" w:date="2024-08-08T09:09:25Z">
              <w:r>
                <w:rPr>
                  <w:rFonts w:hint="eastAsia" w:ascii="宋体" w:hAnsi="宋体" w:eastAsia="宋体" w:cs="宋体"/>
                  <w:i w:val="0"/>
                  <w:color w:val="000000"/>
                  <w:kern w:val="0"/>
                  <w:sz w:val="20"/>
                  <w:szCs w:val="20"/>
                  <w:u w:val="none"/>
                  <w:lang w:val="en-US" w:eastAsia="zh-CN" w:bidi="ar"/>
                </w:rPr>
                <w:t>2101102</w:t>
              </w:r>
            </w:ins>
            <w:del w:id="7969" w:author="Administrator" w:date="2024-08-08T09:09:25Z">
              <w:r>
                <w:rPr>
                  <w:rFonts w:hint="eastAsia" w:ascii="宋体" w:hAnsi="宋体" w:eastAsia="宋体" w:cs="宋体"/>
                  <w:i w:val="0"/>
                  <w:iCs w:val="0"/>
                  <w:color w:val="000000"/>
                  <w:kern w:val="0"/>
                  <w:sz w:val="20"/>
                  <w:szCs w:val="20"/>
                  <w:u w:val="none"/>
                  <w:lang w:val="en-US" w:eastAsia="zh-CN" w:bidi="ar"/>
                </w:rPr>
                <w:delText>2101103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70"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1CBF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71" w:author="Administrator" w:date="2024-08-08T09:09:25Z">
              <w:r>
                <w:rPr>
                  <w:rFonts w:hint="eastAsia" w:ascii="宋体" w:hAnsi="宋体" w:eastAsia="宋体" w:cs="宋体"/>
                  <w:i w:val="0"/>
                  <w:color w:val="000000"/>
                  <w:kern w:val="0"/>
                  <w:sz w:val="20"/>
                  <w:szCs w:val="20"/>
                  <w:u w:val="none"/>
                  <w:lang w:val="en-US" w:eastAsia="zh-CN" w:bidi="ar"/>
                </w:rPr>
                <w:t xml:space="preserve">    事业单位医疗</w:t>
              </w:r>
            </w:ins>
            <w:del w:id="7972"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公务员医疗补助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73"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FD9FC1">
            <w:pPr>
              <w:widowControl/>
              <w:jc w:val="right"/>
              <w:textAlignment w:val="center"/>
              <w:rPr>
                <w:rFonts w:hint="eastAsia" w:ascii="宋体" w:hAnsi="宋体" w:eastAsia="宋体" w:cs="宋体"/>
                <w:i w:val="0"/>
                <w:iCs w:val="0"/>
                <w:color w:val="000000"/>
                <w:sz w:val="20"/>
                <w:szCs w:val="20"/>
                <w:u w:val="none"/>
              </w:rPr>
              <w:pPrChange w:id="7974" w:author="Administrator" w:date="2024-08-08T09:09:25Z">
                <w:pPr>
                  <w:jc w:val="right"/>
                </w:pPr>
              </w:pPrChange>
            </w:pPr>
            <w:ins w:id="7975" w:author="Administrator" w:date="2024-08-08T09:09:25Z">
              <w:r>
                <w:rPr>
                  <w:rFonts w:hint="eastAsia" w:ascii="宋体" w:hAnsi="宋体" w:eastAsia="宋体" w:cs="宋体"/>
                  <w:i w:val="0"/>
                  <w:color w:val="000000"/>
                  <w:kern w:val="0"/>
                  <w:sz w:val="20"/>
                  <w:szCs w:val="20"/>
                  <w:u w:val="none"/>
                  <w:lang w:val="en-US" w:eastAsia="zh-CN" w:bidi="ar"/>
                </w:rPr>
                <w:t>4,072</w:t>
              </w:r>
            </w:ins>
          </w:p>
        </w:tc>
      </w:tr>
      <w:tr w14:paraId="36579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76"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76"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77"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007A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78" w:author="Administrator" w:date="2024-08-08T09:09:25Z">
              <w:r>
                <w:rPr>
                  <w:rFonts w:hint="eastAsia" w:ascii="宋体" w:hAnsi="宋体" w:eastAsia="宋体" w:cs="宋体"/>
                  <w:i w:val="0"/>
                  <w:color w:val="000000"/>
                  <w:kern w:val="0"/>
                  <w:sz w:val="20"/>
                  <w:szCs w:val="20"/>
                  <w:u w:val="none"/>
                  <w:lang w:val="en-US" w:eastAsia="zh-CN" w:bidi="ar"/>
                </w:rPr>
                <w:t>2101103</w:t>
              </w:r>
            </w:ins>
            <w:del w:id="7979" w:author="Administrator" w:date="2024-08-08T09:09:25Z">
              <w:r>
                <w:rPr>
                  <w:rFonts w:hint="eastAsia" w:ascii="宋体" w:hAnsi="宋体" w:eastAsia="宋体" w:cs="宋体"/>
                  <w:i w:val="0"/>
                  <w:iCs w:val="0"/>
                  <w:color w:val="000000"/>
                  <w:kern w:val="0"/>
                  <w:sz w:val="20"/>
                  <w:szCs w:val="20"/>
                  <w:u w:val="none"/>
                  <w:lang w:val="en-US" w:eastAsia="zh-CN" w:bidi="ar"/>
                </w:rPr>
                <w:delText>2101199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80"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CDE5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81" w:author="Administrator" w:date="2024-08-08T09:09:25Z">
              <w:r>
                <w:rPr>
                  <w:rFonts w:hint="eastAsia" w:ascii="宋体" w:hAnsi="宋体" w:eastAsia="宋体" w:cs="宋体"/>
                  <w:i w:val="0"/>
                  <w:color w:val="000000"/>
                  <w:kern w:val="0"/>
                  <w:sz w:val="20"/>
                  <w:szCs w:val="20"/>
                  <w:u w:val="none"/>
                  <w:lang w:val="en-US" w:eastAsia="zh-CN" w:bidi="ar"/>
                </w:rPr>
                <w:t xml:space="preserve">    公务员医疗补助</w:t>
              </w:r>
            </w:ins>
            <w:del w:id="7982"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其他行政事业单位医疗支出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83"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29CD62">
            <w:pPr>
              <w:jc w:val="right"/>
              <w:rPr>
                <w:rFonts w:hint="eastAsia" w:ascii="宋体" w:hAnsi="宋体" w:eastAsia="宋体" w:cs="宋体"/>
                <w:i w:val="0"/>
                <w:iCs w:val="0"/>
                <w:color w:val="000000"/>
                <w:sz w:val="20"/>
                <w:szCs w:val="20"/>
                <w:u w:val="none"/>
              </w:rPr>
            </w:pPr>
          </w:p>
        </w:tc>
      </w:tr>
      <w:tr w14:paraId="08E00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8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8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8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E07F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86" w:author="Administrator" w:date="2024-08-08T09:09:25Z">
              <w:r>
                <w:rPr>
                  <w:rFonts w:hint="eastAsia" w:ascii="宋体" w:hAnsi="宋体" w:eastAsia="宋体" w:cs="宋体"/>
                  <w:i w:val="0"/>
                  <w:color w:val="000000"/>
                  <w:kern w:val="0"/>
                  <w:sz w:val="20"/>
                  <w:szCs w:val="20"/>
                  <w:u w:val="none"/>
                  <w:lang w:val="en-US" w:eastAsia="zh-CN" w:bidi="ar"/>
                </w:rPr>
                <w:t>2101199</w:t>
              </w:r>
            </w:ins>
            <w:del w:id="7987" w:author="Administrator" w:date="2024-08-08T09:09:25Z">
              <w:r>
                <w:rPr>
                  <w:rFonts w:hint="eastAsia" w:ascii="宋体" w:hAnsi="宋体" w:eastAsia="宋体" w:cs="宋体"/>
                  <w:i w:val="0"/>
                  <w:iCs w:val="0"/>
                  <w:color w:val="000000"/>
                  <w:kern w:val="0"/>
                  <w:sz w:val="20"/>
                  <w:szCs w:val="20"/>
                  <w:u w:val="none"/>
                  <w:lang w:val="en-US" w:eastAsia="zh-CN" w:bidi="ar"/>
                </w:rPr>
                <w:delText>21012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8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84F3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89" w:author="Administrator" w:date="2024-08-08T09:09:25Z">
              <w:r>
                <w:rPr>
                  <w:rFonts w:hint="eastAsia" w:ascii="宋体" w:hAnsi="宋体" w:eastAsia="宋体" w:cs="宋体"/>
                  <w:i w:val="0"/>
                  <w:color w:val="000000"/>
                  <w:kern w:val="0"/>
                  <w:sz w:val="20"/>
                  <w:szCs w:val="20"/>
                  <w:u w:val="none"/>
                  <w:lang w:val="en-US" w:eastAsia="zh-CN" w:bidi="ar"/>
                </w:rPr>
                <w:t xml:space="preserve">    其他行政事业单位医疗支出</w:t>
              </w:r>
            </w:ins>
            <w:del w:id="799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财政对基本医疗保险基金的补助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9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D49D9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7992" w:author="Administrator" w:date="2024-08-08T09:09:25Z">
                <w:pPr>
                  <w:keepNext w:val="0"/>
                  <w:keepLines w:val="0"/>
                  <w:widowControl/>
                  <w:suppressLineNumbers w:val="0"/>
                  <w:jc w:val="right"/>
                  <w:textAlignment w:val="center"/>
                </w:pPr>
              </w:pPrChange>
            </w:pPr>
            <w:del w:id="7993" w:author="Administrator" w:date="2024-08-08T09:09:25Z">
              <w:r>
                <w:rPr>
                  <w:rFonts w:hint="eastAsia" w:ascii="宋体" w:hAnsi="宋体" w:eastAsia="宋体" w:cs="宋体"/>
                  <w:i w:val="0"/>
                  <w:iCs w:val="0"/>
                  <w:color w:val="000000"/>
                  <w:kern w:val="0"/>
                  <w:sz w:val="20"/>
                  <w:szCs w:val="20"/>
                  <w:u w:val="none"/>
                  <w:lang w:val="en-US" w:eastAsia="zh-CN" w:bidi="ar"/>
                </w:rPr>
                <w:delText>28,145</w:delText>
              </w:r>
            </w:del>
          </w:p>
        </w:tc>
      </w:tr>
      <w:tr w14:paraId="44C7A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799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799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9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F8AA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96" w:author="Administrator" w:date="2024-08-08T09:09:25Z">
              <w:r>
                <w:rPr>
                  <w:rFonts w:hint="eastAsia" w:ascii="宋体" w:hAnsi="宋体" w:eastAsia="宋体" w:cs="宋体"/>
                  <w:i w:val="0"/>
                  <w:color w:val="000000"/>
                  <w:kern w:val="0"/>
                  <w:sz w:val="20"/>
                  <w:szCs w:val="20"/>
                  <w:u w:val="none"/>
                  <w:lang w:val="en-US" w:eastAsia="zh-CN" w:bidi="ar"/>
                </w:rPr>
                <w:t>21012</w:t>
              </w:r>
            </w:ins>
            <w:del w:id="7997" w:author="Administrator" w:date="2024-08-08T09:09:25Z">
              <w:r>
                <w:rPr>
                  <w:rFonts w:hint="eastAsia" w:ascii="宋体" w:hAnsi="宋体" w:eastAsia="宋体" w:cs="宋体"/>
                  <w:i w:val="0"/>
                  <w:iCs w:val="0"/>
                  <w:color w:val="000000"/>
                  <w:kern w:val="0"/>
                  <w:sz w:val="20"/>
                  <w:szCs w:val="20"/>
                  <w:u w:val="none"/>
                  <w:lang w:val="en-US" w:eastAsia="zh-CN" w:bidi="ar"/>
                </w:rPr>
                <w:delText>2101201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99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BBB0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7999" w:author="Administrator" w:date="2024-08-08T09:09:25Z">
              <w:r>
                <w:rPr>
                  <w:rFonts w:hint="eastAsia" w:ascii="宋体" w:hAnsi="宋体" w:eastAsia="宋体" w:cs="宋体"/>
                  <w:i w:val="0"/>
                  <w:color w:val="000000"/>
                  <w:kern w:val="0"/>
                  <w:sz w:val="20"/>
                  <w:szCs w:val="20"/>
                  <w:u w:val="none"/>
                  <w:lang w:val="en-US" w:eastAsia="zh-CN" w:bidi="ar"/>
                </w:rPr>
                <w:t xml:space="preserve">  财政对基本医疗保险基金的补助</w:t>
              </w:r>
            </w:ins>
            <w:del w:id="800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财政对职工基本医疗保险基金的补助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0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8D0A00">
            <w:pPr>
              <w:widowControl/>
              <w:jc w:val="right"/>
              <w:textAlignment w:val="center"/>
              <w:rPr>
                <w:rFonts w:hint="eastAsia" w:ascii="宋体" w:hAnsi="宋体" w:eastAsia="宋体" w:cs="宋体"/>
                <w:i w:val="0"/>
                <w:iCs w:val="0"/>
                <w:color w:val="000000"/>
                <w:sz w:val="20"/>
                <w:szCs w:val="20"/>
                <w:u w:val="none"/>
              </w:rPr>
              <w:pPrChange w:id="8002" w:author="Administrator" w:date="2024-08-08T09:09:25Z">
                <w:pPr>
                  <w:jc w:val="right"/>
                </w:pPr>
              </w:pPrChange>
            </w:pPr>
            <w:ins w:id="8003" w:author="Administrator" w:date="2024-08-08T09:09:25Z">
              <w:r>
                <w:rPr>
                  <w:rFonts w:hint="eastAsia" w:ascii="宋体" w:hAnsi="宋体" w:eastAsia="宋体" w:cs="宋体"/>
                  <w:i w:val="0"/>
                  <w:color w:val="000000"/>
                  <w:kern w:val="0"/>
                  <w:sz w:val="20"/>
                  <w:szCs w:val="20"/>
                  <w:u w:val="none"/>
                  <w:lang w:val="en-US" w:eastAsia="zh-CN" w:bidi="ar"/>
                </w:rPr>
                <w:t>3,550</w:t>
              </w:r>
            </w:ins>
          </w:p>
        </w:tc>
      </w:tr>
      <w:tr w14:paraId="5990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0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631" w:hRule="atLeast"/>
          <w:trPrChange w:id="8004" w:author="Administrator" w:date="2024-08-08T09:09:25Z">
            <w:trPr>
              <w:trHeight w:val="631"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0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7FCD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06" w:author="Administrator" w:date="2024-08-08T09:09:25Z">
              <w:r>
                <w:rPr>
                  <w:rFonts w:hint="eastAsia" w:ascii="宋体" w:hAnsi="宋体" w:eastAsia="宋体" w:cs="宋体"/>
                  <w:i w:val="0"/>
                  <w:color w:val="000000"/>
                  <w:kern w:val="0"/>
                  <w:sz w:val="20"/>
                  <w:szCs w:val="20"/>
                  <w:u w:val="none"/>
                  <w:lang w:val="en-US" w:eastAsia="zh-CN" w:bidi="ar"/>
                </w:rPr>
                <w:t>2101201</w:t>
              </w:r>
            </w:ins>
            <w:del w:id="8007" w:author="Administrator" w:date="2024-08-08T09:09:25Z">
              <w:r>
                <w:rPr>
                  <w:rFonts w:hint="eastAsia" w:ascii="宋体" w:hAnsi="宋体" w:eastAsia="宋体" w:cs="宋体"/>
                  <w:i w:val="0"/>
                  <w:iCs w:val="0"/>
                  <w:color w:val="000000"/>
                  <w:kern w:val="0"/>
                  <w:sz w:val="20"/>
                  <w:szCs w:val="20"/>
                  <w:u w:val="none"/>
                  <w:lang w:val="en-US" w:eastAsia="zh-CN" w:bidi="ar"/>
                </w:rPr>
                <w:delText>2101202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0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A90D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09" w:author="Administrator" w:date="2024-08-08T09:09:25Z">
              <w:r>
                <w:rPr>
                  <w:rFonts w:hint="eastAsia" w:ascii="宋体" w:hAnsi="宋体" w:eastAsia="宋体" w:cs="宋体"/>
                  <w:i w:val="0"/>
                  <w:color w:val="000000"/>
                  <w:kern w:val="0"/>
                  <w:sz w:val="20"/>
                  <w:szCs w:val="20"/>
                  <w:u w:val="none"/>
                  <w:lang w:val="en-US" w:eastAsia="zh-CN" w:bidi="ar"/>
                </w:rPr>
                <w:t xml:space="preserve">    财政对职工基本医疗保险基金的补助</w:t>
              </w:r>
            </w:ins>
            <w:del w:id="801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财政对城乡居民基本医疗保险基金的补助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1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40919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012" w:author="Administrator" w:date="2024-08-08T09:09:25Z">
                <w:pPr>
                  <w:keepNext w:val="0"/>
                  <w:keepLines w:val="0"/>
                  <w:widowControl/>
                  <w:suppressLineNumbers w:val="0"/>
                  <w:jc w:val="right"/>
                  <w:textAlignment w:val="center"/>
                </w:pPr>
              </w:pPrChange>
            </w:pPr>
            <w:del w:id="8013" w:author="Administrator" w:date="2024-08-08T09:09:25Z">
              <w:r>
                <w:rPr>
                  <w:rFonts w:hint="eastAsia" w:ascii="宋体" w:hAnsi="宋体" w:eastAsia="宋体" w:cs="宋体"/>
                  <w:i w:val="0"/>
                  <w:iCs w:val="0"/>
                  <w:color w:val="000000"/>
                  <w:kern w:val="0"/>
                  <w:sz w:val="20"/>
                  <w:szCs w:val="20"/>
                  <w:u w:val="none"/>
                  <w:lang w:val="en-US" w:eastAsia="zh-CN" w:bidi="ar"/>
                </w:rPr>
                <w:delText>28,145</w:delText>
              </w:r>
            </w:del>
          </w:p>
        </w:tc>
      </w:tr>
      <w:tr w14:paraId="4A98A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1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1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1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0560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16" w:author="Administrator" w:date="2024-08-08T09:09:25Z">
              <w:r>
                <w:rPr>
                  <w:rFonts w:hint="eastAsia" w:ascii="宋体" w:hAnsi="宋体" w:eastAsia="宋体" w:cs="宋体"/>
                  <w:i w:val="0"/>
                  <w:color w:val="000000"/>
                  <w:kern w:val="0"/>
                  <w:sz w:val="20"/>
                  <w:szCs w:val="20"/>
                  <w:u w:val="none"/>
                  <w:lang w:val="en-US" w:eastAsia="zh-CN" w:bidi="ar"/>
                </w:rPr>
                <w:t>2101202</w:t>
              </w:r>
            </w:ins>
            <w:del w:id="8017" w:author="Administrator" w:date="2024-08-08T09:09:25Z">
              <w:r>
                <w:rPr>
                  <w:rFonts w:hint="eastAsia" w:ascii="宋体" w:hAnsi="宋体" w:eastAsia="宋体" w:cs="宋体"/>
                  <w:i w:val="0"/>
                  <w:iCs w:val="0"/>
                  <w:color w:val="000000"/>
                  <w:kern w:val="0"/>
                  <w:sz w:val="20"/>
                  <w:szCs w:val="20"/>
                  <w:u w:val="none"/>
                  <w:lang w:val="en-US" w:eastAsia="zh-CN" w:bidi="ar"/>
                </w:rPr>
                <w:delText>2101299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1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D709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19" w:author="Administrator" w:date="2024-08-08T09:09:25Z">
              <w:r>
                <w:rPr>
                  <w:rFonts w:hint="eastAsia" w:ascii="宋体" w:hAnsi="宋体" w:eastAsia="宋体" w:cs="宋体"/>
                  <w:i w:val="0"/>
                  <w:color w:val="000000"/>
                  <w:kern w:val="0"/>
                  <w:sz w:val="20"/>
                  <w:szCs w:val="20"/>
                  <w:u w:val="none"/>
                  <w:lang w:val="en-US" w:eastAsia="zh-CN" w:bidi="ar"/>
                </w:rPr>
                <w:t xml:space="preserve">    财政对城乡居民基本医疗保险基金的补助</w:t>
              </w:r>
            </w:ins>
            <w:del w:id="802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财政对其他基本医疗保险基金的补助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2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063C4B">
            <w:pPr>
              <w:widowControl/>
              <w:jc w:val="right"/>
              <w:textAlignment w:val="center"/>
              <w:rPr>
                <w:rFonts w:hint="eastAsia" w:ascii="宋体" w:hAnsi="宋体" w:eastAsia="宋体" w:cs="宋体"/>
                <w:i w:val="0"/>
                <w:iCs w:val="0"/>
                <w:color w:val="000000"/>
                <w:sz w:val="20"/>
                <w:szCs w:val="20"/>
                <w:u w:val="none"/>
              </w:rPr>
              <w:pPrChange w:id="8022" w:author="Administrator" w:date="2024-08-08T09:09:25Z">
                <w:pPr>
                  <w:jc w:val="right"/>
                </w:pPr>
              </w:pPrChange>
            </w:pPr>
            <w:ins w:id="8023" w:author="Administrator" w:date="2024-08-08T09:09:25Z">
              <w:r>
                <w:rPr>
                  <w:rFonts w:hint="eastAsia" w:ascii="宋体" w:hAnsi="宋体" w:eastAsia="宋体" w:cs="宋体"/>
                  <w:i w:val="0"/>
                  <w:color w:val="000000"/>
                  <w:kern w:val="0"/>
                  <w:sz w:val="20"/>
                  <w:szCs w:val="20"/>
                  <w:u w:val="none"/>
                  <w:lang w:val="en-US" w:eastAsia="zh-CN" w:bidi="ar"/>
                </w:rPr>
                <w:t>3,550</w:t>
              </w:r>
            </w:ins>
          </w:p>
        </w:tc>
      </w:tr>
      <w:tr w14:paraId="7C09F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2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2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2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7AA4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26" w:author="Administrator" w:date="2024-08-08T09:09:25Z">
              <w:r>
                <w:rPr>
                  <w:rFonts w:hint="eastAsia" w:ascii="宋体" w:hAnsi="宋体" w:eastAsia="宋体" w:cs="宋体"/>
                  <w:i w:val="0"/>
                  <w:color w:val="000000"/>
                  <w:kern w:val="0"/>
                  <w:sz w:val="20"/>
                  <w:szCs w:val="20"/>
                  <w:u w:val="none"/>
                  <w:lang w:val="en-US" w:eastAsia="zh-CN" w:bidi="ar"/>
                </w:rPr>
                <w:t>2101299</w:t>
              </w:r>
            </w:ins>
            <w:del w:id="8027" w:author="Administrator" w:date="2024-08-08T09:09:25Z">
              <w:r>
                <w:rPr>
                  <w:rFonts w:hint="eastAsia" w:ascii="宋体" w:hAnsi="宋体" w:eastAsia="宋体" w:cs="宋体"/>
                  <w:i w:val="0"/>
                  <w:iCs w:val="0"/>
                  <w:color w:val="000000"/>
                  <w:kern w:val="0"/>
                  <w:sz w:val="20"/>
                  <w:szCs w:val="20"/>
                  <w:u w:val="none"/>
                  <w:lang w:val="en-US" w:eastAsia="zh-CN" w:bidi="ar"/>
                </w:rPr>
                <w:delText>21013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2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7EBB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29" w:author="Administrator" w:date="2024-08-08T09:09:25Z">
              <w:r>
                <w:rPr>
                  <w:rFonts w:hint="eastAsia" w:ascii="宋体" w:hAnsi="宋体" w:eastAsia="宋体" w:cs="宋体"/>
                  <w:i w:val="0"/>
                  <w:color w:val="000000"/>
                  <w:kern w:val="0"/>
                  <w:sz w:val="20"/>
                  <w:szCs w:val="20"/>
                  <w:u w:val="none"/>
                  <w:lang w:val="en-US" w:eastAsia="zh-CN" w:bidi="ar"/>
                </w:rPr>
                <w:t xml:space="preserve">    财政对其他基本医疗保险基金的补助</w:t>
              </w:r>
            </w:ins>
            <w:del w:id="803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医疗救助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3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75F54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032" w:author="Administrator" w:date="2024-08-08T09:09:25Z">
                <w:pPr>
                  <w:keepNext w:val="0"/>
                  <w:keepLines w:val="0"/>
                  <w:widowControl/>
                  <w:suppressLineNumbers w:val="0"/>
                  <w:jc w:val="right"/>
                  <w:textAlignment w:val="center"/>
                </w:pPr>
              </w:pPrChange>
            </w:pPr>
            <w:del w:id="8033" w:author="Administrator" w:date="2024-08-08T09:09:25Z">
              <w:r>
                <w:rPr>
                  <w:rFonts w:hint="eastAsia" w:ascii="宋体" w:hAnsi="宋体" w:eastAsia="宋体" w:cs="宋体"/>
                  <w:i w:val="0"/>
                  <w:iCs w:val="0"/>
                  <w:color w:val="000000"/>
                  <w:kern w:val="0"/>
                  <w:sz w:val="20"/>
                  <w:szCs w:val="20"/>
                  <w:u w:val="none"/>
                  <w:lang w:val="en-US" w:eastAsia="zh-CN" w:bidi="ar"/>
                </w:rPr>
                <w:delText>1,964</w:delText>
              </w:r>
            </w:del>
          </w:p>
        </w:tc>
      </w:tr>
      <w:tr w14:paraId="01F90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3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3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3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C8A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36" w:author="Administrator" w:date="2024-08-08T09:09:25Z">
              <w:r>
                <w:rPr>
                  <w:rFonts w:hint="eastAsia" w:ascii="宋体" w:hAnsi="宋体" w:eastAsia="宋体" w:cs="宋体"/>
                  <w:i w:val="0"/>
                  <w:color w:val="000000"/>
                  <w:kern w:val="0"/>
                  <w:sz w:val="20"/>
                  <w:szCs w:val="20"/>
                  <w:u w:val="none"/>
                  <w:lang w:val="en-US" w:eastAsia="zh-CN" w:bidi="ar"/>
                </w:rPr>
                <w:t>21013</w:t>
              </w:r>
            </w:ins>
            <w:del w:id="8037" w:author="Administrator" w:date="2024-08-08T09:09:25Z">
              <w:r>
                <w:rPr>
                  <w:rFonts w:hint="eastAsia" w:ascii="宋体" w:hAnsi="宋体" w:eastAsia="宋体" w:cs="宋体"/>
                  <w:i w:val="0"/>
                  <w:iCs w:val="0"/>
                  <w:color w:val="000000"/>
                  <w:kern w:val="0"/>
                  <w:sz w:val="20"/>
                  <w:szCs w:val="20"/>
                  <w:u w:val="none"/>
                  <w:lang w:val="en-US" w:eastAsia="zh-CN" w:bidi="ar"/>
                </w:rPr>
                <w:delText>2101301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3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9067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39" w:author="Administrator" w:date="2024-08-08T09:09:25Z">
              <w:r>
                <w:rPr>
                  <w:rFonts w:hint="eastAsia" w:ascii="宋体" w:hAnsi="宋体" w:eastAsia="宋体" w:cs="宋体"/>
                  <w:i w:val="0"/>
                  <w:color w:val="000000"/>
                  <w:kern w:val="0"/>
                  <w:sz w:val="20"/>
                  <w:szCs w:val="20"/>
                  <w:u w:val="none"/>
                  <w:lang w:val="en-US" w:eastAsia="zh-CN" w:bidi="ar"/>
                </w:rPr>
                <w:t xml:space="preserve">  医疗救助</w:t>
              </w:r>
            </w:ins>
            <w:del w:id="804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城乡医疗救助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4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F9F3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042" w:author="Administrator" w:date="2024-08-08T09:09:25Z">
              <w:r>
                <w:rPr>
                  <w:rFonts w:hint="eastAsia" w:ascii="宋体" w:hAnsi="宋体" w:eastAsia="宋体" w:cs="宋体"/>
                  <w:i w:val="0"/>
                  <w:color w:val="000000"/>
                  <w:kern w:val="0"/>
                  <w:sz w:val="20"/>
                  <w:szCs w:val="20"/>
                  <w:u w:val="none"/>
                  <w:lang w:val="en-US" w:eastAsia="zh-CN" w:bidi="ar"/>
                </w:rPr>
                <w:t>4,124</w:t>
              </w:r>
            </w:ins>
            <w:del w:id="8043" w:author="Administrator" w:date="2024-08-08T09:09:25Z">
              <w:r>
                <w:rPr>
                  <w:rFonts w:hint="eastAsia" w:ascii="宋体" w:hAnsi="宋体" w:eastAsia="宋体" w:cs="宋体"/>
                  <w:i w:val="0"/>
                  <w:iCs w:val="0"/>
                  <w:color w:val="000000"/>
                  <w:kern w:val="0"/>
                  <w:sz w:val="20"/>
                  <w:szCs w:val="20"/>
                  <w:u w:val="none"/>
                  <w:lang w:val="en-US" w:eastAsia="zh-CN" w:bidi="ar"/>
                </w:rPr>
                <w:delText>451</w:delText>
              </w:r>
            </w:del>
          </w:p>
        </w:tc>
      </w:tr>
      <w:tr w14:paraId="4943D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4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4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4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CF7F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46" w:author="Administrator" w:date="2024-08-08T09:09:25Z">
              <w:r>
                <w:rPr>
                  <w:rFonts w:hint="eastAsia" w:ascii="宋体" w:hAnsi="宋体" w:eastAsia="宋体" w:cs="宋体"/>
                  <w:i w:val="0"/>
                  <w:color w:val="000000"/>
                  <w:kern w:val="0"/>
                  <w:sz w:val="20"/>
                  <w:szCs w:val="20"/>
                  <w:u w:val="none"/>
                  <w:lang w:val="en-US" w:eastAsia="zh-CN" w:bidi="ar"/>
                </w:rPr>
                <w:t>2101301</w:t>
              </w:r>
            </w:ins>
            <w:del w:id="8047" w:author="Administrator" w:date="2024-08-08T09:09:25Z">
              <w:r>
                <w:rPr>
                  <w:rFonts w:hint="eastAsia" w:ascii="宋体" w:hAnsi="宋体" w:eastAsia="宋体" w:cs="宋体"/>
                  <w:i w:val="0"/>
                  <w:iCs w:val="0"/>
                  <w:color w:val="000000"/>
                  <w:kern w:val="0"/>
                  <w:sz w:val="20"/>
                  <w:szCs w:val="20"/>
                  <w:u w:val="none"/>
                  <w:lang w:val="en-US" w:eastAsia="zh-CN" w:bidi="ar"/>
                </w:rPr>
                <w:delText>2101302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4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AC71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49" w:author="Administrator" w:date="2024-08-08T09:09:25Z">
              <w:r>
                <w:rPr>
                  <w:rFonts w:hint="eastAsia" w:ascii="宋体" w:hAnsi="宋体" w:eastAsia="宋体" w:cs="宋体"/>
                  <w:i w:val="0"/>
                  <w:color w:val="000000"/>
                  <w:kern w:val="0"/>
                  <w:sz w:val="20"/>
                  <w:szCs w:val="20"/>
                  <w:u w:val="none"/>
                  <w:lang w:val="en-US" w:eastAsia="zh-CN" w:bidi="ar"/>
                </w:rPr>
                <w:t xml:space="preserve">    城乡医疗救助</w:t>
              </w:r>
            </w:ins>
            <w:del w:id="805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疾病应急救助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5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34B2BE">
            <w:pPr>
              <w:widowControl/>
              <w:jc w:val="right"/>
              <w:textAlignment w:val="center"/>
              <w:rPr>
                <w:rFonts w:hint="eastAsia" w:ascii="宋体" w:hAnsi="宋体" w:eastAsia="宋体" w:cs="宋体"/>
                <w:i w:val="0"/>
                <w:iCs w:val="0"/>
                <w:color w:val="000000"/>
                <w:sz w:val="20"/>
                <w:szCs w:val="20"/>
                <w:u w:val="none"/>
              </w:rPr>
              <w:pPrChange w:id="8052" w:author="Administrator" w:date="2024-08-08T09:09:25Z">
                <w:pPr>
                  <w:jc w:val="right"/>
                </w:pPr>
              </w:pPrChange>
            </w:pPr>
            <w:ins w:id="8053" w:author="Administrator" w:date="2024-08-08T09:09:25Z">
              <w:r>
                <w:rPr>
                  <w:rFonts w:hint="eastAsia" w:ascii="宋体" w:hAnsi="宋体" w:eastAsia="宋体" w:cs="宋体"/>
                  <w:i w:val="0"/>
                  <w:color w:val="000000"/>
                  <w:kern w:val="0"/>
                  <w:sz w:val="20"/>
                  <w:szCs w:val="20"/>
                  <w:u w:val="none"/>
                  <w:lang w:val="en-US" w:eastAsia="zh-CN" w:bidi="ar"/>
                </w:rPr>
                <w:t>2,779</w:t>
              </w:r>
            </w:ins>
          </w:p>
        </w:tc>
      </w:tr>
      <w:tr w14:paraId="788B2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54" w:author="Administrator" w:date="2024-08-08T09:09:2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054" w:author="Administrator" w:date="2024-08-08T09:09:2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55" w:author="Administrator" w:date="2024-08-08T09:09:2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236F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56" w:author="Administrator" w:date="2024-08-08T09:09:25Z">
              <w:r>
                <w:rPr>
                  <w:rFonts w:hint="eastAsia" w:ascii="宋体" w:hAnsi="宋体" w:eastAsia="宋体" w:cs="宋体"/>
                  <w:i w:val="0"/>
                  <w:color w:val="000000"/>
                  <w:kern w:val="0"/>
                  <w:sz w:val="20"/>
                  <w:szCs w:val="20"/>
                  <w:u w:val="none"/>
                  <w:lang w:val="en-US" w:eastAsia="zh-CN" w:bidi="ar"/>
                </w:rPr>
                <w:t>2101302</w:t>
              </w:r>
            </w:ins>
            <w:del w:id="8057" w:author="Administrator" w:date="2024-08-08T09:09:25Z">
              <w:r>
                <w:rPr>
                  <w:rFonts w:hint="eastAsia" w:ascii="宋体" w:hAnsi="宋体" w:eastAsia="宋体" w:cs="宋体"/>
                  <w:i w:val="0"/>
                  <w:iCs w:val="0"/>
                  <w:color w:val="000000"/>
                  <w:kern w:val="0"/>
                  <w:sz w:val="20"/>
                  <w:szCs w:val="20"/>
                  <w:u w:val="none"/>
                  <w:lang w:val="en-US" w:eastAsia="zh-CN" w:bidi="ar"/>
                </w:rPr>
                <w:delText>2101399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58" w:author="Administrator" w:date="2024-08-08T09:09:2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CE93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59" w:author="Administrator" w:date="2024-08-08T09:09:25Z">
              <w:r>
                <w:rPr>
                  <w:rFonts w:hint="eastAsia" w:ascii="宋体" w:hAnsi="宋体" w:eastAsia="宋体" w:cs="宋体"/>
                  <w:i w:val="0"/>
                  <w:color w:val="000000"/>
                  <w:kern w:val="0"/>
                  <w:sz w:val="20"/>
                  <w:szCs w:val="20"/>
                  <w:u w:val="none"/>
                  <w:lang w:val="en-US" w:eastAsia="zh-CN" w:bidi="ar"/>
                </w:rPr>
                <w:t xml:space="preserve">    疾病应急救助</w:t>
              </w:r>
            </w:ins>
            <w:del w:id="806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其他医疗救助支出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61" w:author="Administrator" w:date="2024-08-08T09:09:2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8BB70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062" w:author="Administrator" w:date="2024-08-08T09:09:25Z">
                <w:pPr>
                  <w:keepNext w:val="0"/>
                  <w:keepLines w:val="0"/>
                  <w:widowControl/>
                  <w:suppressLineNumbers w:val="0"/>
                  <w:jc w:val="right"/>
                  <w:textAlignment w:val="center"/>
                </w:pPr>
              </w:pPrChange>
            </w:pPr>
            <w:del w:id="8063" w:author="Administrator" w:date="2024-08-08T09:09:25Z">
              <w:r>
                <w:rPr>
                  <w:rFonts w:hint="eastAsia" w:ascii="宋体" w:hAnsi="宋体" w:eastAsia="宋体" w:cs="宋体"/>
                  <w:i w:val="0"/>
                  <w:iCs w:val="0"/>
                  <w:color w:val="000000"/>
                  <w:kern w:val="0"/>
                  <w:sz w:val="20"/>
                  <w:szCs w:val="20"/>
                  <w:u w:val="none"/>
                  <w:lang w:val="en-US" w:eastAsia="zh-CN" w:bidi="ar"/>
                </w:rPr>
                <w:delText>1,513</w:delText>
              </w:r>
            </w:del>
          </w:p>
        </w:tc>
      </w:tr>
      <w:tr w14:paraId="4BD49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6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6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6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FF0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66" w:author="Administrator" w:date="2024-08-08T09:09:25Z">
              <w:r>
                <w:rPr>
                  <w:rFonts w:hint="eastAsia" w:ascii="宋体" w:hAnsi="宋体" w:eastAsia="宋体" w:cs="宋体"/>
                  <w:i w:val="0"/>
                  <w:color w:val="000000"/>
                  <w:kern w:val="0"/>
                  <w:sz w:val="20"/>
                  <w:szCs w:val="20"/>
                  <w:u w:val="none"/>
                  <w:lang w:val="en-US" w:eastAsia="zh-CN" w:bidi="ar"/>
                </w:rPr>
                <w:t>2101399</w:t>
              </w:r>
            </w:ins>
            <w:del w:id="8067" w:author="Administrator" w:date="2024-08-08T09:09:25Z">
              <w:r>
                <w:rPr>
                  <w:rFonts w:hint="eastAsia" w:ascii="宋体" w:hAnsi="宋体" w:eastAsia="宋体" w:cs="宋体"/>
                  <w:i w:val="0"/>
                  <w:iCs w:val="0"/>
                  <w:color w:val="000000"/>
                  <w:kern w:val="0"/>
                  <w:sz w:val="20"/>
                  <w:szCs w:val="20"/>
                  <w:u w:val="none"/>
                  <w:lang w:val="en-US" w:eastAsia="zh-CN" w:bidi="ar"/>
                </w:rPr>
                <w:delText>21014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6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55E0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69" w:author="Administrator" w:date="2024-08-08T09:09:25Z">
              <w:r>
                <w:rPr>
                  <w:rFonts w:hint="eastAsia" w:ascii="宋体" w:hAnsi="宋体" w:eastAsia="宋体" w:cs="宋体"/>
                  <w:i w:val="0"/>
                  <w:color w:val="000000"/>
                  <w:kern w:val="0"/>
                  <w:sz w:val="20"/>
                  <w:szCs w:val="20"/>
                  <w:u w:val="none"/>
                  <w:lang w:val="en-US" w:eastAsia="zh-CN" w:bidi="ar"/>
                </w:rPr>
                <w:t xml:space="preserve">    其他医疗救助支出</w:t>
              </w:r>
            </w:ins>
            <w:del w:id="8070" w:author="Administrator" w:date="2024-08-08T09:09:25Z">
              <w:r>
                <w:rPr>
                  <w:rFonts w:hint="eastAsia" w:ascii="宋体" w:hAnsi="宋体" w:eastAsia="宋体" w:cs="宋体"/>
                  <w:i w:val="0"/>
                  <w:iCs w:val="0"/>
                  <w:color w:val="000000"/>
                  <w:kern w:val="0"/>
                  <w:sz w:val="20"/>
                  <w:szCs w:val="20"/>
                  <w:u w:val="none"/>
                  <w:lang w:val="en-US" w:eastAsia="zh-CN" w:bidi="ar"/>
                </w:rPr>
                <w:delText xml:space="preserve">  优抚对象医疗</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7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2A7B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072" w:author="Administrator" w:date="2024-08-08T09:09:26Z">
              <w:r>
                <w:rPr>
                  <w:rFonts w:hint="eastAsia" w:ascii="宋体" w:hAnsi="宋体" w:eastAsia="宋体" w:cs="宋体"/>
                  <w:i w:val="0"/>
                  <w:color w:val="000000"/>
                  <w:kern w:val="0"/>
                  <w:sz w:val="20"/>
                  <w:szCs w:val="20"/>
                  <w:u w:val="none"/>
                  <w:lang w:val="en-US" w:eastAsia="zh-CN" w:bidi="ar"/>
                </w:rPr>
                <w:t>1,345</w:t>
              </w:r>
            </w:ins>
            <w:del w:id="8073" w:author="Administrator" w:date="2024-08-08T09:09:26Z">
              <w:r>
                <w:rPr>
                  <w:rFonts w:hint="eastAsia" w:ascii="宋体" w:hAnsi="宋体" w:eastAsia="宋体" w:cs="宋体"/>
                  <w:i w:val="0"/>
                  <w:iCs w:val="0"/>
                  <w:color w:val="000000"/>
                  <w:kern w:val="0"/>
                  <w:sz w:val="20"/>
                  <w:szCs w:val="20"/>
                  <w:u w:val="none"/>
                  <w:lang w:val="en-US" w:eastAsia="zh-CN" w:bidi="ar"/>
                </w:rPr>
                <w:delText>240</w:delText>
              </w:r>
            </w:del>
          </w:p>
        </w:tc>
      </w:tr>
      <w:tr w14:paraId="6C86F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7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7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7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8827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76" w:author="Administrator" w:date="2024-08-08T09:09:26Z">
              <w:r>
                <w:rPr>
                  <w:rFonts w:hint="eastAsia" w:ascii="宋体" w:hAnsi="宋体" w:eastAsia="宋体" w:cs="宋体"/>
                  <w:i w:val="0"/>
                  <w:color w:val="000000"/>
                  <w:kern w:val="0"/>
                  <w:sz w:val="20"/>
                  <w:szCs w:val="20"/>
                  <w:u w:val="none"/>
                  <w:lang w:val="en-US" w:eastAsia="zh-CN" w:bidi="ar"/>
                </w:rPr>
                <w:t>21014</w:t>
              </w:r>
            </w:ins>
            <w:del w:id="8077" w:author="Administrator" w:date="2024-08-08T09:09:26Z">
              <w:r>
                <w:rPr>
                  <w:rFonts w:hint="eastAsia" w:ascii="宋体" w:hAnsi="宋体" w:eastAsia="宋体" w:cs="宋体"/>
                  <w:i w:val="0"/>
                  <w:iCs w:val="0"/>
                  <w:color w:val="000000"/>
                  <w:kern w:val="0"/>
                  <w:sz w:val="20"/>
                  <w:szCs w:val="20"/>
                  <w:u w:val="none"/>
                  <w:lang w:val="en-US" w:eastAsia="zh-CN" w:bidi="ar"/>
                </w:rPr>
                <w:delText>2101401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7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23C1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79" w:author="Administrator" w:date="2024-08-08T09:09:26Z">
              <w:r>
                <w:rPr>
                  <w:rFonts w:hint="eastAsia" w:ascii="宋体" w:hAnsi="宋体" w:eastAsia="宋体" w:cs="宋体"/>
                  <w:i w:val="0"/>
                  <w:color w:val="000000"/>
                  <w:kern w:val="0"/>
                  <w:sz w:val="20"/>
                  <w:szCs w:val="20"/>
                  <w:u w:val="none"/>
                  <w:lang w:val="en-US" w:eastAsia="zh-CN" w:bidi="ar"/>
                </w:rPr>
                <w:t xml:space="preserve">  优抚对象医疗</w:t>
              </w:r>
            </w:ins>
            <w:del w:id="8080"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优抚对象医疗补助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8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A44F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082" w:author="Administrator" w:date="2024-08-08T09:09:26Z">
              <w:r>
                <w:rPr>
                  <w:rFonts w:hint="eastAsia" w:ascii="宋体" w:hAnsi="宋体" w:eastAsia="宋体" w:cs="宋体"/>
                  <w:i w:val="0"/>
                  <w:color w:val="000000"/>
                  <w:kern w:val="0"/>
                  <w:sz w:val="20"/>
                  <w:szCs w:val="20"/>
                  <w:u w:val="none"/>
                  <w:lang w:val="en-US" w:eastAsia="zh-CN" w:bidi="ar"/>
                </w:rPr>
                <w:t>267</w:t>
              </w:r>
            </w:ins>
            <w:del w:id="8083" w:author="Administrator" w:date="2024-08-08T09:09:26Z">
              <w:r>
                <w:rPr>
                  <w:rFonts w:hint="eastAsia" w:ascii="宋体" w:hAnsi="宋体" w:eastAsia="宋体" w:cs="宋体"/>
                  <w:i w:val="0"/>
                  <w:iCs w:val="0"/>
                  <w:color w:val="000000"/>
                  <w:kern w:val="0"/>
                  <w:sz w:val="20"/>
                  <w:szCs w:val="20"/>
                  <w:u w:val="none"/>
                  <w:lang w:val="en-US" w:eastAsia="zh-CN" w:bidi="ar"/>
                </w:rPr>
                <w:delText>240</w:delText>
              </w:r>
            </w:del>
          </w:p>
        </w:tc>
      </w:tr>
      <w:tr w14:paraId="10C37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8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8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8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9BB1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86" w:author="Administrator" w:date="2024-08-08T09:09:26Z">
              <w:r>
                <w:rPr>
                  <w:rFonts w:hint="eastAsia" w:ascii="宋体" w:hAnsi="宋体" w:eastAsia="宋体" w:cs="宋体"/>
                  <w:i w:val="0"/>
                  <w:color w:val="000000"/>
                  <w:kern w:val="0"/>
                  <w:sz w:val="20"/>
                  <w:szCs w:val="20"/>
                  <w:u w:val="none"/>
                  <w:lang w:val="en-US" w:eastAsia="zh-CN" w:bidi="ar"/>
                </w:rPr>
                <w:t>2101401</w:t>
              </w:r>
            </w:ins>
            <w:del w:id="8087" w:author="Administrator" w:date="2024-08-08T09:09:26Z">
              <w:r>
                <w:rPr>
                  <w:rFonts w:hint="eastAsia" w:ascii="宋体" w:hAnsi="宋体" w:eastAsia="宋体" w:cs="宋体"/>
                  <w:i w:val="0"/>
                  <w:iCs w:val="0"/>
                  <w:color w:val="000000"/>
                  <w:kern w:val="0"/>
                  <w:sz w:val="20"/>
                  <w:szCs w:val="20"/>
                  <w:u w:val="none"/>
                  <w:lang w:val="en-US" w:eastAsia="zh-CN" w:bidi="ar"/>
                </w:rPr>
                <w:delText>2101499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8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6BE8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89" w:author="Administrator" w:date="2024-08-08T09:09:26Z">
              <w:r>
                <w:rPr>
                  <w:rFonts w:hint="eastAsia" w:ascii="宋体" w:hAnsi="宋体" w:eastAsia="宋体" w:cs="宋体"/>
                  <w:i w:val="0"/>
                  <w:color w:val="000000"/>
                  <w:kern w:val="0"/>
                  <w:sz w:val="20"/>
                  <w:szCs w:val="20"/>
                  <w:u w:val="none"/>
                  <w:lang w:val="en-US" w:eastAsia="zh-CN" w:bidi="ar"/>
                </w:rPr>
                <w:t xml:space="preserve">    优抚对象医疗补助</w:t>
              </w:r>
            </w:ins>
            <w:del w:id="8090"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其他优抚对象医疗支出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9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967E18">
            <w:pPr>
              <w:widowControl/>
              <w:jc w:val="right"/>
              <w:textAlignment w:val="center"/>
              <w:rPr>
                <w:rFonts w:hint="eastAsia" w:ascii="宋体" w:hAnsi="宋体" w:eastAsia="宋体" w:cs="宋体"/>
                <w:i w:val="0"/>
                <w:iCs w:val="0"/>
                <w:color w:val="000000"/>
                <w:sz w:val="20"/>
                <w:szCs w:val="20"/>
                <w:u w:val="none"/>
              </w:rPr>
              <w:pPrChange w:id="8092" w:author="Administrator" w:date="2024-08-08T09:09:26Z">
                <w:pPr>
                  <w:jc w:val="right"/>
                </w:pPr>
              </w:pPrChange>
            </w:pPr>
            <w:ins w:id="8093" w:author="Administrator" w:date="2024-08-08T09:09:26Z">
              <w:r>
                <w:rPr>
                  <w:rFonts w:hint="eastAsia" w:ascii="宋体" w:hAnsi="宋体" w:eastAsia="宋体" w:cs="宋体"/>
                  <w:i w:val="0"/>
                  <w:color w:val="000000"/>
                  <w:kern w:val="0"/>
                  <w:sz w:val="20"/>
                  <w:szCs w:val="20"/>
                  <w:u w:val="none"/>
                  <w:lang w:val="en-US" w:eastAsia="zh-CN" w:bidi="ar"/>
                </w:rPr>
                <w:t>267</w:t>
              </w:r>
            </w:ins>
          </w:p>
        </w:tc>
      </w:tr>
      <w:tr w14:paraId="5333A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09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09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9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41C5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96" w:author="Administrator" w:date="2024-08-08T09:09:26Z">
              <w:r>
                <w:rPr>
                  <w:rFonts w:hint="eastAsia" w:ascii="宋体" w:hAnsi="宋体" w:eastAsia="宋体" w:cs="宋体"/>
                  <w:i w:val="0"/>
                  <w:color w:val="000000"/>
                  <w:kern w:val="0"/>
                  <w:sz w:val="20"/>
                  <w:szCs w:val="20"/>
                  <w:u w:val="none"/>
                  <w:lang w:val="en-US" w:eastAsia="zh-CN" w:bidi="ar"/>
                </w:rPr>
                <w:t>2101499</w:t>
              </w:r>
            </w:ins>
            <w:del w:id="8097" w:author="Administrator" w:date="2024-08-08T09:09:26Z">
              <w:r>
                <w:rPr>
                  <w:rFonts w:hint="eastAsia" w:ascii="宋体" w:hAnsi="宋体" w:eastAsia="宋体" w:cs="宋体"/>
                  <w:i w:val="0"/>
                  <w:iCs w:val="0"/>
                  <w:color w:val="000000"/>
                  <w:kern w:val="0"/>
                  <w:sz w:val="20"/>
                  <w:szCs w:val="20"/>
                  <w:u w:val="none"/>
                  <w:lang w:val="en-US" w:eastAsia="zh-CN" w:bidi="ar"/>
                </w:rPr>
                <w:delText>21015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09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7AD3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099" w:author="Administrator" w:date="2024-08-08T09:09:26Z">
              <w:r>
                <w:rPr>
                  <w:rFonts w:hint="eastAsia" w:ascii="宋体" w:hAnsi="宋体" w:eastAsia="宋体" w:cs="宋体"/>
                  <w:i w:val="0"/>
                  <w:color w:val="000000"/>
                  <w:kern w:val="0"/>
                  <w:sz w:val="20"/>
                  <w:szCs w:val="20"/>
                  <w:u w:val="none"/>
                  <w:lang w:val="en-US" w:eastAsia="zh-CN" w:bidi="ar"/>
                </w:rPr>
                <w:t xml:space="preserve">    其他优抚对象医疗支出</w:t>
              </w:r>
            </w:ins>
            <w:del w:id="8100"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医疗保障管理事务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0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B916E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102" w:author="Administrator" w:date="2024-08-08T09:09:26Z">
                <w:pPr>
                  <w:keepNext w:val="0"/>
                  <w:keepLines w:val="0"/>
                  <w:widowControl/>
                  <w:suppressLineNumbers w:val="0"/>
                  <w:jc w:val="right"/>
                  <w:textAlignment w:val="center"/>
                </w:pPr>
              </w:pPrChange>
            </w:pPr>
            <w:del w:id="8103" w:author="Administrator" w:date="2024-08-08T09:09:26Z">
              <w:r>
                <w:rPr>
                  <w:rFonts w:hint="eastAsia" w:ascii="宋体" w:hAnsi="宋体" w:eastAsia="宋体" w:cs="宋体"/>
                  <w:i w:val="0"/>
                  <w:iCs w:val="0"/>
                  <w:color w:val="000000"/>
                  <w:kern w:val="0"/>
                  <w:sz w:val="20"/>
                  <w:szCs w:val="20"/>
                  <w:u w:val="none"/>
                  <w:lang w:val="en-US" w:eastAsia="zh-CN" w:bidi="ar"/>
                </w:rPr>
                <w:delText>612</w:delText>
              </w:r>
            </w:del>
          </w:p>
        </w:tc>
      </w:tr>
      <w:tr w14:paraId="7AA4C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0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0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0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0031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06" w:author="Administrator" w:date="2024-08-08T09:09:26Z">
              <w:r>
                <w:rPr>
                  <w:rFonts w:hint="eastAsia" w:ascii="宋体" w:hAnsi="宋体" w:eastAsia="宋体" w:cs="宋体"/>
                  <w:i w:val="0"/>
                  <w:color w:val="000000"/>
                  <w:kern w:val="0"/>
                  <w:sz w:val="20"/>
                  <w:szCs w:val="20"/>
                  <w:u w:val="none"/>
                  <w:lang w:val="en-US" w:eastAsia="zh-CN" w:bidi="ar"/>
                </w:rPr>
                <w:t>21015</w:t>
              </w:r>
            </w:ins>
            <w:del w:id="8107" w:author="Administrator" w:date="2024-08-08T09:09:26Z">
              <w:r>
                <w:rPr>
                  <w:rFonts w:hint="eastAsia" w:ascii="宋体" w:hAnsi="宋体" w:eastAsia="宋体" w:cs="宋体"/>
                  <w:i w:val="0"/>
                  <w:iCs w:val="0"/>
                  <w:color w:val="000000"/>
                  <w:kern w:val="0"/>
                  <w:sz w:val="20"/>
                  <w:szCs w:val="20"/>
                  <w:u w:val="none"/>
                  <w:lang w:val="en-US" w:eastAsia="zh-CN" w:bidi="ar"/>
                </w:rPr>
                <w:delText>2101501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0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C4FD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09" w:author="Administrator" w:date="2024-08-08T09:09:26Z">
              <w:r>
                <w:rPr>
                  <w:rFonts w:hint="eastAsia" w:ascii="宋体" w:hAnsi="宋体" w:eastAsia="宋体" w:cs="宋体"/>
                  <w:i w:val="0"/>
                  <w:color w:val="000000"/>
                  <w:kern w:val="0"/>
                  <w:sz w:val="20"/>
                  <w:szCs w:val="20"/>
                  <w:u w:val="none"/>
                  <w:lang w:val="en-US" w:eastAsia="zh-CN" w:bidi="ar"/>
                </w:rPr>
                <w:t xml:space="preserve">  医疗保障管理事务</w:t>
              </w:r>
            </w:ins>
            <w:del w:id="8110"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1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1A23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112" w:author="Administrator" w:date="2024-08-08T09:09:26Z">
              <w:r>
                <w:rPr>
                  <w:rFonts w:hint="eastAsia" w:ascii="宋体" w:hAnsi="宋体" w:eastAsia="宋体" w:cs="宋体"/>
                  <w:i w:val="0"/>
                  <w:color w:val="000000"/>
                  <w:kern w:val="0"/>
                  <w:sz w:val="20"/>
                  <w:szCs w:val="20"/>
                  <w:u w:val="none"/>
                  <w:lang w:val="en-US" w:eastAsia="zh-CN" w:bidi="ar"/>
                </w:rPr>
                <w:t>683</w:t>
              </w:r>
            </w:ins>
            <w:del w:id="8113" w:author="Administrator" w:date="2024-08-08T09:09:26Z">
              <w:r>
                <w:rPr>
                  <w:rFonts w:hint="eastAsia" w:ascii="宋体" w:hAnsi="宋体" w:eastAsia="宋体" w:cs="宋体"/>
                  <w:i w:val="0"/>
                  <w:iCs w:val="0"/>
                  <w:color w:val="000000"/>
                  <w:kern w:val="0"/>
                  <w:sz w:val="20"/>
                  <w:szCs w:val="20"/>
                  <w:u w:val="none"/>
                  <w:lang w:val="en-US" w:eastAsia="zh-CN" w:bidi="ar"/>
                </w:rPr>
                <w:delText>522</w:delText>
              </w:r>
            </w:del>
          </w:p>
        </w:tc>
      </w:tr>
      <w:tr w14:paraId="6856B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1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1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1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5A2C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16" w:author="Administrator" w:date="2024-08-08T09:09:26Z">
              <w:r>
                <w:rPr>
                  <w:rFonts w:hint="eastAsia" w:ascii="宋体" w:hAnsi="宋体" w:eastAsia="宋体" w:cs="宋体"/>
                  <w:i w:val="0"/>
                  <w:color w:val="000000"/>
                  <w:kern w:val="0"/>
                  <w:sz w:val="20"/>
                  <w:szCs w:val="20"/>
                  <w:u w:val="none"/>
                  <w:lang w:val="en-US" w:eastAsia="zh-CN" w:bidi="ar"/>
                </w:rPr>
                <w:t>2101501</w:t>
              </w:r>
            </w:ins>
            <w:del w:id="8117" w:author="Administrator" w:date="2024-08-08T09:09:26Z">
              <w:r>
                <w:rPr>
                  <w:rFonts w:hint="eastAsia" w:ascii="宋体" w:hAnsi="宋体" w:eastAsia="宋体" w:cs="宋体"/>
                  <w:i w:val="0"/>
                  <w:iCs w:val="0"/>
                  <w:color w:val="000000"/>
                  <w:kern w:val="0"/>
                  <w:sz w:val="20"/>
                  <w:szCs w:val="20"/>
                  <w:u w:val="none"/>
                  <w:lang w:val="en-US" w:eastAsia="zh-CN" w:bidi="ar"/>
                </w:rPr>
                <w:delText>2101502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1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2837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19" w:author="Administrator" w:date="2024-08-08T09:09:26Z">
              <w:r>
                <w:rPr>
                  <w:rFonts w:hint="eastAsia" w:ascii="宋体" w:hAnsi="宋体" w:eastAsia="宋体" w:cs="宋体"/>
                  <w:i w:val="0"/>
                  <w:color w:val="000000"/>
                  <w:kern w:val="0"/>
                  <w:sz w:val="20"/>
                  <w:szCs w:val="20"/>
                  <w:u w:val="none"/>
                  <w:lang w:val="en-US" w:eastAsia="zh-CN" w:bidi="ar"/>
                </w:rPr>
                <w:t xml:space="preserve">    行政运行</w:t>
              </w:r>
            </w:ins>
            <w:del w:id="8120"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2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C45DC0">
            <w:pPr>
              <w:widowControl/>
              <w:jc w:val="right"/>
              <w:textAlignment w:val="center"/>
              <w:rPr>
                <w:rFonts w:hint="eastAsia" w:ascii="宋体" w:hAnsi="宋体" w:eastAsia="宋体" w:cs="宋体"/>
                <w:i w:val="0"/>
                <w:iCs w:val="0"/>
                <w:color w:val="000000"/>
                <w:sz w:val="20"/>
                <w:szCs w:val="20"/>
                <w:u w:val="none"/>
              </w:rPr>
              <w:pPrChange w:id="8122" w:author="Administrator" w:date="2024-08-08T09:09:26Z">
                <w:pPr>
                  <w:jc w:val="right"/>
                </w:pPr>
              </w:pPrChange>
            </w:pPr>
            <w:ins w:id="8123" w:author="Administrator" w:date="2024-08-08T09:09:26Z">
              <w:r>
                <w:rPr>
                  <w:rFonts w:hint="eastAsia" w:ascii="宋体" w:hAnsi="宋体" w:eastAsia="宋体" w:cs="宋体"/>
                  <w:i w:val="0"/>
                  <w:color w:val="000000"/>
                  <w:kern w:val="0"/>
                  <w:sz w:val="20"/>
                  <w:szCs w:val="20"/>
                  <w:u w:val="none"/>
                  <w:lang w:val="en-US" w:eastAsia="zh-CN" w:bidi="ar"/>
                </w:rPr>
                <w:t>629</w:t>
              </w:r>
            </w:ins>
          </w:p>
        </w:tc>
      </w:tr>
      <w:tr w14:paraId="5A908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24"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24"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25"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21B8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26" w:author="Administrator" w:date="2024-08-08T09:09:26Z">
              <w:r>
                <w:rPr>
                  <w:rFonts w:hint="eastAsia" w:ascii="宋体" w:hAnsi="宋体" w:eastAsia="宋体" w:cs="宋体"/>
                  <w:i w:val="0"/>
                  <w:color w:val="000000"/>
                  <w:kern w:val="0"/>
                  <w:sz w:val="20"/>
                  <w:szCs w:val="20"/>
                  <w:u w:val="none"/>
                  <w:lang w:val="en-US" w:eastAsia="zh-CN" w:bidi="ar"/>
                </w:rPr>
                <w:t>2101502</w:t>
              </w:r>
            </w:ins>
            <w:del w:id="8127" w:author="Administrator" w:date="2024-08-08T09:09:26Z">
              <w:r>
                <w:rPr>
                  <w:rFonts w:hint="eastAsia" w:ascii="宋体" w:hAnsi="宋体" w:eastAsia="宋体" w:cs="宋体"/>
                  <w:i w:val="0"/>
                  <w:iCs w:val="0"/>
                  <w:color w:val="000000"/>
                  <w:kern w:val="0"/>
                  <w:sz w:val="20"/>
                  <w:szCs w:val="20"/>
                  <w:u w:val="none"/>
                  <w:lang w:val="en-US" w:eastAsia="zh-CN" w:bidi="ar"/>
                </w:rPr>
                <w:delText>2101503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28"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4446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29" w:author="Administrator" w:date="2024-08-08T09:09:26Z">
              <w:r>
                <w:rPr>
                  <w:rFonts w:hint="eastAsia" w:ascii="宋体" w:hAnsi="宋体" w:eastAsia="宋体" w:cs="宋体"/>
                  <w:i w:val="0"/>
                  <w:color w:val="000000"/>
                  <w:kern w:val="0"/>
                  <w:sz w:val="20"/>
                  <w:szCs w:val="20"/>
                  <w:u w:val="none"/>
                  <w:lang w:val="en-US" w:eastAsia="zh-CN" w:bidi="ar"/>
                </w:rPr>
                <w:t xml:space="preserve">    一般行政管理事务</w:t>
              </w:r>
            </w:ins>
            <w:del w:id="8130"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31"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26E286">
            <w:pPr>
              <w:jc w:val="right"/>
              <w:rPr>
                <w:rFonts w:hint="eastAsia" w:ascii="宋体" w:hAnsi="宋体" w:eastAsia="宋体" w:cs="宋体"/>
                <w:i w:val="0"/>
                <w:iCs w:val="0"/>
                <w:color w:val="000000"/>
                <w:sz w:val="20"/>
                <w:szCs w:val="20"/>
                <w:u w:val="none"/>
              </w:rPr>
            </w:pPr>
          </w:p>
        </w:tc>
      </w:tr>
      <w:tr w14:paraId="60E51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32"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32"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33"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547F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34" w:author="Administrator" w:date="2024-08-08T09:09:26Z">
              <w:r>
                <w:rPr>
                  <w:rFonts w:hint="eastAsia" w:ascii="宋体" w:hAnsi="宋体" w:eastAsia="宋体" w:cs="宋体"/>
                  <w:i w:val="0"/>
                  <w:color w:val="000000"/>
                  <w:kern w:val="0"/>
                  <w:sz w:val="20"/>
                  <w:szCs w:val="20"/>
                  <w:u w:val="none"/>
                  <w:lang w:val="en-US" w:eastAsia="zh-CN" w:bidi="ar"/>
                </w:rPr>
                <w:t>2101503</w:t>
              </w:r>
            </w:ins>
            <w:del w:id="8135" w:author="Administrator" w:date="2024-08-08T09:09:26Z">
              <w:r>
                <w:rPr>
                  <w:rFonts w:hint="eastAsia" w:ascii="宋体" w:hAnsi="宋体" w:eastAsia="宋体" w:cs="宋体"/>
                  <w:i w:val="0"/>
                  <w:iCs w:val="0"/>
                  <w:color w:val="000000"/>
                  <w:kern w:val="0"/>
                  <w:sz w:val="20"/>
                  <w:szCs w:val="20"/>
                  <w:u w:val="none"/>
                  <w:lang w:val="en-US" w:eastAsia="zh-CN" w:bidi="ar"/>
                </w:rPr>
                <w:delText>2101504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36"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0CFC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37" w:author="Administrator" w:date="2024-08-08T09:09:26Z">
              <w:r>
                <w:rPr>
                  <w:rFonts w:hint="eastAsia" w:ascii="宋体" w:hAnsi="宋体" w:eastAsia="宋体" w:cs="宋体"/>
                  <w:i w:val="0"/>
                  <w:color w:val="000000"/>
                  <w:kern w:val="0"/>
                  <w:sz w:val="20"/>
                  <w:szCs w:val="20"/>
                  <w:u w:val="none"/>
                  <w:lang w:val="en-US" w:eastAsia="zh-CN" w:bidi="ar"/>
                </w:rPr>
                <w:t xml:space="preserve">    机关服务</w:t>
              </w:r>
            </w:ins>
            <w:del w:id="8138"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39"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0F89AE">
            <w:pPr>
              <w:jc w:val="right"/>
              <w:rPr>
                <w:rFonts w:hint="eastAsia" w:ascii="宋体" w:hAnsi="宋体" w:eastAsia="宋体" w:cs="宋体"/>
                <w:i w:val="0"/>
                <w:iCs w:val="0"/>
                <w:color w:val="000000"/>
                <w:sz w:val="20"/>
                <w:szCs w:val="20"/>
                <w:u w:val="none"/>
              </w:rPr>
            </w:pPr>
          </w:p>
        </w:tc>
      </w:tr>
      <w:tr w14:paraId="454AA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40"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40"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41"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E422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42" w:author="Administrator" w:date="2024-08-08T09:09:26Z">
              <w:r>
                <w:rPr>
                  <w:rFonts w:hint="eastAsia" w:ascii="宋体" w:hAnsi="宋体" w:eastAsia="宋体" w:cs="宋体"/>
                  <w:i w:val="0"/>
                  <w:color w:val="000000"/>
                  <w:kern w:val="0"/>
                  <w:sz w:val="20"/>
                  <w:szCs w:val="20"/>
                  <w:u w:val="none"/>
                  <w:lang w:val="en-US" w:eastAsia="zh-CN" w:bidi="ar"/>
                </w:rPr>
                <w:t>2101504</w:t>
              </w:r>
            </w:ins>
            <w:del w:id="8143" w:author="Administrator" w:date="2024-08-08T09:09:26Z">
              <w:r>
                <w:rPr>
                  <w:rFonts w:hint="eastAsia" w:ascii="宋体" w:hAnsi="宋体" w:eastAsia="宋体" w:cs="宋体"/>
                  <w:i w:val="0"/>
                  <w:iCs w:val="0"/>
                  <w:color w:val="000000"/>
                  <w:kern w:val="0"/>
                  <w:sz w:val="20"/>
                  <w:szCs w:val="20"/>
                  <w:u w:val="none"/>
                  <w:lang w:val="en-US" w:eastAsia="zh-CN" w:bidi="ar"/>
                </w:rPr>
                <w:delText>2101505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44"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3AE0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45" w:author="Administrator" w:date="2024-08-08T09:09:26Z">
              <w:r>
                <w:rPr>
                  <w:rFonts w:hint="eastAsia" w:ascii="宋体" w:hAnsi="宋体" w:eastAsia="宋体" w:cs="宋体"/>
                  <w:i w:val="0"/>
                  <w:color w:val="000000"/>
                  <w:kern w:val="0"/>
                  <w:sz w:val="20"/>
                  <w:szCs w:val="20"/>
                  <w:u w:val="none"/>
                  <w:lang w:val="en-US" w:eastAsia="zh-CN" w:bidi="ar"/>
                </w:rPr>
                <w:t xml:space="preserve">    信息化建设</w:t>
              </w:r>
            </w:ins>
            <w:del w:id="8146"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医疗保障政策管理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47"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DFFA4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148" w:author="Administrator" w:date="2024-08-08T09:09:26Z">
                <w:pPr>
                  <w:keepNext w:val="0"/>
                  <w:keepLines w:val="0"/>
                  <w:widowControl/>
                  <w:suppressLineNumbers w:val="0"/>
                  <w:jc w:val="right"/>
                  <w:textAlignment w:val="center"/>
                </w:pPr>
              </w:pPrChange>
            </w:pPr>
            <w:del w:id="8149" w:author="Administrator" w:date="2024-08-08T09:09:26Z">
              <w:r>
                <w:rPr>
                  <w:rFonts w:hint="eastAsia" w:ascii="宋体" w:hAnsi="宋体" w:eastAsia="宋体" w:cs="宋体"/>
                  <w:i w:val="0"/>
                  <w:iCs w:val="0"/>
                  <w:color w:val="000000"/>
                  <w:kern w:val="0"/>
                  <w:sz w:val="20"/>
                  <w:szCs w:val="20"/>
                  <w:u w:val="none"/>
                  <w:lang w:val="en-US" w:eastAsia="zh-CN" w:bidi="ar"/>
                </w:rPr>
                <w:delText>30</w:delText>
              </w:r>
            </w:del>
          </w:p>
        </w:tc>
      </w:tr>
      <w:tr w14:paraId="70201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50"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50"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51"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35F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52" w:author="Administrator" w:date="2024-08-08T09:09:26Z">
              <w:r>
                <w:rPr>
                  <w:rFonts w:hint="eastAsia" w:ascii="宋体" w:hAnsi="宋体" w:eastAsia="宋体" w:cs="宋体"/>
                  <w:i w:val="0"/>
                  <w:color w:val="000000"/>
                  <w:kern w:val="0"/>
                  <w:sz w:val="20"/>
                  <w:szCs w:val="20"/>
                  <w:u w:val="none"/>
                  <w:lang w:val="en-US" w:eastAsia="zh-CN" w:bidi="ar"/>
                </w:rPr>
                <w:t>2101505</w:t>
              </w:r>
            </w:ins>
            <w:del w:id="8153" w:author="Administrator" w:date="2024-08-08T09:09:26Z">
              <w:r>
                <w:rPr>
                  <w:rFonts w:hint="eastAsia" w:ascii="宋体" w:hAnsi="宋体" w:eastAsia="宋体" w:cs="宋体"/>
                  <w:i w:val="0"/>
                  <w:iCs w:val="0"/>
                  <w:color w:val="000000"/>
                  <w:kern w:val="0"/>
                  <w:sz w:val="20"/>
                  <w:szCs w:val="20"/>
                  <w:u w:val="none"/>
                  <w:lang w:val="en-US" w:eastAsia="zh-CN" w:bidi="ar"/>
                </w:rPr>
                <w:delText>2101506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54"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5BBE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55" w:author="Administrator" w:date="2024-08-08T09:09:26Z">
              <w:r>
                <w:rPr>
                  <w:rFonts w:hint="eastAsia" w:ascii="宋体" w:hAnsi="宋体" w:eastAsia="宋体" w:cs="宋体"/>
                  <w:i w:val="0"/>
                  <w:color w:val="000000"/>
                  <w:kern w:val="0"/>
                  <w:sz w:val="20"/>
                  <w:szCs w:val="20"/>
                  <w:u w:val="none"/>
                  <w:lang w:val="en-US" w:eastAsia="zh-CN" w:bidi="ar"/>
                </w:rPr>
                <w:t xml:space="preserve">    医疗保障政策管理</w:t>
              </w:r>
            </w:ins>
            <w:del w:id="8156"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医疗保障经办事务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57"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1F92B1">
            <w:pPr>
              <w:widowControl/>
              <w:jc w:val="right"/>
              <w:textAlignment w:val="center"/>
              <w:rPr>
                <w:rFonts w:hint="eastAsia" w:ascii="宋体" w:hAnsi="宋体" w:eastAsia="宋体" w:cs="宋体"/>
                <w:i w:val="0"/>
                <w:iCs w:val="0"/>
                <w:color w:val="000000"/>
                <w:sz w:val="20"/>
                <w:szCs w:val="20"/>
                <w:u w:val="none"/>
              </w:rPr>
              <w:pPrChange w:id="8158" w:author="Administrator" w:date="2024-08-08T09:09:26Z">
                <w:pPr>
                  <w:jc w:val="right"/>
                </w:pPr>
              </w:pPrChange>
            </w:pPr>
            <w:ins w:id="8159" w:author="Administrator" w:date="2024-08-08T09:09:26Z">
              <w:r>
                <w:rPr>
                  <w:rFonts w:hint="eastAsia" w:ascii="宋体" w:hAnsi="宋体" w:eastAsia="宋体" w:cs="宋体"/>
                  <w:i w:val="0"/>
                  <w:color w:val="000000"/>
                  <w:kern w:val="0"/>
                  <w:sz w:val="20"/>
                  <w:szCs w:val="20"/>
                  <w:u w:val="none"/>
                  <w:lang w:val="en-US" w:eastAsia="zh-CN" w:bidi="ar"/>
                </w:rPr>
                <w:t>54</w:t>
              </w:r>
            </w:ins>
          </w:p>
        </w:tc>
      </w:tr>
      <w:tr w14:paraId="2FC21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60"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60"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61"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6BBF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62" w:author="Administrator" w:date="2024-08-08T09:09:26Z">
              <w:r>
                <w:rPr>
                  <w:rFonts w:hint="eastAsia" w:ascii="宋体" w:hAnsi="宋体" w:eastAsia="宋体" w:cs="宋体"/>
                  <w:i w:val="0"/>
                  <w:color w:val="000000"/>
                  <w:kern w:val="0"/>
                  <w:sz w:val="20"/>
                  <w:szCs w:val="20"/>
                  <w:u w:val="none"/>
                  <w:lang w:val="en-US" w:eastAsia="zh-CN" w:bidi="ar"/>
                </w:rPr>
                <w:t>2101506</w:t>
              </w:r>
            </w:ins>
            <w:del w:id="8163" w:author="Administrator" w:date="2024-08-08T09:09:26Z">
              <w:r>
                <w:rPr>
                  <w:rFonts w:hint="eastAsia" w:ascii="宋体" w:hAnsi="宋体" w:eastAsia="宋体" w:cs="宋体"/>
                  <w:i w:val="0"/>
                  <w:iCs w:val="0"/>
                  <w:color w:val="000000"/>
                  <w:kern w:val="0"/>
                  <w:sz w:val="20"/>
                  <w:szCs w:val="20"/>
                  <w:u w:val="none"/>
                  <w:lang w:val="en-US" w:eastAsia="zh-CN" w:bidi="ar"/>
                </w:rPr>
                <w:delText>2101550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64"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2A93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65" w:author="Administrator" w:date="2024-08-08T09:09:26Z">
              <w:r>
                <w:rPr>
                  <w:rFonts w:hint="eastAsia" w:ascii="宋体" w:hAnsi="宋体" w:eastAsia="宋体" w:cs="宋体"/>
                  <w:i w:val="0"/>
                  <w:color w:val="000000"/>
                  <w:kern w:val="0"/>
                  <w:sz w:val="20"/>
                  <w:szCs w:val="20"/>
                  <w:u w:val="none"/>
                  <w:lang w:val="en-US" w:eastAsia="zh-CN" w:bidi="ar"/>
                </w:rPr>
                <w:t xml:space="preserve">    医疗保障经办事务</w:t>
              </w:r>
            </w:ins>
            <w:del w:id="8166"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67"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A8172E">
            <w:pPr>
              <w:jc w:val="right"/>
              <w:rPr>
                <w:rFonts w:hint="eastAsia" w:ascii="宋体" w:hAnsi="宋体" w:eastAsia="宋体" w:cs="宋体"/>
                <w:i w:val="0"/>
                <w:iCs w:val="0"/>
                <w:color w:val="000000"/>
                <w:sz w:val="20"/>
                <w:szCs w:val="20"/>
                <w:u w:val="none"/>
              </w:rPr>
            </w:pPr>
          </w:p>
        </w:tc>
      </w:tr>
      <w:tr w14:paraId="6F508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68"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68"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69"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3210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70" w:author="Administrator" w:date="2024-08-08T09:09:26Z">
              <w:r>
                <w:rPr>
                  <w:rFonts w:hint="eastAsia" w:ascii="宋体" w:hAnsi="宋体" w:eastAsia="宋体" w:cs="宋体"/>
                  <w:i w:val="0"/>
                  <w:color w:val="000000"/>
                  <w:kern w:val="0"/>
                  <w:sz w:val="20"/>
                  <w:szCs w:val="20"/>
                  <w:u w:val="none"/>
                  <w:lang w:val="en-US" w:eastAsia="zh-CN" w:bidi="ar"/>
                </w:rPr>
                <w:t>2101550</w:t>
              </w:r>
            </w:ins>
            <w:del w:id="8171" w:author="Administrator" w:date="2024-08-08T09:09:26Z">
              <w:r>
                <w:rPr>
                  <w:rFonts w:hint="eastAsia" w:ascii="宋体" w:hAnsi="宋体" w:eastAsia="宋体" w:cs="宋体"/>
                  <w:i w:val="0"/>
                  <w:iCs w:val="0"/>
                  <w:color w:val="000000"/>
                  <w:kern w:val="0"/>
                  <w:sz w:val="20"/>
                  <w:szCs w:val="20"/>
                  <w:u w:val="none"/>
                  <w:lang w:val="en-US" w:eastAsia="zh-CN" w:bidi="ar"/>
                </w:rPr>
                <w:delText>2101599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72"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3936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73" w:author="Administrator" w:date="2024-08-08T09:09:26Z">
              <w:r>
                <w:rPr>
                  <w:rFonts w:hint="eastAsia" w:ascii="宋体" w:hAnsi="宋体" w:eastAsia="宋体" w:cs="宋体"/>
                  <w:i w:val="0"/>
                  <w:color w:val="000000"/>
                  <w:kern w:val="0"/>
                  <w:sz w:val="20"/>
                  <w:szCs w:val="20"/>
                  <w:u w:val="none"/>
                  <w:lang w:val="en-US" w:eastAsia="zh-CN" w:bidi="ar"/>
                </w:rPr>
                <w:t xml:space="preserve">    事业运行</w:t>
              </w:r>
            </w:ins>
            <w:del w:id="8174"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其他医疗保障管理事务支出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75"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6BDA3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176" w:author="Administrator" w:date="2024-08-08T09:09:26Z">
                <w:pPr>
                  <w:keepNext w:val="0"/>
                  <w:keepLines w:val="0"/>
                  <w:widowControl/>
                  <w:suppressLineNumbers w:val="0"/>
                  <w:jc w:val="right"/>
                  <w:textAlignment w:val="center"/>
                </w:pPr>
              </w:pPrChange>
            </w:pPr>
            <w:del w:id="8177" w:author="Administrator" w:date="2024-08-08T09:09:26Z">
              <w:r>
                <w:rPr>
                  <w:rFonts w:hint="eastAsia" w:ascii="宋体" w:hAnsi="宋体" w:eastAsia="宋体" w:cs="宋体"/>
                  <w:i w:val="0"/>
                  <w:iCs w:val="0"/>
                  <w:color w:val="000000"/>
                  <w:kern w:val="0"/>
                  <w:sz w:val="20"/>
                  <w:szCs w:val="20"/>
                  <w:u w:val="none"/>
                  <w:lang w:val="en-US" w:eastAsia="zh-CN" w:bidi="ar"/>
                </w:rPr>
                <w:delText>60</w:delText>
              </w:r>
            </w:del>
          </w:p>
        </w:tc>
      </w:tr>
      <w:tr w14:paraId="7B3BE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78" w:author="Administrator" w:date="2024-08-08T09:09: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78" w:author="Administrator" w:date="2024-08-08T09:09:2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79" w:author="Administrator" w:date="2024-08-08T09:09:2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2C00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80" w:author="Administrator" w:date="2024-08-08T09:09:26Z">
              <w:r>
                <w:rPr>
                  <w:rFonts w:hint="eastAsia" w:ascii="宋体" w:hAnsi="宋体" w:eastAsia="宋体" w:cs="宋体"/>
                  <w:i w:val="0"/>
                  <w:color w:val="000000"/>
                  <w:kern w:val="0"/>
                  <w:sz w:val="20"/>
                  <w:szCs w:val="20"/>
                  <w:u w:val="none"/>
                  <w:lang w:val="en-US" w:eastAsia="zh-CN" w:bidi="ar"/>
                </w:rPr>
                <w:t>2101599</w:t>
              </w:r>
            </w:ins>
            <w:del w:id="8181" w:author="Administrator" w:date="2024-08-08T09:09:26Z">
              <w:r>
                <w:rPr>
                  <w:rFonts w:hint="eastAsia" w:ascii="宋体" w:hAnsi="宋体" w:eastAsia="宋体" w:cs="宋体"/>
                  <w:i w:val="0"/>
                  <w:iCs w:val="0"/>
                  <w:color w:val="000000"/>
                  <w:kern w:val="0"/>
                  <w:sz w:val="20"/>
                  <w:szCs w:val="20"/>
                  <w:u w:val="none"/>
                  <w:lang w:val="en-US" w:eastAsia="zh-CN" w:bidi="ar"/>
                </w:rPr>
                <w:delText>21016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82" w:author="Administrator" w:date="2024-08-08T09:09:2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AB4D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83" w:author="Administrator" w:date="2024-08-08T09:09:26Z">
              <w:r>
                <w:rPr>
                  <w:rFonts w:hint="eastAsia" w:ascii="宋体" w:hAnsi="宋体" w:eastAsia="宋体" w:cs="宋体"/>
                  <w:i w:val="0"/>
                  <w:color w:val="000000"/>
                  <w:kern w:val="0"/>
                  <w:sz w:val="20"/>
                  <w:szCs w:val="20"/>
                  <w:u w:val="none"/>
                  <w:lang w:val="en-US" w:eastAsia="zh-CN" w:bidi="ar"/>
                </w:rPr>
                <w:t xml:space="preserve">    其他医疗保障管理事务支出</w:t>
              </w:r>
            </w:ins>
            <w:del w:id="8184" w:author="Administrator" w:date="2024-08-08T09:09:26Z">
              <w:r>
                <w:rPr>
                  <w:rFonts w:hint="eastAsia" w:ascii="宋体" w:hAnsi="宋体" w:eastAsia="宋体" w:cs="宋体"/>
                  <w:i w:val="0"/>
                  <w:iCs w:val="0"/>
                  <w:color w:val="000000"/>
                  <w:kern w:val="0"/>
                  <w:sz w:val="20"/>
                  <w:szCs w:val="20"/>
                  <w:u w:val="none"/>
                  <w:lang w:val="en-US" w:eastAsia="zh-CN" w:bidi="ar"/>
                </w:rPr>
                <w:delText xml:space="preserve">  老龄卫生健康事务(款)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85" w:author="Administrator" w:date="2024-08-08T09:09:2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D6C726">
            <w:pPr>
              <w:jc w:val="right"/>
              <w:rPr>
                <w:rFonts w:hint="eastAsia" w:ascii="宋体" w:hAnsi="宋体" w:eastAsia="宋体" w:cs="宋体"/>
                <w:i w:val="0"/>
                <w:iCs w:val="0"/>
                <w:color w:val="000000"/>
                <w:sz w:val="20"/>
                <w:szCs w:val="20"/>
                <w:u w:val="none"/>
              </w:rPr>
            </w:pPr>
          </w:p>
        </w:tc>
      </w:tr>
      <w:tr w14:paraId="08AD9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86"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186"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87"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D7FD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88" w:author="Administrator" w:date="2024-08-08T09:09:26Z">
              <w:r>
                <w:rPr>
                  <w:rFonts w:hint="eastAsia" w:ascii="宋体" w:hAnsi="宋体" w:eastAsia="宋体" w:cs="宋体"/>
                  <w:i w:val="0"/>
                  <w:color w:val="000000"/>
                  <w:kern w:val="0"/>
                  <w:sz w:val="20"/>
                  <w:szCs w:val="20"/>
                  <w:u w:val="none"/>
                  <w:lang w:val="en-US" w:eastAsia="zh-CN" w:bidi="ar"/>
                </w:rPr>
                <w:t>21016</w:t>
              </w:r>
            </w:ins>
            <w:del w:id="8189" w:author="Administrator" w:date="2024-08-08T09:09:26Z">
              <w:r>
                <w:rPr>
                  <w:rFonts w:hint="eastAsia" w:ascii="宋体" w:hAnsi="宋体" w:eastAsia="宋体" w:cs="宋体"/>
                  <w:i w:val="0"/>
                  <w:iCs w:val="0"/>
                  <w:color w:val="000000"/>
                  <w:kern w:val="0"/>
                  <w:sz w:val="20"/>
                  <w:szCs w:val="20"/>
                  <w:u w:val="none"/>
                  <w:lang w:val="en-US" w:eastAsia="zh-CN" w:bidi="ar"/>
                </w:rPr>
                <w:delText>2101601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90"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FF19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91" w:author="Administrator" w:date="2024-08-08T09:09:27Z">
              <w:r>
                <w:rPr>
                  <w:rFonts w:hint="eastAsia" w:ascii="宋体" w:hAnsi="宋体" w:eastAsia="宋体" w:cs="宋体"/>
                  <w:i w:val="0"/>
                  <w:color w:val="000000"/>
                  <w:kern w:val="0"/>
                  <w:sz w:val="20"/>
                  <w:szCs w:val="20"/>
                  <w:u w:val="none"/>
                  <w:lang w:val="en-US" w:eastAsia="zh-CN" w:bidi="ar"/>
                </w:rPr>
                <w:t xml:space="preserve">  老龄卫生健康事务(款)</w:t>
              </w:r>
            </w:ins>
            <w:del w:id="8192"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老龄卫生健康事务(项)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93"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8CC00B">
            <w:pPr>
              <w:jc w:val="right"/>
              <w:rPr>
                <w:rFonts w:hint="eastAsia" w:ascii="宋体" w:hAnsi="宋体" w:eastAsia="宋体" w:cs="宋体"/>
                <w:i w:val="0"/>
                <w:iCs w:val="0"/>
                <w:color w:val="000000"/>
                <w:sz w:val="20"/>
                <w:szCs w:val="20"/>
                <w:u w:val="none"/>
              </w:rPr>
            </w:pPr>
          </w:p>
        </w:tc>
      </w:tr>
      <w:tr w14:paraId="3FB3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19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19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9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F865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96" w:author="Administrator" w:date="2024-08-08T09:09:27Z">
              <w:r>
                <w:rPr>
                  <w:rFonts w:hint="eastAsia" w:ascii="宋体" w:hAnsi="宋体" w:eastAsia="宋体" w:cs="宋体"/>
                  <w:i w:val="0"/>
                  <w:color w:val="000000"/>
                  <w:kern w:val="0"/>
                  <w:sz w:val="20"/>
                  <w:szCs w:val="20"/>
                  <w:u w:val="none"/>
                  <w:lang w:val="en-US" w:eastAsia="zh-CN" w:bidi="ar"/>
                </w:rPr>
                <w:t>2101601</w:t>
              </w:r>
            </w:ins>
            <w:del w:id="8197" w:author="Administrator" w:date="2024-08-08T09:09:27Z">
              <w:r>
                <w:rPr>
                  <w:rFonts w:hint="eastAsia" w:ascii="宋体" w:hAnsi="宋体" w:eastAsia="宋体" w:cs="宋体"/>
                  <w:i w:val="0"/>
                  <w:iCs w:val="0"/>
                  <w:color w:val="000000"/>
                  <w:kern w:val="0"/>
                  <w:sz w:val="20"/>
                  <w:szCs w:val="20"/>
                  <w:u w:val="none"/>
                  <w:lang w:val="en-US" w:eastAsia="zh-CN" w:bidi="ar"/>
                </w:rPr>
                <w:delText>21099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19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FCCD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199" w:author="Administrator" w:date="2024-08-08T09:09:27Z">
              <w:r>
                <w:rPr>
                  <w:rFonts w:hint="eastAsia" w:ascii="宋体" w:hAnsi="宋体" w:eastAsia="宋体" w:cs="宋体"/>
                  <w:i w:val="0"/>
                  <w:color w:val="000000"/>
                  <w:kern w:val="0"/>
                  <w:sz w:val="20"/>
                  <w:szCs w:val="20"/>
                  <w:u w:val="none"/>
                  <w:lang w:val="en-US" w:eastAsia="zh-CN" w:bidi="ar"/>
                </w:rPr>
                <w:t xml:space="preserve">    老龄卫生健康事务(项)</w:t>
              </w:r>
            </w:ins>
            <w:del w:id="8200"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其他卫生健康支出(款)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0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FE699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202" w:author="Administrator" w:date="2024-08-08T09:09:27Z">
                <w:pPr>
                  <w:keepNext w:val="0"/>
                  <w:keepLines w:val="0"/>
                  <w:widowControl/>
                  <w:suppressLineNumbers w:val="0"/>
                  <w:jc w:val="right"/>
                  <w:textAlignment w:val="center"/>
                </w:pPr>
              </w:pPrChange>
            </w:pPr>
            <w:del w:id="8203" w:author="Administrator" w:date="2024-08-08T09:09:27Z">
              <w:r>
                <w:rPr>
                  <w:rFonts w:hint="eastAsia" w:ascii="宋体" w:hAnsi="宋体" w:eastAsia="宋体" w:cs="宋体"/>
                  <w:i w:val="0"/>
                  <w:iCs w:val="0"/>
                  <w:color w:val="000000"/>
                  <w:kern w:val="0"/>
                  <w:sz w:val="20"/>
                  <w:szCs w:val="20"/>
                  <w:u w:val="none"/>
                  <w:lang w:val="en-US" w:eastAsia="zh-CN" w:bidi="ar"/>
                </w:rPr>
                <w:delText>14,575</w:delText>
              </w:r>
            </w:del>
          </w:p>
        </w:tc>
      </w:tr>
      <w:tr w14:paraId="14311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0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0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0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54CB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06" w:author="Administrator" w:date="2024-08-08T09:09:27Z">
              <w:r>
                <w:rPr>
                  <w:rFonts w:hint="eastAsia" w:ascii="宋体" w:hAnsi="宋体" w:eastAsia="宋体" w:cs="宋体"/>
                  <w:i w:val="0"/>
                  <w:color w:val="000000"/>
                  <w:kern w:val="0"/>
                  <w:sz w:val="20"/>
                  <w:szCs w:val="20"/>
                  <w:u w:val="none"/>
                  <w:lang w:val="en-US" w:eastAsia="zh-CN" w:bidi="ar"/>
                </w:rPr>
                <w:t>21099</w:t>
              </w:r>
            </w:ins>
            <w:del w:id="8207" w:author="Administrator" w:date="2024-08-08T09:09:27Z">
              <w:r>
                <w:rPr>
                  <w:rFonts w:hint="eastAsia" w:ascii="宋体" w:hAnsi="宋体" w:eastAsia="宋体" w:cs="宋体"/>
                  <w:i w:val="0"/>
                  <w:iCs w:val="0"/>
                  <w:color w:val="000000"/>
                  <w:kern w:val="0"/>
                  <w:sz w:val="20"/>
                  <w:szCs w:val="20"/>
                  <w:u w:val="none"/>
                  <w:lang w:val="en-US" w:eastAsia="zh-CN" w:bidi="ar"/>
                </w:rPr>
                <w:delText>2109999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0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52C5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09" w:author="Administrator" w:date="2024-08-08T09:09:27Z">
              <w:r>
                <w:rPr>
                  <w:rFonts w:hint="eastAsia" w:ascii="宋体" w:hAnsi="宋体" w:eastAsia="宋体" w:cs="宋体"/>
                  <w:i w:val="0"/>
                  <w:color w:val="000000"/>
                  <w:kern w:val="0"/>
                  <w:sz w:val="20"/>
                  <w:szCs w:val="20"/>
                  <w:u w:val="none"/>
                  <w:lang w:val="en-US" w:eastAsia="zh-CN" w:bidi="ar"/>
                </w:rPr>
                <w:t xml:space="preserve">  其他卫生健康支出(款)</w:t>
              </w:r>
            </w:ins>
            <w:del w:id="8210"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其他卫生健康支出(项)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1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F41F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212" w:author="Administrator" w:date="2024-08-08T09:09:27Z">
              <w:r>
                <w:rPr>
                  <w:rFonts w:hint="eastAsia" w:ascii="宋体" w:hAnsi="宋体" w:eastAsia="宋体" w:cs="宋体"/>
                  <w:i w:val="0"/>
                  <w:color w:val="000000"/>
                  <w:kern w:val="0"/>
                  <w:sz w:val="20"/>
                  <w:szCs w:val="20"/>
                  <w:u w:val="none"/>
                  <w:lang w:val="en-US" w:eastAsia="zh-CN" w:bidi="ar"/>
                </w:rPr>
                <w:t>14,228</w:t>
              </w:r>
            </w:ins>
            <w:del w:id="8213" w:author="Administrator" w:date="2024-08-08T09:09:27Z">
              <w:r>
                <w:rPr>
                  <w:rFonts w:hint="eastAsia" w:ascii="宋体" w:hAnsi="宋体" w:eastAsia="宋体" w:cs="宋体"/>
                  <w:i w:val="0"/>
                  <w:iCs w:val="0"/>
                  <w:color w:val="000000"/>
                  <w:kern w:val="0"/>
                  <w:sz w:val="20"/>
                  <w:szCs w:val="20"/>
                  <w:u w:val="none"/>
                  <w:lang w:val="en-US" w:eastAsia="zh-CN" w:bidi="ar"/>
                </w:rPr>
                <w:delText>14,575</w:delText>
              </w:r>
            </w:del>
          </w:p>
        </w:tc>
      </w:tr>
      <w:tr w14:paraId="5E2B4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1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1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1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2863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16" w:author="Administrator" w:date="2024-08-08T09:09:27Z">
              <w:r>
                <w:rPr>
                  <w:rFonts w:hint="eastAsia" w:ascii="宋体" w:hAnsi="宋体" w:eastAsia="宋体" w:cs="宋体"/>
                  <w:i w:val="0"/>
                  <w:color w:val="000000"/>
                  <w:kern w:val="0"/>
                  <w:sz w:val="20"/>
                  <w:szCs w:val="20"/>
                  <w:u w:val="none"/>
                  <w:lang w:val="en-US" w:eastAsia="zh-CN" w:bidi="ar"/>
                </w:rPr>
                <w:t>2109999</w:t>
              </w:r>
            </w:ins>
            <w:del w:id="8217" w:author="Administrator" w:date="2024-08-08T09:09:27Z">
              <w:r>
                <w:rPr>
                  <w:rFonts w:hint="eastAsia" w:ascii="宋体" w:hAnsi="宋体" w:eastAsia="宋体" w:cs="宋体"/>
                  <w:i w:val="0"/>
                  <w:iCs w:val="0"/>
                  <w:color w:val="000000"/>
                  <w:kern w:val="0"/>
                  <w:sz w:val="20"/>
                  <w:szCs w:val="20"/>
                  <w:u w:val="none"/>
                  <w:lang w:val="en-US" w:eastAsia="zh-CN" w:bidi="ar"/>
                </w:rPr>
                <w:delText>211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1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659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19" w:author="Administrator" w:date="2024-08-08T09:09:27Z">
              <w:r>
                <w:rPr>
                  <w:rFonts w:hint="eastAsia" w:ascii="宋体" w:hAnsi="宋体" w:eastAsia="宋体" w:cs="宋体"/>
                  <w:i w:val="0"/>
                  <w:color w:val="000000"/>
                  <w:kern w:val="0"/>
                  <w:sz w:val="20"/>
                  <w:szCs w:val="20"/>
                  <w:u w:val="none"/>
                  <w:lang w:val="en-US" w:eastAsia="zh-CN" w:bidi="ar"/>
                </w:rPr>
                <w:t xml:space="preserve">    其他卫生健康支出(项)</w:t>
              </w:r>
            </w:ins>
            <w:del w:id="8220" w:author="Administrator" w:date="2024-08-08T09:09:27Z">
              <w:r>
                <w:rPr>
                  <w:rFonts w:hint="eastAsia" w:ascii="宋体" w:hAnsi="宋体" w:eastAsia="宋体" w:cs="宋体"/>
                  <w:i w:val="0"/>
                  <w:iCs w:val="0"/>
                  <w:color w:val="000000"/>
                  <w:kern w:val="0"/>
                  <w:sz w:val="20"/>
                  <w:szCs w:val="20"/>
                  <w:u w:val="none"/>
                  <w:lang w:val="en-US" w:eastAsia="zh-CN" w:bidi="ar"/>
                </w:rPr>
                <w:delText>节能环保支出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2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3360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222" w:author="Administrator" w:date="2024-08-08T09:09:27Z">
              <w:r>
                <w:rPr>
                  <w:rFonts w:hint="eastAsia" w:ascii="宋体" w:hAnsi="宋体" w:eastAsia="宋体" w:cs="宋体"/>
                  <w:i w:val="0"/>
                  <w:color w:val="000000"/>
                  <w:kern w:val="0"/>
                  <w:sz w:val="20"/>
                  <w:szCs w:val="20"/>
                  <w:u w:val="none"/>
                  <w:lang w:val="en-US" w:eastAsia="zh-CN" w:bidi="ar"/>
                </w:rPr>
                <w:t>14,228</w:t>
              </w:r>
            </w:ins>
            <w:del w:id="8223" w:author="Administrator" w:date="2024-08-08T09:09:27Z">
              <w:r>
                <w:rPr>
                  <w:rFonts w:hint="eastAsia" w:ascii="宋体" w:hAnsi="宋体" w:eastAsia="宋体" w:cs="宋体"/>
                  <w:i w:val="0"/>
                  <w:iCs w:val="0"/>
                  <w:color w:val="000000"/>
                  <w:kern w:val="0"/>
                  <w:sz w:val="20"/>
                  <w:szCs w:val="20"/>
                  <w:u w:val="none"/>
                  <w:lang w:val="en-US" w:eastAsia="zh-CN" w:bidi="ar"/>
                </w:rPr>
                <w:delText>8,009</w:delText>
              </w:r>
            </w:del>
          </w:p>
        </w:tc>
      </w:tr>
      <w:tr w14:paraId="03E03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2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2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2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0DE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26" w:author="Administrator" w:date="2024-08-08T09:09:27Z">
              <w:r>
                <w:rPr>
                  <w:rFonts w:hint="eastAsia" w:ascii="宋体" w:hAnsi="宋体" w:eastAsia="宋体" w:cs="宋体"/>
                  <w:i w:val="0"/>
                  <w:color w:val="000000"/>
                  <w:kern w:val="0"/>
                  <w:sz w:val="20"/>
                  <w:szCs w:val="20"/>
                  <w:u w:val="none"/>
                  <w:lang w:val="en-US" w:eastAsia="zh-CN" w:bidi="ar"/>
                </w:rPr>
                <w:t>211</w:t>
              </w:r>
            </w:ins>
            <w:del w:id="8227" w:author="Administrator" w:date="2024-08-08T09:09:27Z">
              <w:r>
                <w:rPr>
                  <w:rFonts w:hint="eastAsia" w:ascii="宋体" w:hAnsi="宋体" w:eastAsia="宋体" w:cs="宋体"/>
                  <w:i w:val="0"/>
                  <w:iCs w:val="0"/>
                  <w:color w:val="000000"/>
                  <w:kern w:val="0"/>
                  <w:sz w:val="20"/>
                  <w:szCs w:val="20"/>
                  <w:u w:val="none"/>
                  <w:lang w:val="en-US" w:eastAsia="zh-CN" w:bidi="ar"/>
                </w:rPr>
                <w:delText>21101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2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A1D9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29" w:author="Administrator" w:date="2024-08-08T09:09:27Z">
              <w:r>
                <w:rPr>
                  <w:rFonts w:hint="eastAsia" w:ascii="宋体" w:hAnsi="宋体" w:eastAsia="宋体" w:cs="宋体"/>
                  <w:i w:val="0"/>
                  <w:color w:val="000000"/>
                  <w:kern w:val="0"/>
                  <w:sz w:val="20"/>
                  <w:szCs w:val="20"/>
                  <w:u w:val="none"/>
                  <w:lang w:val="en-US" w:eastAsia="zh-CN" w:bidi="ar"/>
                </w:rPr>
                <w:t>节能环保支出</w:t>
              </w:r>
            </w:ins>
            <w:del w:id="8230"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环境保护管理事务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3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9B28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232" w:author="Administrator" w:date="2024-08-08T09:09:27Z">
              <w:r>
                <w:rPr>
                  <w:rFonts w:hint="eastAsia" w:ascii="宋体" w:hAnsi="宋体" w:eastAsia="宋体" w:cs="宋体"/>
                  <w:i w:val="0"/>
                  <w:color w:val="000000"/>
                  <w:kern w:val="0"/>
                  <w:sz w:val="20"/>
                  <w:szCs w:val="20"/>
                  <w:u w:val="none"/>
                  <w:lang w:val="en-US" w:eastAsia="zh-CN" w:bidi="ar"/>
                </w:rPr>
                <w:t>5,393</w:t>
              </w:r>
            </w:ins>
            <w:del w:id="8233" w:author="Administrator" w:date="2024-08-08T09:09:27Z">
              <w:r>
                <w:rPr>
                  <w:rFonts w:hint="eastAsia" w:ascii="宋体" w:hAnsi="宋体" w:eastAsia="宋体" w:cs="宋体"/>
                  <w:i w:val="0"/>
                  <w:iCs w:val="0"/>
                  <w:color w:val="000000"/>
                  <w:kern w:val="0"/>
                  <w:sz w:val="20"/>
                  <w:szCs w:val="20"/>
                  <w:u w:val="none"/>
                  <w:lang w:val="en-US" w:eastAsia="zh-CN" w:bidi="ar"/>
                </w:rPr>
                <w:delText>242</w:delText>
              </w:r>
            </w:del>
          </w:p>
        </w:tc>
      </w:tr>
      <w:tr w14:paraId="7499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3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3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3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2DDF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36" w:author="Administrator" w:date="2024-08-08T09:09:27Z">
              <w:r>
                <w:rPr>
                  <w:rFonts w:hint="eastAsia" w:ascii="宋体" w:hAnsi="宋体" w:eastAsia="宋体" w:cs="宋体"/>
                  <w:i w:val="0"/>
                  <w:color w:val="000000"/>
                  <w:kern w:val="0"/>
                  <w:sz w:val="20"/>
                  <w:szCs w:val="20"/>
                  <w:u w:val="none"/>
                  <w:lang w:val="en-US" w:eastAsia="zh-CN" w:bidi="ar"/>
                </w:rPr>
                <w:t>21101</w:t>
              </w:r>
            </w:ins>
            <w:del w:id="8237" w:author="Administrator" w:date="2024-08-08T09:09:27Z">
              <w:r>
                <w:rPr>
                  <w:rFonts w:hint="eastAsia" w:ascii="宋体" w:hAnsi="宋体" w:eastAsia="宋体" w:cs="宋体"/>
                  <w:i w:val="0"/>
                  <w:iCs w:val="0"/>
                  <w:color w:val="000000"/>
                  <w:kern w:val="0"/>
                  <w:sz w:val="20"/>
                  <w:szCs w:val="20"/>
                  <w:u w:val="none"/>
                  <w:lang w:val="en-US" w:eastAsia="zh-CN" w:bidi="ar"/>
                </w:rPr>
                <w:delText>2110101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3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FE77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39" w:author="Administrator" w:date="2024-08-08T09:09:27Z">
              <w:r>
                <w:rPr>
                  <w:rFonts w:hint="eastAsia" w:ascii="宋体" w:hAnsi="宋体" w:eastAsia="宋体" w:cs="宋体"/>
                  <w:i w:val="0"/>
                  <w:color w:val="000000"/>
                  <w:kern w:val="0"/>
                  <w:sz w:val="20"/>
                  <w:szCs w:val="20"/>
                  <w:u w:val="none"/>
                  <w:lang w:val="en-US" w:eastAsia="zh-CN" w:bidi="ar"/>
                </w:rPr>
                <w:t xml:space="preserve">  环境保护管理事务</w:t>
              </w:r>
            </w:ins>
            <w:del w:id="8240"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4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7B56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242" w:author="Administrator" w:date="2024-08-08T09:09:27Z">
              <w:r>
                <w:rPr>
                  <w:rFonts w:hint="eastAsia" w:ascii="宋体" w:hAnsi="宋体" w:eastAsia="宋体" w:cs="宋体"/>
                  <w:i w:val="0"/>
                  <w:color w:val="000000"/>
                  <w:kern w:val="0"/>
                  <w:sz w:val="20"/>
                  <w:szCs w:val="20"/>
                  <w:u w:val="none"/>
                  <w:lang w:val="en-US" w:eastAsia="zh-CN" w:bidi="ar"/>
                </w:rPr>
                <w:t>203</w:t>
              </w:r>
            </w:ins>
            <w:del w:id="8243" w:author="Administrator" w:date="2024-08-08T09:09:27Z">
              <w:r>
                <w:rPr>
                  <w:rFonts w:hint="eastAsia" w:ascii="宋体" w:hAnsi="宋体" w:eastAsia="宋体" w:cs="宋体"/>
                  <w:i w:val="0"/>
                  <w:iCs w:val="0"/>
                  <w:color w:val="000000"/>
                  <w:kern w:val="0"/>
                  <w:sz w:val="20"/>
                  <w:szCs w:val="20"/>
                  <w:u w:val="none"/>
                  <w:lang w:val="en-US" w:eastAsia="zh-CN" w:bidi="ar"/>
                </w:rPr>
                <w:delText>242</w:delText>
              </w:r>
            </w:del>
          </w:p>
        </w:tc>
      </w:tr>
      <w:tr w14:paraId="567DA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4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4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4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B5AA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46" w:author="Administrator" w:date="2024-08-08T09:09:27Z">
              <w:r>
                <w:rPr>
                  <w:rFonts w:hint="eastAsia" w:ascii="宋体" w:hAnsi="宋体" w:eastAsia="宋体" w:cs="宋体"/>
                  <w:i w:val="0"/>
                  <w:color w:val="000000"/>
                  <w:kern w:val="0"/>
                  <w:sz w:val="20"/>
                  <w:szCs w:val="20"/>
                  <w:u w:val="none"/>
                  <w:lang w:val="en-US" w:eastAsia="zh-CN" w:bidi="ar"/>
                </w:rPr>
                <w:t>2110101</w:t>
              </w:r>
            </w:ins>
            <w:del w:id="8247" w:author="Administrator" w:date="2024-08-08T09:09:27Z">
              <w:r>
                <w:rPr>
                  <w:rFonts w:hint="eastAsia" w:ascii="宋体" w:hAnsi="宋体" w:eastAsia="宋体" w:cs="宋体"/>
                  <w:i w:val="0"/>
                  <w:iCs w:val="0"/>
                  <w:color w:val="000000"/>
                  <w:kern w:val="0"/>
                  <w:sz w:val="20"/>
                  <w:szCs w:val="20"/>
                  <w:u w:val="none"/>
                  <w:lang w:val="en-US" w:eastAsia="zh-CN" w:bidi="ar"/>
                </w:rPr>
                <w:delText>2110102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4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5CD0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49" w:author="Administrator" w:date="2024-08-08T09:09:27Z">
              <w:r>
                <w:rPr>
                  <w:rFonts w:hint="eastAsia" w:ascii="宋体" w:hAnsi="宋体" w:eastAsia="宋体" w:cs="宋体"/>
                  <w:i w:val="0"/>
                  <w:color w:val="000000"/>
                  <w:kern w:val="0"/>
                  <w:sz w:val="20"/>
                  <w:szCs w:val="20"/>
                  <w:u w:val="none"/>
                  <w:lang w:val="en-US" w:eastAsia="zh-CN" w:bidi="ar"/>
                </w:rPr>
                <w:t xml:space="preserve">    行政运行</w:t>
              </w:r>
            </w:ins>
            <w:del w:id="8250"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5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035FD7">
            <w:pPr>
              <w:widowControl/>
              <w:jc w:val="right"/>
              <w:textAlignment w:val="center"/>
              <w:rPr>
                <w:rFonts w:hint="eastAsia" w:ascii="宋体" w:hAnsi="宋体" w:eastAsia="宋体" w:cs="宋体"/>
                <w:i w:val="0"/>
                <w:iCs w:val="0"/>
                <w:color w:val="000000"/>
                <w:sz w:val="20"/>
                <w:szCs w:val="20"/>
                <w:u w:val="none"/>
              </w:rPr>
              <w:pPrChange w:id="8252" w:author="Administrator" w:date="2024-08-08T09:09:27Z">
                <w:pPr>
                  <w:jc w:val="right"/>
                </w:pPr>
              </w:pPrChange>
            </w:pPr>
            <w:ins w:id="8253" w:author="Administrator" w:date="2024-08-08T09:09:27Z">
              <w:r>
                <w:rPr>
                  <w:rFonts w:hint="eastAsia" w:ascii="宋体" w:hAnsi="宋体" w:eastAsia="宋体" w:cs="宋体"/>
                  <w:i w:val="0"/>
                  <w:color w:val="000000"/>
                  <w:kern w:val="0"/>
                  <w:sz w:val="20"/>
                  <w:szCs w:val="20"/>
                  <w:u w:val="none"/>
                  <w:lang w:val="en-US" w:eastAsia="zh-CN" w:bidi="ar"/>
                </w:rPr>
                <w:t>198</w:t>
              </w:r>
            </w:ins>
          </w:p>
        </w:tc>
      </w:tr>
      <w:tr w14:paraId="09EB0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54"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254"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55"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B245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56" w:author="Administrator" w:date="2024-08-08T09:09:27Z">
              <w:r>
                <w:rPr>
                  <w:rFonts w:hint="eastAsia" w:ascii="宋体" w:hAnsi="宋体" w:eastAsia="宋体" w:cs="宋体"/>
                  <w:i w:val="0"/>
                  <w:color w:val="000000"/>
                  <w:kern w:val="0"/>
                  <w:sz w:val="20"/>
                  <w:szCs w:val="20"/>
                  <w:u w:val="none"/>
                  <w:lang w:val="en-US" w:eastAsia="zh-CN" w:bidi="ar"/>
                </w:rPr>
                <w:t>2110102</w:t>
              </w:r>
            </w:ins>
            <w:del w:id="8257" w:author="Administrator" w:date="2024-08-08T09:09:27Z">
              <w:r>
                <w:rPr>
                  <w:rFonts w:hint="eastAsia" w:ascii="宋体" w:hAnsi="宋体" w:eastAsia="宋体" w:cs="宋体"/>
                  <w:i w:val="0"/>
                  <w:iCs w:val="0"/>
                  <w:color w:val="000000"/>
                  <w:kern w:val="0"/>
                  <w:sz w:val="20"/>
                  <w:szCs w:val="20"/>
                  <w:u w:val="none"/>
                  <w:lang w:val="en-US" w:eastAsia="zh-CN" w:bidi="ar"/>
                </w:rPr>
                <w:delText>2110103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58"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210C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59" w:author="Administrator" w:date="2024-08-08T09:09:27Z">
              <w:r>
                <w:rPr>
                  <w:rFonts w:hint="eastAsia" w:ascii="宋体" w:hAnsi="宋体" w:eastAsia="宋体" w:cs="宋体"/>
                  <w:i w:val="0"/>
                  <w:color w:val="000000"/>
                  <w:kern w:val="0"/>
                  <w:sz w:val="20"/>
                  <w:szCs w:val="20"/>
                  <w:u w:val="none"/>
                  <w:lang w:val="en-US" w:eastAsia="zh-CN" w:bidi="ar"/>
                </w:rPr>
                <w:t xml:space="preserve">    一般行政管理事务</w:t>
              </w:r>
            </w:ins>
            <w:del w:id="8260"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61"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00C448">
            <w:pPr>
              <w:jc w:val="right"/>
              <w:rPr>
                <w:rFonts w:hint="eastAsia" w:ascii="宋体" w:hAnsi="宋体" w:eastAsia="宋体" w:cs="宋体"/>
                <w:i w:val="0"/>
                <w:iCs w:val="0"/>
                <w:color w:val="000000"/>
                <w:sz w:val="20"/>
                <w:szCs w:val="20"/>
                <w:u w:val="none"/>
              </w:rPr>
            </w:pPr>
          </w:p>
        </w:tc>
      </w:tr>
      <w:tr w14:paraId="5C18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62"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62"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63"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5D4C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64" w:author="Administrator" w:date="2024-08-08T09:09:27Z">
              <w:r>
                <w:rPr>
                  <w:rFonts w:hint="eastAsia" w:ascii="宋体" w:hAnsi="宋体" w:eastAsia="宋体" w:cs="宋体"/>
                  <w:i w:val="0"/>
                  <w:color w:val="000000"/>
                  <w:kern w:val="0"/>
                  <w:sz w:val="20"/>
                  <w:szCs w:val="20"/>
                  <w:u w:val="none"/>
                  <w:lang w:val="en-US" w:eastAsia="zh-CN" w:bidi="ar"/>
                </w:rPr>
                <w:t>2110103</w:t>
              </w:r>
            </w:ins>
            <w:del w:id="8265" w:author="Administrator" w:date="2024-08-08T09:09:27Z">
              <w:r>
                <w:rPr>
                  <w:rFonts w:hint="eastAsia" w:ascii="宋体" w:hAnsi="宋体" w:eastAsia="宋体" w:cs="宋体"/>
                  <w:i w:val="0"/>
                  <w:iCs w:val="0"/>
                  <w:color w:val="000000"/>
                  <w:kern w:val="0"/>
                  <w:sz w:val="20"/>
                  <w:szCs w:val="20"/>
                  <w:u w:val="none"/>
                  <w:lang w:val="en-US" w:eastAsia="zh-CN" w:bidi="ar"/>
                </w:rPr>
                <w:delText>2110104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66"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A2BF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67" w:author="Administrator" w:date="2024-08-08T09:09:27Z">
              <w:r>
                <w:rPr>
                  <w:rFonts w:hint="eastAsia" w:ascii="宋体" w:hAnsi="宋体" w:eastAsia="宋体" w:cs="宋体"/>
                  <w:i w:val="0"/>
                  <w:color w:val="000000"/>
                  <w:kern w:val="0"/>
                  <w:sz w:val="20"/>
                  <w:szCs w:val="20"/>
                  <w:u w:val="none"/>
                  <w:lang w:val="en-US" w:eastAsia="zh-CN" w:bidi="ar"/>
                </w:rPr>
                <w:t xml:space="preserve">    机关服务</w:t>
              </w:r>
            </w:ins>
            <w:del w:id="8268"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生态环境保护宣传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69"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79F291">
            <w:pPr>
              <w:jc w:val="right"/>
              <w:rPr>
                <w:rFonts w:hint="eastAsia" w:ascii="宋体" w:hAnsi="宋体" w:eastAsia="宋体" w:cs="宋体"/>
                <w:i w:val="0"/>
                <w:iCs w:val="0"/>
                <w:color w:val="000000"/>
                <w:sz w:val="20"/>
                <w:szCs w:val="20"/>
                <w:u w:val="none"/>
              </w:rPr>
            </w:pPr>
          </w:p>
        </w:tc>
      </w:tr>
      <w:tr w14:paraId="462B7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70"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70"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71"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E61F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72" w:author="Administrator" w:date="2024-08-08T09:09:27Z">
              <w:r>
                <w:rPr>
                  <w:rFonts w:hint="eastAsia" w:ascii="宋体" w:hAnsi="宋体" w:eastAsia="宋体" w:cs="宋体"/>
                  <w:i w:val="0"/>
                  <w:color w:val="000000"/>
                  <w:kern w:val="0"/>
                  <w:sz w:val="20"/>
                  <w:szCs w:val="20"/>
                  <w:u w:val="none"/>
                  <w:lang w:val="en-US" w:eastAsia="zh-CN" w:bidi="ar"/>
                </w:rPr>
                <w:t>2110104</w:t>
              </w:r>
            </w:ins>
            <w:del w:id="8273" w:author="Administrator" w:date="2024-08-08T09:09:27Z">
              <w:r>
                <w:rPr>
                  <w:rFonts w:hint="eastAsia" w:ascii="宋体" w:hAnsi="宋体" w:eastAsia="宋体" w:cs="宋体"/>
                  <w:i w:val="0"/>
                  <w:iCs w:val="0"/>
                  <w:color w:val="000000"/>
                  <w:kern w:val="0"/>
                  <w:sz w:val="20"/>
                  <w:szCs w:val="20"/>
                  <w:u w:val="none"/>
                  <w:lang w:val="en-US" w:eastAsia="zh-CN" w:bidi="ar"/>
                </w:rPr>
                <w:delText>2110105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74"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013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75" w:author="Administrator" w:date="2024-08-08T09:09:27Z">
              <w:r>
                <w:rPr>
                  <w:rFonts w:hint="eastAsia" w:ascii="宋体" w:hAnsi="宋体" w:eastAsia="宋体" w:cs="宋体"/>
                  <w:i w:val="0"/>
                  <w:color w:val="000000"/>
                  <w:kern w:val="0"/>
                  <w:sz w:val="20"/>
                  <w:szCs w:val="20"/>
                  <w:u w:val="none"/>
                  <w:lang w:val="en-US" w:eastAsia="zh-CN" w:bidi="ar"/>
                </w:rPr>
                <w:t xml:space="preserve">    生态环境保护宣传</w:t>
              </w:r>
            </w:ins>
            <w:del w:id="8276"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环境保护法规、规划及标准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77"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3BEF31">
            <w:pPr>
              <w:widowControl/>
              <w:jc w:val="right"/>
              <w:textAlignment w:val="center"/>
              <w:rPr>
                <w:rFonts w:hint="eastAsia" w:ascii="宋体" w:hAnsi="宋体" w:eastAsia="宋体" w:cs="宋体"/>
                <w:i w:val="0"/>
                <w:iCs w:val="0"/>
                <w:color w:val="000000"/>
                <w:sz w:val="20"/>
                <w:szCs w:val="20"/>
                <w:u w:val="none"/>
              </w:rPr>
              <w:pPrChange w:id="8278" w:author="Administrator" w:date="2024-08-08T09:09:27Z">
                <w:pPr>
                  <w:jc w:val="right"/>
                </w:pPr>
              </w:pPrChange>
            </w:pPr>
            <w:ins w:id="8279" w:author="Administrator" w:date="2024-08-08T09:09:27Z">
              <w:r>
                <w:rPr>
                  <w:rFonts w:hint="eastAsia" w:ascii="宋体" w:hAnsi="宋体" w:eastAsia="宋体" w:cs="宋体"/>
                  <w:i w:val="0"/>
                  <w:color w:val="000000"/>
                  <w:kern w:val="0"/>
                  <w:sz w:val="20"/>
                  <w:szCs w:val="20"/>
                  <w:u w:val="none"/>
                  <w:lang w:val="en-US" w:eastAsia="zh-CN" w:bidi="ar"/>
                </w:rPr>
                <w:t>5</w:t>
              </w:r>
            </w:ins>
          </w:p>
        </w:tc>
      </w:tr>
      <w:tr w14:paraId="0C79C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80"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280"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81"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2320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82" w:author="Administrator" w:date="2024-08-08T09:09:27Z">
              <w:r>
                <w:rPr>
                  <w:rFonts w:hint="eastAsia" w:ascii="宋体" w:hAnsi="宋体" w:eastAsia="宋体" w:cs="宋体"/>
                  <w:i w:val="0"/>
                  <w:color w:val="000000"/>
                  <w:kern w:val="0"/>
                  <w:sz w:val="20"/>
                  <w:szCs w:val="20"/>
                  <w:u w:val="none"/>
                  <w:lang w:val="en-US" w:eastAsia="zh-CN" w:bidi="ar"/>
                </w:rPr>
                <w:t>2110105</w:t>
              </w:r>
            </w:ins>
            <w:del w:id="8283" w:author="Administrator" w:date="2024-08-08T09:09:27Z">
              <w:r>
                <w:rPr>
                  <w:rFonts w:hint="eastAsia" w:ascii="宋体" w:hAnsi="宋体" w:eastAsia="宋体" w:cs="宋体"/>
                  <w:i w:val="0"/>
                  <w:iCs w:val="0"/>
                  <w:color w:val="000000"/>
                  <w:kern w:val="0"/>
                  <w:sz w:val="20"/>
                  <w:szCs w:val="20"/>
                  <w:u w:val="none"/>
                  <w:lang w:val="en-US" w:eastAsia="zh-CN" w:bidi="ar"/>
                </w:rPr>
                <w:delText>2110106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84"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9000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85" w:author="Administrator" w:date="2024-08-08T09:09:27Z">
              <w:r>
                <w:rPr>
                  <w:rFonts w:hint="eastAsia" w:ascii="宋体" w:hAnsi="宋体" w:eastAsia="宋体" w:cs="宋体"/>
                  <w:i w:val="0"/>
                  <w:color w:val="000000"/>
                  <w:kern w:val="0"/>
                  <w:sz w:val="20"/>
                  <w:szCs w:val="20"/>
                  <w:u w:val="none"/>
                  <w:lang w:val="en-US" w:eastAsia="zh-CN" w:bidi="ar"/>
                </w:rPr>
                <w:t xml:space="preserve">    环境保护法规、规划及标准</w:t>
              </w:r>
            </w:ins>
            <w:del w:id="8286"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生态环境国际合作及履约</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87"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48718D">
            <w:pPr>
              <w:jc w:val="right"/>
              <w:rPr>
                <w:rFonts w:hint="eastAsia" w:ascii="宋体" w:hAnsi="宋体" w:eastAsia="宋体" w:cs="宋体"/>
                <w:i w:val="0"/>
                <w:iCs w:val="0"/>
                <w:color w:val="000000"/>
                <w:sz w:val="20"/>
                <w:szCs w:val="20"/>
                <w:u w:val="none"/>
              </w:rPr>
            </w:pPr>
          </w:p>
        </w:tc>
      </w:tr>
      <w:tr w14:paraId="0AAFF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88" w:author="Administrator" w:date="2024-08-08T09:09:2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88" w:author="Administrator" w:date="2024-08-08T09:09:2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89" w:author="Administrator" w:date="2024-08-08T09:09:2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A1B9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90" w:author="Administrator" w:date="2024-08-08T09:09:27Z">
              <w:r>
                <w:rPr>
                  <w:rFonts w:hint="eastAsia" w:ascii="宋体" w:hAnsi="宋体" w:eastAsia="宋体" w:cs="宋体"/>
                  <w:i w:val="0"/>
                  <w:color w:val="000000"/>
                  <w:kern w:val="0"/>
                  <w:sz w:val="20"/>
                  <w:szCs w:val="20"/>
                  <w:u w:val="none"/>
                  <w:lang w:val="en-US" w:eastAsia="zh-CN" w:bidi="ar"/>
                </w:rPr>
                <w:t>2110106</w:t>
              </w:r>
            </w:ins>
            <w:del w:id="8291" w:author="Administrator" w:date="2024-08-08T09:09:27Z">
              <w:r>
                <w:rPr>
                  <w:rFonts w:hint="eastAsia" w:ascii="宋体" w:hAnsi="宋体" w:eastAsia="宋体" w:cs="宋体"/>
                  <w:i w:val="0"/>
                  <w:iCs w:val="0"/>
                  <w:color w:val="000000"/>
                  <w:kern w:val="0"/>
                  <w:sz w:val="20"/>
                  <w:szCs w:val="20"/>
                  <w:u w:val="none"/>
                  <w:lang w:val="en-US" w:eastAsia="zh-CN" w:bidi="ar"/>
                </w:rPr>
                <w:delText>2110107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92" w:author="Administrator" w:date="2024-08-08T09:09:2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D28E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93" w:author="Administrator" w:date="2024-08-08T09:09:27Z">
              <w:r>
                <w:rPr>
                  <w:rFonts w:hint="eastAsia" w:ascii="宋体" w:hAnsi="宋体" w:eastAsia="宋体" w:cs="宋体"/>
                  <w:i w:val="0"/>
                  <w:color w:val="000000"/>
                  <w:kern w:val="0"/>
                  <w:sz w:val="20"/>
                  <w:szCs w:val="20"/>
                  <w:u w:val="none"/>
                  <w:lang w:val="en-US" w:eastAsia="zh-CN" w:bidi="ar"/>
                </w:rPr>
                <w:t xml:space="preserve">    生态环境国际合作及履约</w:t>
              </w:r>
            </w:ins>
            <w:del w:id="8294" w:author="Administrator" w:date="2024-08-08T09:09:27Z">
              <w:r>
                <w:rPr>
                  <w:rFonts w:hint="eastAsia" w:ascii="宋体" w:hAnsi="宋体" w:eastAsia="宋体" w:cs="宋体"/>
                  <w:i w:val="0"/>
                  <w:iCs w:val="0"/>
                  <w:color w:val="000000"/>
                  <w:kern w:val="0"/>
                  <w:sz w:val="20"/>
                  <w:szCs w:val="20"/>
                  <w:u w:val="none"/>
                  <w:lang w:val="en-US" w:eastAsia="zh-CN" w:bidi="ar"/>
                </w:rPr>
                <w:delText xml:space="preserve">    生态环境保护行政许可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95" w:author="Administrator" w:date="2024-08-08T09:09:2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22A4D9">
            <w:pPr>
              <w:jc w:val="right"/>
              <w:rPr>
                <w:rFonts w:hint="eastAsia" w:ascii="宋体" w:hAnsi="宋体" w:eastAsia="宋体" w:cs="宋体"/>
                <w:i w:val="0"/>
                <w:iCs w:val="0"/>
                <w:color w:val="000000"/>
                <w:sz w:val="20"/>
                <w:szCs w:val="20"/>
                <w:u w:val="none"/>
              </w:rPr>
            </w:pPr>
          </w:p>
        </w:tc>
      </w:tr>
      <w:tr w14:paraId="5CBFD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296"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296"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297"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21B6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298" w:author="Administrator" w:date="2024-08-08T09:09:27Z">
              <w:r>
                <w:rPr>
                  <w:rFonts w:hint="eastAsia" w:ascii="宋体" w:hAnsi="宋体" w:eastAsia="宋体" w:cs="宋体"/>
                  <w:i w:val="0"/>
                  <w:color w:val="000000"/>
                  <w:kern w:val="0"/>
                  <w:sz w:val="20"/>
                  <w:szCs w:val="20"/>
                  <w:u w:val="none"/>
                  <w:lang w:val="en-US" w:eastAsia="zh-CN" w:bidi="ar"/>
                </w:rPr>
                <w:t>2110107</w:t>
              </w:r>
            </w:ins>
            <w:del w:id="8299" w:author="Administrator" w:date="2024-08-08T09:09:27Z">
              <w:r>
                <w:rPr>
                  <w:rFonts w:hint="eastAsia" w:ascii="宋体" w:hAnsi="宋体" w:eastAsia="宋体" w:cs="宋体"/>
                  <w:i w:val="0"/>
                  <w:iCs w:val="0"/>
                  <w:color w:val="000000"/>
                  <w:kern w:val="0"/>
                  <w:sz w:val="20"/>
                  <w:szCs w:val="20"/>
                  <w:u w:val="none"/>
                  <w:lang w:val="en-US" w:eastAsia="zh-CN" w:bidi="ar"/>
                </w:rPr>
                <w:delText>2110108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00"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DC69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01" w:author="Administrator" w:date="2024-08-08T09:09:28Z">
              <w:r>
                <w:rPr>
                  <w:rFonts w:hint="eastAsia" w:ascii="宋体" w:hAnsi="宋体" w:eastAsia="宋体" w:cs="宋体"/>
                  <w:i w:val="0"/>
                  <w:color w:val="000000"/>
                  <w:kern w:val="0"/>
                  <w:sz w:val="20"/>
                  <w:szCs w:val="20"/>
                  <w:u w:val="none"/>
                  <w:lang w:val="en-US" w:eastAsia="zh-CN" w:bidi="ar"/>
                </w:rPr>
                <w:t xml:space="preserve">    生态环境保护行政许可</w:t>
              </w:r>
            </w:ins>
            <w:del w:id="8302"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应对气候变化管理事务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03"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9F66E6">
            <w:pPr>
              <w:jc w:val="right"/>
              <w:rPr>
                <w:rFonts w:hint="eastAsia" w:ascii="宋体" w:hAnsi="宋体" w:eastAsia="宋体" w:cs="宋体"/>
                <w:i w:val="0"/>
                <w:iCs w:val="0"/>
                <w:color w:val="000000"/>
                <w:sz w:val="20"/>
                <w:szCs w:val="20"/>
                <w:u w:val="none"/>
              </w:rPr>
            </w:pPr>
          </w:p>
        </w:tc>
      </w:tr>
      <w:tr w14:paraId="13874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04"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04"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05"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8B78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06" w:author="Administrator" w:date="2024-08-08T09:09:28Z">
              <w:r>
                <w:rPr>
                  <w:rFonts w:hint="eastAsia" w:ascii="宋体" w:hAnsi="宋体" w:eastAsia="宋体" w:cs="宋体"/>
                  <w:i w:val="0"/>
                  <w:color w:val="000000"/>
                  <w:kern w:val="0"/>
                  <w:sz w:val="20"/>
                  <w:szCs w:val="20"/>
                  <w:u w:val="none"/>
                  <w:lang w:val="en-US" w:eastAsia="zh-CN" w:bidi="ar"/>
                </w:rPr>
                <w:t>2110108</w:t>
              </w:r>
            </w:ins>
            <w:del w:id="8307" w:author="Administrator" w:date="2024-08-08T09:09:28Z">
              <w:r>
                <w:rPr>
                  <w:rFonts w:hint="eastAsia" w:ascii="宋体" w:hAnsi="宋体" w:eastAsia="宋体" w:cs="宋体"/>
                  <w:i w:val="0"/>
                  <w:iCs w:val="0"/>
                  <w:color w:val="000000"/>
                  <w:kern w:val="0"/>
                  <w:sz w:val="20"/>
                  <w:szCs w:val="20"/>
                  <w:u w:val="none"/>
                  <w:lang w:val="en-US" w:eastAsia="zh-CN" w:bidi="ar"/>
                </w:rPr>
                <w:delText>2110199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08"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21CC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09" w:author="Administrator" w:date="2024-08-08T09:09:28Z">
              <w:r>
                <w:rPr>
                  <w:rFonts w:hint="eastAsia" w:ascii="宋体" w:hAnsi="宋体" w:eastAsia="宋体" w:cs="宋体"/>
                  <w:i w:val="0"/>
                  <w:color w:val="000000"/>
                  <w:kern w:val="0"/>
                  <w:sz w:val="20"/>
                  <w:szCs w:val="20"/>
                  <w:u w:val="none"/>
                  <w:lang w:val="en-US" w:eastAsia="zh-CN" w:bidi="ar"/>
                </w:rPr>
                <w:t xml:space="preserve">    应对气候变化管理事务</w:t>
              </w:r>
            </w:ins>
            <w:del w:id="8310"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其他环境保护管理事务支出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11"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52525">
            <w:pPr>
              <w:jc w:val="right"/>
              <w:rPr>
                <w:rFonts w:hint="eastAsia" w:ascii="宋体" w:hAnsi="宋体" w:eastAsia="宋体" w:cs="宋体"/>
                <w:i w:val="0"/>
                <w:iCs w:val="0"/>
                <w:color w:val="000000"/>
                <w:sz w:val="20"/>
                <w:szCs w:val="20"/>
                <w:u w:val="none"/>
              </w:rPr>
            </w:pPr>
          </w:p>
        </w:tc>
      </w:tr>
      <w:tr w14:paraId="2224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12"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12"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13"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D3C9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14" w:author="Administrator" w:date="2024-08-08T09:09:28Z">
              <w:r>
                <w:rPr>
                  <w:rFonts w:hint="eastAsia" w:ascii="宋体" w:hAnsi="宋体" w:eastAsia="宋体" w:cs="宋体"/>
                  <w:i w:val="0"/>
                  <w:color w:val="000000"/>
                  <w:kern w:val="0"/>
                  <w:sz w:val="20"/>
                  <w:szCs w:val="20"/>
                  <w:u w:val="none"/>
                  <w:lang w:val="en-US" w:eastAsia="zh-CN" w:bidi="ar"/>
                </w:rPr>
                <w:t>2110199</w:t>
              </w:r>
            </w:ins>
            <w:del w:id="8315" w:author="Administrator" w:date="2024-08-08T09:09:28Z">
              <w:r>
                <w:rPr>
                  <w:rFonts w:hint="eastAsia" w:ascii="宋体" w:hAnsi="宋体" w:eastAsia="宋体" w:cs="宋体"/>
                  <w:i w:val="0"/>
                  <w:iCs w:val="0"/>
                  <w:color w:val="000000"/>
                  <w:kern w:val="0"/>
                  <w:sz w:val="20"/>
                  <w:szCs w:val="20"/>
                  <w:u w:val="none"/>
                  <w:lang w:val="en-US" w:eastAsia="zh-CN" w:bidi="ar"/>
                </w:rPr>
                <w:delText>21102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16"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0614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17" w:author="Administrator" w:date="2024-08-08T09:09:28Z">
              <w:r>
                <w:rPr>
                  <w:rFonts w:hint="eastAsia" w:ascii="宋体" w:hAnsi="宋体" w:eastAsia="宋体" w:cs="宋体"/>
                  <w:i w:val="0"/>
                  <w:color w:val="000000"/>
                  <w:kern w:val="0"/>
                  <w:sz w:val="20"/>
                  <w:szCs w:val="20"/>
                  <w:u w:val="none"/>
                  <w:lang w:val="en-US" w:eastAsia="zh-CN" w:bidi="ar"/>
                </w:rPr>
                <w:t xml:space="preserve">    其他环境保护管理事务支出</w:t>
              </w:r>
            </w:ins>
            <w:del w:id="8318"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环境监测与监察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19"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9BC36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320" w:author="Administrator" w:date="2024-08-08T09:09:28Z">
                <w:pPr>
                  <w:keepNext w:val="0"/>
                  <w:keepLines w:val="0"/>
                  <w:widowControl/>
                  <w:suppressLineNumbers w:val="0"/>
                  <w:jc w:val="right"/>
                  <w:textAlignment w:val="center"/>
                </w:pPr>
              </w:pPrChange>
            </w:pPr>
            <w:del w:id="8321" w:author="Administrator" w:date="2024-08-08T09:09:28Z">
              <w:r>
                <w:rPr>
                  <w:rFonts w:hint="eastAsia" w:ascii="宋体" w:hAnsi="宋体" w:eastAsia="宋体" w:cs="宋体"/>
                  <w:i w:val="0"/>
                  <w:iCs w:val="0"/>
                  <w:color w:val="000000"/>
                  <w:kern w:val="0"/>
                  <w:sz w:val="20"/>
                  <w:szCs w:val="20"/>
                  <w:u w:val="none"/>
                  <w:lang w:val="en-US" w:eastAsia="zh-CN" w:bidi="ar"/>
                </w:rPr>
                <w:delText>100</w:delText>
              </w:r>
            </w:del>
          </w:p>
        </w:tc>
      </w:tr>
      <w:tr w14:paraId="42B40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22"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322"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23"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6E06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24" w:author="Administrator" w:date="2024-08-08T09:09:28Z">
              <w:r>
                <w:rPr>
                  <w:rFonts w:hint="eastAsia" w:ascii="宋体" w:hAnsi="宋体" w:eastAsia="宋体" w:cs="宋体"/>
                  <w:i w:val="0"/>
                  <w:color w:val="000000"/>
                  <w:kern w:val="0"/>
                  <w:sz w:val="20"/>
                  <w:szCs w:val="20"/>
                  <w:u w:val="none"/>
                  <w:lang w:val="en-US" w:eastAsia="zh-CN" w:bidi="ar"/>
                </w:rPr>
                <w:t>21102</w:t>
              </w:r>
            </w:ins>
            <w:del w:id="8325" w:author="Administrator" w:date="2024-08-08T09:09:28Z">
              <w:r>
                <w:rPr>
                  <w:rFonts w:hint="eastAsia" w:ascii="宋体" w:hAnsi="宋体" w:eastAsia="宋体" w:cs="宋体"/>
                  <w:i w:val="0"/>
                  <w:iCs w:val="0"/>
                  <w:color w:val="000000"/>
                  <w:kern w:val="0"/>
                  <w:sz w:val="20"/>
                  <w:szCs w:val="20"/>
                  <w:u w:val="none"/>
                  <w:lang w:val="en-US" w:eastAsia="zh-CN" w:bidi="ar"/>
                </w:rPr>
                <w:delText>2110203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26"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3428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27" w:author="Administrator" w:date="2024-08-08T09:09:28Z">
              <w:r>
                <w:rPr>
                  <w:rFonts w:hint="eastAsia" w:ascii="宋体" w:hAnsi="宋体" w:eastAsia="宋体" w:cs="宋体"/>
                  <w:i w:val="0"/>
                  <w:color w:val="000000"/>
                  <w:kern w:val="0"/>
                  <w:sz w:val="20"/>
                  <w:szCs w:val="20"/>
                  <w:u w:val="none"/>
                  <w:lang w:val="en-US" w:eastAsia="zh-CN" w:bidi="ar"/>
                </w:rPr>
                <w:t xml:space="preserve">  环境监测与监察</w:t>
              </w:r>
            </w:ins>
            <w:del w:id="8328"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建设项目环评审查与监督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29"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5F0CF2">
            <w:pPr>
              <w:widowControl/>
              <w:jc w:val="right"/>
              <w:textAlignment w:val="center"/>
              <w:rPr>
                <w:rFonts w:hint="eastAsia" w:ascii="宋体" w:hAnsi="宋体" w:eastAsia="宋体" w:cs="宋体"/>
                <w:i w:val="0"/>
                <w:iCs w:val="0"/>
                <w:color w:val="000000"/>
                <w:sz w:val="20"/>
                <w:szCs w:val="20"/>
                <w:u w:val="none"/>
              </w:rPr>
              <w:pPrChange w:id="8330" w:author="Administrator" w:date="2024-08-08T09:09:28Z">
                <w:pPr>
                  <w:jc w:val="right"/>
                </w:pPr>
              </w:pPrChange>
            </w:pPr>
            <w:ins w:id="8331" w:author="Administrator" w:date="2024-08-08T09:09:28Z">
              <w:r>
                <w:rPr>
                  <w:rFonts w:hint="eastAsia" w:ascii="宋体" w:hAnsi="宋体" w:eastAsia="宋体" w:cs="宋体"/>
                  <w:i w:val="0"/>
                  <w:color w:val="000000"/>
                  <w:kern w:val="0"/>
                  <w:sz w:val="20"/>
                  <w:szCs w:val="20"/>
                  <w:u w:val="none"/>
                  <w:lang w:val="en-US" w:eastAsia="zh-CN" w:bidi="ar"/>
                </w:rPr>
                <w:t>40</w:t>
              </w:r>
            </w:ins>
          </w:p>
        </w:tc>
      </w:tr>
      <w:tr w14:paraId="252DF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32"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32"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33"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F323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34" w:author="Administrator" w:date="2024-08-08T09:09:28Z">
              <w:r>
                <w:rPr>
                  <w:rFonts w:hint="eastAsia" w:ascii="宋体" w:hAnsi="宋体" w:eastAsia="宋体" w:cs="宋体"/>
                  <w:i w:val="0"/>
                  <w:color w:val="000000"/>
                  <w:kern w:val="0"/>
                  <w:sz w:val="20"/>
                  <w:szCs w:val="20"/>
                  <w:u w:val="none"/>
                  <w:lang w:val="en-US" w:eastAsia="zh-CN" w:bidi="ar"/>
                </w:rPr>
                <w:t>2110203</w:t>
              </w:r>
            </w:ins>
            <w:del w:id="8335" w:author="Administrator" w:date="2024-08-08T09:09:28Z">
              <w:r>
                <w:rPr>
                  <w:rFonts w:hint="eastAsia" w:ascii="宋体" w:hAnsi="宋体" w:eastAsia="宋体" w:cs="宋体"/>
                  <w:i w:val="0"/>
                  <w:iCs w:val="0"/>
                  <w:color w:val="000000"/>
                  <w:kern w:val="0"/>
                  <w:sz w:val="20"/>
                  <w:szCs w:val="20"/>
                  <w:u w:val="none"/>
                  <w:lang w:val="en-US" w:eastAsia="zh-CN" w:bidi="ar"/>
                </w:rPr>
                <w:delText>2110204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36"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912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37" w:author="Administrator" w:date="2024-08-08T09:09:28Z">
              <w:r>
                <w:rPr>
                  <w:rFonts w:hint="eastAsia" w:ascii="宋体" w:hAnsi="宋体" w:eastAsia="宋体" w:cs="宋体"/>
                  <w:i w:val="0"/>
                  <w:color w:val="000000"/>
                  <w:kern w:val="0"/>
                  <w:sz w:val="20"/>
                  <w:szCs w:val="20"/>
                  <w:u w:val="none"/>
                  <w:lang w:val="en-US" w:eastAsia="zh-CN" w:bidi="ar"/>
                </w:rPr>
                <w:t xml:space="preserve">    建设项目环评审查与监督</w:t>
              </w:r>
            </w:ins>
            <w:del w:id="8338"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核与辐射安全监督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39"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CB2E3C">
            <w:pPr>
              <w:jc w:val="right"/>
              <w:rPr>
                <w:rFonts w:hint="eastAsia" w:ascii="宋体" w:hAnsi="宋体" w:eastAsia="宋体" w:cs="宋体"/>
                <w:i w:val="0"/>
                <w:iCs w:val="0"/>
                <w:color w:val="000000"/>
                <w:sz w:val="20"/>
                <w:szCs w:val="20"/>
                <w:u w:val="none"/>
              </w:rPr>
            </w:pPr>
          </w:p>
        </w:tc>
      </w:tr>
      <w:tr w14:paraId="5FD1C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40"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40"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41"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1692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42" w:author="Administrator" w:date="2024-08-08T09:09:28Z">
              <w:r>
                <w:rPr>
                  <w:rFonts w:hint="eastAsia" w:ascii="宋体" w:hAnsi="宋体" w:eastAsia="宋体" w:cs="宋体"/>
                  <w:i w:val="0"/>
                  <w:color w:val="000000"/>
                  <w:kern w:val="0"/>
                  <w:sz w:val="20"/>
                  <w:szCs w:val="20"/>
                  <w:u w:val="none"/>
                  <w:lang w:val="en-US" w:eastAsia="zh-CN" w:bidi="ar"/>
                </w:rPr>
                <w:t>2110204</w:t>
              </w:r>
            </w:ins>
            <w:del w:id="8343" w:author="Administrator" w:date="2024-08-08T09:09:28Z">
              <w:r>
                <w:rPr>
                  <w:rFonts w:hint="eastAsia" w:ascii="宋体" w:hAnsi="宋体" w:eastAsia="宋体" w:cs="宋体"/>
                  <w:i w:val="0"/>
                  <w:iCs w:val="0"/>
                  <w:color w:val="000000"/>
                  <w:kern w:val="0"/>
                  <w:sz w:val="20"/>
                  <w:szCs w:val="20"/>
                  <w:u w:val="none"/>
                  <w:lang w:val="en-US" w:eastAsia="zh-CN" w:bidi="ar"/>
                </w:rPr>
                <w:delText>2110299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44"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564A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45" w:author="Administrator" w:date="2024-08-08T09:09:28Z">
              <w:r>
                <w:rPr>
                  <w:rFonts w:hint="eastAsia" w:ascii="宋体" w:hAnsi="宋体" w:eastAsia="宋体" w:cs="宋体"/>
                  <w:i w:val="0"/>
                  <w:color w:val="000000"/>
                  <w:kern w:val="0"/>
                  <w:sz w:val="20"/>
                  <w:szCs w:val="20"/>
                  <w:u w:val="none"/>
                  <w:lang w:val="en-US" w:eastAsia="zh-CN" w:bidi="ar"/>
                </w:rPr>
                <w:t xml:space="preserve">    核与辐射安全监督</w:t>
              </w:r>
            </w:ins>
            <w:del w:id="8346"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其他环境监测与监察支出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47"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2AB34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348" w:author="Administrator" w:date="2024-08-08T09:09:28Z">
                <w:pPr>
                  <w:keepNext w:val="0"/>
                  <w:keepLines w:val="0"/>
                  <w:widowControl/>
                  <w:suppressLineNumbers w:val="0"/>
                  <w:jc w:val="right"/>
                  <w:textAlignment w:val="center"/>
                </w:pPr>
              </w:pPrChange>
            </w:pPr>
            <w:del w:id="8349" w:author="Administrator" w:date="2024-08-08T09:09:28Z">
              <w:r>
                <w:rPr>
                  <w:rFonts w:hint="eastAsia" w:ascii="宋体" w:hAnsi="宋体" w:eastAsia="宋体" w:cs="宋体"/>
                  <w:i w:val="0"/>
                  <w:iCs w:val="0"/>
                  <w:color w:val="000000"/>
                  <w:kern w:val="0"/>
                  <w:sz w:val="20"/>
                  <w:szCs w:val="20"/>
                  <w:u w:val="none"/>
                  <w:lang w:val="en-US" w:eastAsia="zh-CN" w:bidi="ar"/>
                </w:rPr>
                <w:delText>100</w:delText>
              </w:r>
            </w:del>
          </w:p>
        </w:tc>
      </w:tr>
      <w:tr w14:paraId="3908B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50"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350"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51"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4EB6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52" w:author="Administrator" w:date="2024-08-08T09:09:28Z">
              <w:r>
                <w:rPr>
                  <w:rFonts w:hint="eastAsia" w:ascii="宋体" w:hAnsi="宋体" w:eastAsia="宋体" w:cs="宋体"/>
                  <w:i w:val="0"/>
                  <w:color w:val="000000"/>
                  <w:kern w:val="0"/>
                  <w:sz w:val="20"/>
                  <w:szCs w:val="20"/>
                  <w:u w:val="none"/>
                  <w:lang w:val="en-US" w:eastAsia="zh-CN" w:bidi="ar"/>
                </w:rPr>
                <w:t>2110299</w:t>
              </w:r>
            </w:ins>
            <w:del w:id="8353" w:author="Administrator" w:date="2024-08-08T09:09:28Z">
              <w:r>
                <w:rPr>
                  <w:rFonts w:hint="eastAsia" w:ascii="宋体" w:hAnsi="宋体" w:eastAsia="宋体" w:cs="宋体"/>
                  <w:i w:val="0"/>
                  <w:iCs w:val="0"/>
                  <w:color w:val="000000"/>
                  <w:kern w:val="0"/>
                  <w:sz w:val="20"/>
                  <w:szCs w:val="20"/>
                  <w:u w:val="none"/>
                  <w:lang w:val="en-US" w:eastAsia="zh-CN" w:bidi="ar"/>
                </w:rPr>
                <w:delText>21103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54"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B4B0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55" w:author="Administrator" w:date="2024-08-08T09:09:28Z">
              <w:r>
                <w:rPr>
                  <w:rFonts w:hint="eastAsia" w:ascii="宋体" w:hAnsi="宋体" w:eastAsia="宋体" w:cs="宋体"/>
                  <w:i w:val="0"/>
                  <w:color w:val="000000"/>
                  <w:kern w:val="0"/>
                  <w:sz w:val="20"/>
                  <w:szCs w:val="20"/>
                  <w:u w:val="none"/>
                  <w:lang w:val="en-US" w:eastAsia="zh-CN" w:bidi="ar"/>
                </w:rPr>
                <w:t xml:space="preserve">    其他环境监测与监察支出</w:t>
              </w:r>
            </w:ins>
            <w:del w:id="8356"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污染防治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57"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D41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358" w:author="Administrator" w:date="2024-08-08T09:09:28Z">
              <w:r>
                <w:rPr>
                  <w:rFonts w:hint="eastAsia" w:ascii="宋体" w:hAnsi="宋体" w:eastAsia="宋体" w:cs="宋体"/>
                  <w:i w:val="0"/>
                  <w:color w:val="000000"/>
                  <w:kern w:val="0"/>
                  <w:sz w:val="20"/>
                  <w:szCs w:val="20"/>
                  <w:u w:val="none"/>
                  <w:lang w:val="en-US" w:eastAsia="zh-CN" w:bidi="ar"/>
                </w:rPr>
                <w:t>40</w:t>
              </w:r>
            </w:ins>
            <w:del w:id="8359" w:author="Administrator" w:date="2024-08-08T09:09:28Z">
              <w:r>
                <w:rPr>
                  <w:rFonts w:hint="eastAsia" w:ascii="宋体" w:hAnsi="宋体" w:eastAsia="宋体" w:cs="宋体"/>
                  <w:i w:val="0"/>
                  <w:iCs w:val="0"/>
                  <w:color w:val="000000"/>
                  <w:kern w:val="0"/>
                  <w:sz w:val="20"/>
                  <w:szCs w:val="20"/>
                  <w:u w:val="none"/>
                  <w:lang w:val="en-US" w:eastAsia="zh-CN" w:bidi="ar"/>
                </w:rPr>
                <w:delText>4,847</w:delText>
              </w:r>
            </w:del>
          </w:p>
        </w:tc>
      </w:tr>
      <w:tr w14:paraId="6CF75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60"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60"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61"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6598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62" w:author="Administrator" w:date="2024-08-08T09:09:28Z">
              <w:r>
                <w:rPr>
                  <w:rFonts w:hint="eastAsia" w:ascii="宋体" w:hAnsi="宋体" w:eastAsia="宋体" w:cs="宋体"/>
                  <w:i w:val="0"/>
                  <w:color w:val="000000"/>
                  <w:kern w:val="0"/>
                  <w:sz w:val="20"/>
                  <w:szCs w:val="20"/>
                  <w:u w:val="none"/>
                  <w:lang w:val="en-US" w:eastAsia="zh-CN" w:bidi="ar"/>
                </w:rPr>
                <w:t>21103</w:t>
              </w:r>
            </w:ins>
            <w:del w:id="8363" w:author="Administrator" w:date="2024-08-08T09:09:28Z">
              <w:r>
                <w:rPr>
                  <w:rFonts w:hint="eastAsia" w:ascii="宋体" w:hAnsi="宋体" w:eastAsia="宋体" w:cs="宋体"/>
                  <w:i w:val="0"/>
                  <w:iCs w:val="0"/>
                  <w:color w:val="000000"/>
                  <w:kern w:val="0"/>
                  <w:sz w:val="20"/>
                  <w:szCs w:val="20"/>
                  <w:u w:val="none"/>
                  <w:lang w:val="en-US" w:eastAsia="zh-CN" w:bidi="ar"/>
                </w:rPr>
                <w:delText>2110301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64"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0A9F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65" w:author="Administrator" w:date="2024-08-08T09:09:28Z">
              <w:r>
                <w:rPr>
                  <w:rFonts w:hint="eastAsia" w:ascii="宋体" w:hAnsi="宋体" w:eastAsia="宋体" w:cs="宋体"/>
                  <w:i w:val="0"/>
                  <w:color w:val="000000"/>
                  <w:kern w:val="0"/>
                  <w:sz w:val="20"/>
                  <w:szCs w:val="20"/>
                  <w:u w:val="none"/>
                  <w:lang w:val="en-US" w:eastAsia="zh-CN" w:bidi="ar"/>
                </w:rPr>
                <w:t xml:space="preserve">  污染防治</w:t>
              </w:r>
            </w:ins>
            <w:del w:id="8366"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大气</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67"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0C8E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368" w:author="Administrator" w:date="2024-08-08T09:09:28Z">
              <w:r>
                <w:rPr>
                  <w:rFonts w:hint="eastAsia" w:ascii="宋体" w:hAnsi="宋体" w:eastAsia="宋体" w:cs="宋体"/>
                  <w:i w:val="0"/>
                  <w:color w:val="000000"/>
                  <w:kern w:val="0"/>
                  <w:sz w:val="20"/>
                  <w:szCs w:val="20"/>
                  <w:u w:val="none"/>
                  <w:lang w:val="en-US" w:eastAsia="zh-CN" w:bidi="ar"/>
                </w:rPr>
                <w:t>3,623</w:t>
              </w:r>
            </w:ins>
            <w:del w:id="8369" w:author="Administrator" w:date="2024-08-08T09:09:28Z">
              <w:r>
                <w:rPr>
                  <w:rFonts w:hint="eastAsia" w:ascii="宋体" w:hAnsi="宋体" w:eastAsia="宋体" w:cs="宋体"/>
                  <w:i w:val="0"/>
                  <w:iCs w:val="0"/>
                  <w:color w:val="000000"/>
                  <w:kern w:val="0"/>
                  <w:sz w:val="20"/>
                  <w:szCs w:val="20"/>
                  <w:u w:val="none"/>
                  <w:lang w:val="en-US" w:eastAsia="zh-CN" w:bidi="ar"/>
                </w:rPr>
                <w:delText>60</w:delText>
              </w:r>
            </w:del>
          </w:p>
        </w:tc>
      </w:tr>
      <w:tr w14:paraId="74894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70"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70"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71"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16B5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72" w:author="Administrator" w:date="2024-08-08T09:09:28Z">
              <w:r>
                <w:rPr>
                  <w:rFonts w:hint="eastAsia" w:ascii="宋体" w:hAnsi="宋体" w:eastAsia="宋体" w:cs="宋体"/>
                  <w:i w:val="0"/>
                  <w:color w:val="000000"/>
                  <w:kern w:val="0"/>
                  <w:sz w:val="20"/>
                  <w:szCs w:val="20"/>
                  <w:u w:val="none"/>
                  <w:lang w:val="en-US" w:eastAsia="zh-CN" w:bidi="ar"/>
                </w:rPr>
                <w:t>2110301</w:t>
              </w:r>
            </w:ins>
            <w:del w:id="8373" w:author="Administrator" w:date="2024-08-08T09:09:28Z">
              <w:r>
                <w:rPr>
                  <w:rFonts w:hint="eastAsia" w:ascii="宋体" w:hAnsi="宋体" w:eastAsia="宋体" w:cs="宋体"/>
                  <w:i w:val="0"/>
                  <w:iCs w:val="0"/>
                  <w:color w:val="000000"/>
                  <w:kern w:val="0"/>
                  <w:sz w:val="20"/>
                  <w:szCs w:val="20"/>
                  <w:u w:val="none"/>
                  <w:lang w:val="en-US" w:eastAsia="zh-CN" w:bidi="ar"/>
                </w:rPr>
                <w:delText>2110302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74"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DBB4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75" w:author="Administrator" w:date="2024-08-08T09:09:28Z">
              <w:r>
                <w:rPr>
                  <w:rFonts w:hint="eastAsia" w:ascii="宋体" w:hAnsi="宋体" w:eastAsia="宋体" w:cs="宋体"/>
                  <w:i w:val="0"/>
                  <w:color w:val="000000"/>
                  <w:kern w:val="0"/>
                  <w:sz w:val="20"/>
                  <w:szCs w:val="20"/>
                  <w:u w:val="none"/>
                  <w:lang w:val="en-US" w:eastAsia="zh-CN" w:bidi="ar"/>
                </w:rPr>
                <w:t xml:space="preserve">    大气</w:t>
              </w:r>
            </w:ins>
            <w:del w:id="8376"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水体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77"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72FC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378" w:author="Administrator" w:date="2024-08-08T09:09:28Z">
              <w:r>
                <w:rPr>
                  <w:rFonts w:hint="eastAsia" w:ascii="宋体" w:hAnsi="宋体" w:eastAsia="宋体" w:cs="宋体"/>
                  <w:i w:val="0"/>
                  <w:color w:val="000000"/>
                  <w:kern w:val="0"/>
                  <w:sz w:val="20"/>
                  <w:szCs w:val="20"/>
                  <w:u w:val="none"/>
                  <w:lang w:val="en-US" w:eastAsia="zh-CN" w:bidi="ar"/>
                </w:rPr>
                <w:t>120</w:t>
              </w:r>
            </w:ins>
            <w:del w:id="8379" w:author="Administrator" w:date="2024-08-08T09:09:28Z">
              <w:r>
                <w:rPr>
                  <w:rFonts w:hint="eastAsia" w:ascii="宋体" w:hAnsi="宋体" w:eastAsia="宋体" w:cs="宋体"/>
                  <w:i w:val="0"/>
                  <w:iCs w:val="0"/>
                  <w:color w:val="000000"/>
                  <w:kern w:val="0"/>
                  <w:sz w:val="20"/>
                  <w:szCs w:val="20"/>
                  <w:u w:val="none"/>
                  <w:lang w:val="en-US" w:eastAsia="zh-CN" w:bidi="ar"/>
                </w:rPr>
                <w:delText>1,050</w:delText>
              </w:r>
            </w:del>
          </w:p>
        </w:tc>
      </w:tr>
      <w:tr w14:paraId="171CF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80"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80"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81"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FD35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82" w:author="Administrator" w:date="2024-08-08T09:09:28Z">
              <w:r>
                <w:rPr>
                  <w:rFonts w:hint="eastAsia" w:ascii="宋体" w:hAnsi="宋体" w:eastAsia="宋体" w:cs="宋体"/>
                  <w:i w:val="0"/>
                  <w:color w:val="000000"/>
                  <w:kern w:val="0"/>
                  <w:sz w:val="20"/>
                  <w:szCs w:val="20"/>
                  <w:u w:val="none"/>
                  <w:lang w:val="en-US" w:eastAsia="zh-CN" w:bidi="ar"/>
                </w:rPr>
                <w:t>2110302</w:t>
              </w:r>
            </w:ins>
            <w:del w:id="8383" w:author="Administrator" w:date="2024-08-08T09:09:28Z">
              <w:r>
                <w:rPr>
                  <w:rFonts w:hint="eastAsia" w:ascii="宋体" w:hAnsi="宋体" w:eastAsia="宋体" w:cs="宋体"/>
                  <w:i w:val="0"/>
                  <w:iCs w:val="0"/>
                  <w:color w:val="000000"/>
                  <w:kern w:val="0"/>
                  <w:sz w:val="20"/>
                  <w:szCs w:val="20"/>
                  <w:u w:val="none"/>
                  <w:lang w:val="en-US" w:eastAsia="zh-CN" w:bidi="ar"/>
                </w:rPr>
                <w:delText>2110303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84"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3B08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85" w:author="Administrator" w:date="2024-08-08T09:09:28Z">
              <w:r>
                <w:rPr>
                  <w:rFonts w:hint="eastAsia" w:ascii="宋体" w:hAnsi="宋体" w:eastAsia="宋体" w:cs="宋体"/>
                  <w:i w:val="0"/>
                  <w:color w:val="000000"/>
                  <w:kern w:val="0"/>
                  <w:sz w:val="20"/>
                  <w:szCs w:val="20"/>
                  <w:u w:val="none"/>
                  <w:lang w:val="en-US" w:eastAsia="zh-CN" w:bidi="ar"/>
                </w:rPr>
                <w:t xml:space="preserve">    水体</w:t>
              </w:r>
            </w:ins>
            <w:del w:id="8386"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噪声</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87"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12B88C">
            <w:pPr>
              <w:widowControl/>
              <w:jc w:val="right"/>
              <w:textAlignment w:val="center"/>
              <w:rPr>
                <w:rFonts w:hint="eastAsia" w:ascii="宋体" w:hAnsi="宋体" w:eastAsia="宋体" w:cs="宋体"/>
                <w:i w:val="0"/>
                <w:iCs w:val="0"/>
                <w:color w:val="000000"/>
                <w:sz w:val="20"/>
                <w:szCs w:val="20"/>
                <w:u w:val="none"/>
              </w:rPr>
              <w:pPrChange w:id="8388" w:author="Administrator" w:date="2024-08-08T09:09:28Z">
                <w:pPr>
                  <w:jc w:val="right"/>
                </w:pPr>
              </w:pPrChange>
            </w:pPr>
            <w:ins w:id="8389" w:author="Administrator" w:date="2024-08-08T09:09:28Z">
              <w:r>
                <w:rPr>
                  <w:rFonts w:hint="eastAsia" w:ascii="宋体" w:hAnsi="宋体" w:eastAsia="宋体" w:cs="宋体"/>
                  <w:i w:val="0"/>
                  <w:color w:val="000000"/>
                  <w:kern w:val="0"/>
                  <w:sz w:val="20"/>
                  <w:szCs w:val="20"/>
                  <w:u w:val="none"/>
                  <w:lang w:val="en-US" w:eastAsia="zh-CN" w:bidi="ar"/>
                </w:rPr>
                <w:t>1,263</w:t>
              </w:r>
            </w:ins>
          </w:p>
        </w:tc>
      </w:tr>
      <w:tr w14:paraId="4ADCA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90"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90"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91"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9AF1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92" w:author="Administrator" w:date="2024-08-08T09:09:28Z">
              <w:r>
                <w:rPr>
                  <w:rFonts w:hint="eastAsia" w:ascii="宋体" w:hAnsi="宋体" w:eastAsia="宋体" w:cs="宋体"/>
                  <w:i w:val="0"/>
                  <w:color w:val="000000"/>
                  <w:kern w:val="0"/>
                  <w:sz w:val="20"/>
                  <w:szCs w:val="20"/>
                  <w:u w:val="none"/>
                  <w:lang w:val="en-US" w:eastAsia="zh-CN" w:bidi="ar"/>
                </w:rPr>
                <w:t>2110303</w:t>
              </w:r>
            </w:ins>
            <w:del w:id="8393" w:author="Administrator" w:date="2024-08-08T09:09:28Z">
              <w:r>
                <w:rPr>
                  <w:rFonts w:hint="eastAsia" w:ascii="宋体" w:hAnsi="宋体" w:eastAsia="宋体" w:cs="宋体"/>
                  <w:i w:val="0"/>
                  <w:iCs w:val="0"/>
                  <w:color w:val="000000"/>
                  <w:kern w:val="0"/>
                  <w:sz w:val="20"/>
                  <w:szCs w:val="20"/>
                  <w:u w:val="none"/>
                  <w:lang w:val="en-US" w:eastAsia="zh-CN" w:bidi="ar"/>
                </w:rPr>
                <w:delText>2110304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94"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4A8F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395" w:author="Administrator" w:date="2024-08-08T09:09:28Z">
              <w:r>
                <w:rPr>
                  <w:rFonts w:hint="eastAsia" w:ascii="宋体" w:hAnsi="宋体" w:eastAsia="宋体" w:cs="宋体"/>
                  <w:i w:val="0"/>
                  <w:color w:val="000000"/>
                  <w:kern w:val="0"/>
                  <w:sz w:val="20"/>
                  <w:szCs w:val="20"/>
                  <w:u w:val="none"/>
                  <w:lang w:val="en-US" w:eastAsia="zh-CN" w:bidi="ar"/>
                </w:rPr>
                <w:t xml:space="preserve">    噪声</w:t>
              </w:r>
            </w:ins>
            <w:del w:id="8396"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固体废弃物与化学品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97"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0083EC">
            <w:pPr>
              <w:jc w:val="right"/>
              <w:rPr>
                <w:rFonts w:hint="eastAsia" w:ascii="宋体" w:hAnsi="宋体" w:eastAsia="宋体" w:cs="宋体"/>
                <w:i w:val="0"/>
                <w:iCs w:val="0"/>
                <w:color w:val="000000"/>
                <w:sz w:val="20"/>
                <w:szCs w:val="20"/>
                <w:u w:val="none"/>
              </w:rPr>
            </w:pPr>
          </w:p>
        </w:tc>
      </w:tr>
      <w:tr w14:paraId="5857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398" w:author="Administrator" w:date="2024-08-08T09:09:2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398" w:author="Administrator" w:date="2024-08-08T09:09:2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399" w:author="Administrator" w:date="2024-08-08T09:09:2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02DA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00" w:author="Administrator" w:date="2024-08-08T09:09:28Z">
              <w:r>
                <w:rPr>
                  <w:rFonts w:hint="eastAsia" w:ascii="宋体" w:hAnsi="宋体" w:eastAsia="宋体" w:cs="宋体"/>
                  <w:i w:val="0"/>
                  <w:color w:val="000000"/>
                  <w:kern w:val="0"/>
                  <w:sz w:val="20"/>
                  <w:szCs w:val="20"/>
                  <w:u w:val="none"/>
                  <w:lang w:val="en-US" w:eastAsia="zh-CN" w:bidi="ar"/>
                </w:rPr>
                <w:t>2110304</w:t>
              </w:r>
            </w:ins>
            <w:del w:id="8401" w:author="Administrator" w:date="2024-08-08T09:09:28Z">
              <w:r>
                <w:rPr>
                  <w:rFonts w:hint="eastAsia" w:ascii="宋体" w:hAnsi="宋体" w:eastAsia="宋体" w:cs="宋体"/>
                  <w:i w:val="0"/>
                  <w:iCs w:val="0"/>
                  <w:color w:val="000000"/>
                  <w:kern w:val="0"/>
                  <w:sz w:val="20"/>
                  <w:szCs w:val="20"/>
                  <w:u w:val="none"/>
                  <w:lang w:val="en-US" w:eastAsia="zh-CN" w:bidi="ar"/>
                </w:rPr>
                <w:delText>2110305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02" w:author="Administrator" w:date="2024-08-08T09:09:2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9048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03" w:author="Administrator" w:date="2024-08-08T09:09:28Z">
              <w:r>
                <w:rPr>
                  <w:rFonts w:hint="eastAsia" w:ascii="宋体" w:hAnsi="宋体" w:eastAsia="宋体" w:cs="宋体"/>
                  <w:i w:val="0"/>
                  <w:color w:val="000000"/>
                  <w:kern w:val="0"/>
                  <w:sz w:val="20"/>
                  <w:szCs w:val="20"/>
                  <w:u w:val="none"/>
                  <w:lang w:val="en-US" w:eastAsia="zh-CN" w:bidi="ar"/>
                </w:rPr>
                <w:t xml:space="preserve">    固体废弃物与化学品</w:t>
              </w:r>
            </w:ins>
            <w:del w:id="8404"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放射源和放射性废物监管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05" w:author="Administrator" w:date="2024-08-08T09:09:2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B6922A">
            <w:pPr>
              <w:jc w:val="right"/>
              <w:rPr>
                <w:rFonts w:hint="eastAsia" w:ascii="宋体" w:hAnsi="宋体" w:eastAsia="宋体" w:cs="宋体"/>
                <w:i w:val="0"/>
                <w:iCs w:val="0"/>
                <w:color w:val="000000"/>
                <w:sz w:val="20"/>
                <w:szCs w:val="20"/>
                <w:u w:val="none"/>
              </w:rPr>
            </w:pPr>
          </w:p>
        </w:tc>
      </w:tr>
      <w:tr w14:paraId="45B3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06"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406"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07"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BB1E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08" w:author="Administrator" w:date="2024-08-08T09:09:28Z">
              <w:r>
                <w:rPr>
                  <w:rFonts w:hint="eastAsia" w:ascii="宋体" w:hAnsi="宋体" w:eastAsia="宋体" w:cs="宋体"/>
                  <w:i w:val="0"/>
                  <w:color w:val="000000"/>
                  <w:kern w:val="0"/>
                  <w:sz w:val="20"/>
                  <w:szCs w:val="20"/>
                  <w:u w:val="none"/>
                  <w:lang w:val="en-US" w:eastAsia="zh-CN" w:bidi="ar"/>
                </w:rPr>
                <w:t>2110305</w:t>
              </w:r>
            </w:ins>
            <w:del w:id="8409" w:author="Administrator" w:date="2024-08-08T09:09:28Z">
              <w:r>
                <w:rPr>
                  <w:rFonts w:hint="eastAsia" w:ascii="宋体" w:hAnsi="宋体" w:eastAsia="宋体" w:cs="宋体"/>
                  <w:i w:val="0"/>
                  <w:iCs w:val="0"/>
                  <w:color w:val="000000"/>
                  <w:kern w:val="0"/>
                  <w:sz w:val="20"/>
                  <w:szCs w:val="20"/>
                  <w:u w:val="none"/>
                  <w:lang w:val="en-US" w:eastAsia="zh-CN" w:bidi="ar"/>
                </w:rPr>
                <w:delText>2110306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10"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1592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11" w:author="Administrator" w:date="2024-08-08T09:09:28Z">
              <w:r>
                <w:rPr>
                  <w:rFonts w:hint="eastAsia" w:ascii="宋体" w:hAnsi="宋体" w:eastAsia="宋体" w:cs="宋体"/>
                  <w:i w:val="0"/>
                  <w:color w:val="000000"/>
                  <w:kern w:val="0"/>
                  <w:sz w:val="20"/>
                  <w:szCs w:val="20"/>
                  <w:u w:val="none"/>
                  <w:lang w:val="en-US" w:eastAsia="zh-CN" w:bidi="ar"/>
                </w:rPr>
                <w:t xml:space="preserve">    放射源和放射性废物监管</w:t>
              </w:r>
            </w:ins>
            <w:del w:id="8412" w:author="Administrator" w:date="2024-08-08T09:09:28Z">
              <w:r>
                <w:rPr>
                  <w:rFonts w:hint="eastAsia" w:ascii="宋体" w:hAnsi="宋体" w:eastAsia="宋体" w:cs="宋体"/>
                  <w:i w:val="0"/>
                  <w:iCs w:val="0"/>
                  <w:color w:val="000000"/>
                  <w:kern w:val="0"/>
                  <w:sz w:val="20"/>
                  <w:szCs w:val="20"/>
                  <w:u w:val="none"/>
                  <w:lang w:val="en-US" w:eastAsia="zh-CN" w:bidi="ar"/>
                </w:rPr>
                <w:delText xml:space="preserve">    辐射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13"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7CECC7">
            <w:pPr>
              <w:jc w:val="right"/>
              <w:rPr>
                <w:rFonts w:hint="eastAsia" w:ascii="宋体" w:hAnsi="宋体" w:eastAsia="宋体" w:cs="宋体"/>
                <w:i w:val="0"/>
                <w:iCs w:val="0"/>
                <w:color w:val="000000"/>
                <w:sz w:val="20"/>
                <w:szCs w:val="20"/>
                <w:u w:val="none"/>
              </w:rPr>
            </w:pPr>
          </w:p>
        </w:tc>
      </w:tr>
      <w:tr w14:paraId="45FFC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1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8414" w:author="Administrator" w:date="2024-08-08T09:09:29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1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D138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16" w:author="Administrator" w:date="2024-08-08T09:09:29Z">
              <w:r>
                <w:rPr>
                  <w:rFonts w:hint="eastAsia" w:ascii="宋体" w:hAnsi="宋体" w:eastAsia="宋体" w:cs="宋体"/>
                  <w:i w:val="0"/>
                  <w:color w:val="000000"/>
                  <w:kern w:val="0"/>
                  <w:sz w:val="20"/>
                  <w:szCs w:val="20"/>
                  <w:u w:val="none"/>
                  <w:lang w:val="en-US" w:eastAsia="zh-CN" w:bidi="ar"/>
                </w:rPr>
                <w:t>2110306</w:t>
              </w:r>
            </w:ins>
            <w:del w:id="8417" w:author="Administrator" w:date="2024-08-08T09:09:29Z">
              <w:r>
                <w:rPr>
                  <w:rFonts w:hint="eastAsia" w:ascii="宋体" w:hAnsi="宋体" w:eastAsia="宋体" w:cs="宋体"/>
                  <w:i w:val="0"/>
                  <w:iCs w:val="0"/>
                  <w:color w:val="000000"/>
                  <w:kern w:val="0"/>
                  <w:sz w:val="20"/>
                  <w:szCs w:val="20"/>
                  <w:u w:val="none"/>
                  <w:lang w:val="en-US" w:eastAsia="zh-CN" w:bidi="ar"/>
                </w:rPr>
                <w:delText>2110307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1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722D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19" w:author="Administrator" w:date="2024-08-08T09:09:29Z">
              <w:r>
                <w:rPr>
                  <w:rFonts w:hint="eastAsia" w:ascii="宋体" w:hAnsi="宋体" w:eastAsia="宋体" w:cs="宋体"/>
                  <w:i w:val="0"/>
                  <w:color w:val="000000"/>
                  <w:kern w:val="0"/>
                  <w:sz w:val="20"/>
                  <w:szCs w:val="20"/>
                  <w:u w:val="none"/>
                  <w:lang w:val="en-US" w:eastAsia="zh-CN" w:bidi="ar"/>
                </w:rPr>
                <w:t xml:space="preserve">    辐射</w:t>
              </w:r>
            </w:ins>
            <w:del w:id="842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土壤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2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EEE91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422" w:author="Administrator" w:date="2024-08-08T09:09:29Z">
                <w:pPr>
                  <w:keepNext w:val="0"/>
                  <w:keepLines w:val="0"/>
                  <w:widowControl/>
                  <w:suppressLineNumbers w:val="0"/>
                  <w:jc w:val="right"/>
                  <w:textAlignment w:val="center"/>
                </w:pPr>
              </w:pPrChange>
            </w:pPr>
            <w:del w:id="8423" w:author="Administrator" w:date="2024-08-08T09:09:29Z">
              <w:r>
                <w:rPr>
                  <w:rFonts w:hint="eastAsia" w:ascii="宋体" w:hAnsi="宋体" w:eastAsia="宋体" w:cs="宋体"/>
                  <w:i w:val="0"/>
                  <w:iCs w:val="0"/>
                  <w:color w:val="000000"/>
                  <w:kern w:val="0"/>
                  <w:sz w:val="20"/>
                  <w:szCs w:val="20"/>
                  <w:u w:val="none"/>
                  <w:lang w:val="en-US" w:eastAsia="zh-CN" w:bidi="ar"/>
                </w:rPr>
                <w:delText>3,637</w:delText>
              </w:r>
            </w:del>
          </w:p>
        </w:tc>
      </w:tr>
      <w:tr w14:paraId="18E3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2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424"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2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8D3A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26" w:author="Administrator" w:date="2024-08-08T09:09:29Z">
              <w:r>
                <w:rPr>
                  <w:rFonts w:hint="eastAsia" w:ascii="宋体" w:hAnsi="宋体" w:eastAsia="宋体" w:cs="宋体"/>
                  <w:i w:val="0"/>
                  <w:color w:val="000000"/>
                  <w:kern w:val="0"/>
                  <w:sz w:val="20"/>
                  <w:szCs w:val="20"/>
                  <w:u w:val="none"/>
                  <w:lang w:val="en-US" w:eastAsia="zh-CN" w:bidi="ar"/>
                </w:rPr>
                <w:t>2110307</w:t>
              </w:r>
            </w:ins>
            <w:del w:id="8427" w:author="Administrator" w:date="2024-08-08T09:09:29Z">
              <w:r>
                <w:rPr>
                  <w:rFonts w:hint="eastAsia" w:ascii="宋体" w:hAnsi="宋体" w:eastAsia="宋体" w:cs="宋体"/>
                  <w:i w:val="0"/>
                  <w:iCs w:val="0"/>
                  <w:color w:val="000000"/>
                  <w:kern w:val="0"/>
                  <w:sz w:val="20"/>
                  <w:szCs w:val="20"/>
                  <w:u w:val="none"/>
                  <w:lang w:val="en-US" w:eastAsia="zh-CN" w:bidi="ar"/>
                </w:rPr>
                <w:delText>2110399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2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3CB5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29" w:author="Administrator" w:date="2024-08-08T09:09:29Z">
              <w:r>
                <w:rPr>
                  <w:rFonts w:hint="eastAsia" w:ascii="宋体" w:hAnsi="宋体" w:eastAsia="宋体" w:cs="宋体"/>
                  <w:i w:val="0"/>
                  <w:color w:val="000000"/>
                  <w:kern w:val="0"/>
                  <w:sz w:val="20"/>
                  <w:szCs w:val="20"/>
                  <w:u w:val="none"/>
                  <w:lang w:val="en-US" w:eastAsia="zh-CN" w:bidi="ar"/>
                </w:rPr>
                <w:t xml:space="preserve">    土壤</w:t>
              </w:r>
            </w:ins>
            <w:del w:id="843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其他污染防治支出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3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4E9A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432" w:author="Administrator" w:date="2024-08-08T09:09:29Z">
              <w:r>
                <w:rPr>
                  <w:rFonts w:hint="eastAsia" w:ascii="宋体" w:hAnsi="宋体" w:eastAsia="宋体" w:cs="宋体"/>
                  <w:i w:val="0"/>
                  <w:color w:val="000000"/>
                  <w:kern w:val="0"/>
                  <w:sz w:val="20"/>
                  <w:szCs w:val="20"/>
                  <w:u w:val="none"/>
                  <w:lang w:val="en-US" w:eastAsia="zh-CN" w:bidi="ar"/>
                </w:rPr>
                <w:t>2,240</w:t>
              </w:r>
            </w:ins>
            <w:del w:id="8433" w:author="Administrator" w:date="2024-08-08T09:09:29Z">
              <w:r>
                <w:rPr>
                  <w:rFonts w:hint="eastAsia" w:ascii="宋体" w:hAnsi="宋体" w:eastAsia="宋体" w:cs="宋体"/>
                  <w:i w:val="0"/>
                  <w:iCs w:val="0"/>
                  <w:color w:val="000000"/>
                  <w:kern w:val="0"/>
                  <w:sz w:val="20"/>
                  <w:szCs w:val="20"/>
                  <w:u w:val="none"/>
                  <w:lang w:val="en-US" w:eastAsia="zh-CN" w:bidi="ar"/>
                </w:rPr>
                <w:delText>100</w:delText>
              </w:r>
            </w:del>
          </w:p>
        </w:tc>
      </w:tr>
      <w:tr w14:paraId="3A88F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3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434"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3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EB8C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36" w:author="Administrator" w:date="2024-08-08T09:09:29Z">
              <w:r>
                <w:rPr>
                  <w:rFonts w:hint="eastAsia" w:ascii="宋体" w:hAnsi="宋体" w:eastAsia="宋体" w:cs="宋体"/>
                  <w:i w:val="0"/>
                  <w:color w:val="000000"/>
                  <w:kern w:val="0"/>
                  <w:sz w:val="20"/>
                  <w:szCs w:val="20"/>
                  <w:u w:val="none"/>
                  <w:lang w:val="en-US" w:eastAsia="zh-CN" w:bidi="ar"/>
                </w:rPr>
                <w:t>2110399</w:t>
              </w:r>
            </w:ins>
            <w:del w:id="8437" w:author="Administrator" w:date="2024-08-08T09:09:29Z">
              <w:r>
                <w:rPr>
                  <w:rFonts w:hint="eastAsia" w:ascii="宋体" w:hAnsi="宋体" w:eastAsia="宋体" w:cs="宋体"/>
                  <w:i w:val="0"/>
                  <w:iCs w:val="0"/>
                  <w:color w:val="000000"/>
                  <w:kern w:val="0"/>
                  <w:sz w:val="20"/>
                  <w:szCs w:val="20"/>
                  <w:u w:val="none"/>
                  <w:lang w:val="en-US" w:eastAsia="zh-CN" w:bidi="ar"/>
                </w:rPr>
                <w:delText>21104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3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1095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39" w:author="Administrator" w:date="2024-08-08T09:09:29Z">
              <w:r>
                <w:rPr>
                  <w:rFonts w:hint="eastAsia" w:ascii="宋体" w:hAnsi="宋体" w:eastAsia="宋体" w:cs="宋体"/>
                  <w:i w:val="0"/>
                  <w:color w:val="000000"/>
                  <w:kern w:val="0"/>
                  <w:sz w:val="20"/>
                  <w:szCs w:val="20"/>
                  <w:u w:val="none"/>
                  <w:lang w:val="en-US" w:eastAsia="zh-CN" w:bidi="ar"/>
                </w:rPr>
                <w:t xml:space="preserve">    其他污染防治支出</w:t>
              </w:r>
            </w:ins>
            <w:del w:id="844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自然生态保护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4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713D1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442" w:author="Administrator" w:date="2024-08-08T09:09:29Z">
                <w:pPr>
                  <w:keepNext w:val="0"/>
                  <w:keepLines w:val="0"/>
                  <w:widowControl/>
                  <w:suppressLineNumbers w:val="0"/>
                  <w:jc w:val="right"/>
                  <w:textAlignment w:val="center"/>
                </w:pPr>
              </w:pPrChange>
            </w:pPr>
            <w:del w:id="8443" w:author="Administrator" w:date="2024-08-08T09:09:29Z">
              <w:r>
                <w:rPr>
                  <w:rFonts w:hint="eastAsia" w:ascii="宋体" w:hAnsi="宋体" w:eastAsia="宋体" w:cs="宋体"/>
                  <w:i w:val="0"/>
                  <w:iCs w:val="0"/>
                  <w:color w:val="000000"/>
                  <w:kern w:val="0"/>
                  <w:sz w:val="20"/>
                  <w:szCs w:val="20"/>
                  <w:u w:val="none"/>
                  <w:lang w:val="en-US" w:eastAsia="zh-CN" w:bidi="ar"/>
                </w:rPr>
                <w:delText>2,122</w:delText>
              </w:r>
            </w:del>
          </w:p>
        </w:tc>
      </w:tr>
      <w:tr w14:paraId="7CEAB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4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444"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4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F1CA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46" w:author="Administrator" w:date="2024-08-08T09:09:29Z">
              <w:r>
                <w:rPr>
                  <w:rFonts w:hint="eastAsia" w:ascii="宋体" w:hAnsi="宋体" w:eastAsia="宋体" w:cs="宋体"/>
                  <w:i w:val="0"/>
                  <w:color w:val="000000"/>
                  <w:kern w:val="0"/>
                  <w:sz w:val="20"/>
                  <w:szCs w:val="20"/>
                  <w:u w:val="none"/>
                  <w:lang w:val="en-US" w:eastAsia="zh-CN" w:bidi="ar"/>
                </w:rPr>
                <w:t>21104</w:t>
              </w:r>
            </w:ins>
            <w:del w:id="8447" w:author="Administrator" w:date="2024-08-08T09:09:29Z">
              <w:r>
                <w:rPr>
                  <w:rFonts w:hint="eastAsia" w:ascii="宋体" w:hAnsi="宋体" w:eastAsia="宋体" w:cs="宋体"/>
                  <w:i w:val="0"/>
                  <w:iCs w:val="0"/>
                  <w:color w:val="000000"/>
                  <w:kern w:val="0"/>
                  <w:sz w:val="20"/>
                  <w:szCs w:val="20"/>
                  <w:u w:val="none"/>
                  <w:lang w:val="en-US" w:eastAsia="zh-CN" w:bidi="ar"/>
                </w:rPr>
                <w:delText>2110401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4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D2B5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49" w:author="Administrator" w:date="2024-08-08T09:09:29Z">
              <w:r>
                <w:rPr>
                  <w:rFonts w:hint="eastAsia" w:ascii="宋体" w:hAnsi="宋体" w:eastAsia="宋体" w:cs="宋体"/>
                  <w:i w:val="0"/>
                  <w:color w:val="000000"/>
                  <w:kern w:val="0"/>
                  <w:sz w:val="20"/>
                  <w:szCs w:val="20"/>
                  <w:u w:val="none"/>
                  <w:lang w:val="en-US" w:eastAsia="zh-CN" w:bidi="ar"/>
                </w:rPr>
                <w:t xml:space="preserve">  自然生态保护</w:t>
              </w:r>
            </w:ins>
            <w:del w:id="845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生态保护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5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FAEB8E">
            <w:pPr>
              <w:widowControl/>
              <w:jc w:val="right"/>
              <w:textAlignment w:val="center"/>
              <w:rPr>
                <w:rFonts w:hint="eastAsia" w:ascii="宋体" w:hAnsi="宋体" w:eastAsia="宋体" w:cs="宋体"/>
                <w:i w:val="0"/>
                <w:iCs w:val="0"/>
                <w:color w:val="000000"/>
                <w:sz w:val="20"/>
                <w:szCs w:val="20"/>
                <w:u w:val="none"/>
              </w:rPr>
              <w:pPrChange w:id="8452" w:author="Administrator" w:date="2024-08-08T09:09:29Z">
                <w:pPr>
                  <w:jc w:val="right"/>
                </w:pPr>
              </w:pPrChange>
            </w:pPr>
            <w:ins w:id="8453" w:author="Administrator" w:date="2024-08-08T09:09:29Z">
              <w:r>
                <w:rPr>
                  <w:rFonts w:hint="eastAsia" w:ascii="宋体" w:hAnsi="宋体" w:eastAsia="宋体" w:cs="宋体"/>
                  <w:i w:val="0"/>
                  <w:color w:val="000000"/>
                  <w:kern w:val="0"/>
                  <w:sz w:val="20"/>
                  <w:szCs w:val="20"/>
                  <w:u w:val="none"/>
                  <w:lang w:val="en-US" w:eastAsia="zh-CN" w:bidi="ar"/>
                </w:rPr>
                <w:t>656</w:t>
              </w:r>
            </w:ins>
          </w:p>
        </w:tc>
      </w:tr>
      <w:tr w14:paraId="30C47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5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454"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5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DF73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56" w:author="Administrator" w:date="2024-08-08T09:09:29Z">
              <w:r>
                <w:rPr>
                  <w:rFonts w:hint="eastAsia" w:ascii="宋体" w:hAnsi="宋体" w:eastAsia="宋体" w:cs="宋体"/>
                  <w:i w:val="0"/>
                  <w:color w:val="000000"/>
                  <w:kern w:val="0"/>
                  <w:sz w:val="20"/>
                  <w:szCs w:val="20"/>
                  <w:u w:val="none"/>
                  <w:lang w:val="en-US" w:eastAsia="zh-CN" w:bidi="ar"/>
                </w:rPr>
                <w:t>2110401</w:t>
              </w:r>
            </w:ins>
            <w:del w:id="8457" w:author="Administrator" w:date="2024-08-08T09:09:29Z">
              <w:r>
                <w:rPr>
                  <w:rFonts w:hint="eastAsia" w:ascii="宋体" w:hAnsi="宋体" w:eastAsia="宋体" w:cs="宋体"/>
                  <w:i w:val="0"/>
                  <w:iCs w:val="0"/>
                  <w:color w:val="000000"/>
                  <w:kern w:val="0"/>
                  <w:sz w:val="20"/>
                  <w:szCs w:val="20"/>
                  <w:u w:val="none"/>
                  <w:lang w:val="en-US" w:eastAsia="zh-CN" w:bidi="ar"/>
                </w:rPr>
                <w:delText>2110402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5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933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59" w:author="Administrator" w:date="2024-08-08T09:09:29Z">
              <w:r>
                <w:rPr>
                  <w:rFonts w:hint="eastAsia" w:ascii="宋体" w:hAnsi="宋体" w:eastAsia="宋体" w:cs="宋体"/>
                  <w:i w:val="0"/>
                  <w:color w:val="000000"/>
                  <w:kern w:val="0"/>
                  <w:sz w:val="20"/>
                  <w:szCs w:val="20"/>
                  <w:u w:val="none"/>
                  <w:lang w:val="en-US" w:eastAsia="zh-CN" w:bidi="ar"/>
                </w:rPr>
                <w:t xml:space="preserve">    生态保护</w:t>
              </w:r>
            </w:ins>
            <w:del w:id="846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农村环境保护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6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BBA71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462" w:author="Administrator" w:date="2024-08-08T09:09:29Z">
                <w:pPr>
                  <w:keepNext w:val="0"/>
                  <w:keepLines w:val="0"/>
                  <w:widowControl/>
                  <w:suppressLineNumbers w:val="0"/>
                  <w:jc w:val="right"/>
                  <w:textAlignment w:val="center"/>
                </w:pPr>
              </w:pPrChange>
            </w:pPr>
            <w:del w:id="8463" w:author="Administrator" w:date="2024-08-08T09:09:29Z">
              <w:r>
                <w:rPr>
                  <w:rFonts w:hint="eastAsia" w:ascii="宋体" w:hAnsi="宋体" w:eastAsia="宋体" w:cs="宋体"/>
                  <w:i w:val="0"/>
                  <w:iCs w:val="0"/>
                  <w:color w:val="000000"/>
                  <w:kern w:val="0"/>
                  <w:sz w:val="20"/>
                  <w:szCs w:val="20"/>
                  <w:u w:val="none"/>
                  <w:lang w:val="en-US" w:eastAsia="zh-CN" w:bidi="ar"/>
                </w:rPr>
                <w:delText>150</w:delText>
              </w:r>
            </w:del>
          </w:p>
        </w:tc>
      </w:tr>
      <w:tr w14:paraId="21878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6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464"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6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530B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66" w:author="Administrator" w:date="2024-08-08T09:09:29Z">
              <w:r>
                <w:rPr>
                  <w:rFonts w:hint="eastAsia" w:ascii="宋体" w:hAnsi="宋体" w:eastAsia="宋体" w:cs="宋体"/>
                  <w:i w:val="0"/>
                  <w:color w:val="000000"/>
                  <w:kern w:val="0"/>
                  <w:sz w:val="20"/>
                  <w:szCs w:val="20"/>
                  <w:u w:val="none"/>
                  <w:lang w:val="en-US" w:eastAsia="zh-CN" w:bidi="ar"/>
                </w:rPr>
                <w:t>2110402</w:t>
              </w:r>
            </w:ins>
            <w:del w:id="8467" w:author="Administrator" w:date="2024-08-08T09:09:29Z">
              <w:r>
                <w:rPr>
                  <w:rFonts w:hint="eastAsia" w:ascii="宋体" w:hAnsi="宋体" w:eastAsia="宋体" w:cs="宋体"/>
                  <w:i w:val="0"/>
                  <w:iCs w:val="0"/>
                  <w:color w:val="000000"/>
                  <w:kern w:val="0"/>
                  <w:sz w:val="20"/>
                  <w:szCs w:val="20"/>
                  <w:u w:val="none"/>
                  <w:lang w:val="en-US" w:eastAsia="zh-CN" w:bidi="ar"/>
                </w:rPr>
                <w:delText>2110404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6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3E7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69" w:author="Administrator" w:date="2024-08-08T09:09:29Z">
              <w:r>
                <w:rPr>
                  <w:rFonts w:hint="eastAsia" w:ascii="宋体" w:hAnsi="宋体" w:eastAsia="宋体" w:cs="宋体"/>
                  <w:i w:val="0"/>
                  <w:color w:val="000000"/>
                  <w:kern w:val="0"/>
                  <w:sz w:val="20"/>
                  <w:szCs w:val="20"/>
                  <w:u w:val="none"/>
                  <w:lang w:val="en-US" w:eastAsia="zh-CN" w:bidi="ar"/>
                </w:rPr>
                <w:t xml:space="preserve">    农村环境保护</w:t>
              </w:r>
            </w:ins>
            <w:del w:id="847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生物及物种资源保护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7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D3A300">
            <w:pPr>
              <w:widowControl/>
              <w:jc w:val="right"/>
              <w:textAlignment w:val="center"/>
              <w:rPr>
                <w:rFonts w:hint="eastAsia" w:ascii="宋体" w:hAnsi="宋体" w:eastAsia="宋体" w:cs="宋体"/>
                <w:i w:val="0"/>
                <w:iCs w:val="0"/>
                <w:color w:val="000000"/>
                <w:sz w:val="20"/>
                <w:szCs w:val="20"/>
                <w:u w:val="none"/>
              </w:rPr>
              <w:pPrChange w:id="8472" w:author="Administrator" w:date="2024-08-08T09:09:29Z">
                <w:pPr>
                  <w:jc w:val="right"/>
                </w:pPr>
              </w:pPrChange>
            </w:pPr>
            <w:ins w:id="8473" w:author="Administrator" w:date="2024-08-08T09:09:29Z">
              <w:r>
                <w:rPr>
                  <w:rFonts w:hint="eastAsia" w:ascii="宋体" w:hAnsi="宋体" w:eastAsia="宋体" w:cs="宋体"/>
                  <w:i w:val="0"/>
                  <w:color w:val="000000"/>
                  <w:kern w:val="0"/>
                  <w:sz w:val="20"/>
                  <w:szCs w:val="20"/>
                  <w:u w:val="none"/>
                  <w:lang w:val="en-US" w:eastAsia="zh-CN" w:bidi="ar"/>
                </w:rPr>
                <w:t>136</w:t>
              </w:r>
            </w:ins>
          </w:p>
        </w:tc>
      </w:tr>
      <w:tr w14:paraId="60E6F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74"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8474" w:author="Administrator" w:date="2024-08-08T09:09:29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75"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8D60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76" w:author="Administrator" w:date="2024-08-08T09:09:29Z">
              <w:r>
                <w:rPr>
                  <w:rFonts w:hint="eastAsia" w:ascii="宋体" w:hAnsi="宋体" w:eastAsia="宋体" w:cs="宋体"/>
                  <w:i w:val="0"/>
                  <w:color w:val="000000"/>
                  <w:kern w:val="0"/>
                  <w:sz w:val="20"/>
                  <w:szCs w:val="20"/>
                  <w:u w:val="none"/>
                  <w:lang w:val="en-US" w:eastAsia="zh-CN" w:bidi="ar"/>
                </w:rPr>
                <w:t>2110404</w:t>
              </w:r>
            </w:ins>
            <w:del w:id="8477" w:author="Administrator" w:date="2024-08-08T09:09:29Z">
              <w:r>
                <w:rPr>
                  <w:rFonts w:hint="eastAsia" w:ascii="宋体" w:hAnsi="宋体" w:eastAsia="宋体" w:cs="宋体"/>
                  <w:i w:val="0"/>
                  <w:iCs w:val="0"/>
                  <w:color w:val="000000"/>
                  <w:kern w:val="0"/>
                  <w:sz w:val="20"/>
                  <w:szCs w:val="20"/>
                  <w:u w:val="none"/>
                  <w:lang w:val="en-US" w:eastAsia="zh-CN" w:bidi="ar"/>
                </w:rPr>
                <w:delText>2110405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78"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009D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79" w:author="Administrator" w:date="2024-08-08T09:09:29Z">
              <w:r>
                <w:rPr>
                  <w:rFonts w:hint="eastAsia" w:ascii="宋体" w:hAnsi="宋体" w:eastAsia="宋体" w:cs="宋体"/>
                  <w:i w:val="0"/>
                  <w:color w:val="000000"/>
                  <w:kern w:val="0"/>
                  <w:sz w:val="20"/>
                  <w:szCs w:val="20"/>
                  <w:u w:val="none"/>
                  <w:lang w:val="en-US" w:eastAsia="zh-CN" w:bidi="ar"/>
                </w:rPr>
                <w:t xml:space="preserve">    生物及物种资源保护</w:t>
              </w:r>
            </w:ins>
            <w:del w:id="8480"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草原生态修复治理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81"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1CF170">
            <w:pPr>
              <w:jc w:val="right"/>
              <w:rPr>
                <w:rFonts w:hint="eastAsia" w:ascii="宋体" w:hAnsi="宋体" w:eastAsia="宋体" w:cs="宋体"/>
                <w:i w:val="0"/>
                <w:iCs w:val="0"/>
                <w:color w:val="000000"/>
                <w:sz w:val="20"/>
                <w:szCs w:val="20"/>
                <w:u w:val="none"/>
              </w:rPr>
            </w:pPr>
          </w:p>
        </w:tc>
      </w:tr>
      <w:tr w14:paraId="241E1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82"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8482" w:author="Administrator" w:date="2024-08-08T09:09:29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83"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A85D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84" w:author="Administrator" w:date="2024-08-08T09:09:29Z">
              <w:r>
                <w:rPr>
                  <w:rFonts w:hint="eastAsia" w:ascii="宋体" w:hAnsi="宋体" w:eastAsia="宋体" w:cs="宋体"/>
                  <w:i w:val="0"/>
                  <w:color w:val="000000"/>
                  <w:kern w:val="0"/>
                  <w:sz w:val="20"/>
                  <w:szCs w:val="20"/>
                  <w:u w:val="none"/>
                  <w:lang w:val="en-US" w:eastAsia="zh-CN" w:bidi="ar"/>
                </w:rPr>
                <w:t>2110405</w:t>
              </w:r>
            </w:ins>
            <w:del w:id="8485" w:author="Administrator" w:date="2024-08-08T09:09:29Z">
              <w:r>
                <w:rPr>
                  <w:rFonts w:hint="eastAsia" w:ascii="宋体" w:hAnsi="宋体" w:eastAsia="宋体" w:cs="宋体"/>
                  <w:i w:val="0"/>
                  <w:iCs w:val="0"/>
                  <w:color w:val="000000"/>
                  <w:kern w:val="0"/>
                  <w:sz w:val="20"/>
                  <w:szCs w:val="20"/>
                  <w:u w:val="none"/>
                  <w:lang w:val="en-US" w:eastAsia="zh-CN" w:bidi="ar"/>
                </w:rPr>
                <w:delText>2110406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86"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4184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87" w:author="Administrator" w:date="2024-08-08T09:09:29Z">
              <w:r>
                <w:rPr>
                  <w:rFonts w:hint="eastAsia" w:ascii="宋体" w:hAnsi="宋体" w:eastAsia="宋体" w:cs="宋体"/>
                  <w:i w:val="0"/>
                  <w:color w:val="000000"/>
                  <w:kern w:val="0"/>
                  <w:sz w:val="20"/>
                  <w:szCs w:val="20"/>
                  <w:u w:val="none"/>
                  <w:lang w:val="en-US" w:eastAsia="zh-CN" w:bidi="ar"/>
                </w:rPr>
                <w:t xml:space="preserve">    草原生态修复治理</w:t>
              </w:r>
            </w:ins>
            <w:del w:id="8488"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自然保护地</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89"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617E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490" w:author="Administrator" w:date="2024-08-08T09:09:29Z">
                <w:pPr>
                  <w:keepNext w:val="0"/>
                  <w:keepLines w:val="0"/>
                  <w:widowControl/>
                  <w:suppressLineNumbers w:val="0"/>
                  <w:jc w:val="right"/>
                  <w:textAlignment w:val="center"/>
                </w:pPr>
              </w:pPrChange>
            </w:pPr>
            <w:del w:id="8491" w:author="Administrator" w:date="2024-08-08T09:09:29Z">
              <w:r>
                <w:rPr>
                  <w:rFonts w:hint="eastAsia" w:ascii="宋体" w:hAnsi="宋体" w:eastAsia="宋体" w:cs="宋体"/>
                  <w:i w:val="0"/>
                  <w:iCs w:val="0"/>
                  <w:color w:val="000000"/>
                  <w:kern w:val="0"/>
                  <w:sz w:val="20"/>
                  <w:szCs w:val="20"/>
                  <w:u w:val="none"/>
                  <w:lang w:val="en-US" w:eastAsia="zh-CN" w:bidi="ar"/>
                </w:rPr>
                <w:delText>1,066</w:delText>
              </w:r>
            </w:del>
          </w:p>
        </w:tc>
      </w:tr>
      <w:tr w14:paraId="4108B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492"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492"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93"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0B72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94" w:author="Administrator" w:date="2024-08-08T09:09:29Z">
              <w:r>
                <w:rPr>
                  <w:rFonts w:hint="eastAsia" w:ascii="宋体" w:hAnsi="宋体" w:eastAsia="宋体" w:cs="宋体"/>
                  <w:i w:val="0"/>
                  <w:color w:val="000000"/>
                  <w:kern w:val="0"/>
                  <w:sz w:val="20"/>
                  <w:szCs w:val="20"/>
                  <w:u w:val="none"/>
                  <w:lang w:val="en-US" w:eastAsia="zh-CN" w:bidi="ar"/>
                </w:rPr>
                <w:t>2110406</w:t>
              </w:r>
            </w:ins>
            <w:del w:id="8495" w:author="Administrator" w:date="2024-08-08T09:09:29Z">
              <w:r>
                <w:rPr>
                  <w:rFonts w:hint="eastAsia" w:ascii="宋体" w:hAnsi="宋体" w:eastAsia="宋体" w:cs="宋体"/>
                  <w:i w:val="0"/>
                  <w:iCs w:val="0"/>
                  <w:color w:val="000000"/>
                  <w:kern w:val="0"/>
                  <w:sz w:val="20"/>
                  <w:szCs w:val="20"/>
                  <w:u w:val="none"/>
                  <w:lang w:val="en-US" w:eastAsia="zh-CN" w:bidi="ar"/>
                </w:rPr>
                <w:delText>2110499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96"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48A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497" w:author="Administrator" w:date="2024-08-08T09:09:29Z">
              <w:r>
                <w:rPr>
                  <w:rFonts w:hint="eastAsia" w:ascii="宋体" w:hAnsi="宋体" w:eastAsia="宋体" w:cs="宋体"/>
                  <w:i w:val="0"/>
                  <w:color w:val="000000"/>
                  <w:kern w:val="0"/>
                  <w:sz w:val="20"/>
                  <w:szCs w:val="20"/>
                  <w:u w:val="none"/>
                  <w:lang w:val="en-US" w:eastAsia="zh-CN" w:bidi="ar"/>
                </w:rPr>
                <w:t xml:space="preserve">    自然保护地</w:t>
              </w:r>
            </w:ins>
            <w:del w:id="8498"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其他自然生态保护支出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499"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F62C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500" w:author="Administrator" w:date="2024-08-08T09:09:29Z">
              <w:r>
                <w:rPr>
                  <w:rFonts w:hint="eastAsia" w:ascii="宋体" w:hAnsi="宋体" w:eastAsia="宋体" w:cs="宋体"/>
                  <w:i w:val="0"/>
                  <w:color w:val="000000"/>
                  <w:kern w:val="0"/>
                  <w:sz w:val="20"/>
                  <w:szCs w:val="20"/>
                  <w:u w:val="none"/>
                  <w:lang w:val="en-US" w:eastAsia="zh-CN" w:bidi="ar"/>
                </w:rPr>
                <w:t>510</w:t>
              </w:r>
            </w:ins>
            <w:del w:id="8501" w:author="Administrator" w:date="2024-08-08T09:09:29Z">
              <w:r>
                <w:rPr>
                  <w:rFonts w:hint="eastAsia" w:ascii="宋体" w:hAnsi="宋体" w:eastAsia="宋体" w:cs="宋体"/>
                  <w:i w:val="0"/>
                  <w:iCs w:val="0"/>
                  <w:color w:val="000000"/>
                  <w:kern w:val="0"/>
                  <w:sz w:val="20"/>
                  <w:szCs w:val="20"/>
                  <w:u w:val="none"/>
                  <w:lang w:val="en-US" w:eastAsia="zh-CN" w:bidi="ar"/>
                </w:rPr>
                <w:delText>906</w:delText>
              </w:r>
            </w:del>
          </w:p>
        </w:tc>
      </w:tr>
      <w:tr w14:paraId="7355D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02"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02"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03"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236F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04" w:author="Administrator" w:date="2024-08-08T09:09:29Z">
              <w:r>
                <w:rPr>
                  <w:rFonts w:hint="eastAsia" w:ascii="宋体" w:hAnsi="宋体" w:eastAsia="宋体" w:cs="宋体"/>
                  <w:i w:val="0"/>
                  <w:color w:val="000000"/>
                  <w:kern w:val="0"/>
                  <w:sz w:val="20"/>
                  <w:szCs w:val="20"/>
                  <w:u w:val="none"/>
                  <w:lang w:val="en-US" w:eastAsia="zh-CN" w:bidi="ar"/>
                </w:rPr>
                <w:t>2110499</w:t>
              </w:r>
            </w:ins>
            <w:del w:id="8505" w:author="Administrator" w:date="2024-08-08T09:09:29Z">
              <w:r>
                <w:rPr>
                  <w:rFonts w:hint="eastAsia" w:ascii="宋体" w:hAnsi="宋体" w:eastAsia="宋体" w:cs="宋体"/>
                  <w:i w:val="0"/>
                  <w:iCs w:val="0"/>
                  <w:color w:val="000000"/>
                  <w:kern w:val="0"/>
                  <w:sz w:val="20"/>
                  <w:szCs w:val="20"/>
                  <w:u w:val="none"/>
                  <w:lang w:val="en-US" w:eastAsia="zh-CN" w:bidi="ar"/>
                </w:rPr>
                <w:delText>21105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06"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5D40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07" w:author="Administrator" w:date="2024-08-08T09:09:29Z">
              <w:r>
                <w:rPr>
                  <w:rFonts w:hint="eastAsia" w:ascii="宋体" w:hAnsi="宋体" w:eastAsia="宋体" w:cs="宋体"/>
                  <w:i w:val="0"/>
                  <w:color w:val="000000"/>
                  <w:kern w:val="0"/>
                  <w:sz w:val="20"/>
                  <w:szCs w:val="20"/>
                  <w:u w:val="none"/>
                  <w:lang w:val="en-US" w:eastAsia="zh-CN" w:bidi="ar"/>
                </w:rPr>
                <w:t xml:space="preserve">    其他自然生态保护支出</w:t>
              </w:r>
            </w:ins>
            <w:del w:id="8508"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天然林保护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09"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D52C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510" w:author="Administrator" w:date="2024-08-08T09:09:29Z">
              <w:r>
                <w:rPr>
                  <w:rFonts w:hint="eastAsia" w:ascii="宋体" w:hAnsi="宋体" w:eastAsia="宋体" w:cs="宋体"/>
                  <w:i w:val="0"/>
                  <w:color w:val="000000"/>
                  <w:kern w:val="0"/>
                  <w:sz w:val="20"/>
                  <w:szCs w:val="20"/>
                  <w:u w:val="none"/>
                  <w:lang w:val="en-US" w:eastAsia="zh-CN" w:bidi="ar"/>
                </w:rPr>
                <w:t>10</w:t>
              </w:r>
            </w:ins>
            <w:del w:id="8511" w:author="Administrator" w:date="2024-08-08T09:09:29Z">
              <w:r>
                <w:rPr>
                  <w:rFonts w:hint="eastAsia" w:ascii="宋体" w:hAnsi="宋体" w:eastAsia="宋体" w:cs="宋体"/>
                  <w:i w:val="0"/>
                  <w:iCs w:val="0"/>
                  <w:color w:val="000000"/>
                  <w:kern w:val="0"/>
                  <w:sz w:val="20"/>
                  <w:szCs w:val="20"/>
                  <w:u w:val="none"/>
                  <w:lang w:val="en-US" w:eastAsia="zh-CN" w:bidi="ar"/>
                </w:rPr>
                <w:delText>466</w:delText>
              </w:r>
            </w:del>
          </w:p>
        </w:tc>
      </w:tr>
      <w:tr w14:paraId="19E27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12" w:author="Administrator" w:date="2024-08-08T09:09:2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12" w:author="Administrator" w:date="2024-08-08T09:09:2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13" w:author="Administrator" w:date="2024-08-08T09:09:2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0AC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14" w:author="Administrator" w:date="2024-08-08T09:09:29Z">
              <w:r>
                <w:rPr>
                  <w:rFonts w:hint="eastAsia" w:ascii="宋体" w:hAnsi="宋体" w:eastAsia="宋体" w:cs="宋体"/>
                  <w:i w:val="0"/>
                  <w:color w:val="000000"/>
                  <w:kern w:val="0"/>
                  <w:sz w:val="20"/>
                  <w:szCs w:val="20"/>
                  <w:u w:val="none"/>
                  <w:lang w:val="en-US" w:eastAsia="zh-CN" w:bidi="ar"/>
                </w:rPr>
                <w:t>21105</w:t>
              </w:r>
            </w:ins>
            <w:del w:id="8515" w:author="Administrator" w:date="2024-08-08T09:09:29Z">
              <w:r>
                <w:rPr>
                  <w:rFonts w:hint="eastAsia" w:ascii="宋体" w:hAnsi="宋体" w:eastAsia="宋体" w:cs="宋体"/>
                  <w:i w:val="0"/>
                  <w:iCs w:val="0"/>
                  <w:color w:val="000000"/>
                  <w:kern w:val="0"/>
                  <w:sz w:val="20"/>
                  <w:szCs w:val="20"/>
                  <w:u w:val="none"/>
                  <w:lang w:val="en-US" w:eastAsia="zh-CN" w:bidi="ar"/>
                </w:rPr>
                <w:delText>2110501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16" w:author="Administrator" w:date="2024-08-08T09:09:2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9FB3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17" w:author="Administrator" w:date="2024-08-08T09:09:29Z">
              <w:r>
                <w:rPr>
                  <w:rFonts w:hint="eastAsia" w:ascii="宋体" w:hAnsi="宋体" w:eastAsia="宋体" w:cs="宋体"/>
                  <w:i w:val="0"/>
                  <w:color w:val="000000"/>
                  <w:kern w:val="0"/>
                  <w:sz w:val="20"/>
                  <w:szCs w:val="20"/>
                  <w:u w:val="none"/>
                  <w:lang w:val="en-US" w:eastAsia="zh-CN" w:bidi="ar"/>
                </w:rPr>
                <w:t xml:space="preserve">  天然林保护</w:t>
              </w:r>
            </w:ins>
            <w:del w:id="8518"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森林管护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19" w:author="Administrator" w:date="2024-08-08T09:09:2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396F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520" w:author="Administrator" w:date="2024-08-08T09:09:29Z">
              <w:r>
                <w:rPr>
                  <w:rFonts w:hint="eastAsia" w:ascii="宋体" w:hAnsi="宋体" w:eastAsia="宋体" w:cs="宋体"/>
                  <w:i w:val="0"/>
                  <w:color w:val="000000"/>
                  <w:kern w:val="0"/>
                  <w:sz w:val="20"/>
                  <w:szCs w:val="20"/>
                  <w:u w:val="none"/>
                  <w:lang w:val="en-US" w:eastAsia="zh-CN" w:bidi="ar"/>
                </w:rPr>
                <w:t>738</w:t>
              </w:r>
            </w:ins>
            <w:del w:id="8521" w:author="Administrator" w:date="2024-08-08T09:09:29Z">
              <w:r>
                <w:rPr>
                  <w:rFonts w:hint="eastAsia" w:ascii="宋体" w:hAnsi="宋体" w:eastAsia="宋体" w:cs="宋体"/>
                  <w:i w:val="0"/>
                  <w:iCs w:val="0"/>
                  <w:color w:val="000000"/>
                  <w:kern w:val="0"/>
                  <w:sz w:val="20"/>
                  <w:szCs w:val="20"/>
                  <w:u w:val="none"/>
                  <w:lang w:val="en-US" w:eastAsia="zh-CN" w:bidi="ar"/>
                </w:rPr>
                <w:delText>56</w:delText>
              </w:r>
            </w:del>
          </w:p>
        </w:tc>
      </w:tr>
      <w:tr w14:paraId="76783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22"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22"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23"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B2E4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24" w:author="Administrator" w:date="2024-08-08T09:09:29Z">
              <w:r>
                <w:rPr>
                  <w:rFonts w:hint="eastAsia" w:ascii="宋体" w:hAnsi="宋体" w:eastAsia="宋体" w:cs="宋体"/>
                  <w:i w:val="0"/>
                  <w:color w:val="000000"/>
                  <w:kern w:val="0"/>
                  <w:sz w:val="20"/>
                  <w:szCs w:val="20"/>
                  <w:u w:val="none"/>
                  <w:lang w:val="en-US" w:eastAsia="zh-CN" w:bidi="ar"/>
                </w:rPr>
                <w:t>2110501</w:t>
              </w:r>
            </w:ins>
            <w:del w:id="8525" w:author="Administrator" w:date="2024-08-08T09:09:29Z">
              <w:r>
                <w:rPr>
                  <w:rFonts w:hint="eastAsia" w:ascii="宋体" w:hAnsi="宋体" w:eastAsia="宋体" w:cs="宋体"/>
                  <w:i w:val="0"/>
                  <w:iCs w:val="0"/>
                  <w:color w:val="000000"/>
                  <w:kern w:val="0"/>
                  <w:sz w:val="20"/>
                  <w:szCs w:val="20"/>
                  <w:u w:val="none"/>
                  <w:lang w:val="en-US" w:eastAsia="zh-CN" w:bidi="ar"/>
                </w:rPr>
                <w:delText>2110502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26"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3616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27" w:author="Administrator" w:date="2024-08-08T09:09:29Z">
              <w:r>
                <w:rPr>
                  <w:rFonts w:hint="eastAsia" w:ascii="宋体" w:hAnsi="宋体" w:eastAsia="宋体" w:cs="宋体"/>
                  <w:i w:val="0"/>
                  <w:color w:val="000000"/>
                  <w:kern w:val="0"/>
                  <w:sz w:val="20"/>
                  <w:szCs w:val="20"/>
                  <w:u w:val="none"/>
                  <w:lang w:val="en-US" w:eastAsia="zh-CN" w:bidi="ar"/>
                </w:rPr>
                <w:t xml:space="preserve">    森林管护</w:t>
              </w:r>
            </w:ins>
            <w:del w:id="8528" w:author="Administrator" w:date="2024-08-08T09:09:29Z">
              <w:r>
                <w:rPr>
                  <w:rFonts w:hint="eastAsia" w:ascii="宋体" w:hAnsi="宋体" w:eastAsia="宋体" w:cs="宋体"/>
                  <w:i w:val="0"/>
                  <w:iCs w:val="0"/>
                  <w:color w:val="000000"/>
                  <w:kern w:val="0"/>
                  <w:sz w:val="20"/>
                  <w:szCs w:val="20"/>
                  <w:u w:val="none"/>
                  <w:lang w:val="en-US" w:eastAsia="zh-CN" w:bidi="ar"/>
                </w:rPr>
                <w:delText xml:space="preserve">    社会保险补助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29"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89B8A9">
            <w:pPr>
              <w:widowControl/>
              <w:jc w:val="right"/>
              <w:textAlignment w:val="center"/>
              <w:rPr>
                <w:rFonts w:hint="eastAsia" w:ascii="宋体" w:hAnsi="宋体" w:eastAsia="宋体" w:cs="宋体"/>
                <w:i w:val="0"/>
                <w:iCs w:val="0"/>
                <w:color w:val="000000"/>
                <w:sz w:val="20"/>
                <w:szCs w:val="20"/>
                <w:u w:val="none"/>
              </w:rPr>
              <w:pPrChange w:id="8530" w:author="Administrator" w:date="2024-08-08T09:09:30Z">
                <w:pPr>
                  <w:jc w:val="right"/>
                </w:pPr>
              </w:pPrChange>
            </w:pPr>
            <w:ins w:id="8531" w:author="Administrator" w:date="2024-08-08T09:09:30Z">
              <w:r>
                <w:rPr>
                  <w:rFonts w:hint="eastAsia" w:ascii="宋体" w:hAnsi="宋体" w:eastAsia="宋体" w:cs="宋体"/>
                  <w:i w:val="0"/>
                  <w:color w:val="000000"/>
                  <w:kern w:val="0"/>
                  <w:sz w:val="20"/>
                  <w:szCs w:val="20"/>
                  <w:u w:val="none"/>
                  <w:lang w:val="en-US" w:eastAsia="zh-CN" w:bidi="ar"/>
                </w:rPr>
                <w:t>320</w:t>
              </w:r>
            </w:ins>
          </w:p>
        </w:tc>
      </w:tr>
      <w:tr w14:paraId="5CD8E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32"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32"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33"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84F7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34" w:author="Administrator" w:date="2024-08-08T09:09:30Z">
              <w:r>
                <w:rPr>
                  <w:rFonts w:hint="eastAsia" w:ascii="宋体" w:hAnsi="宋体" w:eastAsia="宋体" w:cs="宋体"/>
                  <w:i w:val="0"/>
                  <w:color w:val="000000"/>
                  <w:kern w:val="0"/>
                  <w:sz w:val="20"/>
                  <w:szCs w:val="20"/>
                  <w:u w:val="none"/>
                  <w:lang w:val="en-US" w:eastAsia="zh-CN" w:bidi="ar"/>
                </w:rPr>
                <w:t>2110502</w:t>
              </w:r>
            </w:ins>
            <w:del w:id="8535" w:author="Administrator" w:date="2024-08-08T09:09:30Z">
              <w:r>
                <w:rPr>
                  <w:rFonts w:hint="eastAsia" w:ascii="宋体" w:hAnsi="宋体" w:eastAsia="宋体" w:cs="宋体"/>
                  <w:i w:val="0"/>
                  <w:iCs w:val="0"/>
                  <w:color w:val="000000"/>
                  <w:kern w:val="0"/>
                  <w:sz w:val="20"/>
                  <w:szCs w:val="20"/>
                  <w:u w:val="none"/>
                  <w:lang w:val="en-US" w:eastAsia="zh-CN" w:bidi="ar"/>
                </w:rPr>
                <w:delText>2110503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36"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5A82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37" w:author="Administrator" w:date="2024-08-08T09:09:30Z">
              <w:r>
                <w:rPr>
                  <w:rFonts w:hint="eastAsia" w:ascii="宋体" w:hAnsi="宋体" w:eastAsia="宋体" w:cs="宋体"/>
                  <w:i w:val="0"/>
                  <w:color w:val="000000"/>
                  <w:kern w:val="0"/>
                  <w:sz w:val="20"/>
                  <w:szCs w:val="20"/>
                  <w:u w:val="none"/>
                  <w:lang w:val="en-US" w:eastAsia="zh-CN" w:bidi="ar"/>
                </w:rPr>
                <w:t xml:space="preserve">    社会保险补助</w:t>
              </w:r>
            </w:ins>
            <w:del w:id="8538"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政策性社会性支出补助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39"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652C06">
            <w:pPr>
              <w:jc w:val="right"/>
              <w:rPr>
                <w:rFonts w:hint="eastAsia" w:ascii="宋体" w:hAnsi="宋体" w:eastAsia="宋体" w:cs="宋体"/>
                <w:i w:val="0"/>
                <w:iCs w:val="0"/>
                <w:color w:val="000000"/>
                <w:sz w:val="20"/>
                <w:szCs w:val="20"/>
                <w:u w:val="none"/>
              </w:rPr>
            </w:pPr>
          </w:p>
        </w:tc>
      </w:tr>
      <w:tr w14:paraId="6E069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40"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40"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41"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45F9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42" w:author="Administrator" w:date="2024-08-08T09:09:30Z">
              <w:r>
                <w:rPr>
                  <w:rFonts w:hint="eastAsia" w:ascii="宋体" w:hAnsi="宋体" w:eastAsia="宋体" w:cs="宋体"/>
                  <w:i w:val="0"/>
                  <w:color w:val="000000"/>
                  <w:kern w:val="0"/>
                  <w:sz w:val="20"/>
                  <w:szCs w:val="20"/>
                  <w:u w:val="none"/>
                  <w:lang w:val="en-US" w:eastAsia="zh-CN" w:bidi="ar"/>
                </w:rPr>
                <w:t>2110503</w:t>
              </w:r>
            </w:ins>
            <w:del w:id="8543" w:author="Administrator" w:date="2024-08-08T09:09:30Z">
              <w:r>
                <w:rPr>
                  <w:rFonts w:hint="eastAsia" w:ascii="宋体" w:hAnsi="宋体" w:eastAsia="宋体" w:cs="宋体"/>
                  <w:i w:val="0"/>
                  <w:iCs w:val="0"/>
                  <w:color w:val="000000"/>
                  <w:kern w:val="0"/>
                  <w:sz w:val="20"/>
                  <w:szCs w:val="20"/>
                  <w:u w:val="none"/>
                  <w:lang w:val="en-US" w:eastAsia="zh-CN" w:bidi="ar"/>
                </w:rPr>
                <w:delText>2110506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44"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130C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45" w:author="Administrator" w:date="2024-08-08T09:09:30Z">
              <w:r>
                <w:rPr>
                  <w:rFonts w:hint="eastAsia" w:ascii="宋体" w:hAnsi="宋体" w:eastAsia="宋体" w:cs="宋体"/>
                  <w:i w:val="0"/>
                  <w:color w:val="000000"/>
                  <w:kern w:val="0"/>
                  <w:sz w:val="20"/>
                  <w:szCs w:val="20"/>
                  <w:u w:val="none"/>
                  <w:lang w:val="en-US" w:eastAsia="zh-CN" w:bidi="ar"/>
                </w:rPr>
                <w:t xml:space="preserve">    政策性社会性支出补助</w:t>
              </w:r>
            </w:ins>
            <w:del w:id="8546"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天然林保护工程建设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47"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9BA2E5">
            <w:pPr>
              <w:jc w:val="right"/>
              <w:rPr>
                <w:rFonts w:hint="eastAsia" w:ascii="宋体" w:hAnsi="宋体" w:eastAsia="宋体" w:cs="宋体"/>
                <w:i w:val="0"/>
                <w:iCs w:val="0"/>
                <w:color w:val="000000"/>
                <w:sz w:val="20"/>
                <w:szCs w:val="20"/>
                <w:u w:val="none"/>
              </w:rPr>
            </w:pPr>
          </w:p>
        </w:tc>
      </w:tr>
      <w:tr w14:paraId="271B2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48"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48"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49"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5A32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50" w:author="Administrator" w:date="2024-08-08T09:09:30Z">
              <w:r>
                <w:rPr>
                  <w:rFonts w:hint="eastAsia" w:ascii="宋体" w:hAnsi="宋体" w:eastAsia="宋体" w:cs="宋体"/>
                  <w:i w:val="0"/>
                  <w:color w:val="000000"/>
                  <w:kern w:val="0"/>
                  <w:sz w:val="20"/>
                  <w:szCs w:val="20"/>
                  <w:u w:val="none"/>
                  <w:lang w:val="en-US" w:eastAsia="zh-CN" w:bidi="ar"/>
                </w:rPr>
                <w:t>2110506</w:t>
              </w:r>
            </w:ins>
            <w:del w:id="8551" w:author="Administrator" w:date="2024-08-08T09:09:30Z">
              <w:r>
                <w:rPr>
                  <w:rFonts w:hint="eastAsia" w:ascii="宋体" w:hAnsi="宋体" w:eastAsia="宋体" w:cs="宋体"/>
                  <w:i w:val="0"/>
                  <w:iCs w:val="0"/>
                  <w:color w:val="000000"/>
                  <w:kern w:val="0"/>
                  <w:sz w:val="20"/>
                  <w:szCs w:val="20"/>
                  <w:u w:val="none"/>
                  <w:lang w:val="en-US" w:eastAsia="zh-CN" w:bidi="ar"/>
                </w:rPr>
                <w:delText>2110507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52"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F686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53" w:author="Administrator" w:date="2024-08-08T09:09:30Z">
              <w:r>
                <w:rPr>
                  <w:rFonts w:hint="eastAsia" w:ascii="宋体" w:hAnsi="宋体" w:eastAsia="宋体" w:cs="宋体"/>
                  <w:i w:val="0"/>
                  <w:color w:val="000000"/>
                  <w:kern w:val="0"/>
                  <w:sz w:val="20"/>
                  <w:szCs w:val="20"/>
                  <w:u w:val="none"/>
                  <w:lang w:val="en-US" w:eastAsia="zh-CN" w:bidi="ar"/>
                </w:rPr>
                <w:t xml:space="preserve">    天然林保护工程建设</w:t>
              </w:r>
            </w:ins>
            <w:del w:id="8554"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停伐补助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55"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401E9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556" w:author="Administrator" w:date="2024-08-08T09:09:30Z">
                <w:pPr>
                  <w:keepNext w:val="0"/>
                  <w:keepLines w:val="0"/>
                  <w:widowControl/>
                  <w:suppressLineNumbers w:val="0"/>
                  <w:jc w:val="right"/>
                  <w:textAlignment w:val="center"/>
                </w:pPr>
              </w:pPrChange>
            </w:pPr>
            <w:del w:id="8557" w:author="Administrator" w:date="2024-08-08T09:09:30Z">
              <w:r>
                <w:rPr>
                  <w:rFonts w:hint="eastAsia" w:ascii="宋体" w:hAnsi="宋体" w:eastAsia="宋体" w:cs="宋体"/>
                  <w:i w:val="0"/>
                  <w:iCs w:val="0"/>
                  <w:color w:val="000000"/>
                  <w:kern w:val="0"/>
                  <w:sz w:val="20"/>
                  <w:szCs w:val="20"/>
                  <w:u w:val="none"/>
                  <w:lang w:val="en-US" w:eastAsia="zh-CN" w:bidi="ar"/>
                </w:rPr>
                <w:delText>410</w:delText>
              </w:r>
            </w:del>
          </w:p>
        </w:tc>
      </w:tr>
      <w:tr w14:paraId="37721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58"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58"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59"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236F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60" w:author="Administrator" w:date="2024-08-08T09:09:30Z">
              <w:r>
                <w:rPr>
                  <w:rFonts w:hint="eastAsia" w:ascii="宋体" w:hAnsi="宋体" w:eastAsia="宋体" w:cs="宋体"/>
                  <w:i w:val="0"/>
                  <w:color w:val="000000"/>
                  <w:kern w:val="0"/>
                  <w:sz w:val="20"/>
                  <w:szCs w:val="20"/>
                  <w:u w:val="none"/>
                  <w:lang w:val="en-US" w:eastAsia="zh-CN" w:bidi="ar"/>
                </w:rPr>
                <w:t>2110507</w:t>
              </w:r>
            </w:ins>
            <w:del w:id="8561" w:author="Administrator" w:date="2024-08-08T09:09:30Z">
              <w:r>
                <w:rPr>
                  <w:rFonts w:hint="eastAsia" w:ascii="宋体" w:hAnsi="宋体" w:eastAsia="宋体" w:cs="宋体"/>
                  <w:i w:val="0"/>
                  <w:iCs w:val="0"/>
                  <w:color w:val="000000"/>
                  <w:kern w:val="0"/>
                  <w:sz w:val="20"/>
                  <w:szCs w:val="20"/>
                  <w:u w:val="none"/>
                  <w:lang w:val="en-US" w:eastAsia="zh-CN" w:bidi="ar"/>
                </w:rPr>
                <w:delText>2110599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62"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9807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63" w:author="Administrator" w:date="2024-08-08T09:09:30Z">
              <w:r>
                <w:rPr>
                  <w:rFonts w:hint="eastAsia" w:ascii="宋体" w:hAnsi="宋体" w:eastAsia="宋体" w:cs="宋体"/>
                  <w:i w:val="0"/>
                  <w:color w:val="000000"/>
                  <w:kern w:val="0"/>
                  <w:sz w:val="20"/>
                  <w:szCs w:val="20"/>
                  <w:u w:val="none"/>
                  <w:lang w:val="en-US" w:eastAsia="zh-CN" w:bidi="ar"/>
                </w:rPr>
                <w:t xml:space="preserve">    停伐补助</w:t>
              </w:r>
            </w:ins>
            <w:del w:id="8564"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其他天然林保护支出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65"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C00C01">
            <w:pPr>
              <w:widowControl/>
              <w:jc w:val="right"/>
              <w:textAlignment w:val="center"/>
              <w:rPr>
                <w:rFonts w:hint="eastAsia" w:ascii="宋体" w:hAnsi="宋体" w:eastAsia="宋体" w:cs="宋体"/>
                <w:i w:val="0"/>
                <w:iCs w:val="0"/>
                <w:color w:val="000000"/>
                <w:sz w:val="20"/>
                <w:szCs w:val="20"/>
                <w:u w:val="none"/>
              </w:rPr>
              <w:pPrChange w:id="8566" w:author="Administrator" w:date="2024-08-08T09:09:30Z">
                <w:pPr>
                  <w:jc w:val="right"/>
                </w:pPr>
              </w:pPrChange>
            </w:pPr>
            <w:ins w:id="8567" w:author="Administrator" w:date="2024-08-08T09:09:30Z">
              <w:r>
                <w:rPr>
                  <w:rFonts w:hint="eastAsia" w:ascii="宋体" w:hAnsi="宋体" w:eastAsia="宋体" w:cs="宋体"/>
                  <w:i w:val="0"/>
                  <w:color w:val="000000"/>
                  <w:kern w:val="0"/>
                  <w:sz w:val="20"/>
                  <w:szCs w:val="20"/>
                  <w:u w:val="none"/>
                  <w:lang w:val="en-US" w:eastAsia="zh-CN" w:bidi="ar"/>
                </w:rPr>
                <w:t>418</w:t>
              </w:r>
            </w:ins>
          </w:p>
        </w:tc>
      </w:tr>
      <w:tr w14:paraId="7E9A8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68"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68"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69"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3269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70" w:author="Administrator" w:date="2024-08-08T09:09:30Z">
              <w:r>
                <w:rPr>
                  <w:rFonts w:hint="eastAsia" w:ascii="宋体" w:hAnsi="宋体" w:eastAsia="宋体" w:cs="宋体"/>
                  <w:i w:val="0"/>
                  <w:color w:val="000000"/>
                  <w:kern w:val="0"/>
                  <w:sz w:val="20"/>
                  <w:szCs w:val="20"/>
                  <w:u w:val="none"/>
                  <w:lang w:val="en-US" w:eastAsia="zh-CN" w:bidi="ar"/>
                </w:rPr>
                <w:t>2110599</w:t>
              </w:r>
            </w:ins>
            <w:del w:id="8571" w:author="Administrator" w:date="2024-08-08T09:09:30Z">
              <w:r>
                <w:rPr>
                  <w:rFonts w:hint="eastAsia" w:ascii="宋体" w:hAnsi="宋体" w:eastAsia="宋体" w:cs="宋体"/>
                  <w:i w:val="0"/>
                  <w:iCs w:val="0"/>
                  <w:color w:val="000000"/>
                  <w:kern w:val="0"/>
                  <w:sz w:val="20"/>
                  <w:szCs w:val="20"/>
                  <w:u w:val="none"/>
                  <w:lang w:val="en-US" w:eastAsia="zh-CN" w:bidi="ar"/>
                </w:rPr>
                <w:delText>21106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72"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0756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73" w:author="Administrator" w:date="2024-08-08T09:09:30Z">
              <w:r>
                <w:rPr>
                  <w:rFonts w:hint="eastAsia" w:ascii="宋体" w:hAnsi="宋体" w:eastAsia="宋体" w:cs="宋体"/>
                  <w:i w:val="0"/>
                  <w:color w:val="000000"/>
                  <w:kern w:val="0"/>
                  <w:sz w:val="20"/>
                  <w:szCs w:val="20"/>
                  <w:u w:val="none"/>
                  <w:lang w:val="en-US" w:eastAsia="zh-CN" w:bidi="ar"/>
                </w:rPr>
                <w:t xml:space="preserve">    其他天然林保护支出</w:t>
              </w:r>
            </w:ins>
            <w:del w:id="8574"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退耕还林还草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75"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6259F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576" w:author="Administrator" w:date="2024-08-08T09:09:30Z">
                <w:pPr>
                  <w:keepNext w:val="0"/>
                  <w:keepLines w:val="0"/>
                  <w:widowControl/>
                  <w:suppressLineNumbers w:val="0"/>
                  <w:jc w:val="right"/>
                  <w:textAlignment w:val="center"/>
                </w:pPr>
              </w:pPrChange>
            </w:pPr>
            <w:del w:id="8577" w:author="Administrator" w:date="2024-08-08T09:09:30Z">
              <w:r>
                <w:rPr>
                  <w:rFonts w:hint="eastAsia" w:ascii="宋体" w:hAnsi="宋体" w:eastAsia="宋体" w:cs="宋体"/>
                  <w:i w:val="0"/>
                  <w:iCs w:val="0"/>
                  <w:color w:val="000000"/>
                  <w:kern w:val="0"/>
                  <w:sz w:val="20"/>
                  <w:szCs w:val="20"/>
                  <w:u w:val="none"/>
                  <w:lang w:val="en-US" w:eastAsia="zh-CN" w:bidi="ar"/>
                </w:rPr>
                <w:delText>72</w:delText>
              </w:r>
            </w:del>
          </w:p>
        </w:tc>
      </w:tr>
      <w:tr w14:paraId="044E7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78"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578"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79"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1528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80" w:author="Administrator" w:date="2024-08-08T09:09:30Z">
              <w:r>
                <w:rPr>
                  <w:rFonts w:hint="eastAsia" w:ascii="宋体" w:hAnsi="宋体" w:eastAsia="宋体" w:cs="宋体"/>
                  <w:i w:val="0"/>
                  <w:color w:val="000000"/>
                  <w:kern w:val="0"/>
                  <w:sz w:val="20"/>
                  <w:szCs w:val="20"/>
                  <w:u w:val="none"/>
                  <w:lang w:val="en-US" w:eastAsia="zh-CN" w:bidi="ar"/>
                </w:rPr>
                <w:t>21106</w:t>
              </w:r>
            </w:ins>
            <w:del w:id="8581" w:author="Administrator" w:date="2024-08-08T09:09:30Z">
              <w:r>
                <w:rPr>
                  <w:rFonts w:hint="eastAsia" w:ascii="宋体" w:hAnsi="宋体" w:eastAsia="宋体" w:cs="宋体"/>
                  <w:i w:val="0"/>
                  <w:iCs w:val="0"/>
                  <w:color w:val="000000"/>
                  <w:kern w:val="0"/>
                  <w:sz w:val="20"/>
                  <w:szCs w:val="20"/>
                  <w:u w:val="none"/>
                  <w:lang w:val="en-US" w:eastAsia="zh-CN" w:bidi="ar"/>
                </w:rPr>
                <w:delText>2110602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82"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264D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83" w:author="Administrator" w:date="2024-08-08T09:09:30Z">
              <w:r>
                <w:rPr>
                  <w:rFonts w:hint="eastAsia" w:ascii="宋体" w:hAnsi="宋体" w:eastAsia="宋体" w:cs="宋体"/>
                  <w:i w:val="0"/>
                  <w:color w:val="000000"/>
                  <w:kern w:val="0"/>
                  <w:sz w:val="20"/>
                  <w:szCs w:val="20"/>
                  <w:u w:val="none"/>
                  <w:lang w:val="en-US" w:eastAsia="zh-CN" w:bidi="ar"/>
                </w:rPr>
                <w:t xml:space="preserve">  退耕还林还草</w:t>
              </w:r>
            </w:ins>
            <w:del w:id="8584"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退耕现金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85"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FEA7F5">
            <w:pPr>
              <w:widowControl/>
              <w:jc w:val="right"/>
              <w:textAlignment w:val="center"/>
              <w:rPr>
                <w:rFonts w:hint="eastAsia" w:ascii="宋体" w:hAnsi="宋体" w:eastAsia="宋体" w:cs="宋体"/>
                <w:i w:val="0"/>
                <w:iCs w:val="0"/>
                <w:color w:val="000000"/>
                <w:sz w:val="20"/>
                <w:szCs w:val="20"/>
                <w:u w:val="none"/>
              </w:rPr>
              <w:pPrChange w:id="8586" w:author="Administrator" w:date="2024-08-08T09:09:30Z">
                <w:pPr>
                  <w:jc w:val="right"/>
                </w:pPr>
              </w:pPrChange>
            </w:pPr>
            <w:ins w:id="8587" w:author="Administrator" w:date="2024-08-08T09:09:30Z">
              <w:r>
                <w:rPr>
                  <w:rFonts w:hint="eastAsia" w:ascii="宋体" w:hAnsi="宋体" w:eastAsia="宋体" w:cs="宋体"/>
                  <w:i w:val="0"/>
                  <w:color w:val="000000"/>
                  <w:kern w:val="0"/>
                  <w:sz w:val="20"/>
                  <w:szCs w:val="20"/>
                  <w:u w:val="none"/>
                  <w:lang w:val="en-US" w:eastAsia="zh-CN" w:bidi="ar"/>
                </w:rPr>
                <w:t>78</w:t>
              </w:r>
            </w:ins>
          </w:p>
        </w:tc>
      </w:tr>
      <w:tr w14:paraId="065EC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88"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88"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89"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75E2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90" w:author="Administrator" w:date="2024-08-08T09:09:30Z">
              <w:r>
                <w:rPr>
                  <w:rFonts w:hint="eastAsia" w:ascii="宋体" w:hAnsi="宋体" w:eastAsia="宋体" w:cs="宋体"/>
                  <w:i w:val="0"/>
                  <w:color w:val="000000"/>
                  <w:kern w:val="0"/>
                  <w:sz w:val="20"/>
                  <w:szCs w:val="20"/>
                  <w:u w:val="none"/>
                  <w:lang w:val="en-US" w:eastAsia="zh-CN" w:bidi="ar"/>
                </w:rPr>
                <w:t>2110602</w:t>
              </w:r>
            </w:ins>
            <w:del w:id="8591" w:author="Administrator" w:date="2024-08-08T09:09:30Z">
              <w:r>
                <w:rPr>
                  <w:rFonts w:hint="eastAsia" w:ascii="宋体" w:hAnsi="宋体" w:eastAsia="宋体" w:cs="宋体"/>
                  <w:i w:val="0"/>
                  <w:iCs w:val="0"/>
                  <w:color w:val="000000"/>
                  <w:kern w:val="0"/>
                  <w:sz w:val="20"/>
                  <w:szCs w:val="20"/>
                  <w:u w:val="none"/>
                  <w:lang w:val="en-US" w:eastAsia="zh-CN" w:bidi="ar"/>
                </w:rPr>
                <w:delText>2110603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92"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E18E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93" w:author="Administrator" w:date="2024-08-08T09:09:30Z">
              <w:r>
                <w:rPr>
                  <w:rFonts w:hint="eastAsia" w:ascii="宋体" w:hAnsi="宋体" w:eastAsia="宋体" w:cs="宋体"/>
                  <w:i w:val="0"/>
                  <w:color w:val="000000"/>
                  <w:kern w:val="0"/>
                  <w:sz w:val="20"/>
                  <w:szCs w:val="20"/>
                  <w:u w:val="none"/>
                  <w:lang w:val="en-US" w:eastAsia="zh-CN" w:bidi="ar"/>
                </w:rPr>
                <w:t xml:space="preserve">    退耕现金</w:t>
              </w:r>
            </w:ins>
            <w:del w:id="8594"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退耕还林粮食折现补贴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95"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654C1A">
            <w:pPr>
              <w:jc w:val="right"/>
              <w:rPr>
                <w:rFonts w:hint="eastAsia" w:ascii="宋体" w:hAnsi="宋体" w:eastAsia="宋体" w:cs="宋体"/>
                <w:i w:val="0"/>
                <w:iCs w:val="0"/>
                <w:color w:val="000000"/>
                <w:sz w:val="20"/>
                <w:szCs w:val="20"/>
                <w:u w:val="none"/>
              </w:rPr>
            </w:pPr>
          </w:p>
        </w:tc>
      </w:tr>
      <w:tr w14:paraId="6F7E8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596"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596"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597"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21F4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598" w:author="Administrator" w:date="2024-08-08T09:09:30Z">
              <w:r>
                <w:rPr>
                  <w:rFonts w:hint="eastAsia" w:ascii="宋体" w:hAnsi="宋体" w:eastAsia="宋体" w:cs="宋体"/>
                  <w:i w:val="0"/>
                  <w:color w:val="000000"/>
                  <w:kern w:val="0"/>
                  <w:sz w:val="20"/>
                  <w:szCs w:val="20"/>
                  <w:u w:val="none"/>
                  <w:lang w:val="en-US" w:eastAsia="zh-CN" w:bidi="ar"/>
                </w:rPr>
                <w:t>2110603</w:t>
              </w:r>
            </w:ins>
            <w:del w:id="8599" w:author="Administrator" w:date="2024-08-08T09:09:30Z">
              <w:r>
                <w:rPr>
                  <w:rFonts w:hint="eastAsia" w:ascii="宋体" w:hAnsi="宋体" w:eastAsia="宋体" w:cs="宋体"/>
                  <w:i w:val="0"/>
                  <w:iCs w:val="0"/>
                  <w:color w:val="000000"/>
                  <w:kern w:val="0"/>
                  <w:sz w:val="20"/>
                  <w:szCs w:val="20"/>
                  <w:u w:val="none"/>
                  <w:lang w:val="en-US" w:eastAsia="zh-CN" w:bidi="ar"/>
                </w:rPr>
                <w:delText>2110604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00"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28D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01" w:author="Administrator" w:date="2024-08-08T09:09:30Z">
              <w:r>
                <w:rPr>
                  <w:rFonts w:hint="eastAsia" w:ascii="宋体" w:hAnsi="宋体" w:eastAsia="宋体" w:cs="宋体"/>
                  <w:i w:val="0"/>
                  <w:color w:val="000000"/>
                  <w:kern w:val="0"/>
                  <w:sz w:val="20"/>
                  <w:szCs w:val="20"/>
                  <w:u w:val="none"/>
                  <w:lang w:val="en-US" w:eastAsia="zh-CN" w:bidi="ar"/>
                </w:rPr>
                <w:t xml:space="preserve">    退耕还林粮食折现补贴</w:t>
              </w:r>
            </w:ins>
            <w:del w:id="8602"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退耕还林粮食费用补贴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03"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16E0A2">
            <w:pPr>
              <w:jc w:val="right"/>
              <w:rPr>
                <w:rFonts w:hint="eastAsia" w:ascii="宋体" w:hAnsi="宋体" w:eastAsia="宋体" w:cs="宋体"/>
                <w:i w:val="0"/>
                <w:iCs w:val="0"/>
                <w:color w:val="000000"/>
                <w:sz w:val="20"/>
                <w:szCs w:val="20"/>
                <w:u w:val="none"/>
              </w:rPr>
            </w:pPr>
          </w:p>
        </w:tc>
      </w:tr>
      <w:tr w14:paraId="5CA31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04"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04"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05"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78CF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06" w:author="Administrator" w:date="2024-08-08T09:09:30Z">
              <w:r>
                <w:rPr>
                  <w:rFonts w:hint="eastAsia" w:ascii="宋体" w:hAnsi="宋体" w:eastAsia="宋体" w:cs="宋体"/>
                  <w:i w:val="0"/>
                  <w:color w:val="000000"/>
                  <w:kern w:val="0"/>
                  <w:sz w:val="20"/>
                  <w:szCs w:val="20"/>
                  <w:u w:val="none"/>
                  <w:lang w:val="en-US" w:eastAsia="zh-CN" w:bidi="ar"/>
                </w:rPr>
                <w:t>2110604</w:t>
              </w:r>
            </w:ins>
            <w:del w:id="8607" w:author="Administrator" w:date="2024-08-08T09:09:30Z">
              <w:r>
                <w:rPr>
                  <w:rFonts w:hint="eastAsia" w:ascii="宋体" w:hAnsi="宋体" w:eastAsia="宋体" w:cs="宋体"/>
                  <w:i w:val="0"/>
                  <w:iCs w:val="0"/>
                  <w:color w:val="000000"/>
                  <w:kern w:val="0"/>
                  <w:sz w:val="20"/>
                  <w:szCs w:val="20"/>
                  <w:u w:val="none"/>
                  <w:lang w:val="en-US" w:eastAsia="zh-CN" w:bidi="ar"/>
                </w:rPr>
                <w:delText>2110605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08"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34C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09" w:author="Administrator" w:date="2024-08-08T09:09:30Z">
              <w:r>
                <w:rPr>
                  <w:rFonts w:hint="eastAsia" w:ascii="宋体" w:hAnsi="宋体" w:eastAsia="宋体" w:cs="宋体"/>
                  <w:i w:val="0"/>
                  <w:color w:val="000000"/>
                  <w:kern w:val="0"/>
                  <w:sz w:val="20"/>
                  <w:szCs w:val="20"/>
                  <w:u w:val="none"/>
                  <w:lang w:val="en-US" w:eastAsia="zh-CN" w:bidi="ar"/>
                </w:rPr>
                <w:t xml:space="preserve">    退耕还林粮食费用补贴</w:t>
              </w:r>
            </w:ins>
            <w:del w:id="8610"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退耕还林工程建设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11"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93DB24">
            <w:pPr>
              <w:jc w:val="right"/>
              <w:rPr>
                <w:rFonts w:hint="eastAsia" w:ascii="宋体" w:hAnsi="宋体" w:eastAsia="宋体" w:cs="宋体"/>
                <w:i w:val="0"/>
                <w:iCs w:val="0"/>
                <w:color w:val="000000"/>
                <w:sz w:val="20"/>
                <w:szCs w:val="20"/>
                <w:u w:val="none"/>
              </w:rPr>
            </w:pPr>
          </w:p>
        </w:tc>
      </w:tr>
      <w:tr w14:paraId="3F374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12"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12"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13"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D7DF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14" w:author="Administrator" w:date="2024-08-08T09:09:30Z">
              <w:r>
                <w:rPr>
                  <w:rFonts w:hint="eastAsia" w:ascii="宋体" w:hAnsi="宋体" w:eastAsia="宋体" w:cs="宋体"/>
                  <w:i w:val="0"/>
                  <w:color w:val="000000"/>
                  <w:kern w:val="0"/>
                  <w:sz w:val="20"/>
                  <w:szCs w:val="20"/>
                  <w:u w:val="none"/>
                  <w:lang w:val="en-US" w:eastAsia="zh-CN" w:bidi="ar"/>
                </w:rPr>
                <w:t>2110605</w:t>
              </w:r>
            </w:ins>
            <w:del w:id="8615" w:author="Administrator" w:date="2024-08-08T09:09:30Z">
              <w:r>
                <w:rPr>
                  <w:rFonts w:hint="eastAsia" w:ascii="宋体" w:hAnsi="宋体" w:eastAsia="宋体" w:cs="宋体"/>
                  <w:i w:val="0"/>
                  <w:iCs w:val="0"/>
                  <w:color w:val="000000"/>
                  <w:kern w:val="0"/>
                  <w:sz w:val="20"/>
                  <w:szCs w:val="20"/>
                  <w:u w:val="none"/>
                  <w:lang w:val="en-US" w:eastAsia="zh-CN" w:bidi="ar"/>
                </w:rPr>
                <w:delText>2110699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16"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565B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17" w:author="Administrator" w:date="2024-08-08T09:09:30Z">
              <w:r>
                <w:rPr>
                  <w:rFonts w:hint="eastAsia" w:ascii="宋体" w:hAnsi="宋体" w:eastAsia="宋体" w:cs="宋体"/>
                  <w:i w:val="0"/>
                  <w:color w:val="000000"/>
                  <w:kern w:val="0"/>
                  <w:sz w:val="20"/>
                  <w:szCs w:val="20"/>
                  <w:u w:val="none"/>
                  <w:lang w:val="en-US" w:eastAsia="zh-CN" w:bidi="ar"/>
                </w:rPr>
                <w:t xml:space="preserve">    退耕还林工程建设</w:t>
              </w:r>
            </w:ins>
            <w:del w:id="8618"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其他退耕还林还草支出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19"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88144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620" w:author="Administrator" w:date="2024-08-08T09:09:30Z">
                <w:pPr>
                  <w:keepNext w:val="0"/>
                  <w:keepLines w:val="0"/>
                  <w:widowControl/>
                  <w:suppressLineNumbers w:val="0"/>
                  <w:jc w:val="right"/>
                  <w:textAlignment w:val="center"/>
                </w:pPr>
              </w:pPrChange>
            </w:pPr>
            <w:del w:id="8621" w:author="Administrator" w:date="2024-08-08T09:09:30Z">
              <w:r>
                <w:rPr>
                  <w:rFonts w:hint="eastAsia" w:ascii="宋体" w:hAnsi="宋体" w:eastAsia="宋体" w:cs="宋体"/>
                  <w:i w:val="0"/>
                  <w:iCs w:val="0"/>
                  <w:color w:val="000000"/>
                  <w:kern w:val="0"/>
                  <w:sz w:val="20"/>
                  <w:szCs w:val="20"/>
                  <w:u w:val="none"/>
                  <w:lang w:val="en-US" w:eastAsia="zh-CN" w:bidi="ar"/>
                </w:rPr>
                <w:delText>72</w:delText>
              </w:r>
            </w:del>
          </w:p>
        </w:tc>
      </w:tr>
      <w:tr w14:paraId="6F965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22"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22"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23"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3E76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24" w:author="Administrator" w:date="2024-08-08T09:09:30Z">
              <w:r>
                <w:rPr>
                  <w:rFonts w:hint="eastAsia" w:ascii="宋体" w:hAnsi="宋体" w:eastAsia="宋体" w:cs="宋体"/>
                  <w:i w:val="0"/>
                  <w:color w:val="000000"/>
                  <w:kern w:val="0"/>
                  <w:sz w:val="20"/>
                  <w:szCs w:val="20"/>
                  <w:u w:val="none"/>
                  <w:lang w:val="en-US" w:eastAsia="zh-CN" w:bidi="ar"/>
                </w:rPr>
                <w:t>2110699</w:t>
              </w:r>
            </w:ins>
            <w:del w:id="8625" w:author="Administrator" w:date="2024-08-08T09:09:30Z">
              <w:r>
                <w:rPr>
                  <w:rFonts w:hint="eastAsia" w:ascii="宋体" w:hAnsi="宋体" w:eastAsia="宋体" w:cs="宋体"/>
                  <w:i w:val="0"/>
                  <w:iCs w:val="0"/>
                  <w:color w:val="000000"/>
                  <w:kern w:val="0"/>
                  <w:sz w:val="20"/>
                  <w:szCs w:val="20"/>
                  <w:u w:val="none"/>
                  <w:lang w:val="en-US" w:eastAsia="zh-CN" w:bidi="ar"/>
                </w:rPr>
                <w:delText>21107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26"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0AB9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27" w:author="Administrator" w:date="2024-08-08T09:09:30Z">
              <w:r>
                <w:rPr>
                  <w:rFonts w:hint="eastAsia" w:ascii="宋体" w:hAnsi="宋体" w:eastAsia="宋体" w:cs="宋体"/>
                  <w:i w:val="0"/>
                  <w:color w:val="000000"/>
                  <w:kern w:val="0"/>
                  <w:sz w:val="20"/>
                  <w:szCs w:val="20"/>
                  <w:u w:val="none"/>
                  <w:lang w:val="en-US" w:eastAsia="zh-CN" w:bidi="ar"/>
                </w:rPr>
                <w:t xml:space="preserve">    其他退耕还林还草支出</w:t>
              </w:r>
            </w:ins>
            <w:del w:id="8628"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风沙荒漠治理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29"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3233B8">
            <w:pPr>
              <w:widowControl/>
              <w:jc w:val="right"/>
              <w:textAlignment w:val="center"/>
              <w:rPr>
                <w:rFonts w:hint="eastAsia" w:ascii="宋体" w:hAnsi="宋体" w:eastAsia="宋体" w:cs="宋体"/>
                <w:i w:val="0"/>
                <w:iCs w:val="0"/>
                <w:color w:val="000000"/>
                <w:sz w:val="20"/>
                <w:szCs w:val="20"/>
                <w:u w:val="none"/>
              </w:rPr>
              <w:pPrChange w:id="8630" w:author="Administrator" w:date="2024-08-08T09:09:30Z">
                <w:pPr>
                  <w:jc w:val="right"/>
                </w:pPr>
              </w:pPrChange>
            </w:pPr>
            <w:ins w:id="8631" w:author="Administrator" w:date="2024-08-08T09:09:30Z">
              <w:r>
                <w:rPr>
                  <w:rFonts w:hint="eastAsia" w:ascii="宋体" w:hAnsi="宋体" w:eastAsia="宋体" w:cs="宋体"/>
                  <w:i w:val="0"/>
                  <w:color w:val="000000"/>
                  <w:kern w:val="0"/>
                  <w:sz w:val="20"/>
                  <w:szCs w:val="20"/>
                  <w:u w:val="none"/>
                  <w:lang w:val="en-US" w:eastAsia="zh-CN" w:bidi="ar"/>
                </w:rPr>
                <w:t>78</w:t>
              </w:r>
            </w:ins>
          </w:p>
        </w:tc>
      </w:tr>
      <w:tr w14:paraId="578B5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32" w:author="Administrator" w:date="2024-08-08T09:09: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32" w:author="Administrator" w:date="2024-08-08T09:09:3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33" w:author="Administrator" w:date="2024-08-08T09:09:3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2245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34" w:author="Administrator" w:date="2024-08-08T09:09:30Z">
              <w:r>
                <w:rPr>
                  <w:rFonts w:hint="eastAsia" w:ascii="宋体" w:hAnsi="宋体" w:eastAsia="宋体" w:cs="宋体"/>
                  <w:i w:val="0"/>
                  <w:color w:val="000000"/>
                  <w:kern w:val="0"/>
                  <w:sz w:val="20"/>
                  <w:szCs w:val="20"/>
                  <w:u w:val="none"/>
                  <w:lang w:val="en-US" w:eastAsia="zh-CN" w:bidi="ar"/>
                </w:rPr>
                <w:t>21107</w:t>
              </w:r>
            </w:ins>
            <w:del w:id="8635" w:author="Administrator" w:date="2024-08-08T09:09:30Z">
              <w:r>
                <w:rPr>
                  <w:rFonts w:hint="eastAsia" w:ascii="宋体" w:hAnsi="宋体" w:eastAsia="宋体" w:cs="宋体"/>
                  <w:i w:val="0"/>
                  <w:iCs w:val="0"/>
                  <w:color w:val="000000"/>
                  <w:kern w:val="0"/>
                  <w:sz w:val="20"/>
                  <w:szCs w:val="20"/>
                  <w:u w:val="none"/>
                  <w:lang w:val="en-US" w:eastAsia="zh-CN" w:bidi="ar"/>
                </w:rPr>
                <w:delText>2110704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36" w:author="Administrator" w:date="2024-08-08T09:09:3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D68A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37" w:author="Administrator" w:date="2024-08-08T09:09:30Z">
              <w:r>
                <w:rPr>
                  <w:rFonts w:hint="eastAsia" w:ascii="宋体" w:hAnsi="宋体" w:eastAsia="宋体" w:cs="宋体"/>
                  <w:i w:val="0"/>
                  <w:color w:val="000000"/>
                  <w:kern w:val="0"/>
                  <w:sz w:val="20"/>
                  <w:szCs w:val="20"/>
                  <w:u w:val="none"/>
                  <w:lang w:val="en-US" w:eastAsia="zh-CN" w:bidi="ar"/>
                </w:rPr>
                <w:t xml:space="preserve">  风沙荒漠治理</w:t>
              </w:r>
            </w:ins>
            <w:del w:id="8638" w:author="Administrator" w:date="2024-08-08T09:09:30Z">
              <w:r>
                <w:rPr>
                  <w:rFonts w:hint="eastAsia" w:ascii="宋体" w:hAnsi="宋体" w:eastAsia="宋体" w:cs="宋体"/>
                  <w:i w:val="0"/>
                  <w:iCs w:val="0"/>
                  <w:color w:val="000000"/>
                  <w:kern w:val="0"/>
                  <w:sz w:val="20"/>
                  <w:szCs w:val="20"/>
                  <w:u w:val="none"/>
                  <w:lang w:val="en-US" w:eastAsia="zh-CN" w:bidi="ar"/>
                </w:rPr>
                <w:delText xml:space="preserve">    京津风沙源治理工程建设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39" w:author="Administrator" w:date="2024-08-08T09:09:3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E32158">
            <w:pPr>
              <w:jc w:val="right"/>
              <w:rPr>
                <w:rFonts w:hint="eastAsia" w:ascii="宋体" w:hAnsi="宋体" w:eastAsia="宋体" w:cs="宋体"/>
                <w:i w:val="0"/>
                <w:iCs w:val="0"/>
                <w:color w:val="000000"/>
                <w:sz w:val="20"/>
                <w:szCs w:val="20"/>
                <w:u w:val="none"/>
              </w:rPr>
            </w:pPr>
          </w:p>
        </w:tc>
      </w:tr>
      <w:tr w14:paraId="20C6F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40"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40"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41"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A8C8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42" w:author="Administrator" w:date="2024-08-08T09:09:30Z">
              <w:r>
                <w:rPr>
                  <w:rFonts w:hint="eastAsia" w:ascii="宋体" w:hAnsi="宋体" w:eastAsia="宋体" w:cs="宋体"/>
                  <w:i w:val="0"/>
                  <w:color w:val="000000"/>
                  <w:kern w:val="0"/>
                  <w:sz w:val="20"/>
                  <w:szCs w:val="20"/>
                  <w:u w:val="none"/>
                  <w:lang w:val="en-US" w:eastAsia="zh-CN" w:bidi="ar"/>
                </w:rPr>
                <w:t>2110704</w:t>
              </w:r>
            </w:ins>
            <w:del w:id="8643" w:author="Administrator" w:date="2024-08-08T09:09:30Z">
              <w:r>
                <w:rPr>
                  <w:rFonts w:hint="eastAsia" w:ascii="宋体" w:hAnsi="宋体" w:eastAsia="宋体" w:cs="宋体"/>
                  <w:i w:val="0"/>
                  <w:iCs w:val="0"/>
                  <w:color w:val="000000"/>
                  <w:kern w:val="0"/>
                  <w:sz w:val="20"/>
                  <w:szCs w:val="20"/>
                  <w:u w:val="none"/>
                  <w:lang w:val="en-US" w:eastAsia="zh-CN" w:bidi="ar"/>
                </w:rPr>
                <w:delText>2110799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44"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95A0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45" w:author="Administrator" w:date="2024-08-08T09:09:31Z">
              <w:r>
                <w:rPr>
                  <w:rFonts w:hint="eastAsia" w:ascii="宋体" w:hAnsi="宋体" w:eastAsia="宋体" w:cs="宋体"/>
                  <w:i w:val="0"/>
                  <w:color w:val="000000"/>
                  <w:kern w:val="0"/>
                  <w:sz w:val="20"/>
                  <w:szCs w:val="20"/>
                  <w:u w:val="none"/>
                  <w:lang w:val="en-US" w:eastAsia="zh-CN" w:bidi="ar"/>
                </w:rPr>
                <w:t xml:space="preserve">    京津风沙源治理工程建设</w:t>
              </w:r>
            </w:ins>
            <w:del w:id="8646"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其他风沙荒漠治理支出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47"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BE3FD">
            <w:pPr>
              <w:jc w:val="right"/>
              <w:rPr>
                <w:rFonts w:hint="eastAsia" w:ascii="宋体" w:hAnsi="宋体" w:eastAsia="宋体" w:cs="宋体"/>
                <w:i w:val="0"/>
                <w:iCs w:val="0"/>
                <w:color w:val="000000"/>
                <w:sz w:val="20"/>
                <w:szCs w:val="20"/>
                <w:u w:val="none"/>
              </w:rPr>
            </w:pPr>
          </w:p>
        </w:tc>
      </w:tr>
      <w:tr w14:paraId="576D5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48"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48"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49"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7305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50" w:author="Administrator" w:date="2024-08-08T09:09:31Z">
              <w:r>
                <w:rPr>
                  <w:rFonts w:hint="eastAsia" w:ascii="宋体" w:hAnsi="宋体" w:eastAsia="宋体" w:cs="宋体"/>
                  <w:i w:val="0"/>
                  <w:color w:val="000000"/>
                  <w:kern w:val="0"/>
                  <w:sz w:val="20"/>
                  <w:szCs w:val="20"/>
                  <w:u w:val="none"/>
                  <w:lang w:val="en-US" w:eastAsia="zh-CN" w:bidi="ar"/>
                </w:rPr>
                <w:t>2110799</w:t>
              </w:r>
            </w:ins>
            <w:del w:id="8651" w:author="Administrator" w:date="2024-08-08T09:09:31Z">
              <w:r>
                <w:rPr>
                  <w:rFonts w:hint="eastAsia" w:ascii="宋体" w:hAnsi="宋体" w:eastAsia="宋体" w:cs="宋体"/>
                  <w:i w:val="0"/>
                  <w:iCs w:val="0"/>
                  <w:color w:val="000000"/>
                  <w:kern w:val="0"/>
                  <w:sz w:val="20"/>
                  <w:szCs w:val="20"/>
                  <w:u w:val="none"/>
                  <w:lang w:val="en-US" w:eastAsia="zh-CN" w:bidi="ar"/>
                </w:rPr>
                <w:delText>21108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52"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EB23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53" w:author="Administrator" w:date="2024-08-08T09:09:31Z">
              <w:r>
                <w:rPr>
                  <w:rFonts w:hint="eastAsia" w:ascii="宋体" w:hAnsi="宋体" w:eastAsia="宋体" w:cs="宋体"/>
                  <w:i w:val="0"/>
                  <w:color w:val="000000"/>
                  <w:kern w:val="0"/>
                  <w:sz w:val="20"/>
                  <w:szCs w:val="20"/>
                  <w:u w:val="none"/>
                  <w:lang w:val="en-US" w:eastAsia="zh-CN" w:bidi="ar"/>
                </w:rPr>
                <w:t xml:space="preserve">    其他风沙荒漠治理支出</w:t>
              </w:r>
            </w:ins>
            <w:del w:id="8654"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退牧还草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55"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18D8F7">
            <w:pPr>
              <w:jc w:val="right"/>
              <w:rPr>
                <w:rFonts w:hint="eastAsia" w:ascii="宋体" w:hAnsi="宋体" w:eastAsia="宋体" w:cs="宋体"/>
                <w:i w:val="0"/>
                <w:iCs w:val="0"/>
                <w:color w:val="000000"/>
                <w:sz w:val="20"/>
                <w:szCs w:val="20"/>
                <w:u w:val="none"/>
              </w:rPr>
            </w:pPr>
          </w:p>
        </w:tc>
      </w:tr>
      <w:tr w14:paraId="5D18B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56"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56"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57"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D713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58" w:author="Administrator" w:date="2024-08-08T09:09:31Z">
              <w:r>
                <w:rPr>
                  <w:rFonts w:hint="eastAsia" w:ascii="宋体" w:hAnsi="宋体" w:eastAsia="宋体" w:cs="宋体"/>
                  <w:i w:val="0"/>
                  <w:color w:val="000000"/>
                  <w:kern w:val="0"/>
                  <w:sz w:val="20"/>
                  <w:szCs w:val="20"/>
                  <w:u w:val="none"/>
                  <w:lang w:val="en-US" w:eastAsia="zh-CN" w:bidi="ar"/>
                </w:rPr>
                <w:t>21108</w:t>
              </w:r>
            </w:ins>
            <w:del w:id="8659" w:author="Administrator" w:date="2024-08-08T09:09:31Z">
              <w:r>
                <w:rPr>
                  <w:rFonts w:hint="eastAsia" w:ascii="宋体" w:hAnsi="宋体" w:eastAsia="宋体" w:cs="宋体"/>
                  <w:i w:val="0"/>
                  <w:iCs w:val="0"/>
                  <w:color w:val="000000"/>
                  <w:kern w:val="0"/>
                  <w:sz w:val="20"/>
                  <w:szCs w:val="20"/>
                  <w:u w:val="none"/>
                  <w:lang w:val="en-US" w:eastAsia="zh-CN" w:bidi="ar"/>
                </w:rPr>
                <w:delText>2110804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60"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4FF5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61" w:author="Administrator" w:date="2024-08-08T09:09:31Z">
              <w:r>
                <w:rPr>
                  <w:rFonts w:hint="eastAsia" w:ascii="宋体" w:hAnsi="宋体" w:eastAsia="宋体" w:cs="宋体"/>
                  <w:i w:val="0"/>
                  <w:color w:val="000000"/>
                  <w:kern w:val="0"/>
                  <w:sz w:val="20"/>
                  <w:szCs w:val="20"/>
                  <w:u w:val="none"/>
                  <w:lang w:val="en-US" w:eastAsia="zh-CN" w:bidi="ar"/>
                </w:rPr>
                <w:t xml:space="preserve">  退牧还草</w:t>
              </w:r>
            </w:ins>
            <w:del w:id="8662"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退牧还草工程建设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63"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85C0E7">
            <w:pPr>
              <w:jc w:val="right"/>
              <w:rPr>
                <w:rFonts w:hint="eastAsia" w:ascii="宋体" w:hAnsi="宋体" w:eastAsia="宋体" w:cs="宋体"/>
                <w:i w:val="0"/>
                <w:iCs w:val="0"/>
                <w:color w:val="000000"/>
                <w:sz w:val="20"/>
                <w:szCs w:val="20"/>
                <w:u w:val="none"/>
              </w:rPr>
            </w:pPr>
          </w:p>
        </w:tc>
      </w:tr>
      <w:tr w14:paraId="48510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64"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64"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65"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EDF7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66" w:author="Administrator" w:date="2024-08-08T09:09:31Z">
              <w:r>
                <w:rPr>
                  <w:rFonts w:hint="eastAsia" w:ascii="宋体" w:hAnsi="宋体" w:eastAsia="宋体" w:cs="宋体"/>
                  <w:i w:val="0"/>
                  <w:color w:val="000000"/>
                  <w:kern w:val="0"/>
                  <w:sz w:val="20"/>
                  <w:szCs w:val="20"/>
                  <w:u w:val="none"/>
                  <w:lang w:val="en-US" w:eastAsia="zh-CN" w:bidi="ar"/>
                </w:rPr>
                <w:t>2110804</w:t>
              </w:r>
            </w:ins>
            <w:del w:id="8667" w:author="Administrator" w:date="2024-08-08T09:09:31Z">
              <w:r>
                <w:rPr>
                  <w:rFonts w:hint="eastAsia" w:ascii="宋体" w:hAnsi="宋体" w:eastAsia="宋体" w:cs="宋体"/>
                  <w:i w:val="0"/>
                  <w:iCs w:val="0"/>
                  <w:color w:val="000000"/>
                  <w:kern w:val="0"/>
                  <w:sz w:val="20"/>
                  <w:szCs w:val="20"/>
                  <w:u w:val="none"/>
                  <w:lang w:val="en-US" w:eastAsia="zh-CN" w:bidi="ar"/>
                </w:rPr>
                <w:delText>2110899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68"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D86D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69" w:author="Administrator" w:date="2024-08-08T09:09:31Z">
              <w:r>
                <w:rPr>
                  <w:rFonts w:hint="eastAsia" w:ascii="宋体" w:hAnsi="宋体" w:eastAsia="宋体" w:cs="宋体"/>
                  <w:i w:val="0"/>
                  <w:color w:val="000000"/>
                  <w:kern w:val="0"/>
                  <w:sz w:val="20"/>
                  <w:szCs w:val="20"/>
                  <w:u w:val="none"/>
                  <w:lang w:val="en-US" w:eastAsia="zh-CN" w:bidi="ar"/>
                </w:rPr>
                <w:t xml:space="preserve">    退牧还草工程建设</w:t>
              </w:r>
            </w:ins>
            <w:del w:id="8670"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其他退牧还草支出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71"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509CF2">
            <w:pPr>
              <w:jc w:val="right"/>
              <w:rPr>
                <w:rFonts w:hint="eastAsia" w:ascii="宋体" w:hAnsi="宋体" w:eastAsia="宋体" w:cs="宋体"/>
                <w:i w:val="0"/>
                <w:iCs w:val="0"/>
                <w:color w:val="000000"/>
                <w:sz w:val="20"/>
                <w:szCs w:val="20"/>
                <w:u w:val="none"/>
              </w:rPr>
            </w:pPr>
          </w:p>
        </w:tc>
      </w:tr>
      <w:tr w14:paraId="2D233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72"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72"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73"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4EA8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74" w:author="Administrator" w:date="2024-08-08T09:09:31Z">
              <w:r>
                <w:rPr>
                  <w:rFonts w:hint="eastAsia" w:ascii="宋体" w:hAnsi="宋体" w:eastAsia="宋体" w:cs="宋体"/>
                  <w:i w:val="0"/>
                  <w:color w:val="000000"/>
                  <w:kern w:val="0"/>
                  <w:sz w:val="20"/>
                  <w:szCs w:val="20"/>
                  <w:u w:val="none"/>
                  <w:lang w:val="en-US" w:eastAsia="zh-CN" w:bidi="ar"/>
                </w:rPr>
                <w:t>2110899</w:t>
              </w:r>
            </w:ins>
            <w:del w:id="8675" w:author="Administrator" w:date="2024-08-08T09:09:31Z">
              <w:r>
                <w:rPr>
                  <w:rFonts w:hint="eastAsia" w:ascii="宋体" w:hAnsi="宋体" w:eastAsia="宋体" w:cs="宋体"/>
                  <w:i w:val="0"/>
                  <w:iCs w:val="0"/>
                  <w:color w:val="000000"/>
                  <w:kern w:val="0"/>
                  <w:sz w:val="20"/>
                  <w:szCs w:val="20"/>
                  <w:u w:val="none"/>
                  <w:lang w:val="en-US" w:eastAsia="zh-CN" w:bidi="ar"/>
                </w:rPr>
                <w:delText>21109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76"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6EB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77" w:author="Administrator" w:date="2024-08-08T09:09:31Z">
              <w:r>
                <w:rPr>
                  <w:rFonts w:hint="eastAsia" w:ascii="宋体" w:hAnsi="宋体" w:eastAsia="宋体" w:cs="宋体"/>
                  <w:i w:val="0"/>
                  <w:color w:val="000000"/>
                  <w:kern w:val="0"/>
                  <w:sz w:val="20"/>
                  <w:szCs w:val="20"/>
                  <w:u w:val="none"/>
                  <w:lang w:val="en-US" w:eastAsia="zh-CN" w:bidi="ar"/>
                </w:rPr>
                <w:t xml:space="preserve">    其他退牧还草支出</w:t>
              </w:r>
            </w:ins>
            <w:del w:id="8678"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已垦草原退耕还草(款)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79"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ADC7F5">
            <w:pPr>
              <w:jc w:val="right"/>
              <w:rPr>
                <w:rFonts w:hint="eastAsia" w:ascii="宋体" w:hAnsi="宋体" w:eastAsia="宋体" w:cs="宋体"/>
                <w:i w:val="0"/>
                <w:iCs w:val="0"/>
                <w:color w:val="000000"/>
                <w:sz w:val="20"/>
                <w:szCs w:val="20"/>
                <w:u w:val="none"/>
              </w:rPr>
            </w:pPr>
          </w:p>
        </w:tc>
      </w:tr>
      <w:tr w14:paraId="58F1E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80"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80"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81"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C2E1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82" w:author="Administrator" w:date="2024-08-08T09:09:31Z">
              <w:r>
                <w:rPr>
                  <w:rFonts w:hint="eastAsia" w:ascii="宋体" w:hAnsi="宋体" w:eastAsia="宋体" w:cs="宋体"/>
                  <w:i w:val="0"/>
                  <w:color w:val="000000"/>
                  <w:kern w:val="0"/>
                  <w:sz w:val="20"/>
                  <w:szCs w:val="20"/>
                  <w:u w:val="none"/>
                  <w:lang w:val="en-US" w:eastAsia="zh-CN" w:bidi="ar"/>
                </w:rPr>
                <w:t>21109</w:t>
              </w:r>
            </w:ins>
            <w:del w:id="8683" w:author="Administrator" w:date="2024-08-08T09:09:31Z">
              <w:r>
                <w:rPr>
                  <w:rFonts w:hint="eastAsia" w:ascii="宋体" w:hAnsi="宋体" w:eastAsia="宋体" w:cs="宋体"/>
                  <w:i w:val="0"/>
                  <w:iCs w:val="0"/>
                  <w:color w:val="000000"/>
                  <w:kern w:val="0"/>
                  <w:sz w:val="20"/>
                  <w:szCs w:val="20"/>
                  <w:u w:val="none"/>
                  <w:lang w:val="en-US" w:eastAsia="zh-CN" w:bidi="ar"/>
                </w:rPr>
                <w:delText>2110901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84"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D6E3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85" w:author="Administrator" w:date="2024-08-08T09:09:31Z">
              <w:r>
                <w:rPr>
                  <w:rFonts w:hint="eastAsia" w:ascii="宋体" w:hAnsi="宋体" w:eastAsia="宋体" w:cs="宋体"/>
                  <w:i w:val="0"/>
                  <w:color w:val="000000"/>
                  <w:kern w:val="0"/>
                  <w:sz w:val="20"/>
                  <w:szCs w:val="20"/>
                  <w:u w:val="none"/>
                  <w:lang w:val="en-US" w:eastAsia="zh-CN" w:bidi="ar"/>
                </w:rPr>
                <w:t xml:space="preserve">  已垦草原退耕还草(款)</w:t>
              </w:r>
            </w:ins>
            <w:del w:id="8686"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已垦草原退耕还草(项)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87"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B59EE4">
            <w:pPr>
              <w:jc w:val="right"/>
              <w:rPr>
                <w:rFonts w:hint="eastAsia" w:ascii="宋体" w:hAnsi="宋体" w:eastAsia="宋体" w:cs="宋体"/>
                <w:i w:val="0"/>
                <w:iCs w:val="0"/>
                <w:color w:val="000000"/>
                <w:sz w:val="20"/>
                <w:szCs w:val="20"/>
                <w:u w:val="none"/>
              </w:rPr>
            </w:pPr>
          </w:p>
        </w:tc>
      </w:tr>
      <w:tr w14:paraId="599FB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88"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688"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89"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AF6C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90" w:author="Administrator" w:date="2024-08-08T09:09:31Z">
              <w:r>
                <w:rPr>
                  <w:rFonts w:hint="eastAsia" w:ascii="宋体" w:hAnsi="宋体" w:eastAsia="宋体" w:cs="宋体"/>
                  <w:i w:val="0"/>
                  <w:color w:val="000000"/>
                  <w:kern w:val="0"/>
                  <w:sz w:val="20"/>
                  <w:szCs w:val="20"/>
                  <w:u w:val="none"/>
                  <w:lang w:val="en-US" w:eastAsia="zh-CN" w:bidi="ar"/>
                </w:rPr>
                <w:t>2110901</w:t>
              </w:r>
            </w:ins>
            <w:del w:id="8691" w:author="Administrator" w:date="2024-08-08T09:09:31Z">
              <w:r>
                <w:rPr>
                  <w:rFonts w:hint="eastAsia" w:ascii="宋体" w:hAnsi="宋体" w:eastAsia="宋体" w:cs="宋体"/>
                  <w:i w:val="0"/>
                  <w:iCs w:val="0"/>
                  <w:color w:val="000000"/>
                  <w:kern w:val="0"/>
                  <w:sz w:val="20"/>
                  <w:szCs w:val="20"/>
                  <w:u w:val="none"/>
                  <w:lang w:val="en-US" w:eastAsia="zh-CN" w:bidi="ar"/>
                </w:rPr>
                <w:delText>21110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92"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DA7A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93" w:author="Administrator" w:date="2024-08-08T09:09:31Z">
              <w:r>
                <w:rPr>
                  <w:rFonts w:hint="eastAsia" w:ascii="宋体" w:hAnsi="宋体" w:eastAsia="宋体" w:cs="宋体"/>
                  <w:i w:val="0"/>
                  <w:color w:val="000000"/>
                  <w:kern w:val="0"/>
                  <w:sz w:val="20"/>
                  <w:szCs w:val="20"/>
                  <w:u w:val="none"/>
                  <w:lang w:val="en-US" w:eastAsia="zh-CN" w:bidi="ar"/>
                </w:rPr>
                <w:t xml:space="preserve">    已垦草原退耕还草(项)</w:t>
              </w:r>
            </w:ins>
            <w:del w:id="8694"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能源节约利用(款)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95"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6FD4AB">
            <w:pPr>
              <w:jc w:val="right"/>
              <w:rPr>
                <w:rFonts w:hint="eastAsia" w:ascii="宋体" w:hAnsi="宋体" w:eastAsia="宋体" w:cs="宋体"/>
                <w:i w:val="0"/>
                <w:iCs w:val="0"/>
                <w:color w:val="000000"/>
                <w:sz w:val="20"/>
                <w:szCs w:val="20"/>
                <w:u w:val="none"/>
              </w:rPr>
            </w:pPr>
          </w:p>
        </w:tc>
      </w:tr>
      <w:tr w14:paraId="50098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696"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696"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697"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66F3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698" w:author="Administrator" w:date="2024-08-08T09:09:31Z">
              <w:r>
                <w:rPr>
                  <w:rFonts w:hint="eastAsia" w:ascii="宋体" w:hAnsi="宋体" w:eastAsia="宋体" w:cs="宋体"/>
                  <w:i w:val="0"/>
                  <w:color w:val="000000"/>
                  <w:kern w:val="0"/>
                  <w:sz w:val="20"/>
                  <w:szCs w:val="20"/>
                  <w:u w:val="none"/>
                  <w:lang w:val="en-US" w:eastAsia="zh-CN" w:bidi="ar"/>
                </w:rPr>
                <w:t>21110</w:t>
              </w:r>
            </w:ins>
            <w:del w:id="8699" w:author="Administrator" w:date="2024-08-08T09:09:31Z">
              <w:r>
                <w:rPr>
                  <w:rFonts w:hint="eastAsia" w:ascii="宋体" w:hAnsi="宋体" w:eastAsia="宋体" w:cs="宋体"/>
                  <w:i w:val="0"/>
                  <w:iCs w:val="0"/>
                  <w:color w:val="000000"/>
                  <w:kern w:val="0"/>
                  <w:sz w:val="20"/>
                  <w:szCs w:val="20"/>
                  <w:u w:val="none"/>
                  <w:lang w:val="en-US" w:eastAsia="zh-CN" w:bidi="ar"/>
                </w:rPr>
                <w:delText>2111001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00"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B5B3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01" w:author="Administrator" w:date="2024-08-08T09:09:31Z">
              <w:r>
                <w:rPr>
                  <w:rFonts w:hint="eastAsia" w:ascii="宋体" w:hAnsi="宋体" w:eastAsia="宋体" w:cs="宋体"/>
                  <w:i w:val="0"/>
                  <w:color w:val="000000"/>
                  <w:kern w:val="0"/>
                  <w:sz w:val="20"/>
                  <w:szCs w:val="20"/>
                  <w:u w:val="none"/>
                  <w:lang w:val="en-US" w:eastAsia="zh-CN" w:bidi="ar"/>
                </w:rPr>
                <w:t xml:space="preserve">  能源节约利用(款)</w:t>
              </w:r>
            </w:ins>
            <w:del w:id="8702"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能源节约利用(项)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03"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7E8B27">
            <w:pPr>
              <w:jc w:val="right"/>
              <w:rPr>
                <w:rFonts w:hint="eastAsia" w:ascii="宋体" w:hAnsi="宋体" w:eastAsia="宋体" w:cs="宋体"/>
                <w:i w:val="0"/>
                <w:iCs w:val="0"/>
                <w:color w:val="000000"/>
                <w:sz w:val="20"/>
                <w:szCs w:val="20"/>
                <w:u w:val="none"/>
              </w:rPr>
            </w:pPr>
          </w:p>
        </w:tc>
      </w:tr>
      <w:tr w14:paraId="22566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04"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04"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05"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52D5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06" w:author="Administrator" w:date="2024-08-08T09:09:31Z">
              <w:r>
                <w:rPr>
                  <w:rFonts w:hint="eastAsia" w:ascii="宋体" w:hAnsi="宋体" w:eastAsia="宋体" w:cs="宋体"/>
                  <w:i w:val="0"/>
                  <w:color w:val="000000"/>
                  <w:kern w:val="0"/>
                  <w:sz w:val="20"/>
                  <w:szCs w:val="20"/>
                  <w:u w:val="none"/>
                  <w:lang w:val="en-US" w:eastAsia="zh-CN" w:bidi="ar"/>
                </w:rPr>
                <w:t>2111001</w:t>
              </w:r>
            </w:ins>
            <w:del w:id="8707" w:author="Administrator" w:date="2024-08-08T09:09:31Z">
              <w:r>
                <w:rPr>
                  <w:rFonts w:hint="eastAsia" w:ascii="宋体" w:hAnsi="宋体" w:eastAsia="宋体" w:cs="宋体"/>
                  <w:i w:val="0"/>
                  <w:iCs w:val="0"/>
                  <w:color w:val="000000"/>
                  <w:kern w:val="0"/>
                  <w:sz w:val="20"/>
                  <w:szCs w:val="20"/>
                  <w:u w:val="none"/>
                  <w:lang w:val="en-US" w:eastAsia="zh-CN" w:bidi="ar"/>
                </w:rPr>
                <w:delText>21111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08"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6966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09" w:author="Administrator" w:date="2024-08-08T09:09:31Z">
              <w:r>
                <w:rPr>
                  <w:rFonts w:hint="eastAsia" w:ascii="宋体" w:hAnsi="宋体" w:eastAsia="宋体" w:cs="宋体"/>
                  <w:i w:val="0"/>
                  <w:color w:val="000000"/>
                  <w:kern w:val="0"/>
                  <w:sz w:val="20"/>
                  <w:szCs w:val="20"/>
                  <w:u w:val="none"/>
                  <w:lang w:val="en-US" w:eastAsia="zh-CN" w:bidi="ar"/>
                </w:rPr>
                <w:t xml:space="preserve">    能源节约利用(项)</w:t>
              </w:r>
            </w:ins>
            <w:del w:id="8710"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污染减排</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11"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46B6A">
            <w:pPr>
              <w:jc w:val="right"/>
              <w:rPr>
                <w:rFonts w:hint="eastAsia" w:ascii="宋体" w:hAnsi="宋体" w:eastAsia="宋体" w:cs="宋体"/>
                <w:i w:val="0"/>
                <w:iCs w:val="0"/>
                <w:color w:val="000000"/>
                <w:sz w:val="20"/>
                <w:szCs w:val="20"/>
                <w:u w:val="none"/>
              </w:rPr>
            </w:pPr>
          </w:p>
        </w:tc>
      </w:tr>
      <w:tr w14:paraId="04D3E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12"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12"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13"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55AD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14" w:author="Administrator" w:date="2024-08-08T09:09:31Z">
              <w:r>
                <w:rPr>
                  <w:rFonts w:hint="eastAsia" w:ascii="宋体" w:hAnsi="宋体" w:eastAsia="宋体" w:cs="宋体"/>
                  <w:i w:val="0"/>
                  <w:color w:val="000000"/>
                  <w:kern w:val="0"/>
                  <w:sz w:val="20"/>
                  <w:szCs w:val="20"/>
                  <w:u w:val="none"/>
                  <w:lang w:val="en-US" w:eastAsia="zh-CN" w:bidi="ar"/>
                </w:rPr>
                <w:t>21111</w:t>
              </w:r>
            </w:ins>
            <w:del w:id="8715" w:author="Administrator" w:date="2024-08-08T09:09:31Z">
              <w:r>
                <w:rPr>
                  <w:rFonts w:hint="eastAsia" w:ascii="宋体" w:hAnsi="宋体" w:eastAsia="宋体" w:cs="宋体"/>
                  <w:i w:val="0"/>
                  <w:iCs w:val="0"/>
                  <w:color w:val="000000"/>
                  <w:kern w:val="0"/>
                  <w:sz w:val="20"/>
                  <w:szCs w:val="20"/>
                  <w:u w:val="none"/>
                  <w:lang w:val="en-US" w:eastAsia="zh-CN" w:bidi="ar"/>
                </w:rPr>
                <w:delText>2111101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16"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3BBA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17" w:author="Administrator" w:date="2024-08-08T09:09:31Z">
              <w:r>
                <w:rPr>
                  <w:rFonts w:hint="eastAsia" w:ascii="宋体" w:hAnsi="宋体" w:eastAsia="宋体" w:cs="宋体"/>
                  <w:i w:val="0"/>
                  <w:color w:val="000000"/>
                  <w:kern w:val="0"/>
                  <w:sz w:val="20"/>
                  <w:szCs w:val="20"/>
                  <w:u w:val="none"/>
                  <w:lang w:val="en-US" w:eastAsia="zh-CN" w:bidi="ar"/>
                </w:rPr>
                <w:t xml:space="preserve">  污染减排</w:t>
              </w:r>
            </w:ins>
            <w:del w:id="8718"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生态环境监测与信息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19"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15000F">
            <w:pPr>
              <w:jc w:val="right"/>
              <w:rPr>
                <w:rFonts w:hint="eastAsia" w:ascii="宋体" w:hAnsi="宋体" w:eastAsia="宋体" w:cs="宋体"/>
                <w:i w:val="0"/>
                <w:iCs w:val="0"/>
                <w:color w:val="000000"/>
                <w:sz w:val="20"/>
                <w:szCs w:val="20"/>
                <w:u w:val="none"/>
              </w:rPr>
            </w:pPr>
          </w:p>
        </w:tc>
      </w:tr>
      <w:tr w14:paraId="2C8AE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20"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20"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21"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C1A2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22" w:author="Administrator" w:date="2024-08-08T09:09:31Z">
              <w:r>
                <w:rPr>
                  <w:rFonts w:hint="eastAsia" w:ascii="宋体" w:hAnsi="宋体" w:eastAsia="宋体" w:cs="宋体"/>
                  <w:i w:val="0"/>
                  <w:color w:val="000000"/>
                  <w:kern w:val="0"/>
                  <w:sz w:val="20"/>
                  <w:szCs w:val="20"/>
                  <w:u w:val="none"/>
                  <w:lang w:val="en-US" w:eastAsia="zh-CN" w:bidi="ar"/>
                </w:rPr>
                <w:t>2111101</w:t>
              </w:r>
            </w:ins>
            <w:del w:id="8723" w:author="Administrator" w:date="2024-08-08T09:09:31Z">
              <w:r>
                <w:rPr>
                  <w:rFonts w:hint="eastAsia" w:ascii="宋体" w:hAnsi="宋体" w:eastAsia="宋体" w:cs="宋体"/>
                  <w:i w:val="0"/>
                  <w:iCs w:val="0"/>
                  <w:color w:val="000000"/>
                  <w:kern w:val="0"/>
                  <w:sz w:val="20"/>
                  <w:szCs w:val="20"/>
                  <w:u w:val="none"/>
                  <w:lang w:val="en-US" w:eastAsia="zh-CN" w:bidi="ar"/>
                </w:rPr>
                <w:delText>2111102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24"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585B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25" w:author="Administrator" w:date="2024-08-08T09:09:31Z">
              <w:r>
                <w:rPr>
                  <w:rFonts w:hint="eastAsia" w:ascii="宋体" w:hAnsi="宋体" w:eastAsia="宋体" w:cs="宋体"/>
                  <w:i w:val="0"/>
                  <w:color w:val="000000"/>
                  <w:kern w:val="0"/>
                  <w:sz w:val="20"/>
                  <w:szCs w:val="20"/>
                  <w:u w:val="none"/>
                  <w:lang w:val="en-US" w:eastAsia="zh-CN" w:bidi="ar"/>
                </w:rPr>
                <w:t xml:space="preserve">    生态环境监测与信息</w:t>
              </w:r>
            </w:ins>
            <w:del w:id="8726"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生态环境执法监察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27"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893292">
            <w:pPr>
              <w:jc w:val="right"/>
              <w:rPr>
                <w:rFonts w:hint="eastAsia" w:ascii="宋体" w:hAnsi="宋体" w:eastAsia="宋体" w:cs="宋体"/>
                <w:i w:val="0"/>
                <w:iCs w:val="0"/>
                <w:color w:val="000000"/>
                <w:sz w:val="20"/>
                <w:szCs w:val="20"/>
                <w:u w:val="none"/>
              </w:rPr>
            </w:pPr>
          </w:p>
        </w:tc>
      </w:tr>
      <w:tr w14:paraId="4D90A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28"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28"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29"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4AF0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30" w:author="Administrator" w:date="2024-08-08T09:09:31Z">
              <w:r>
                <w:rPr>
                  <w:rFonts w:hint="eastAsia" w:ascii="宋体" w:hAnsi="宋体" w:eastAsia="宋体" w:cs="宋体"/>
                  <w:i w:val="0"/>
                  <w:color w:val="000000"/>
                  <w:kern w:val="0"/>
                  <w:sz w:val="20"/>
                  <w:szCs w:val="20"/>
                  <w:u w:val="none"/>
                  <w:lang w:val="en-US" w:eastAsia="zh-CN" w:bidi="ar"/>
                </w:rPr>
                <w:t>2111102</w:t>
              </w:r>
            </w:ins>
            <w:del w:id="8731" w:author="Administrator" w:date="2024-08-08T09:09:31Z">
              <w:r>
                <w:rPr>
                  <w:rFonts w:hint="eastAsia" w:ascii="宋体" w:hAnsi="宋体" w:eastAsia="宋体" w:cs="宋体"/>
                  <w:i w:val="0"/>
                  <w:iCs w:val="0"/>
                  <w:color w:val="000000"/>
                  <w:kern w:val="0"/>
                  <w:sz w:val="20"/>
                  <w:szCs w:val="20"/>
                  <w:u w:val="none"/>
                  <w:lang w:val="en-US" w:eastAsia="zh-CN" w:bidi="ar"/>
                </w:rPr>
                <w:delText>2111103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32"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39D1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33" w:author="Administrator" w:date="2024-08-08T09:09:31Z">
              <w:r>
                <w:rPr>
                  <w:rFonts w:hint="eastAsia" w:ascii="宋体" w:hAnsi="宋体" w:eastAsia="宋体" w:cs="宋体"/>
                  <w:i w:val="0"/>
                  <w:color w:val="000000"/>
                  <w:kern w:val="0"/>
                  <w:sz w:val="20"/>
                  <w:szCs w:val="20"/>
                  <w:u w:val="none"/>
                  <w:lang w:val="en-US" w:eastAsia="zh-CN" w:bidi="ar"/>
                </w:rPr>
                <w:t xml:space="preserve">    生态环境执法监察</w:t>
              </w:r>
            </w:ins>
            <w:del w:id="8734"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减排专项支出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35"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DE7026">
            <w:pPr>
              <w:jc w:val="right"/>
              <w:rPr>
                <w:rFonts w:hint="eastAsia" w:ascii="宋体" w:hAnsi="宋体" w:eastAsia="宋体" w:cs="宋体"/>
                <w:i w:val="0"/>
                <w:iCs w:val="0"/>
                <w:color w:val="000000"/>
                <w:sz w:val="20"/>
                <w:szCs w:val="20"/>
                <w:u w:val="none"/>
              </w:rPr>
            </w:pPr>
          </w:p>
        </w:tc>
      </w:tr>
      <w:tr w14:paraId="062E1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36"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36"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37"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5891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38" w:author="Administrator" w:date="2024-08-08T09:09:31Z">
              <w:r>
                <w:rPr>
                  <w:rFonts w:hint="eastAsia" w:ascii="宋体" w:hAnsi="宋体" w:eastAsia="宋体" w:cs="宋体"/>
                  <w:i w:val="0"/>
                  <w:color w:val="000000"/>
                  <w:kern w:val="0"/>
                  <w:sz w:val="20"/>
                  <w:szCs w:val="20"/>
                  <w:u w:val="none"/>
                  <w:lang w:val="en-US" w:eastAsia="zh-CN" w:bidi="ar"/>
                </w:rPr>
                <w:t>2111103</w:t>
              </w:r>
            </w:ins>
            <w:del w:id="8739" w:author="Administrator" w:date="2024-08-08T09:09:31Z">
              <w:r>
                <w:rPr>
                  <w:rFonts w:hint="eastAsia" w:ascii="宋体" w:hAnsi="宋体" w:eastAsia="宋体" w:cs="宋体"/>
                  <w:i w:val="0"/>
                  <w:iCs w:val="0"/>
                  <w:color w:val="000000"/>
                  <w:kern w:val="0"/>
                  <w:sz w:val="20"/>
                  <w:szCs w:val="20"/>
                  <w:u w:val="none"/>
                  <w:lang w:val="en-US" w:eastAsia="zh-CN" w:bidi="ar"/>
                </w:rPr>
                <w:delText>2111104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40"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6E88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41" w:author="Administrator" w:date="2024-08-08T09:09:31Z">
              <w:r>
                <w:rPr>
                  <w:rFonts w:hint="eastAsia" w:ascii="宋体" w:hAnsi="宋体" w:eastAsia="宋体" w:cs="宋体"/>
                  <w:i w:val="0"/>
                  <w:color w:val="000000"/>
                  <w:kern w:val="0"/>
                  <w:sz w:val="20"/>
                  <w:szCs w:val="20"/>
                  <w:u w:val="none"/>
                  <w:lang w:val="en-US" w:eastAsia="zh-CN" w:bidi="ar"/>
                </w:rPr>
                <w:t xml:space="preserve">    减排专项支出</w:t>
              </w:r>
            </w:ins>
            <w:del w:id="8742"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清洁生产专项支出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43"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584DBA">
            <w:pPr>
              <w:jc w:val="right"/>
              <w:rPr>
                <w:rFonts w:hint="eastAsia" w:ascii="宋体" w:hAnsi="宋体" w:eastAsia="宋体" w:cs="宋体"/>
                <w:i w:val="0"/>
                <w:iCs w:val="0"/>
                <w:color w:val="000000"/>
                <w:sz w:val="20"/>
                <w:szCs w:val="20"/>
                <w:u w:val="none"/>
              </w:rPr>
            </w:pPr>
          </w:p>
        </w:tc>
      </w:tr>
      <w:tr w14:paraId="5B193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44"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44"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45"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6794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46" w:author="Administrator" w:date="2024-08-08T09:09:31Z">
              <w:r>
                <w:rPr>
                  <w:rFonts w:hint="eastAsia" w:ascii="宋体" w:hAnsi="宋体" w:eastAsia="宋体" w:cs="宋体"/>
                  <w:i w:val="0"/>
                  <w:color w:val="000000"/>
                  <w:kern w:val="0"/>
                  <w:sz w:val="20"/>
                  <w:szCs w:val="20"/>
                  <w:u w:val="none"/>
                  <w:lang w:val="en-US" w:eastAsia="zh-CN" w:bidi="ar"/>
                </w:rPr>
                <w:t>2111104</w:t>
              </w:r>
            </w:ins>
            <w:del w:id="8747" w:author="Administrator" w:date="2024-08-08T09:09:31Z">
              <w:r>
                <w:rPr>
                  <w:rFonts w:hint="eastAsia" w:ascii="宋体" w:hAnsi="宋体" w:eastAsia="宋体" w:cs="宋体"/>
                  <w:i w:val="0"/>
                  <w:iCs w:val="0"/>
                  <w:color w:val="000000"/>
                  <w:kern w:val="0"/>
                  <w:sz w:val="20"/>
                  <w:szCs w:val="20"/>
                  <w:u w:val="none"/>
                  <w:lang w:val="en-US" w:eastAsia="zh-CN" w:bidi="ar"/>
                </w:rPr>
                <w:delText>2111199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48"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CFB8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49" w:author="Administrator" w:date="2024-08-08T09:09:31Z">
              <w:r>
                <w:rPr>
                  <w:rFonts w:hint="eastAsia" w:ascii="宋体" w:hAnsi="宋体" w:eastAsia="宋体" w:cs="宋体"/>
                  <w:i w:val="0"/>
                  <w:color w:val="000000"/>
                  <w:kern w:val="0"/>
                  <w:sz w:val="20"/>
                  <w:szCs w:val="20"/>
                  <w:u w:val="none"/>
                  <w:lang w:val="en-US" w:eastAsia="zh-CN" w:bidi="ar"/>
                </w:rPr>
                <w:t xml:space="preserve">    清洁生产专项支出</w:t>
              </w:r>
            </w:ins>
            <w:del w:id="8750"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其他污染减排支出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51"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771893">
            <w:pPr>
              <w:jc w:val="right"/>
              <w:rPr>
                <w:rFonts w:hint="eastAsia" w:ascii="宋体" w:hAnsi="宋体" w:eastAsia="宋体" w:cs="宋体"/>
                <w:i w:val="0"/>
                <w:iCs w:val="0"/>
                <w:color w:val="000000"/>
                <w:sz w:val="20"/>
                <w:szCs w:val="20"/>
                <w:u w:val="none"/>
              </w:rPr>
            </w:pPr>
          </w:p>
        </w:tc>
      </w:tr>
      <w:tr w14:paraId="29CA5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52" w:author="Administrator" w:date="2024-08-08T09:09:3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52" w:author="Administrator" w:date="2024-08-08T09:09:3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53" w:author="Administrator" w:date="2024-08-08T09:09:3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D66F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54" w:author="Administrator" w:date="2024-08-08T09:09:31Z">
              <w:r>
                <w:rPr>
                  <w:rFonts w:hint="eastAsia" w:ascii="宋体" w:hAnsi="宋体" w:eastAsia="宋体" w:cs="宋体"/>
                  <w:i w:val="0"/>
                  <w:color w:val="000000"/>
                  <w:kern w:val="0"/>
                  <w:sz w:val="20"/>
                  <w:szCs w:val="20"/>
                  <w:u w:val="none"/>
                  <w:lang w:val="en-US" w:eastAsia="zh-CN" w:bidi="ar"/>
                </w:rPr>
                <w:t>2111199</w:t>
              </w:r>
            </w:ins>
            <w:del w:id="8755" w:author="Administrator" w:date="2024-08-08T09:09:31Z">
              <w:r>
                <w:rPr>
                  <w:rFonts w:hint="eastAsia" w:ascii="宋体" w:hAnsi="宋体" w:eastAsia="宋体" w:cs="宋体"/>
                  <w:i w:val="0"/>
                  <w:iCs w:val="0"/>
                  <w:color w:val="000000"/>
                  <w:kern w:val="0"/>
                  <w:sz w:val="20"/>
                  <w:szCs w:val="20"/>
                  <w:u w:val="none"/>
                  <w:lang w:val="en-US" w:eastAsia="zh-CN" w:bidi="ar"/>
                </w:rPr>
                <w:delText>21112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56" w:author="Administrator" w:date="2024-08-08T09:09:3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419E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57" w:author="Administrator" w:date="2024-08-08T09:09:31Z">
              <w:r>
                <w:rPr>
                  <w:rFonts w:hint="eastAsia" w:ascii="宋体" w:hAnsi="宋体" w:eastAsia="宋体" w:cs="宋体"/>
                  <w:i w:val="0"/>
                  <w:color w:val="000000"/>
                  <w:kern w:val="0"/>
                  <w:sz w:val="20"/>
                  <w:szCs w:val="20"/>
                  <w:u w:val="none"/>
                  <w:lang w:val="en-US" w:eastAsia="zh-CN" w:bidi="ar"/>
                </w:rPr>
                <w:t xml:space="preserve">    其他污染减排支出</w:t>
              </w:r>
            </w:ins>
            <w:del w:id="8758" w:author="Administrator" w:date="2024-08-08T09:09:31Z">
              <w:r>
                <w:rPr>
                  <w:rFonts w:hint="eastAsia" w:ascii="宋体" w:hAnsi="宋体" w:eastAsia="宋体" w:cs="宋体"/>
                  <w:i w:val="0"/>
                  <w:iCs w:val="0"/>
                  <w:color w:val="000000"/>
                  <w:kern w:val="0"/>
                  <w:sz w:val="20"/>
                  <w:szCs w:val="20"/>
                  <w:u w:val="none"/>
                  <w:lang w:val="en-US" w:eastAsia="zh-CN" w:bidi="ar"/>
                </w:rPr>
                <w:delText xml:space="preserve">  可再生能源(款)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59" w:author="Administrator" w:date="2024-08-08T09:09:3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8A2FD2">
            <w:pPr>
              <w:jc w:val="right"/>
              <w:rPr>
                <w:rFonts w:hint="eastAsia" w:ascii="宋体" w:hAnsi="宋体" w:eastAsia="宋体" w:cs="宋体"/>
                <w:i w:val="0"/>
                <w:iCs w:val="0"/>
                <w:color w:val="000000"/>
                <w:sz w:val="20"/>
                <w:szCs w:val="20"/>
                <w:u w:val="none"/>
              </w:rPr>
            </w:pPr>
          </w:p>
        </w:tc>
      </w:tr>
      <w:tr w14:paraId="79A7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60"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760"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61"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55E4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62" w:author="Administrator" w:date="2024-08-08T09:09:31Z">
              <w:r>
                <w:rPr>
                  <w:rFonts w:hint="eastAsia" w:ascii="宋体" w:hAnsi="宋体" w:eastAsia="宋体" w:cs="宋体"/>
                  <w:i w:val="0"/>
                  <w:color w:val="000000"/>
                  <w:kern w:val="0"/>
                  <w:sz w:val="20"/>
                  <w:szCs w:val="20"/>
                  <w:u w:val="none"/>
                  <w:lang w:val="en-US" w:eastAsia="zh-CN" w:bidi="ar"/>
                </w:rPr>
                <w:t>21112</w:t>
              </w:r>
            </w:ins>
            <w:del w:id="8763" w:author="Administrator" w:date="2024-08-08T09:09:31Z">
              <w:r>
                <w:rPr>
                  <w:rFonts w:hint="eastAsia" w:ascii="宋体" w:hAnsi="宋体" w:eastAsia="宋体" w:cs="宋体"/>
                  <w:i w:val="0"/>
                  <w:iCs w:val="0"/>
                  <w:color w:val="000000"/>
                  <w:kern w:val="0"/>
                  <w:sz w:val="20"/>
                  <w:szCs w:val="20"/>
                  <w:u w:val="none"/>
                  <w:lang w:val="en-US" w:eastAsia="zh-CN" w:bidi="ar"/>
                </w:rPr>
                <w:delText>2111201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64"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8985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65" w:author="Administrator" w:date="2024-08-08T09:09:32Z">
              <w:r>
                <w:rPr>
                  <w:rFonts w:hint="eastAsia" w:ascii="宋体" w:hAnsi="宋体" w:eastAsia="宋体" w:cs="宋体"/>
                  <w:i w:val="0"/>
                  <w:color w:val="000000"/>
                  <w:kern w:val="0"/>
                  <w:sz w:val="20"/>
                  <w:szCs w:val="20"/>
                  <w:u w:val="none"/>
                  <w:lang w:val="en-US" w:eastAsia="zh-CN" w:bidi="ar"/>
                </w:rPr>
                <w:t xml:space="preserve">  可再生能源(款)</w:t>
              </w:r>
            </w:ins>
            <w:del w:id="8766"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可再生能源(项)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67"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81F823">
            <w:pPr>
              <w:jc w:val="right"/>
              <w:rPr>
                <w:rFonts w:hint="eastAsia" w:ascii="宋体" w:hAnsi="宋体" w:eastAsia="宋体" w:cs="宋体"/>
                <w:i w:val="0"/>
                <w:iCs w:val="0"/>
                <w:color w:val="000000"/>
                <w:sz w:val="20"/>
                <w:szCs w:val="20"/>
                <w:u w:val="none"/>
              </w:rPr>
            </w:pPr>
          </w:p>
        </w:tc>
      </w:tr>
      <w:tr w14:paraId="583A0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68"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68"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69"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8249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70" w:author="Administrator" w:date="2024-08-08T09:09:32Z">
              <w:r>
                <w:rPr>
                  <w:rFonts w:hint="eastAsia" w:ascii="宋体" w:hAnsi="宋体" w:eastAsia="宋体" w:cs="宋体"/>
                  <w:i w:val="0"/>
                  <w:color w:val="000000"/>
                  <w:kern w:val="0"/>
                  <w:sz w:val="20"/>
                  <w:szCs w:val="20"/>
                  <w:u w:val="none"/>
                  <w:lang w:val="en-US" w:eastAsia="zh-CN" w:bidi="ar"/>
                </w:rPr>
                <w:t>2111201</w:t>
              </w:r>
            </w:ins>
            <w:del w:id="8771" w:author="Administrator" w:date="2024-08-08T09:09:32Z">
              <w:r>
                <w:rPr>
                  <w:rFonts w:hint="eastAsia" w:ascii="宋体" w:hAnsi="宋体" w:eastAsia="宋体" w:cs="宋体"/>
                  <w:i w:val="0"/>
                  <w:iCs w:val="0"/>
                  <w:color w:val="000000"/>
                  <w:kern w:val="0"/>
                  <w:sz w:val="20"/>
                  <w:szCs w:val="20"/>
                  <w:u w:val="none"/>
                  <w:lang w:val="en-US" w:eastAsia="zh-CN" w:bidi="ar"/>
                </w:rPr>
                <w:delText>21113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72"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A0D6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73" w:author="Administrator" w:date="2024-08-08T09:09:32Z">
              <w:r>
                <w:rPr>
                  <w:rFonts w:hint="eastAsia" w:ascii="宋体" w:hAnsi="宋体" w:eastAsia="宋体" w:cs="宋体"/>
                  <w:i w:val="0"/>
                  <w:color w:val="000000"/>
                  <w:kern w:val="0"/>
                  <w:sz w:val="20"/>
                  <w:szCs w:val="20"/>
                  <w:u w:val="none"/>
                  <w:lang w:val="en-US" w:eastAsia="zh-CN" w:bidi="ar"/>
                </w:rPr>
                <w:t xml:space="preserve">    可再生能源(项)</w:t>
              </w:r>
            </w:ins>
            <w:del w:id="8774"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循环经济(款)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75"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411D1E">
            <w:pPr>
              <w:jc w:val="right"/>
              <w:rPr>
                <w:rFonts w:hint="eastAsia" w:ascii="宋体" w:hAnsi="宋体" w:eastAsia="宋体" w:cs="宋体"/>
                <w:i w:val="0"/>
                <w:iCs w:val="0"/>
                <w:color w:val="000000"/>
                <w:sz w:val="20"/>
                <w:szCs w:val="20"/>
                <w:u w:val="none"/>
              </w:rPr>
            </w:pPr>
          </w:p>
        </w:tc>
      </w:tr>
      <w:tr w14:paraId="7C2C7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76"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76"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77"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C712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78" w:author="Administrator" w:date="2024-08-08T09:09:32Z">
              <w:r>
                <w:rPr>
                  <w:rFonts w:hint="eastAsia" w:ascii="宋体" w:hAnsi="宋体" w:eastAsia="宋体" w:cs="宋体"/>
                  <w:i w:val="0"/>
                  <w:color w:val="000000"/>
                  <w:kern w:val="0"/>
                  <w:sz w:val="20"/>
                  <w:szCs w:val="20"/>
                  <w:u w:val="none"/>
                  <w:lang w:val="en-US" w:eastAsia="zh-CN" w:bidi="ar"/>
                </w:rPr>
                <w:t>21113</w:t>
              </w:r>
            </w:ins>
            <w:del w:id="8779" w:author="Administrator" w:date="2024-08-08T09:09:32Z">
              <w:r>
                <w:rPr>
                  <w:rFonts w:hint="eastAsia" w:ascii="宋体" w:hAnsi="宋体" w:eastAsia="宋体" w:cs="宋体"/>
                  <w:i w:val="0"/>
                  <w:iCs w:val="0"/>
                  <w:color w:val="000000"/>
                  <w:kern w:val="0"/>
                  <w:sz w:val="20"/>
                  <w:szCs w:val="20"/>
                  <w:u w:val="none"/>
                  <w:lang w:val="en-US" w:eastAsia="zh-CN" w:bidi="ar"/>
                </w:rPr>
                <w:delText>2111301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80"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F8FA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81" w:author="Administrator" w:date="2024-08-08T09:09:32Z">
              <w:r>
                <w:rPr>
                  <w:rFonts w:hint="eastAsia" w:ascii="宋体" w:hAnsi="宋体" w:eastAsia="宋体" w:cs="宋体"/>
                  <w:i w:val="0"/>
                  <w:color w:val="000000"/>
                  <w:kern w:val="0"/>
                  <w:sz w:val="20"/>
                  <w:szCs w:val="20"/>
                  <w:u w:val="none"/>
                  <w:lang w:val="en-US" w:eastAsia="zh-CN" w:bidi="ar"/>
                </w:rPr>
                <w:t xml:space="preserve">  循环经济(款)</w:t>
              </w:r>
            </w:ins>
            <w:del w:id="8782"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循环经济(项)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83"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2FE899">
            <w:pPr>
              <w:jc w:val="right"/>
              <w:rPr>
                <w:rFonts w:hint="eastAsia" w:ascii="宋体" w:hAnsi="宋体" w:eastAsia="宋体" w:cs="宋体"/>
                <w:i w:val="0"/>
                <w:iCs w:val="0"/>
                <w:color w:val="000000"/>
                <w:sz w:val="20"/>
                <w:szCs w:val="20"/>
                <w:u w:val="none"/>
              </w:rPr>
            </w:pPr>
          </w:p>
        </w:tc>
      </w:tr>
      <w:tr w14:paraId="3D2D1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84"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784"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85"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A9E8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86" w:author="Administrator" w:date="2024-08-08T09:09:32Z">
              <w:r>
                <w:rPr>
                  <w:rFonts w:hint="eastAsia" w:ascii="宋体" w:hAnsi="宋体" w:eastAsia="宋体" w:cs="宋体"/>
                  <w:i w:val="0"/>
                  <w:color w:val="000000"/>
                  <w:kern w:val="0"/>
                  <w:sz w:val="20"/>
                  <w:szCs w:val="20"/>
                  <w:u w:val="none"/>
                  <w:lang w:val="en-US" w:eastAsia="zh-CN" w:bidi="ar"/>
                </w:rPr>
                <w:t>2111301</w:t>
              </w:r>
            </w:ins>
            <w:del w:id="8787" w:author="Administrator" w:date="2024-08-08T09:09:32Z">
              <w:r>
                <w:rPr>
                  <w:rFonts w:hint="eastAsia" w:ascii="宋体" w:hAnsi="宋体" w:eastAsia="宋体" w:cs="宋体"/>
                  <w:i w:val="0"/>
                  <w:iCs w:val="0"/>
                  <w:color w:val="000000"/>
                  <w:kern w:val="0"/>
                  <w:sz w:val="20"/>
                  <w:szCs w:val="20"/>
                  <w:u w:val="none"/>
                  <w:lang w:val="en-US" w:eastAsia="zh-CN" w:bidi="ar"/>
                </w:rPr>
                <w:delText>21114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88"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1B86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89" w:author="Administrator" w:date="2024-08-08T09:09:32Z">
              <w:r>
                <w:rPr>
                  <w:rFonts w:hint="eastAsia" w:ascii="宋体" w:hAnsi="宋体" w:eastAsia="宋体" w:cs="宋体"/>
                  <w:i w:val="0"/>
                  <w:color w:val="000000"/>
                  <w:kern w:val="0"/>
                  <w:sz w:val="20"/>
                  <w:szCs w:val="20"/>
                  <w:u w:val="none"/>
                  <w:lang w:val="en-US" w:eastAsia="zh-CN" w:bidi="ar"/>
                </w:rPr>
                <w:t xml:space="preserve">    循环经济(项)</w:t>
              </w:r>
            </w:ins>
            <w:del w:id="8790"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能源管理事务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91"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1FB2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792" w:author="Administrator" w:date="2024-08-08T09:09:32Z">
                <w:pPr>
                  <w:keepNext w:val="0"/>
                  <w:keepLines w:val="0"/>
                  <w:widowControl/>
                  <w:suppressLineNumbers w:val="0"/>
                  <w:jc w:val="right"/>
                  <w:textAlignment w:val="center"/>
                </w:pPr>
              </w:pPrChange>
            </w:pPr>
            <w:del w:id="8793" w:author="Administrator" w:date="2024-08-08T09:09:32Z">
              <w:r>
                <w:rPr>
                  <w:rFonts w:hint="eastAsia" w:ascii="宋体" w:hAnsi="宋体" w:eastAsia="宋体" w:cs="宋体"/>
                  <w:i w:val="0"/>
                  <w:iCs w:val="0"/>
                  <w:color w:val="000000"/>
                  <w:kern w:val="0"/>
                  <w:sz w:val="20"/>
                  <w:szCs w:val="20"/>
                  <w:u w:val="none"/>
                  <w:lang w:val="en-US" w:eastAsia="zh-CN" w:bidi="ar"/>
                </w:rPr>
                <w:delText>50</w:delText>
              </w:r>
            </w:del>
          </w:p>
        </w:tc>
      </w:tr>
      <w:tr w14:paraId="30607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794"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794"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95"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80DB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96" w:author="Administrator" w:date="2024-08-08T09:09:32Z">
              <w:r>
                <w:rPr>
                  <w:rFonts w:hint="eastAsia" w:ascii="宋体" w:hAnsi="宋体" w:eastAsia="宋体" w:cs="宋体"/>
                  <w:i w:val="0"/>
                  <w:color w:val="000000"/>
                  <w:kern w:val="0"/>
                  <w:sz w:val="20"/>
                  <w:szCs w:val="20"/>
                  <w:u w:val="none"/>
                  <w:lang w:val="en-US" w:eastAsia="zh-CN" w:bidi="ar"/>
                </w:rPr>
                <w:t>21114</w:t>
              </w:r>
            </w:ins>
            <w:del w:id="8797" w:author="Administrator" w:date="2024-08-08T09:09:32Z">
              <w:r>
                <w:rPr>
                  <w:rFonts w:hint="eastAsia" w:ascii="宋体" w:hAnsi="宋体" w:eastAsia="宋体" w:cs="宋体"/>
                  <w:i w:val="0"/>
                  <w:iCs w:val="0"/>
                  <w:color w:val="000000"/>
                  <w:kern w:val="0"/>
                  <w:sz w:val="20"/>
                  <w:szCs w:val="20"/>
                  <w:u w:val="none"/>
                  <w:lang w:val="en-US" w:eastAsia="zh-CN" w:bidi="ar"/>
                </w:rPr>
                <w:delText>2111401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798"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EDD6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799" w:author="Administrator" w:date="2024-08-08T09:09:32Z">
              <w:r>
                <w:rPr>
                  <w:rFonts w:hint="eastAsia" w:ascii="宋体" w:hAnsi="宋体" w:eastAsia="宋体" w:cs="宋体"/>
                  <w:i w:val="0"/>
                  <w:color w:val="000000"/>
                  <w:kern w:val="0"/>
                  <w:sz w:val="20"/>
                  <w:szCs w:val="20"/>
                  <w:u w:val="none"/>
                  <w:lang w:val="en-US" w:eastAsia="zh-CN" w:bidi="ar"/>
                </w:rPr>
                <w:t xml:space="preserve">  能源管理事务</w:t>
              </w:r>
            </w:ins>
            <w:del w:id="8800"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01"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704EF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802" w:author="Administrator" w:date="2024-08-08T09:09:32Z">
                <w:pPr>
                  <w:keepNext w:val="0"/>
                  <w:keepLines w:val="0"/>
                  <w:widowControl/>
                  <w:suppressLineNumbers w:val="0"/>
                  <w:jc w:val="right"/>
                  <w:textAlignment w:val="center"/>
                </w:pPr>
              </w:pPrChange>
            </w:pPr>
            <w:del w:id="8803" w:author="Administrator" w:date="2024-08-08T09:09:32Z">
              <w:r>
                <w:rPr>
                  <w:rFonts w:hint="eastAsia" w:ascii="宋体" w:hAnsi="宋体" w:eastAsia="宋体" w:cs="宋体"/>
                  <w:i w:val="0"/>
                  <w:iCs w:val="0"/>
                  <w:color w:val="000000"/>
                  <w:kern w:val="0"/>
                  <w:sz w:val="20"/>
                  <w:szCs w:val="20"/>
                  <w:u w:val="none"/>
                  <w:lang w:val="en-US" w:eastAsia="zh-CN" w:bidi="ar"/>
                </w:rPr>
                <w:delText>50</w:delText>
              </w:r>
            </w:del>
          </w:p>
        </w:tc>
      </w:tr>
      <w:tr w14:paraId="3532B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04"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04"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05"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9194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06" w:author="Administrator" w:date="2024-08-08T09:09:32Z">
              <w:r>
                <w:rPr>
                  <w:rFonts w:hint="eastAsia" w:ascii="宋体" w:hAnsi="宋体" w:eastAsia="宋体" w:cs="宋体"/>
                  <w:i w:val="0"/>
                  <w:color w:val="000000"/>
                  <w:kern w:val="0"/>
                  <w:sz w:val="20"/>
                  <w:szCs w:val="20"/>
                  <w:u w:val="none"/>
                  <w:lang w:val="en-US" w:eastAsia="zh-CN" w:bidi="ar"/>
                </w:rPr>
                <w:t>2111401</w:t>
              </w:r>
            </w:ins>
            <w:del w:id="8807" w:author="Administrator" w:date="2024-08-08T09:09:32Z">
              <w:r>
                <w:rPr>
                  <w:rFonts w:hint="eastAsia" w:ascii="宋体" w:hAnsi="宋体" w:eastAsia="宋体" w:cs="宋体"/>
                  <w:i w:val="0"/>
                  <w:iCs w:val="0"/>
                  <w:color w:val="000000"/>
                  <w:kern w:val="0"/>
                  <w:sz w:val="20"/>
                  <w:szCs w:val="20"/>
                  <w:u w:val="none"/>
                  <w:lang w:val="en-US" w:eastAsia="zh-CN" w:bidi="ar"/>
                </w:rPr>
                <w:delText>2111402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08"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CBA1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09" w:author="Administrator" w:date="2024-08-08T09:09:32Z">
              <w:r>
                <w:rPr>
                  <w:rFonts w:hint="eastAsia" w:ascii="宋体" w:hAnsi="宋体" w:eastAsia="宋体" w:cs="宋体"/>
                  <w:i w:val="0"/>
                  <w:color w:val="000000"/>
                  <w:kern w:val="0"/>
                  <w:sz w:val="20"/>
                  <w:szCs w:val="20"/>
                  <w:u w:val="none"/>
                  <w:lang w:val="en-US" w:eastAsia="zh-CN" w:bidi="ar"/>
                </w:rPr>
                <w:t xml:space="preserve">    行政运行</w:t>
              </w:r>
            </w:ins>
            <w:del w:id="8810"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11"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2CEE0D">
            <w:pPr>
              <w:jc w:val="right"/>
              <w:rPr>
                <w:rFonts w:hint="eastAsia" w:ascii="宋体" w:hAnsi="宋体" w:eastAsia="宋体" w:cs="宋体"/>
                <w:i w:val="0"/>
                <w:iCs w:val="0"/>
                <w:color w:val="000000"/>
                <w:sz w:val="20"/>
                <w:szCs w:val="20"/>
                <w:u w:val="none"/>
              </w:rPr>
            </w:pPr>
          </w:p>
        </w:tc>
      </w:tr>
      <w:tr w14:paraId="5AA77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12"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12"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13"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44A1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14" w:author="Administrator" w:date="2024-08-08T09:09:32Z">
              <w:r>
                <w:rPr>
                  <w:rFonts w:hint="eastAsia" w:ascii="宋体" w:hAnsi="宋体" w:eastAsia="宋体" w:cs="宋体"/>
                  <w:i w:val="0"/>
                  <w:color w:val="000000"/>
                  <w:kern w:val="0"/>
                  <w:sz w:val="20"/>
                  <w:szCs w:val="20"/>
                  <w:u w:val="none"/>
                  <w:lang w:val="en-US" w:eastAsia="zh-CN" w:bidi="ar"/>
                </w:rPr>
                <w:t>2111402</w:t>
              </w:r>
            </w:ins>
            <w:del w:id="8815" w:author="Administrator" w:date="2024-08-08T09:09:32Z">
              <w:r>
                <w:rPr>
                  <w:rFonts w:hint="eastAsia" w:ascii="宋体" w:hAnsi="宋体" w:eastAsia="宋体" w:cs="宋体"/>
                  <w:i w:val="0"/>
                  <w:iCs w:val="0"/>
                  <w:color w:val="000000"/>
                  <w:kern w:val="0"/>
                  <w:sz w:val="20"/>
                  <w:szCs w:val="20"/>
                  <w:u w:val="none"/>
                  <w:lang w:val="en-US" w:eastAsia="zh-CN" w:bidi="ar"/>
                </w:rPr>
                <w:delText>2111403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16"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773A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17" w:author="Administrator" w:date="2024-08-08T09:09:32Z">
              <w:r>
                <w:rPr>
                  <w:rFonts w:hint="eastAsia" w:ascii="宋体" w:hAnsi="宋体" w:eastAsia="宋体" w:cs="宋体"/>
                  <w:i w:val="0"/>
                  <w:color w:val="000000"/>
                  <w:kern w:val="0"/>
                  <w:sz w:val="20"/>
                  <w:szCs w:val="20"/>
                  <w:u w:val="none"/>
                  <w:lang w:val="en-US" w:eastAsia="zh-CN" w:bidi="ar"/>
                </w:rPr>
                <w:t xml:space="preserve">    一般行政管理事务</w:t>
              </w:r>
            </w:ins>
            <w:del w:id="8818"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19"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D4BA56">
            <w:pPr>
              <w:jc w:val="right"/>
              <w:rPr>
                <w:rFonts w:hint="eastAsia" w:ascii="宋体" w:hAnsi="宋体" w:eastAsia="宋体" w:cs="宋体"/>
                <w:i w:val="0"/>
                <w:iCs w:val="0"/>
                <w:color w:val="000000"/>
                <w:sz w:val="20"/>
                <w:szCs w:val="20"/>
                <w:u w:val="none"/>
              </w:rPr>
            </w:pPr>
          </w:p>
        </w:tc>
      </w:tr>
      <w:tr w14:paraId="7D88D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20"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20"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21"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9C3E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22" w:author="Administrator" w:date="2024-08-08T09:09:32Z">
              <w:r>
                <w:rPr>
                  <w:rFonts w:hint="eastAsia" w:ascii="宋体" w:hAnsi="宋体" w:eastAsia="宋体" w:cs="宋体"/>
                  <w:i w:val="0"/>
                  <w:color w:val="000000"/>
                  <w:kern w:val="0"/>
                  <w:sz w:val="20"/>
                  <w:szCs w:val="20"/>
                  <w:u w:val="none"/>
                  <w:lang w:val="en-US" w:eastAsia="zh-CN" w:bidi="ar"/>
                </w:rPr>
                <w:t>2111403</w:t>
              </w:r>
            </w:ins>
            <w:del w:id="8823" w:author="Administrator" w:date="2024-08-08T09:09:32Z">
              <w:r>
                <w:rPr>
                  <w:rFonts w:hint="eastAsia" w:ascii="宋体" w:hAnsi="宋体" w:eastAsia="宋体" w:cs="宋体"/>
                  <w:i w:val="0"/>
                  <w:iCs w:val="0"/>
                  <w:color w:val="000000"/>
                  <w:kern w:val="0"/>
                  <w:sz w:val="20"/>
                  <w:szCs w:val="20"/>
                  <w:u w:val="none"/>
                  <w:lang w:val="en-US" w:eastAsia="zh-CN" w:bidi="ar"/>
                </w:rPr>
                <w:delText>2111406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24"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891F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25" w:author="Administrator" w:date="2024-08-08T09:09:32Z">
              <w:r>
                <w:rPr>
                  <w:rFonts w:hint="eastAsia" w:ascii="宋体" w:hAnsi="宋体" w:eastAsia="宋体" w:cs="宋体"/>
                  <w:i w:val="0"/>
                  <w:color w:val="000000"/>
                  <w:kern w:val="0"/>
                  <w:sz w:val="20"/>
                  <w:szCs w:val="20"/>
                  <w:u w:val="none"/>
                  <w:lang w:val="en-US" w:eastAsia="zh-CN" w:bidi="ar"/>
                </w:rPr>
                <w:t xml:space="preserve">    机关服务</w:t>
              </w:r>
            </w:ins>
            <w:del w:id="8826"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能源科技装备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27"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54A0F1">
            <w:pPr>
              <w:jc w:val="right"/>
              <w:rPr>
                <w:rFonts w:hint="eastAsia" w:ascii="宋体" w:hAnsi="宋体" w:eastAsia="宋体" w:cs="宋体"/>
                <w:i w:val="0"/>
                <w:iCs w:val="0"/>
                <w:color w:val="000000"/>
                <w:sz w:val="20"/>
                <w:szCs w:val="20"/>
                <w:u w:val="none"/>
              </w:rPr>
            </w:pPr>
          </w:p>
        </w:tc>
      </w:tr>
      <w:tr w14:paraId="304E8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28"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28"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29"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F58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30" w:author="Administrator" w:date="2024-08-08T09:09:32Z">
              <w:r>
                <w:rPr>
                  <w:rFonts w:hint="eastAsia" w:ascii="宋体" w:hAnsi="宋体" w:eastAsia="宋体" w:cs="宋体"/>
                  <w:i w:val="0"/>
                  <w:color w:val="000000"/>
                  <w:kern w:val="0"/>
                  <w:sz w:val="20"/>
                  <w:szCs w:val="20"/>
                  <w:u w:val="none"/>
                  <w:lang w:val="en-US" w:eastAsia="zh-CN" w:bidi="ar"/>
                </w:rPr>
                <w:t>2111406</w:t>
              </w:r>
            </w:ins>
            <w:del w:id="8831" w:author="Administrator" w:date="2024-08-08T09:09:32Z">
              <w:r>
                <w:rPr>
                  <w:rFonts w:hint="eastAsia" w:ascii="宋体" w:hAnsi="宋体" w:eastAsia="宋体" w:cs="宋体"/>
                  <w:i w:val="0"/>
                  <w:iCs w:val="0"/>
                  <w:color w:val="000000"/>
                  <w:kern w:val="0"/>
                  <w:sz w:val="20"/>
                  <w:szCs w:val="20"/>
                  <w:u w:val="none"/>
                  <w:lang w:val="en-US" w:eastAsia="zh-CN" w:bidi="ar"/>
                </w:rPr>
                <w:delText>2111407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32"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7ED9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33" w:author="Administrator" w:date="2024-08-08T09:09:32Z">
              <w:r>
                <w:rPr>
                  <w:rFonts w:hint="eastAsia" w:ascii="宋体" w:hAnsi="宋体" w:eastAsia="宋体" w:cs="宋体"/>
                  <w:i w:val="0"/>
                  <w:color w:val="000000"/>
                  <w:kern w:val="0"/>
                  <w:sz w:val="20"/>
                  <w:szCs w:val="20"/>
                  <w:u w:val="none"/>
                  <w:lang w:val="en-US" w:eastAsia="zh-CN" w:bidi="ar"/>
                </w:rPr>
                <w:t xml:space="preserve">    能源科技装备</w:t>
              </w:r>
            </w:ins>
            <w:del w:id="8834"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能源行业管理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35"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464359">
            <w:pPr>
              <w:jc w:val="right"/>
              <w:rPr>
                <w:rFonts w:hint="eastAsia" w:ascii="宋体" w:hAnsi="宋体" w:eastAsia="宋体" w:cs="宋体"/>
                <w:i w:val="0"/>
                <w:iCs w:val="0"/>
                <w:color w:val="000000"/>
                <w:sz w:val="20"/>
                <w:szCs w:val="20"/>
                <w:u w:val="none"/>
              </w:rPr>
            </w:pPr>
          </w:p>
        </w:tc>
      </w:tr>
      <w:tr w14:paraId="03561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36"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36"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37"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98FE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38" w:author="Administrator" w:date="2024-08-08T09:09:32Z">
              <w:r>
                <w:rPr>
                  <w:rFonts w:hint="eastAsia" w:ascii="宋体" w:hAnsi="宋体" w:eastAsia="宋体" w:cs="宋体"/>
                  <w:i w:val="0"/>
                  <w:color w:val="000000"/>
                  <w:kern w:val="0"/>
                  <w:sz w:val="20"/>
                  <w:szCs w:val="20"/>
                  <w:u w:val="none"/>
                  <w:lang w:val="en-US" w:eastAsia="zh-CN" w:bidi="ar"/>
                </w:rPr>
                <w:t>2111407</w:t>
              </w:r>
            </w:ins>
            <w:del w:id="8839" w:author="Administrator" w:date="2024-08-08T09:09:32Z">
              <w:r>
                <w:rPr>
                  <w:rFonts w:hint="eastAsia" w:ascii="宋体" w:hAnsi="宋体" w:eastAsia="宋体" w:cs="宋体"/>
                  <w:i w:val="0"/>
                  <w:iCs w:val="0"/>
                  <w:color w:val="000000"/>
                  <w:kern w:val="0"/>
                  <w:sz w:val="20"/>
                  <w:szCs w:val="20"/>
                  <w:u w:val="none"/>
                  <w:lang w:val="en-US" w:eastAsia="zh-CN" w:bidi="ar"/>
                </w:rPr>
                <w:delText>2111408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40"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2410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41" w:author="Administrator" w:date="2024-08-08T09:09:32Z">
              <w:r>
                <w:rPr>
                  <w:rFonts w:hint="eastAsia" w:ascii="宋体" w:hAnsi="宋体" w:eastAsia="宋体" w:cs="宋体"/>
                  <w:i w:val="0"/>
                  <w:color w:val="000000"/>
                  <w:kern w:val="0"/>
                  <w:sz w:val="20"/>
                  <w:szCs w:val="20"/>
                  <w:u w:val="none"/>
                  <w:lang w:val="en-US" w:eastAsia="zh-CN" w:bidi="ar"/>
                </w:rPr>
                <w:t xml:space="preserve">    能源行业管理</w:t>
              </w:r>
            </w:ins>
            <w:del w:id="8842"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能源管理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43"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00C6E3">
            <w:pPr>
              <w:jc w:val="right"/>
              <w:rPr>
                <w:rFonts w:hint="eastAsia" w:ascii="宋体" w:hAnsi="宋体" w:eastAsia="宋体" w:cs="宋体"/>
                <w:i w:val="0"/>
                <w:iCs w:val="0"/>
                <w:color w:val="000000"/>
                <w:sz w:val="20"/>
                <w:szCs w:val="20"/>
                <w:u w:val="none"/>
              </w:rPr>
            </w:pPr>
          </w:p>
        </w:tc>
      </w:tr>
      <w:tr w14:paraId="62229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44"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844"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45"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D793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46" w:author="Administrator" w:date="2024-08-08T09:09:32Z">
              <w:r>
                <w:rPr>
                  <w:rFonts w:hint="eastAsia" w:ascii="宋体" w:hAnsi="宋体" w:eastAsia="宋体" w:cs="宋体"/>
                  <w:i w:val="0"/>
                  <w:color w:val="000000"/>
                  <w:kern w:val="0"/>
                  <w:sz w:val="20"/>
                  <w:szCs w:val="20"/>
                  <w:u w:val="none"/>
                  <w:lang w:val="en-US" w:eastAsia="zh-CN" w:bidi="ar"/>
                </w:rPr>
                <w:t>2111408</w:t>
              </w:r>
            </w:ins>
            <w:del w:id="8847" w:author="Administrator" w:date="2024-08-08T09:09:32Z">
              <w:r>
                <w:rPr>
                  <w:rFonts w:hint="eastAsia" w:ascii="宋体" w:hAnsi="宋体" w:eastAsia="宋体" w:cs="宋体"/>
                  <w:i w:val="0"/>
                  <w:iCs w:val="0"/>
                  <w:color w:val="000000"/>
                  <w:kern w:val="0"/>
                  <w:sz w:val="20"/>
                  <w:szCs w:val="20"/>
                  <w:u w:val="none"/>
                  <w:lang w:val="en-US" w:eastAsia="zh-CN" w:bidi="ar"/>
                </w:rPr>
                <w:delText>2111411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48"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FBEC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49" w:author="Administrator" w:date="2024-08-08T09:09:32Z">
              <w:r>
                <w:rPr>
                  <w:rFonts w:hint="eastAsia" w:ascii="宋体" w:hAnsi="宋体" w:eastAsia="宋体" w:cs="宋体"/>
                  <w:i w:val="0"/>
                  <w:color w:val="000000"/>
                  <w:kern w:val="0"/>
                  <w:sz w:val="20"/>
                  <w:szCs w:val="20"/>
                  <w:u w:val="none"/>
                  <w:lang w:val="en-US" w:eastAsia="zh-CN" w:bidi="ar"/>
                </w:rPr>
                <w:t xml:space="preserve">    能源管理</w:t>
              </w:r>
            </w:ins>
            <w:del w:id="8850"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51"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9BCAB3">
            <w:pPr>
              <w:jc w:val="right"/>
              <w:rPr>
                <w:rFonts w:hint="eastAsia" w:ascii="宋体" w:hAnsi="宋体" w:eastAsia="宋体" w:cs="宋体"/>
                <w:i w:val="0"/>
                <w:iCs w:val="0"/>
                <w:color w:val="000000"/>
                <w:sz w:val="20"/>
                <w:szCs w:val="20"/>
                <w:u w:val="none"/>
              </w:rPr>
            </w:pPr>
          </w:p>
        </w:tc>
      </w:tr>
      <w:tr w14:paraId="3BB52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52"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52"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53"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ED52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54" w:author="Administrator" w:date="2024-08-08T09:09:32Z">
              <w:r>
                <w:rPr>
                  <w:rFonts w:hint="eastAsia" w:ascii="宋体" w:hAnsi="宋体" w:eastAsia="宋体" w:cs="宋体"/>
                  <w:i w:val="0"/>
                  <w:color w:val="000000"/>
                  <w:kern w:val="0"/>
                  <w:sz w:val="20"/>
                  <w:szCs w:val="20"/>
                  <w:u w:val="none"/>
                  <w:lang w:val="en-US" w:eastAsia="zh-CN" w:bidi="ar"/>
                </w:rPr>
                <w:t>2111411</w:t>
              </w:r>
            </w:ins>
            <w:del w:id="8855" w:author="Administrator" w:date="2024-08-08T09:09:32Z">
              <w:r>
                <w:rPr>
                  <w:rFonts w:hint="eastAsia" w:ascii="宋体" w:hAnsi="宋体" w:eastAsia="宋体" w:cs="宋体"/>
                  <w:i w:val="0"/>
                  <w:iCs w:val="0"/>
                  <w:color w:val="000000"/>
                  <w:kern w:val="0"/>
                  <w:sz w:val="20"/>
                  <w:szCs w:val="20"/>
                  <w:u w:val="none"/>
                  <w:lang w:val="en-US" w:eastAsia="zh-CN" w:bidi="ar"/>
                </w:rPr>
                <w:delText>2111413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56"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995B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57" w:author="Administrator" w:date="2024-08-08T09:09:32Z">
              <w:r>
                <w:rPr>
                  <w:rFonts w:hint="eastAsia" w:ascii="宋体" w:hAnsi="宋体" w:eastAsia="宋体" w:cs="宋体"/>
                  <w:i w:val="0"/>
                  <w:color w:val="000000"/>
                  <w:kern w:val="0"/>
                  <w:sz w:val="20"/>
                  <w:szCs w:val="20"/>
                  <w:u w:val="none"/>
                  <w:lang w:val="en-US" w:eastAsia="zh-CN" w:bidi="ar"/>
                </w:rPr>
                <w:t xml:space="preserve">    信息化建设</w:t>
              </w:r>
            </w:ins>
            <w:del w:id="8858"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农村电网建设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59"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E590CA">
            <w:pPr>
              <w:jc w:val="right"/>
              <w:rPr>
                <w:rFonts w:hint="eastAsia" w:ascii="宋体" w:hAnsi="宋体" w:eastAsia="宋体" w:cs="宋体"/>
                <w:i w:val="0"/>
                <w:iCs w:val="0"/>
                <w:color w:val="000000"/>
                <w:sz w:val="20"/>
                <w:szCs w:val="20"/>
                <w:u w:val="none"/>
              </w:rPr>
            </w:pPr>
          </w:p>
        </w:tc>
      </w:tr>
      <w:tr w14:paraId="7BFCC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60"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60"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61"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7286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62" w:author="Administrator" w:date="2024-08-08T09:09:32Z">
              <w:r>
                <w:rPr>
                  <w:rFonts w:hint="eastAsia" w:ascii="宋体" w:hAnsi="宋体" w:eastAsia="宋体" w:cs="宋体"/>
                  <w:i w:val="0"/>
                  <w:color w:val="000000"/>
                  <w:kern w:val="0"/>
                  <w:sz w:val="20"/>
                  <w:szCs w:val="20"/>
                  <w:u w:val="none"/>
                  <w:lang w:val="en-US" w:eastAsia="zh-CN" w:bidi="ar"/>
                </w:rPr>
                <w:t>2111413</w:t>
              </w:r>
            </w:ins>
            <w:del w:id="8863" w:author="Administrator" w:date="2024-08-08T09:09:32Z">
              <w:r>
                <w:rPr>
                  <w:rFonts w:hint="eastAsia" w:ascii="宋体" w:hAnsi="宋体" w:eastAsia="宋体" w:cs="宋体"/>
                  <w:i w:val="0"/>
                  <w:iCs w:val="0"/>
                  <w:color w:val="000000"/>
                  <w:kern w:val="0"/>
                  <w:sz w:val="20"/>
                  <w:szCs w:val="20"/>
                  <w:u w:val="none"/>
                  <w:lang w:val="en-US" w:eastAsia="zh-CN" w:bidi="ar"/>
                </w:rPr>
                <w:delText>2111450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64"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338A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65" w:author="Administrator" w:date="2024-08-08T09:09:32Z">
              <w:r>
                <w:rPr>
                  <w:rFonts w:hint="eastAsia" w:ascii="宋体" w:hAnsi="宋体" w:eastAsia="宋体" w:cs="宋体"/>
                  <w:i w:val="0"/>
                  <w:color w:val="000000"/>
                  <w:kern w:val="0"/>
                  <w:sz w:val="20"/>
                  <w:szCs w:val="20"/>
                  <w:u w:val="none"/>
                  <w:lang w:val="en-US" w:eastAsia="zh-CN" w:bidi="ar"/>
                </w:rPr>
                <w:t xml:space="preserve">    农村电网建设</w:t>
              </w:r>
            </w:ins>
            <w:del w:id="8866"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67"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4C901B">
            <w:pPr>
              <w:jc w:val="right"/>
              <w:rPr>
                <w:rFonts w:hint="eastAsia" w:ascii="宋体" w:hAnsi="宋体" w:eastAsia="宋体" w:cs="宋体"/>
                <w:i w:val="0"/>
                <w:iCs w:val="0"/>
                <w:color w:val="000000"/>
                <w:sz w:val="20"/>
                <w:szCs w:val="20"/>
                <w:u w:val="none"/>
              </w:rPr>
            </w:pPr>
          </w:p>
        </w:tc>
      </w:tr>
      <w:tr w14:paraId="77A48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68" w:author="Administrator" w:date="2024-08-08T09:09:3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868" w:author="Administrator" w:date="2024-08-08T09:09:3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69" w:author="Administrator" w:date="2024-08-08T09:09:3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AC1E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70" w:author="Administrator" w:date="2024-08-08T09:09:32Z">
              <w:r>
                <w:rPr>
                  <w:rFonts w:hint="eastAsia" w:ascii="宋体" w:hAnsi="宋体" w:eastAsia="宋体" w:cs="宋体"/>
                  <w:i w:val="0"/>
                  <w:color w:val="000000"/>
                  <w:kern w:val="0"/>
                  <w:sz w:val="20"/>
                  <w:szCs w:val="20"/>
                  <w:u w:val="none"/>
                  <w:lang w:val="en-US" w:eastAsia="zh-CN" w:bidi="ar"/>
                </w:rPr>
                <w:t>2111450</w:t>
              </w:r>
            </w:ins>
            <w:del w:id="8871" w:author="Administrator" w:date="2024-08-08T09:09:32Z">
              <w:r>
                <w:rPr>
                  <w:rFonts w:hint="eastAsia" w:ascii="宋体" w:hAnsi="宋体" w:eastAsia="宋体" w:cs="宋体"/>
                  <w:i w:val="0"/>
                  <w:iCs w:val="0"/>
                  <w:color w:val="000000"/>
                  <w:kern w:val="0"/>
                  <w:sz w:val="20"/>
                  <w:szCs w:val="20"/>
                  <w:u w:val="none"/>
                  <w:lang w:val="en-US" w:eastAsia="zh-CN" w:bidi="ar"/>
                </w:rPr>
                <w:delText>2111499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72" w:author="Administrator" w:date="2024-08-08T09:09:3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4832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73" w:author="Administrator" w:date="2024-08-08T09:09:32Z">
              <w:r>
                <w:rPr>
                  <w:rFonts w:hint="eastAsia" w:ascii="宋体" w:hAnsi="宋体" w:eastAsia="宋体" w:cs="宋体"/>
                  <w:i w:val="0"/>
                  <w:color w:val="000000"/>
                  <w:kern w:val="0"/>
                  <w:sz w:val="20"/>
                  <w:szCs w:val="20"/>
                  <w:u w:val="none"/>
                  <w:lang w:val="en-US" w:eastAsia="zh-CN" w:bidi="ar"/>
                </w:rPr>
                <w:t xml:space="preserve">    事业运行</w:t>
              </w:r>
            </w:ins>
            <w:del w:id="8874"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其他能源管理事务支出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75" w:author="Administrator" w:date="2024-08-08T09:09:3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EF2AFE">
            <w:pPr>
              <w:jc w:val="right"/>
              <w:rPr>
                <w:rFonts w:hint="eastAsia" w:ascii="宋体" w:hAnsi="宋体" w:eastAsia="宋体" w:cs="宋体"/>
                <w:i w:val="0"/>
                <w:iCs w:val="0"/>
                <w:color w:val="000000"/>
                <w:sz w:val="20"/>
                <w:szCs w:val="20"/>
                <w:u w:val="none"/>
              </w:rPr>
            </w:pPr>
          </w:p>
        </w:tc>
      </w:tr>
      <w:tr w14:paraId="2601A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7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87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7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8F7F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78" w:author="Administrator" w:date="2024-08-08T09:09:32Z">
              <w:r>
                <w:rPr>
                  <w:rFonts w:hint="eastAsia" w:ascii="宋体" w:hAnsi="宋体" w:eastAsia="宋体" w:cs="宋体"/>
                  <w:i w:val="0"/>
                  <w:color w:val="000000"/>
                  <w:kern w:val="0"/>
                  <w:sz w:val="20"/>
                  <w:szCs w:val="20"/>
                  <w:u w:val="none"/>
                  <w:lang w:val="en-US" w:eastAsia="zh-CN" w:bidi="ar"/>
                </w:rPr>
                <w:t>2111499</w:t>
              </w:r>
            </w:ins>
            <w:del w:id="8879" w:author="Administrator" w:date="2024-08-08T09:09:32Z">
              <w:r>
                <w:rPr>
                  <w:rFonts w:hint="eastAsia" w:ascii="宋体" w:hAnsi="宋体" w:eastAsia="宋体" w:cs="宋体"/>
                  <w:i w:val="0"/>
                  <w:iCs w:val="0"/>
                  <w:color w:val="000000"/>
                  <w:kern w:val="0"/>
                  <w:sz w:val="20"/>
                  <w:szCs w:val="20"/>
                  <w:u w:val="none"/>
                  <w:lang w:val="en-US" w:eastAsia="zh-CN" w:bidi="ar"/>
                </w:rPr>
                <w:delText>21199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8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47AD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81" w:author="Administrator" w:date="2024-08-08T09:09:32Z">
              <w:r>
                <w:rPr>
                  <w:rFonts w:hint="eastAsia" w:ascii="宋体" w:hAnsi="宋体" w:eastAsia="宋体" w:cs="宋体"/>
                  <w:i w:val="0"/>
                  <w:color w:val="000000"/>
                  <w:kern w:val="0"/>
                  <w:sz w:val="20"/>
                  <w:szCs w:val="20"/>
                  <w:u w:val="none"/>
                  <w:lang w:val="en-US" w:eastAsia="zh-CN" w:bidi="ar"/>
                </w:rPr>
                <w:t xml:space="preserve">    其他能源管理事务支出</w:t>
              </w:r>
            </w:ins>
            <w:del w:id="8882" w:author="Administrator" w:date="2024-08-08T09:09:32Z">
              <w:r>
                <w:rPr>
                  <w:rFonts w:hint="eastAsia" w:ascii="宋体" w:hAnsi="宋体" w:eastAsia="宋体" w:cs="宋体"/>
                  <w:i w:val="0"/>
                  <w:iCs w:val="0"/>
                  <w:color w:val="000000"/>
                  <w:kern w:val="0"/>
                  <w:sz w:val="20"/>
                  <w:szCs w:val="20"/>
                  <w:u w:val="none"/>
                  <w:lang w:val="en-US" w:eastAsia="zh-CN" w:bidi="ar"/>
                </w:rPr>
                <w:delText xml:space="preserve">  其他节能环保支出(款)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8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338E9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884" w:author="Administrator" w:date="2024-08-08T09:09:33Z">
                <w:pPr>
                  <w:keepNext w:val="0"/>
                  <w:keepLines w:val="0"/>
                  <w:widowControl/>
                  <w:suppressLineNumbers w:val="0"/>
                  <w:jc w:val="right"/>
                  <w:textAlignment w:val="center"/>
                </w:pPr>
              </w:pPrChange>
            </w:pPr>
            <w:del w:id="8885" w:author="Administrator" w:date="2024-08-08T09:09:33Z">
              <w:r>
                <w:rPr>
                  <w:rFonts w:hint="eastAsia" w:ascii="宋体" w:hAnsi="宋体" w:eastAsia="宋体" w:cs="宋体"/>
                  <w:i w:val="0"/>
                  <w:iCs w:val="0"/>
                  <w:color w:val="000000"/>
                  <w:kern w:val="0"/>
                  <w:sz w:val="20"/>
                  <w:szCs w:val="20"/>
                  <w:u w:val="none"/>
                  <w:lang w:val="en-US" w:eastAsia="zh-CN" w:bidi="ar"/>
                </w:rPr>
                <w:delText>110</w:delText>
              </w:r>
            </w:del>
          </w:p>
        </w:tc>
      </w:tr>
      <w:tr w14:paraId="4BF40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8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88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8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63C8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88" w:author="Administrator" w:date="2024-08-08T09:09:33Z">
              <w:r>
                <w:rPr>
                  <w:rFonts w:hint="eastAsia" w:ascii="宋体" w:hAnsi="宋体" w:eastAsia="宋体" w:cs="宋体"/>
                  <w:i w:val="0"/>
                  <w:color w:val="000000"/>
                  <w:kern w:val="0"/>
                  <w:sz w:val="20"/>
                  <w:szCs w:val="20"/>
                  <w:u w:val="none"/>
                  <w:lang w:val="en-US" w:eastAsia="zh-CN" w:bidi="ar"/>
                </w:rPr>
                <w:t>21199</w:t>
              </w:r>
            </w:ins>
            <w:del w:id="8889" w:author="Administrator" w:date="2024-08-08T09:09:33Z">
              <w:r>
                <w:rPr>
                  <w:rFonts w:hint="eastAsia" w:ascii="宋体" w:hAnsi="宋体" w:eastAsia="宋体" w:cs="宋体"/>
                  <w:i w:val="0"/>
                  <w:iCs w:val="0"/>
                  <w:color w:val="000000"/>
                  <w:kern w:val="0"/>
                  <w:sz w:val="20"/>
                  <w:szCs w:val="20"/>
                  <w:u w:val="none"/>
                  <w:lang w:val="en-US" w:eastAsia="zh-CN" w:bidi="ar"/>
                </w:rPr>
                <w:delText>2119999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9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7D4E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91" w:author="Administrator" w:date="2024-08-08T09:09:33Z">
              <w:r>
                <w:rPr>
                  <w:rFonts w:hint="eastAsia" w:ascii="宋体" w:hAnsi="宋体" w:eastAsia="宋体" w:cs="宋体"/>
                  <w:i w:val="0"/>
                  <w:color w:val="000000"/>
                  <w:kern w:val="0"/>
                  <w:sz w:val="20"/>
                  <w:szCs w:val="20"/>
                  <w:u w:val="none"/>
                  <w:lang w:val="en-US" w:eastAsia="zh-CN" w:bidi="ar"/>
                </w:rPr>
                <w:t xml:space="preserve">  其他节能环保支出(款)</w:t>
              </w:r>
            </w:ins>
            <w:del w:id="889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其他节能环保支出(项)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9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0F86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894" w:author="Administrator" w:date="2024-08-08T09:09:33Z">
              <w:r>
                <w:rPr>
                  <w:rFonts w:hint="eastAsia" w:ascii="宋体" w:hAnsi="宋体" w:eastAsia="宋体" w:cs="宋体"/>
                  <w:i w:val="0"/>
                  <w:color w:val="000000"/>
                  <w:kern w:val="0"/>
                  <w:sz w:val="20"/>
                  <w:szCs w:val="20"/>
                  <w:u w:val="none"/>
                  <w:lang w:val="en-US" w:eastAsia="zh-CN" w:bidi="ar"/>
                </w:rPr>
                <w:t>55</w:t>
              </w:r>
            </w:ins>
            <w:del w:id="8895" w:author="Administrator" w:date="2024-08-08T09:09:33Z">
              <w:r>
                <w:rPr>
                  <w:rFonts w:hint="eastAsia" w:ascii="宋体" w:hAnsi="宋体" w:eastAsia="宋体" w:cs="宋体"/>
                  <w:i w:val="0"/>
                  <w:iCs w:val="0"/>
                  <w:color w:val="000000"/>
                  <w:kern w:val="0"/>
                  <w:sz w:val="20"/>
                  <w:szCs w:val="20"/>
                  <w:u w:val="none"/>
                  <w:lang w:val="en-US" w:eastAsia="zh-CN" w:bidi="ar"/>
                </w:rPr>
                <w:delText>110</w:delText>
              </w:r>
            </w:del>
          </w:p>
        </w:tc>
      </w:tr>
      <w:tr w14:paraId="2C4B5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89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89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89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2F8D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898" w:author="Administrator" w:date="2024-08-08T09:09:33Z">
              <w:r>
                <w:rPr>
                  <w:rFonts w:hint="eastAsia" w:ascii="宋体" w:hAnsi="宋体" w:eastAsia="宋体" w:cs="宋体"/>
                  <w:i w:val="0"/>
                  <w:color w:val="000000"/>
                  <w:kern w:val="0"/>
                  <w:sz w:val="20"/>
                  <w:szCs w:val="20"/>
                  <w:u w:val="none"/>
                  <w:lang w:val="en-US" w:eastAsia="zh-CN" w:bidi="ar"/>
                </w:rPr>
                <w:t>2119999</w:t>
              </w:r>
            </w:ins>
            <w:del w:id="8899" w:author="Administrator" w:date="2024-08-08T09:09:33Z">
              <w:r>
                <w:rPr>
                  <w:rFonts w:hint="eastAsia" w:ascii="宋体" w:hAnsi="宋体" w:eastAsia="宋体" w:cs="宋体"/>
                  <w:i w:val="0"/>
                  <w:iCs w:val="0"/>
                  <w:color w:val="000000"/>
                  <w:kern w:val="0"/>
                  <w:sz w:val="20"/>
                  <w:szCs w:val="20"/>
                  <w:u w:val="none"/>
                  <w:lang w:val="en-US" w:eastAsia="zh-CN" w:bidi="ar"/>
                </w:rPr>
                <w:delText>212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0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542E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01" w:author="Administrator" w:date="2024-08-08T09:09:33Z">
              <w:r>
                <w:rPr>
                  <w:rFonts w:hint="eastAsia" w:ascii="宋体" w:hAnsi="宋体" w:eastAsia="宋体" w:cs="宋体"/>
                  <w:i w:val="0"/>
                  <w:color w:val="000000"/>
                  <w:kern w:val="0"/>
                  <w:sz w:val="20"/>
                  <w:szCs w:val="20"/>
                  <w:u w:val="none"/>
                  <w:lang w:val="en-US" w:eastAsia="zh-CN" w:bidi="ar"/>
                </w:rPr>
                <w:t xml:space="preserve">    其他节能环保支出(项)</w:t>
              </w:r>
            </w:ins>
            <w:del w:id="8902" w:author="Administrator" w:date="2024-08-08T09:09:33Z">
              <w:r>
                <w:rPr>
                  <w:rFonts w:hint="eastAsia" w:ascii="宋体" w:hAnsi="宋体" w:eastAsia="宋体" w:cs="宋体"/>
                  <w:i w:val="0"/>
                  <w:iCs w:val="0"/>
                  <w:color w:val="000000"/>
                  <w:kern w:val="0"/>
                  <w:sz w:val="20"/>
                  <w:szCs w:val="20"/>
                  <w:u w:val="none"/>
                  <w:lang w:val="en-US" w:eastAsia="zh-CN" w:bidi="ar"/>
                </w:rPr>
                <w:delText>城乡社区支出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0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50D9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904" w:author="Administrator" w:date="2024-08-08T09:09:33Z">
              <w:r>
                <w:rPr>
                  <w:rFonts w:hint="eastAsia" w:ascii="宋体" w:hAnsi="宋体" w:eastAsia="宋体" w:cs="宋体"/>
                  <w:i w:val="0"/>
                  <w:color w:val="000000"/>
                  <w:kern w:val="0"/>
                  <w:sz w:val="20"/>
                  <w:szCs w:val="20"/>
                  <w:u w:val="none"/>
                  <w:lang w:val="en-US" w:eastAsia="zh-CN" w:bidi="ar"/>
                </w:rPr>
                <w:t>55</w:t>
              </w:r>
            </w:ins>
            <w:del w:id="8905" w:author="Administrator" w:date="2024-08-08T09:09:33Z">
              <w:r>
                <w:rPr>
                  <w:rFonts w:hint="eastAsia" w:ascii="宋体" w:hAnsi="宋体" w:eastAsia="宋体" w:cs="宋体"/>
                  <w:i w:val="0"/>
                  <w:iCs w:val="0"/>
                  <w:color w:val="000000"/>
                  <w:kern w:val="0"/>
                  <w:sz w:val="20"/>
                  <w:szCs w:val="20"/>
                  <w:u w:val="none"/>
                  <w:lang w:val="en-US" w:eastAsia="zh-CN" w:bidi="ar"/>
                </w:rPr>
                <w:delText>13,957</w:delText>
              </w:r>
            </w:del>
          </w:p>
        </w:tc>
      </w:tr>
      <w:tr w14:paraId="435B6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0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0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0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95D7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08" w:author="Administrator" w:date="2024-08-08T09:09:33Z">
              <w:r>
                <w:rPr>
                  <w:rFonts w:hint="eastAsia" w:ascii="宋体" w:hAnsi="宋体" w:eastAsia="宋体" w:cs="宋体"/>
                  <w:i w:val="0"/>
                  <w:color w:val="000000"/>
                  <w:kern w:val="0"/>
                  <w:sz w:val="20"/>
                  <w:szCs w:val="20"/>
                  <w:u w:val="none"/>
                  <w:lang w:val="en-US" w:eastAsia="zh-CN" w:bidi="ar"/>
                </w:rPr>
                <w:t>212</w:t>
              </w:r>
            </w:ins>
            <w:del w:id="8909" w:author="Administrator" w:date="2024-08-08T09:09:33Z">
              <w:r>
                <w:rPr>
                  <w:rFonts w:hint="eastAsia" w:ascii="宋体" w:hAnsi="宋体" w:eastAsia="宋体" w:cs="宋体"/>
                  <w:i w:val="0"/>
                  <w:iCs w:val="0"/>
                  <w:color w:val="000000"/>
                  <w:kern w:val="0"/>
                  <w:sz w:val="20"/>
                  <w:szCs w:val="20"/>
                  <w:u w:val="none"/>
                  <w:lang w:val="en-US" w:eastAsia="zh-CN" w:bidi="ar"/>
                </w:rPr>
                <w:delText>21201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1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FBD8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11" w:author="Administrator" w:date="2024-08-08T09:09:33Z">
              <w:r>
                <w:rPr>
                  <w:rFonts w:hint="eastAsia" w:ascii="宋体" w:hAnsi="宋体" w:eastAsia="宋体" w:cs="宋体"/>
                  <w:i w:val="0"/>
                  <w:color w:val="000000"/>
                  <w:kern w:val="0"/>
                  <w:sz w:val="20"/>
                  <w:szCs w:val="20"/>
                  <w:u w:val="none"/>
                  <w:lang w:val="en-US" w:eastAsia="zh-CN" w:bidi="ar"/>
                </w:rPr>
                <w:t>城乡社区支出</w:t>
              </w:r>
            </w:ins>
            <w:del w:id="891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城乡社区管理事务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1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8FFF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914" w:author="Administrator" w:date="2024-08-08T09:09:33Z">
              <w:r>
                <w:rPr>
                  <w:rFonts w:hint="eastAsia" w:ascii="宋体" w:hAnsi="宋体" w:eastAsia="宋体" w:cs="宋体"/>
                  <w:i w:val="0"/>
                  <w:color w:val="000000"/>
                  <w:kern w:val="0"/>
                  <w:sz w:val="20"/>
                  <w:szCs w:val="20"/>
                  <w:u w:val="none"/>
                  <w:lang w:val="en-US" w:eastAsia="zh-CN" w:bidi="ar"/>
                </w:rPr>
                <w:t>19,547</w:t>
              </w:r>
            </w:ins>
            <w:del w:id="8915" w:author="Administrator" w:date="2024-08-08T09:09:33Z">
              <w:r>
                <w:rPr>
                  <w:rFonts w:hint="eastAsia" w:ascii="宋体" w:hAnsi="宋体" w:eastAsia="宋体" w:cs="宋体"/>
                  <w:i w:val="0"/>
                  <w:iCs w:val="0"/>
                  <w:color w:val="000000"/>
                  <w:kern w:val="0"/>
                  <w:sz w:val="20"/>
                  <w:szCs w:val="20"/>
                  <w:u w:val="none"/>
                  <w:lang w:val="en-US" w:eastAsia="zh-CN" w:bidi="ar"/>
                </w:rPr>
                <w:delText>2,577</w:delText>
              </w:r>
            </w:del>
          </w:p>
        </w:tc>
      </w:tr>
      <w:tr w14:paraId="576CA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1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1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1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9973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18" w:author="Administrator" w:date="2024-08-08T09:09:33Z">
              <w:r>
                <w:rPr>
                  <w:rFonts w:hint="eastAsia" w:ascii="宋体" w:hAnsi="宋体" w:eastAsia="宋体" w:cs="宋体"/>
                  <w:i w:val="0"/>
                  <w:color w:val="000000"/>
                  <w:kern w:val="0"/>
                  <w:sz w:val="20"/>
                  <w:szCs w:val="20"/>
                  <w:u w:val="none"/>
                  <w:lang w:val="en-US" w:eastAsia="zh-CN" w:bidi="ar"/>
                </w:rPr>
                <w:t>21201</w:t>
              </w:r>
            </w:ins>
            <w:del w:id="8919" w:author="Administrator" w:date="2024-08-08T09:09:33Z">
              <w:r>
                <w:rPr>
                  <w:rFonts w:hint="eastAsia" w:ascii="宋体" w:hAnsi="宋体" w:eastAsia="宋体" w:cs="宋体"/>
                  <w:i w:val="0"/>
                  <w:iCs w:val="0"/>
                  <w:color w:val="000000"/>
                  <w:kern w:val="0"/>
                  <w:sz w:val="20"/>
                  <w:szCs w:val="20"/>
                  <w:u w:val="none"/>
                  <w:lang w:val="en-US" w:eastAsia="zh-CN" w:bidi="ar"/>
                </w:rPr>
                <w:delText>2120101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2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AA59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21" w:author="Administrator" w:date="2024-08-08T09:09:33Z">
              <w:r>
                <w:rPr>
                  <w:rFonts w:hint="eastAsia" w:ascii="宋体" w:hAnsi="宋体" w:eastAsia="宋体" w:cs="宋体"/>
                  <w:i w:val="0"/>
                  <w:color w:val="000000"/>
                  <w:kern w:val="0"/>
                  <w:sz w:val="20"/>
                  <w:szCs w:val="20"/>
                  <w:u w:val="none"/>
                  <w:lang w:val="en-US" w:eastAsia="zh-CN" w:bidi="ar"/>
                </w:rPr>
                <w:t xml:space="preserve">  城乡社区管理事务</w:t>
              </w:r>
            </w:ins>
            <w:del w:id="892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2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D090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8924" w:author="Administrator" w:date="2024-08-08T09:09:33Z">
              <w:r>
                <w:rPr>
                  <w:rFonts w:hint="eastAsia" w:ascii="宋体" w:hAnsi="宋体" w:eastAsia="宋体" w:cs="宋体"/>
                  <w:i w:val="0"/>
                  <w:color w:val="000000"/>
                  <w:kern w:val="0"/>
                  <w:sz w:val="20"/>
                  <w:szCs w:val="20"/>
                  <w:u w:val="none"/>
                  <w:lang w:val="en-US" w:eastAsia="zh-CN" w:bidi="ar"/>
                </w:rPr>
                <w:t>4,668</w:t>
              </w:r>
            </w:ins>
            <w:del w:id="8925" w:author="Administrator" w:date="2024-08-08T09:09:33Z">
              <w:r>
                <w:rPr>
                  <w:rFonts w:hint="eastAsia" w:ascii="宋体" w:hAnsi="宋体" w:eastAsia="宋体" w:cs="宋体"/>
                  <w:i w:val="0"/>
                  <w:iCs w:val="0"/>
                  <w:color w:val="000000"/>
                  <w:kern w:val="0"/>
                  <w:sz w:val="20"/>
                  <w:szCs w:val="20"/>
                  <w:u w:val="none"/>
                  <w:lang w:val="en-US" w:eastAsia="zh-CN" w:bidi="ar"/>
                </w:rPr>
                <w:delText>602</w:delText>
              </w:r>
            </w:del>
          </w:p>
        </w:tc>
      </w:tr>
      <w:tr w14:paraId="6B038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2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2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2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F09B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28" w:author="Administrator" w:date="2024-08-08T09:09:33Z">
              <w:r>
                <w:rPr>
                  <w:rFonts w:hint="eastAsia" w:ascii="宋体" w:hAnsi="宋体" w:eastAsia="宋体" w:cs="宋体"/>
                  <w:i w:val="0"/>
                  <w:color w:val="000000"/>
                  <w:kern w:val="0"/>
                  <w:sz w:val="20"/>
                  <w:szCs w:val="20"/>
                  <w:u w:val="none"/>
                  <w:lang w:val="en-US" w:eastAsia="zh-CN" w:bidi="ar"/>
                </w:rPr>
                <w:t>2120101</w:t>
              </w:r>
            </w:ins>
            <w:del w:id="8929" w:author="Administrator" w:date="2024-08-08T09:09:33Z">
              <w:r>
                <w:rPr>
                  <w:rFonts w:hint="eastAsia" w:ascii="宋体" w:hAnsi="宋体" w:eastAsia="宋体" w:cs="宋体"/>
                  <w:i w:val="0"/>
                  <w:iCs w:val="0"/>
                  <w:color w:val="000000"/>
                  <w:kern w:val="0"/>
                  <w:sz w:val="20"/>
                  <w:szCs w:val="20"/>
                  <w:u w:val="none"/>
                  <w:lang w:val="en-US" w:eastAsia="zh-CN" w:bidi="ar"/>
                </w:rPr>
                <w:delText>2120102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3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A309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31" w:author="Administrator" w:date="2024-08-08T09:09:33Z">
              <w:r>
                <w:rPr>
                  <w:rFonts w:hint="eastAsia" w:ascii="宋体" w:hAnsi="宋体" w:eastAsia="宋体" w:cs="宋体"/>
                  <w:i w:val="0"/>
                  <w:color w:val="000000"/>
                  <w:kern w:val="0"/>
                  <w:sz w:val="20"/>
                  <w:szCs w:val="20"/>
                  <w:u w:val="none"/>
                  <w:lang w:val="en-US" w:eastAsia="zh-CN" w:bidi="ar"/>
                </w:rPr>
                <w:t xml:space="preserve">    行政运行</w:t>
              </w:r>
            </w:ins>
            <w:del w:id="893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3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F42993">
            <w:pPr>
              <w:widowControl/>
              <w:jc w:val="right"/>
              <w:textAlignment w:val="center"/>
              <w:rPr>
                <w:rFonts w:hint="eastAsia" w:ascii="宋体" w:hAnsi="宋体" w:eastAsia="宋体" w:cs="宋体"/>
                <w:i w:val="0"/>
                <w:iCs w:val="0"/>
                <w:color w:val="000000"/>
                <w:sz w:val="20"/>
                <w:szCs w:val="20"/>
                <w:u w:val="none"/>
              </w:rPr>
              <w:pPrChange w:id="8934" w:author="Administrator" w:date="2024-08-08T09:09:33Z">
                <w:pPr>
                  <w:jc w:val="right"/>
                </w:pPr>
              </w:pPrChange>
            </w:pPr>
            <w:ins w:id="8935" w:author="Administrator" w:date="2024-08-08T09:09:33Z">
              <w:r>
                <w:rPr>
                  <w:rFonts w:hint="eastAsia" w:ascii="宋体" w:hAnsi="宋体" w:eastAsia="宋体" w:cs="宋体"/>
                  <w:i w:val="0"/>
                  <w:color w:val="000000"/>
                  <w:kern w:val="0"/>
                  <w:sz w:val="20"/>
                  <w:szCs w:val="20"/>
                  <w:u w:val="none"/>
                  <w:lang w:val="en-US" w:eastAsia="zh-CN" w:bidi="ar"/>
                </w:rPr>
                <w:t>841</w:t>
              </w:r>
            </w:ins>
          </w:p>
        </w:tc>
      </w:tr>
      <w:tr w14:paraId="5981C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3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93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3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AABA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38" w:author="Administrator" w:date="2024-08-08T09:09:33Z">
              <w:r>
                <w:rPr>
                  <w:rFonts w:hint="eastAsia" w:ascii="宋体" w:hAnsi="宋体" w:eastAsia="宋体" w:cs="宋体"/>
                  <w:i w:val="0"/>
                  <w:color w:val="000000"/>
                  <w:kern w:val="0"/>
                  <w:sz w:val="20"/>
                  <w:szCs w:val="20"/>
                  <w:u w:val="none"/>
                  <w:lang w:val="en-US" w:eastAsia="zh-CN" w:bidi="ar"/>
                </w:rPr>
                <w:t>2120102</w:t>
              </w:r>
            </w:ins>
            <w:del w:id="8939" w:author="Administrator" w:date="2024-08-08T09:09:33Z">
              <w:r>
                <w:rPr>
                  <w:rFonts w:hint="eastAsia" w:ascii="宋体" w:hAnsi="宋体" w:eastAsia="宋体" w:cs="宋体"/>
                  <w:i w:val="0"/>
                  <w:iCs w:val="0"/>
                  <w:color w:val="000000"/>
                  <w:kern w:val="0"/>
                  <w:sz w:val="20"/>
                  <w:szCs w:val="20"/>
                  <w:u w:val="none"/>
                  <w:lang w:val="en-US" w:eastAsia="zh-CN" w:bidi="ar"/>
                </w:rPr>
                <w:delText>2120103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4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24FB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41" w:author="Administrator" w:date="2024-08-08T09:09:33Z">
              <w:r>
                <w:rPr>
                  <w:rFonts w:hint="eastAsia" w:ascii="宋体" w:hAnsi="宋体" w:eastAsia="宋体" w:cs="宋体"/>
                  <w:i w:val="0"/>
                  <w:color w:val="000000"/>
                  <w:kern w:val="0"/>
                  <w:sz w:val="20"/>
                  <w:szCs w:val="20"/>
                  <w:u w:val="none"/>
                  <w:lang w:val="en-US" w:eastAsia="zh-CN" w:bidi="ar"/>
                </w:rPr>
                <w:t xml:space="preserve">    一般行政管理事务</w:t>
              </w:r>
            </w:ins>
            <w:del w:id="894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4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BDE5CD">
            <w:pPr>
              <w:widowControl/>
              <w:jc w:val="right"/>
              <w:textAlignment w:val="center"/>
              <w:rPr>
                <w:rFonts w:hint="eastAsia" w:ascii="宋体" w:hAnsi="宋体" w:eastAsia="宋体" w:cs="宋体"/>
                <w:i w:val="0"/>
                <w:iCs w:val="0"/>
                <w:color w:val="000000"/>
                <w:sz w:val="20"/>
                <w:szCs w:val="20"/>
                <w:u w:val="none"/>
              </w:rPr>
              <w:pPrChange w:id="8944" w:author="Administrator" w:date="2024-08-08T09:09:33Z">
                <w:pPr>
                  <w:jc w:val="right"/>
                </w:pPr>
              </w:pPrChange>
            </w:pPr>
            <w:ins w:id="8945" w:author="Administrator" w:date="2024-08-08T09:09:33Z">
              <w:r>
                <w:rPr>
                  <w:rFonts w:hint="eastAsia" w:ascii="宋体" w:hAnsi="宋体" w:eastAsia="宋体" w:cs="宋体"/>
                  <w:i w:val="0"/>
                  <w:color w:val="000000"/>
                  <w:kern w:val="0"/>
                  <w:sz w:val="20"/>
                  <w:szCs w:val="20"/>
                  <w:u w:val="none"/>
                  <w:lang w:val="en-US" w:eastAsia="zh-CN" w:bidi="ar"/>
                </w:rPr>
                <w:t>181</w:t>
              </w:r>
            </w:ins>
          </w:p>
        </w:tc>
      </w:tr>
      <w:tr w14:paraId="19B8A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4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4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4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C743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48" w:author="Administrator" w:date="2024-08-08T09:09:33Z">
              <w:r>
                <w:rPr>
                  <w:rFonts w:hint="eastAsia" w:ascii="宋体" w:hAnsi="宋体" w:eastAsia="宋体" w:cs="宋体"/>
                  <w:i w:val="0"/>
                  <w:color w:val="000000"/>
                  <w:kern w:val="0"/>
                  <w:sz w:val="20"/>
                  <w:szCs w:val="20"/>
                  <w:u w:val="none"/>
                  <w:lang w:val="en-US" w:eastAsia="zh-CN" w:bidi="ar"/>
                </w:rPr>
                <w:t>2120103</w:t>
              </w:r>
            </w:ins>
            <w:del w:id="8949" w:author="Administrator" w:date="2024-08-08T09:09:33Z">
              <w:r>
                <w:rPr>
                  <w:rFonts w:hint="eastAsia" w:ascii="宋体" w:hAnsi="宋体" w:eastAsia="宋体" w:cs="宋体"/>
                  <w:i w:val="0"/>
                  <w:iCs w:val="0"/>
                  <w:color w:val="000000"/>
                  <w:kern w:val="0"/>
                  <w:sz w:val="20"/>
                  <w:szCs w:val="20"/>
                  <w:u w:val="none"/>
                  <w:lang w:val="en-US" w:eastAsia="zh-CN" w:bidi="ar"/>
                </w:rPr>
                <w:delText>2120104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5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565D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51" w:author="Administrator" w:date="2024-08-08T09:09:33Z">
              <w:r>
                <w:rPr>
                  <w:rFonts w:hint="eastAsia" w:ascii="宋体" w:hAnsi="宋体" w:eastAsia="宋体" w:cs="宋体"/>
                  <w:i w:val="0"/>
                  <w:color w:val="000000"/>
                  <w:kern w:val="0"/>
                  <w:sz w:val="20"/>
                  <w:szCs w:val="20"/>
                  <w:u w:val="none"/>
                  <w:lang w:val="en-US" w:eastAsia="zh-CN" w:bidi="ar"/>
                </w:rPr>
                <w:t xml:space="preserve">    机关服务</w:t>
              </w:r>
            </w:ins>
            <w:del w:id="895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城管执法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5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9E1FE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954" w:author="Administrator" w:date="2024-08-08T09:09:33Z">
                <w:pPr>
                  <w:keepNext w:val="0"/>
                  <w:keepLines w:val="0"/>
                  <w:widowControl/>
                  <w:suppressLineNumbers w:val="0"/>
                  <w:jc w:val="right"/>
                  <w:textAlignment w:val="center"/>
                </w:pPr>
              </w:pPrChange>
            </w:pPr>
            <w:del w:id="8955" w:author="Administrator" w:date="2024-08-08T09:09:33Z">
              <w:r>
                <w:rPr>
                  <w:rFonts w:hint="eastAsia" w:ascii="宋体" w:hAnsi="宋体" w:eastAsia="宋体" w:cs="宋体"/>
                  <w:i w:val="0"/>
                  <w:iCs w:val="0"/>
                  <w:color w:val="000000"/>
                  <w:kern w:val="0"/>
                  <w:sz w:val="20"/>
                  <w:szCs w:val="20"/>
                  <w:u w:val="none"/>
                  <w:lang w:val="en-US" w:eastAsia="zh-CN" w:bidi="ar"/>
                </w:rPr>
                <w:delText>455</w:delText>
              </w:r>
            </w:del>
          </w:p>
        </w:tc>
      </w:tr>
      <w:tr w14:paraId="2E9F2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5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5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5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4F33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58" w:author="Administrator" w:date="2024-08-08T09:09:33Z">
              <w:r>
                <w:rPr>
                  <w:rFonts w:hint="eastAsia" w:ascii="宋体" w:hAnsi="宋体" w:eastAsia="宋体" w:cs="宋体"/>
                  <w:i w:val="0"/>
                  <w:color w:val="000000"/>
                  <w:kern w:val="0"/>
                  <w:sz w:val="20"/>
                  <w:szCs w:val="20"/>
                  <w:u w:val="none"/>
                  <w:lang w:val="en-US" w:eastAsia="zh-CN" w:bidi="ar"/>
                </w:rPr>
                <w:t>2120104</w:t>
              </w:r>
            </w:ins>
            <w:del w:id="8959" w:author="Administrator" w:date="2024-08-08T09:09:33Z">
              <w:r>
                <w:rPr>
                  <w:rFonts w:hint="eastAsia" w:ascii="宋体" w:hAnsi="宋体" w:eastAsia="宋体" w:cs="宋体"/>
                  <w:i w:val="0"/>
                  <w:iCs w:val="0"/>
                  <w:color w:val="000000"/>
                  <w:kern w:val="0"/>
                  <w:sz w:val="20"/>
                  <w:szCs w:val="20"/>
                  <w:u w:val="none"/>
                  <w:lang w:val="en-US" w:eastAsia="zh-CN" w:bidi="ar"/>
                </w:rPr>
                <w:delText>2120105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6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1A6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61" w:author="Administrator" w:date="2024-08-08T09:09:33Z">
              <w:r>
                <w:rPr>
                  <w:rFonts w:hint="eastAsia" w:ascii="宋体" w:hAnsi="宋体" w:eastAsia="宋体" w:cs="宋体"/>
                  <w:i w:val="0"/>
                  <w:color w:val="000000"/>
                  <w:kern w:val="0"/>
                  <w:sz w:val="20"/>
                  <w:szCs w:val="20"/>
                  <w:u w:val="none"/>
                  <w:lang w:val="en-US" w:eastAsia="zh-CN" w:bidi="ar"/>
                </w:rPr>
                <w:t xml:space="preserve">    城管执法</w:t>
              </w:r>
            </w:ins>
            <w:del w:id="896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工程建设标准规范编制与监管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6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FB7E14">
            <w:pPr>
              <w:widowControl/>
              <w:jc w:val="right"/>
              <w:textAlignment w:val="center"/>
              <w:rPr>
                <w:rFonts w:hint="eastAsia" w:ascii="宋体" w:hAnsi="宋体" w:eastAsia="宋体" w:cs="宋体"/>
                <w:i w:val="0"/>
                <w:iCs w:val="0"/>
                <w:color w:val="000000"/>
                <w:sz w:val="20"/>
                <w:szCs w:val="20"/>
                <w:u w:val="none"/>
              </w:rPr>
              <w:pPrChange w:id="8964" w:author="Administrator" w:date="2024-08-08T09:09:33Z">
                <w:pPr>
                  <w:jc w:val="right"/>
                </w:pPr>
              </w:pPrChange>
            </w:pPr>
            <w:ins w:id="8965" w:author="Administrator" w:date="2024-08-08T09:09:33Z">
              <w:r>
                <w:rPr>
                  <w:rFonts w:hint="eastAsia" w:ascii="宋体" w:hAnsi="宋体" w:eastAsia="宋体" w:cs="宋体"/>
                  <w:i w:val="0"/>
                  <w:color w:val="000000"/>
                  <w:kern w:val="0"/>
                  <w:sz w:val="20"/>
                  <w:szCs w:val="20"/>
                  <w:u w:val="none"/>
                  <w:lang w:val="en-US" w:eastAsia="zh-CN" w:bidi="ar"/>
                </w:rPr>
                <w:t>2,217</w:t>
              </w:r>
            </w:ins>
          </w:p>
        </w:tc>
      </w:tr>
      <w:tr w14:paraId="189AB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6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6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6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0741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68" w:author="Administrator" w:date="2024-08-08T09:09:33Z">
              <w:r>
                <w:rPr>
                  <w:rFonts w:hint="eastAsia" w:ascii="宋体" w:hAnsi="宋体" w:eastAsia="宋体" w:cs="宋体"/>
                  <w:i w:val="0"/>
                  <w:color w:val="000000"/>
                  <w:kern w:val="0"/>
                  <w:sz w:val="20"/>
                  <w:szCs w:val="20"/>
                  <w:u w:val="none"/>
                  <w:lang w:val="en-US" w:eastAsia="zh-CN" w:bidi="ar"/>
                </w:rPr>
                <w:t>2120105</w:t>
              </w:r>
            </w:ins>
            <w:del w:id="8969" w:author="Administrator" w:date="2024-08-08T09:09:33Z">
              <w:r>
                <w:rPr>
                  <w:rFonts w:hint="eastAsia" w:ascii="宋体" w:hAnsi="宋体" w:eastAsia="宋体" w:cs="宋体"/>
                  <w:i w:val="0"/>
                  <w:iCs w:val="0"/>
                  <w:color w:val="000000"/>
                  <w:kern w:val="0"/>
                  <w:sz w:val="20"/>
                  <w:szCs w:val="20"/>
                  <w:u w:val="none"/>
                  <w:lang w:val="en-US" w:eastAsia="zh-CN" w:bidi="ar"/>
                </w:rPr>
                <w:delText>2120106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7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6AE8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71" w:author="Administrator" w:date="2024-08-08T09:09:33Z">
              <w:r>
                <w:rPr>
                  <w:rFonts w:hint="eastAsia" w:ascii="宋体" w:hAnsi="宋体" w:eastAsia="宋体" w:cs="宋体"/>
                  <w:i w:val="0"/>
                  <w:color w:val="000000"/>
                  <w:kern w:val="0"/>
                  <w:sz w:val="20"/>
                  <w:szCs w:val="20"/>
                  <w:u w:val="none"/>
                  <w:lang w:val="en-US" w:eastAsia="zh-CN" w:bidi="ar"/>
                </w:rPr>
                <w:t xml:space="preserve">    工程建设标准规范编制与监管</w:t>
              </w:r>
            </w:ins>
            <w:del w:id="897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工程建设管理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7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EFEE8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8974" w:author="Administrator" w:date="2024-08-08T09:09:33Z">
                <w:pPr>
                  <w:keepNext w:val="0"/>
                  <w:keepLines w:val="0"/>
                  <w:widowControl/>
                  <w:suppressLineNumbers w:val="0"/>
                  <w:jc w:val="right"/>
                  <w:textAlignment w:val="center"/>
                </w:pPr>
              </w:pPrChange>
            </w:pPr>
            <w:del w:id="8975" w:author="Administrator" w:date="2024-08-08T09:09:33Z">
              <w:r>
                <w:rPr>
                  <w:rFonts w:hint="eastAsia" w:ascii="宋体" w:hAnsi="宋体" w:eastAsia="宋体" w:cs="宋体"/>
                  <w:i w:val="0"/>
                  <w:iCs w:val="0"/>
                  <w:color w:val="000000"/>
                  <w:kern w:val="0"/>
                  <w:sz w:val="20"/>
                  <w:szCs w:val="20"/>
                  <w:u w:val="none"/>
                  <w:lang w:val="en-US" w:eastAsia="zh-CN" w:bidi="ar"/>
                </w:rPr>
                <w:delText>213</w:delText>
              </w:r>
            </w:del>
          </w:p>
        </w:tc>
      </w:tr>
      <w:tr w14:paraId="2C34D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76" w:author="Administrator" w:date="2024-08-08T09:09:3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76" w:author="Administrator" w:date="2024-08-08T09:09:3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77" w:author="Administrator" w:date="2024-08-08T09:09:3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8FE3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78" w:author="Administrator" w:date="2024-08-08T09:09:33Z">
              <w:r>
                <w:rPr>
                  <w:rFonts w:hint="eastAsia" w:ascii="宋体" w:hAnsi="宋体" w:eastAsia="宋体" w:cs="宋体"/>
                  <w:i w:val="0"/>
                  <w:color w:val="000000"/>
                  <w:kern w:val="0"/>
                  <w:sz w:val="20"/>
                  <w:szCs w:val="20"/>
                  <w:u w:val="none"/>
                  <w:lang w:val="en-US" w:eastAsia="zh-CN" w:bidi="ar"/>
                </w:rPr>
                <w:t>2120106</w:t>
              </w:r>
            </w:ins>
            <w:del w:id="8979" w:author="Administrator" w:date="2024-08-08T09:09:33Z">
              <w:r>
                <w:rPr>
                  <w:rFonts w:hint="eastAsia" w:ascii="宋体" w:hAnsi="宋体" w:eastAsia="宋体" w:cs="宋体"/>
                  <w:i w:val="0"/>
                  <w:iCs w:val="0"/>
                  <w:color w:val="000000"/>
                  <w:kern w:val="0"/>
                  <w:sz w:val="20"/>
                  <w:szCs w:val="20"/>
                  <w:u w:val="none"/>
                  <w:lang w:val="en-US" w:eastAsia="zh-CN" w:bidi="ar"/>
                </w:rPr>
                <w:delText>2120107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80" w:author="Administrator" w:date="2024-08-08T09:09:3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ADB6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81" w:author="Administrator" w:date="2024-08-08T09:09:33Z">
              <w:r>
                <w:rPr>
                  <w:rFonts w:hint="eastAsia" w:ascii="宋体" w:hAnsi="宋体" w:eastAsia="宋体" w:cs="宋体"/>
                  <w:i w:val="0"/>
                  <w:color w:val="000000"/>
                  <w:kern w:val="0"/>
                  <w:sz w:val="20"/>
                  <w:szCs w:val="20"/>
                  <w:u w:val="none"/>
                  <w:lang w:val="en-US" w:eastAsia="zh-CN" w:bidi="ar"/>
                </w:rPr>
                <w:t xml:space="preserve">    工程建设管理</w:t>
              </w:r>
            </w:ins>
            <w:del w:id="8982" w:author="Administrator" w:date="2024-08-08T09:09:33Z">
              <w:r>
                <w:rPr>
                  <w:rFonts w:hint="eastAsia" w:ascii="宋体" w:hAnsi="宋体" w:eastAsia="宋体" w:cs="宋体"/>
                  <w:i w:val="0"/>
                  <w:iCs w:val="0"/>
                  <w:color w:val="000000"/>
                  <w:kern w:val="0"/>
                  <w:sz w:val="20"/>
                  <w:szCs w:val="20"/>
                  <w:u w:val="none"/>
                  <w:lang w:val="en-US" w:eastAsia="zh-CN" w:bidi="ar"/>
                </w:rPr>
                <w:delText xml:space="preserve">    市政公用行业市场监管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83" w:author="Administrator" w:date="2024-08-08T09:09:3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4CAABE">
            <w:pPr>
              <w:widowControl/>
              <w:jc w:val="right"/>
              <w:textAlignment w:val="center"/>
              <w:rPr>
                <w:rFonts w:hint="eastAsia" w:ascii="宋体" w:hAnsi="宋体" w:eastAsia="宋体" w:cs="宋体"/>
                <w:i w:val="0"/>
                <w:iCs w:val="0"/>
                <w:color w:val="000000"/>
                <w:sz w:val="20"/>
                <w:szCs w:val="20"/>
                <w:u w:val="none"/>
              </w:rPr>
              <w:pPrChange w:id="8984" w:author="Administrator" w:date="2024-08-08T09:09:33Z">
                <w:pPr>
                  <w:jc w:val="right"/>
                </w:pPr>
              </w:pPrChange>
            </w:pPr>
            <w:ins w:id="8985" w:author="Administrator" w:date="2024-08-08T09:09:33Z">
              <w:r>
                <w:rPr>
                  <w:rFonts w:hint="eastAsia" w:ascii="宋体" w:hAnsi="宋体" w:eastAsia="宋体" w:cs="宋体"/>
                  <w:i w:val="0"/>
                  <w:color w:val="000000"/>
                  <w:kern w:val="0"/>
                  <w:sz w:val="20"/>
                  <w:szCs w:val="20"/>
                  <w:u w:val="none"/>
                  <w:lang w:val="en-US" w:eastAsia="zh-CN" w:bidi="ar"/>
                </w:rPr>
                <w:t>428</w:t>
              </w:r>
            </w:ins>
          </w:p>
        </w:tc>
      </w:tr>
      <w:tr w14:paraId="5F9A3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86"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8986"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87"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B5CB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88" w:author="Administrator" w:date="2024-08-08T09:09:33Z">
              <w:r>
                <w:rPr>
                  <w:rFonts w:hint="eastAsia" w:ascii="宋体" w:hAnsi="宋体" w:eastAsia="宋体" w:cs="宋体"/>
                  <w:i w:val="0"/>
                  <w:color w:val="000000"/>
                  <w:kern w:val="0"/>
                  <w:sz w:val="20"/>
                  <w:szCs w:val="20"/>
                  <w:u w:val="none"/>
                  <w:lang w:val="en-US" w:eastAsia="zh-CN" w:bidi="ar"/>
                </w:rPr>
                <w:t>2120107</w:t>
              </w:r>
            </w:ins>
            <w:del w:id="8989" w:author="Administrator" w:date="2024-08-08T09:09:33Z">
              <w:r>
                <w:rPr>
                  <w:rFonts w:hint="eastAsia" w:ascii="宋体" w:hAnsi="宋体" w:eastAsia="宋体" w:cs="宋体"/>
                  <w:i w:val="0"/>
                  <w:iCs w:val="0"/>
                  <w:color w:val="000000"/>
                  <w:kern w:val="0"/>
                  <w:sz w:val="20"/>
                  <w:szCs w:val="20"/>
                  <w:u w:val="none"/>
                  <w:lang w:val="en-US" w:eastAsia="zh-CN" w:bidi="ar"/>
                </w:rPr>
                <w:delText>2120109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90"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FF9C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91" w:author="Administrator" w:date="2024-08-08T09:09:34Z">
              <w:r>
                <w:rPr>
                  <w:rFonts w:hint="eastAsia" w:ascii="宋体" w:hAnsi="宋体" w:eastAsia="宋体" w:cs="宋体"/>
                  <w:i w:val="0"/>
                  <w:color w:val="000000"/>
                  <w:kern w:val="0"/>
                  <w:sz w:val="20"/>
                  <w:szCs w:val="20"/>
                  <w:u w:val="none"/>
                  <w:lang w:val="en-US" w:eastAsia="zh-CN" w:bidi="ar"/>
                </w:rPr>
                <w:t xml:space="preserve">    市政公用行业市场监管</w:t>
              </w:r>
            </w:ins>
            <w:del w:id="8992"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住宅建设与房地产市场监管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93"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A7C9ED">
            <w:pPr>
              <w:jc w:val="right"/>
              <w:rPr>
                <w:rFonts w:hint="eastAsia" w:ascii="宋体" w:hAnsi="宋体" w:eastAsia="宋体" w:cs="宋体"/>
                <w:i w:val="0"/>
                <w:iCs w:val="0"/>
                <w:color w:val="000000"/>
                <w:sz w:val="20"/>
                <w:szCs w:val="20"/>
                <w:u w:val="none"/>
              </w:rPr>
            </w:pPr>
          </w:p>
        </w:tc>
      </w:tr>
      <w:tr w14:paraId="08134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8994"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8994"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95"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B410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96" w:author="Administrator" w:date="2024-08-08T09:09:34Z">
              <w:r>
                <w:rPr>
                  <w:rFonts w:hint="eastAsia" w:ascii="宋体" w:hAnsi="宋体" w:eastAsia="宋体" w:cs="宋体"/>
                  <w:i w:val="0"/>
                  <w:color w:val="000000"/>
                  <w:kern w:val="0"/>
                  <w:sz w:val="20"/>
                  <w:szCs w:val="20"/>
                  <w:u w:val="none"/>
                  <w:lang w:val="en-US" w:eastAsia="zh-CN" w:bidi="ar"/>
                </w:rPr>
                <w:t>2120109</w:t>
              </w:r>
            </w:ins>
            <w:del w:id="8997" w:author="Administrator" w:date="2024-08-08T09:09:34Z">
              <w:r>
                <w:rPr>
                  <w:rFonts w:hint="eastAsia" w:ascii="宋体" w:hAnsi="宋体" w:eastAsia="宋体" w:cs="宋体"/>
                  <w:i w:val="0"/>
                  <w:iCs w:val="0"/>
                  <w:color w:val="000000"/>
                  <w:kern w:val="0"/>
                  <w:sz w:val="20"/>
                  <w:szCs w:val="20"/>
                  <w:u w:val="none"/>
                  <w:lang w:val="en-US" w:eastAsia="zh-CN" w:bidi="ar"/>
                </w:rPr>
                <w:delText>2120110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8998"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14D4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8999" w:author="Administrator" w:date="2024-08-08T09:09:34Z">
              <w:r>
                <w:rPr>
                  <w:rFonts w:hint="eastAsia" w:ascii="宋体" w:hAnsi="宋体" w:eastAsia="宋体" w:cs="宋体"/>
                  <w:i w:val="0"/>
                  <w:color w:val="000000"/>
                  <w:kern w:val="0"/>
                  <w:sz w:val="20"/>
                  <w:szCs w:val="20"/>
                  <w:u w:val="none"/>
                  <w:lang w:val="en-US" w:eastAsia="zh-CN" w:bidi="ar"/>
                </w:rPr>
                <w:t xml:space="preserve">    住宅建设与房地产市场监管</w:t>
              </w:r>
            </w:ins>
            <w:del w:id="9000"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执业资格注册、资质审查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01"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E92704">
            <w:pPr>
              <w:jc w:val="right"/>
              <w:rPr>
                <w:rFonts w:hint="eastAsia" w:ascii="宋体" w:hAnsi="宋体" w:eastAsia="宋体" w:cs="宋体"/>
                <w:i w:val="0"/>
                <w:iCs w:val="0"/>
                <w:color w:val="000000"/>
                <w:sz w:val="20"/>
                <w:szCs w:val="20"/>
                <w:u w:val="none"/>
              </w:rPr>
            </w:pPr>
          </w:p>
        </w:tc>
      </w:tr>
      <w:tr w14:paraId="64318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02"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02"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03"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0B4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04" w:author="Administrator" w:date="2024-08-08T09:09:34Z">
              <w:r>
                <w:rPr>
                  <w:rFonts w:hint="eastAsia" w:ascii="宋体" w:hAnsi="宋体" w:eastAsia="宋体" w:cs="宋体"/>
                  <w:i w:val="0"/>
                  <w:color w:val="000000"/>
                  <w:kern w:val="0"/>
                  <w:sz w:val="20"/>
                  <w:szCs w:val="20"/>
                  <w:u w:val="none"/>
                  <w:lang w:val="en-US" w:eastAsia="zh-CN" w:bidi="ar"/>
                </w:rPr>
                <w:t>2120110</w:t>
              </w:r>
            </w:ins>
            <w:del w:id="9005" w:author="Administrator" w:date="2024-08-08T09:09:34Z">
              <w:r>
                <w:rPr>
                  <w:rFonts w:hint="eastAsia" w:ascii="宋体" w:hAnsi="宋体" w:eastAsia="宋体" w:cs="宋体"/>
                  <w:i w:val="0"/>
                  <w:iCs w:val="0"/>
                  <w:color w:val="000000"/>
                  <w:kern w:val="0"/>
                  <w:sz w:val="20"/>
                  <w:szCs w:val="20"/>
                  <w:u w:val="none"/>
                  <w:lang w:val="en-US" w:eastAsia="zh-CN" w:bidi="ar"/>
                </w:rPr>
                <w:delText>2120199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06"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3B42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07" w:author="Administrator" w:date="2024-08-08T09:09:34Z">
              <w:r>
                <w:rPr>
                  <w:rFonts w:hint="eastAsia" w:ascii="宋体" w:hAnsi="宋体" w:eastAsia="宋体" w:cs="宋体"/>
                  <w:i w:val="0"/>
                  <w:color w:val="000000"/>
                  <w:kern w:val="0"/>
                  <w:sz w:val="20"/>
                  <w:szCs w:val="20"/>
                  <w:u w:val="none"/>
                  <w:lang w:val="en-US" w:eastAsia="zh-CN" w:bidi="ar"/>
                </w:rPr>
                <w:t xml:space="preserve">    执业资格注册、资质审查</w:t>
              </w:r>
            </w:ins>
            <w:del w:id="9008"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其他城乡社区管理事务支出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09"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03E2D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010" w:author="Administrator" w:date="2024-08-08T09:09:34Z">
                <w:pPr>
                  <w:keepNext w:val="0"/>
                  <w:keepLines w:val="0"/>
                  <w:widowControl/>
                  <w:suppressLineNumbers w:val="0"/>
                  <w:jc w:val="right"/>
                  <w:textAlignment w:val="center"/>
                </w:pPr>
              </w:pPrChange>
            </w:pPr>
            <w:del w:id="9011" w:author="Administrator" w:date="2024-08-08T09:09:34Z">
              <w:r>
                <w:rPr>
                  <w:rFonts w:hint="eastAsia" w:ascii="宋体" w:hAnsi="宋体" w:eastAsia="宋体" w:cs="宋体"/>
                  <w:i w:val="0"/>
                  <w:iCs w:val="0"/>
                  <w:color w:val="000000"/>
                  <w:kern w:val="0"/>
                  <w:sz w:val="20"/>
                  <w:szCs w:val="20"/>
                  <w:u w:val="none"/>
                  <w:lang w:val="en-US" w:eastAsia="zh-CN" w:bidi="ar"/>
                </w:rPr>
                <w:delText>1,307</w:delText>
              </w:r>
            </w:del>
          </w:p>
        </w:tc>
      </w:tr>
      <w:tr w14:paraId="555FC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12"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12"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13"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3DA6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14" w:author="Administrator" w:date="2024-08-08T09:09:34Z">
              <w:r>
                <w:rPr>
                  <w:rFonts w:hint="eastAsia" w:ascii="宋体" w:hAnsi="宋体" w:eastAsia="宋体" w:cs="宋体"/>
                  <w:i w:val="0"/>
                  <w:color w:val="000000"/>
                  <w:kern w:val="0"/>
                  <w:sz w:val="20"/>
                  <w:szCs w:val="20"/>
                  <w:u w:val="none"/>
                  <w:lang w:val="en-US" w:eastAsia="zh-CN" w:bidi="ar"/>
                </w:rPr>
                <w:t>2120199</w:t>
              </w:r>
            </w:ins>
            <w:del w:id="9015" w:author="Administrator" w:date="2024-08-08T09:09:34Z">
              <w:r>
                <w:rPr>
                  <w:rFonts w:hint="eastAsia" w:ascii="宋体" w:hAnsi="宋体" w:eastAsia="宋体" w:cs="宋体"/>
                  <w:i w:val="0"/>
                  <w:iCs w:val="0"/>
                  <w:color w:val="000000"/>
                  <w:kern w:val="0"/>
                  <w:sz w:val="20"/>
                  <w:szCs w:val="20"/>
                  <w:u w:val="none"/>
                  <w:lang w:val="en-US" w:eastAsia="zh-CN" w:bidi="ar"/>
                </w:rPr>
                <w:delText>21202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16"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09F7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17" w:author="Administrator" w:date="2024-08-08T09:09:34Z">
              <w:r>
                <w:rPr>
                  <w:rFonts w:hint="eastAsia" w:ascii="宋体" w:hAnsi="宋体" w:eastAsia="宋体" w:cs="宋体"/>
                  <w:i w:val="0"/>
                  <w:color w:val="000000"/>
                  <w:kern w:val="0"/>
                  <w:sz w:val="20"/>
                  <w:szCs w:val="20"/>
                  <w:u w:val="none"/>
                  <w:lang w:val="en-US" w:eastAsia="zh-CN" w:bidi="ar"/>
                </w:rPr>
                <w:t xml:space="preserve">    其他城乡社区管理事务支出</w:t>
              </w:r>
            </w:ins>
            <w:del w:id="9018"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城乡社区规划与管理(款)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19"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46C21">
            <w:pPr>
              <w:widowControl/>
              <w:jc w:val="right"/>
              <w:textAlignment w:val="center"/>
              <w:rPr>
                <w:rFonts w:hint="eastAsia" w:ascii="宋体" w:hAnsi="宋体" w:eastAsia="宋体" w:cs="宋体"/>
                <w:i w:val="0"/>
                <w:iCs w:val="0"/>
                <w:color w:val="000000"/>
                <w:sz w:val="20"/>
                <w:szCs w:val="20"/>
                <w:u w:val="none"/>
              </w:rPr>
              <w:pPrChange w:id="9020" w:author="Administrator" w:date="2024-08-08T09:09:34Z">
                <w:pPr>
                  <w:jc w:val="right"/>
                </w:pPr>
              </w:pPrChange>
            </w:pPr>
            <w:ins w:id="9021" w:author="Administrator" w:date="2024-08-08T09:09:34Z">
              <w:r>
                <w:rPr>
                  <w:rFonts w:hint="eastAsia" w:ascii="宋体" w:hAnsi="宋体" w:eastAsia="宋体" w:cs="宋体"/>
                  <w:i w:val="0"/>
                  <w:color w:val="000000"/>
                  <w:kern w:val="0"/>
                  <w:sz w:val="20"/>
                  <w:szCs w:val="20"/>
                  <w:u w:val="none"/>
                  <w:lang w:val="en-US" w:eastAsia="zh-CN" w:bidi="ar"/>
                </w:rPr>
                <w:t>1,001</w:t>
              </w:r>
            </w:ins>
          </w:p>
        </w:tc>
      </w:tr>
      <w:tr w14:paraId="5D6AD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22"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022"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23"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809C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24" w:author="Administrator" w:date="2024-08-08T09:09:34Z">
              <w:r>
                <w:rPr>
                  <w:rFonts w:hint="eastAsia" w:ascii="宋体" w:hAnsi="宋体" w:eastAsia="宋体" w:cs="宋体"/>
                  <w:i w:val="0"/>
                  <w:color w:val="000000"/>
                  <w:kern w:val="0"/>
                  <w:sz w:val="20"/>
                  <w:szCs w:val="20"/>
                  <w:u w:val="none"/>
                  <w:lang w:val="en-US" w:eastAsia="zh-CN" w:bidi="ar"/>
                </w:rPr>
                <w:t>21202</w:t>
              </w:r>
            </w:ins>
            <w:del w:id="9025" w:author="Administrator" w:date="2024-08-08T09:09:34Z">
              <w:r>
                <w:rPr>
                  <w:rFonts w:hint="eastAsia" w:ascii="宋体" w:hAnsi="宋体" w:eastAsia="宋体" w:cs="宋体"/>
                  <w:i w:val="0"/>
                  <w:iCs w:val="0"/>
                  <w:color w:val="000000"/>
                  <w:kern w:val="0"/>
                  <w:sz w:val="20"/>
                  <w:szCs w:val="20"/>
                  <w:u w:val="none"/>
                  <w:lang w:val="en-US" w:eastAsia="zh-CN" w:bidi="ar"/>
                </w:rPr>
                <w:delText>2120201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26"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13E9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27" w:author="Administrator" w:date="2024-08-08T09:09:34Z">
              <w:r>
                <w:rPr>
                  <w:rFonts w:hint="eastAsia" w:ascii="宋体" w:hAnsi="宋体" w:eastAsia="宋体" w:cs="宋体"/>
                  <w:i w:val="0"/>
                  <w:color w:val="000000"/>
                  <w:kern w:val="0"/>
                  <w:sz w:val="20"/>
                  <w:szCs w:val="20"/>
                  <w:u w:val="none"/>
                  <w:lang w:val="en-US" w:eastAsia="zh-CN" w:bidi="ar"/>
                </w:rPr>
                <w:t xml:space="preserve">  城乡社区规划与管理(款)</w:t>
              </w:r>
            </w:ins>
            <w:del w:id="9028"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城乡社区规划与管理(项)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29"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59F142">
            <w:pPr>
              <w:jc w:val="right"/>
              <w:rPr>
                <w:rFonts w:hint="eastAsia" w:ascii="宋体" w:hAnsi="宋体" w:eastAsia="宋体" w:cs="宋体"/>
                <w:i w:val="0"/>
                <w:iCs w:val="0"/>
                <w:color w:val="000000"/>
                <w:sz w:val="20"/>
                <w:szCs w:val="20"/>
                <w:u w:val="none"/>
              </w:rPr>
            </w:pPr>
          </w:p>
        </w:tc>
      </w:tr>
      <w:tr w14:paraId="7A26D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30"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30"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31"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5ED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32" w:author="Administrator" w:date="2024-08-08T09:09:34Z">
              <w:r>
                <w:rPr>
                  <w:rFonts w:hint="eastAsia" w:ascii="宋体" w:hAnsi="宋体" w:eastAsia="宋体" w:cs="宋体"/>
                  <w:i w:val="0"/>
                  <w:color w:val="000000"/>
                  <w:kern w:val="0"/>
                  <w:sz w:val="20"/>
                  <w:szCs w:val="20"/>
                  <w:u w:val="none"/>
                  <w:lang w:val="en-US" w:eastAsia="zh-CN" w:bidi="ar"/>
                </w:rPr>
                <w:t>2120201</w:t>
              </w:r>
            </w:ins>
            <w:del w:id="9033" w:author="Administrator" w:date="2024-08-08T09:09:34Z">
              <w:r>
                <w:rPr>
                  <w:rFonts w:hint="eastAsia" w:ascii="宋体" w:hAnsi="宋体" w:eastAsia="宋体" w:cs="宋体"/>
                  <w:i w:val="0"/>
                  <w:iCs w:val="0"/>
                  <w:color w:val="000000"/>
                  <w:kern w:val="0"/>
                  <w:sz w:val="20"/>
                  <w:szCs w:val="20"/>
                  <w:u w:val="none"/>
                  <w:lang w:val="en-US" w:eastAsia="zh-CN" w:bidi="ar"/>
                </w:rPr>
                <w:delText>21203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34"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6823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35" w:author="Administrator" w:date="2024-08-08T09:09:34Z">
              <w:r>
                <w:rPr>
                  <w:rFonts w:hint="eastAsia" w:ascii="宋体" w:hAnsi="宋体" w:eastAsia="宋体" w:cs="宋体"/>
                  <w:i w:val="0"/>
                  <w:color w:val="000000"/>
                  <w:kern w:val="0"/>
                  <w:sz w:val="20"/>
                  <w:szCs w:val="20"/>
                  <w:u w:val="none"/>
                  <w:lang w:val="en-US" w:eastAsia="zh-CN" w:bidi="ar"/>
                </w:rPr>
                <w:t xml:space="preserve">    城乡社区规划与管理(项)</w:t>
              </w:r>
            </w:ins>
            <w:del w:id="9036"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城乡社区公共设施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37"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2E2DE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038" w:author="Administrator" w:date="2024-08-08T09:09:34Z">
                <w:pPr>
                  <w:keepNext w:val="0"/>
                  <w:keepLines w:val="0"/>
                  <w:widowControl/>
                  <w:suppressLineNumbers w:val="0"/>
                  <w:jc w:val="right"/>
                  <w:textAlignment w:val="center"/>
                </w:pPr>
              </w:pPrChange>
            </w:pPr>
            <w:del w:id="9039" w:author="Administrator" w:date="2024-08-08T09:09:34Z">
              <w:r>
                <w:rPr>
                  <w:rFonts w:hint="eastAsia" w:ascii="宋体" w:hAnsi="宋体" w:eastAsia="宋体" w:cs="宋体"/>
                  <w:i w:val="0"/>
                  <w:iCs w:val="0"/>
                  <w:color w:val="000000"/>
                  <w:kern w:val="0"/>
                  <w:sz w:val="20"/>
                  <w:szCs w:val="20"/>
                  <w:u w:val="none"/>
                  <w:lang w:val="en-US" w:eastAsia="zh-CN" w:bidi="ar"/>
                </w:rPr>
                <w:delText>106</w:delText>
              </w:r>
            </w:del>
          </w:p>
        </w:tc>
      </w:tr>
      <w:tr w14:paraId="67B6E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40"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40"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41"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CD5C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42" w:author="Administrator" w:date="2024-08-08T09:09:34Z">
              <w:r>
                <w:rPr>
                  <w:rFonts w:hint="eastAsia" w:ascii="宋体" w:hAnsi="宋体" w:eastAsia="宋体" w:cs="宋体"/>
                  <w:i w:val="0"/>
                  <w:color w:val="000000"/>
                  <w:kern w:val="0"/>
                  <w:sz w:val="20"/>
                  <w:szCs w:val="20"/>
                  <w:u w:val="none"/>
                  <w:lang w:val="en-US" w:eastAsia="zh-CN" w:bidi="ar"/>
                </w:rPr>
                <w:t>21203</w:t>
              </w:r>
            </w:ins>
            <w:del w:id="9043" w:author="Administrator" w:date="2024-08-08T09:09:34Z">
              <w:r>
                <w:rPr>
                  <w:rFonts w:hint="eastAsia" w:ascii="宋体" w:hAnsi="宋体" w:eastAsia="宋体" w:cs="宋体"/>
                  <w:i w:val="0"/>
                  <w:iCs w:val="0"/>
                  <w:color w:val="000000"/>
                  <w:kern w:val="0"/>
                  <w:sz w:val="20"/>
                  <w:szCs w:val="20"/>
                  <w:u w:val="none"/>
                  <w:lang w:val="en-US" w:eastAsia="zh-CN" w:bidi="ar"/>
                </w:rPr>
                <w:delText>2120303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44"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4E76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45" w:author="Administrator" w:date="2024-08-08T09:09:34Z">
              <w:r>
                <w:rPr>
                  <w:rFonts w:hint="eastAsia" w:ascii="宋体" w:hAnsi="宋体" w:eastAsia="宋体" w:cs="宋体"/>
                  <w:i w:val="0"/>
                  <w:color w:val="000000"/>
                  <w:kern w:val="0"/>
                  <w:sz w:val="20"/>
                  <w:szCs w:val="20"/>
                  <w:u w:val="none"/>
                  <w:lang w:val="en-US" w:eastAsia="zh-CN" w:bidi="ar"/>
                </w:rPr>
                <w:t xml:space="preserve">  城乡社区公共设施</w:t>
              </w:r>
            </w:ins>
            <w:del w:id="9046"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小城镇基础设施建设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47"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8FD146">
            <w:pPr>
              <w:widowControl/>
              <w:jc w:val="right"/>
              <w:textAlignment w:val="center"/>
              <w:rPr>
                <w:rFonts w:hint="eastAsia" w:ascii="宋体" w:hAnsi="宋体" w:eastAsia="宋体" w:cs="宋体"/>
                <w:i w:val="0"/>
                <w:iCs w:val="0"/>
                <w:color w:val="000000"/>
                <w:sz w:val="20"/>
                <w:szCs w:val="20"/>
                <w:u w:val="none"/>
              </w:rPr>
              <w:pPrChange w:id="9048" w:author="Administrator" w:date="2024-08-08T09:09:34Z">
                <w:pPr>
                  <w:jc w:val="right"/>
                </w:pPr>
              </w:pPrChange>
            </w:pPr>
            <w:ins w:id="9049" w:author="Administrator" w:date="2024-08-08T09:09:34Z">
              <w:r>
                <w:rPr>
                  <w:rFonts w:hint="eastAsia" w:ascii="宋体" w:hAnsi="宋体" w:eastAsia="宋体" w:cs="宋体"/>
                  <w:i w:val="0"/>
                  <w:color w:val="000000"/>
                  <w:kern w:val="0"/>
                  <w:sz w:val="20"/>
                  <w:szCs w:val="20"/>
                  <w:u w:val="none"/>
                  <w:lang w:val="en-US" w:eastAsia="zh-CN" w:bidi="ar"/>
                </w:rPr>
                <w:t>545</w:t>
              </w:r>
            </w:ins>
          </w:p>
        </w:tc>
      </w:tr>
      <w:tr w14:paraId="37660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50"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50"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51"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FFB9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52" w:author="Administrator" w:date="2024-08-08T09:09:34Z">
              <w:r>
                <w:rPr>
                  <w:rFonts w:hint="eastAsia" w:ascii="宋体" w:hAnsi="宋体" w:eastAsia="宋体" w:cs="宋体"/>
                  <w:i w:val="0"/>
                  <w:color w:val="000000"/>
                  <w:kern w:val="0"/>
                  <w:sz w:val="20"/>
                  <w:szCs w:val="20"/>
                  <w:u w:val="none"/>
                  <w:lang w:val="en-US" w:eastAsia="zh-CN" w:bidi="ar"/>
                </w:rPr>
                <w:t>2120303</w:t>
              </w:r>
            </w:ins>
            <w:del w:id="9053" w:author="Administrator" w:date="2024-08-08T09:09:34Z">
              <w:r>
                <w:rPr>
                  <w:rFonts w:hint="eastAsia" w:ascii="宋体" w:hAnsi="宋体" w:eastAsia="宋体" w:cs="宋体"/>
                  <w:i w:val="0"/>
                  <w:iCs w:val="0"/>
                  <w:color w:val="000000"/>
                  <w:kern w:val="0"/>
                  <w:sz w:val="20"/>
                  <w:szCs w:val="20"/>
                  <w:u w:val="none"/>
                  <w:lang w:val="en-US" w:eastAsia="zh-CN" w:bidi="ar"/>
                </w:rPr>
                <w:delText>2120399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54"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D241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55" w:author="Administrator" w:date="2024-08-08T09:09:34Z">
              <w:r>
                <w:rPr>
                  <w:rFonts w:hint="eastAsia" w:ascii="宋体" w:hAnsi="宋体" w:eastAsia="宋体" w:cs="宋体"/>
                  <w:i w:val="0"/>
                  <w:color w:val="000000"/>
                  <w:kern w:val="0"/>
                  <w:sz w:val="20"/>
                  <w:szCs w:val="20"/>
                  <w:u w:val="none"/>
                  <w:lang w:val="en-US" w:eastAsia="zh-CN" w:bidi="ar"/>
                </w:rPr>
                <w:t xml:space="preserve">    小城镇基础设施建设</w:t>
              </w:r>
            </w:ins>
            <w:del w:id="9056"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其他城乡社区公共设施支出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57"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9177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058" w:author="Administrator" w:date="2024-08-08T09:09:34Z">
              <w:r>
                <w:rPr>
                  <w:rFonts w:hint="eastAsia" w:ascii="宋体" w:hAnsi="宋体" w:eastAsia="宋体" w:cs="宋体"/>
                  <w:i w:val="0"/>
                  <w:color w:val="000000"/>
                  <w:kern w:val="0"/>
                  <w:sz w:val="20"/>
                  <w:szCs w:val="20"/>
                  <w:u w:val="none"/>
                  <w:lang w:val="en-US" w:eastAsia="zh-CN" w:bidi="ar"/>
                </w:rPr>
                <w:t>26</w:t>
              </w:r>
            </w:ins>
            <w:del w:id="9059" w:author="Administrator" w:date="2024-08-08T09:09:34Z">
              <w:r>
                <w:rPr>
                  <w:rFonts w:hint="eastAsia" w:ascii="宋体" w:hAnsi="宋体" w:eastAsia="宋体" w:cs="宋体"/>
                  <w:i w:val="0"/>
                  <w:iCs w:val="0"/>
                  <w:color w:val="000000"/>
                  <w:kern w:val="0"/>
                  <w:sz w:val="20"/>
                  <w:szCs w:val="20"/>
                  <w:u w:val="none"/>
                  <w:lang w:val="en-US" w:eastAsia="zh-CN" w:bidi="ar"/>
                </w:rPr>
                <w:delText>106</w:delText>
              </w:r>
            </w:del>
          </w:p>
        </w:tc>
      </w:tr>
      <w:tr w14:paraId="48C44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60"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60"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61"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40EC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62" w:author="Administrator" w:date="2024-08-08T09:09:34Z">
              <w:r>
                <w:rPr>
                  <w:rFonts w:hint="eastAsia" w:ascii="宋体" w:hAnsi="宋体" w:eastAsia="宋体" w:cs="宋体"/>
                  <w:i w:val="0"/>
                  <w:color w:val="000000"/>
                  <w:kern w:val="0"/>
                  <w:sz w:val="20"/>
                  <w:szCs w:val="20"/>
                  <w:u w:val="none"/>
                  <w:lang w:val="en-US" w:eastAsia="zh-CN" w:bidi="ar"/>
                </w:rPr>
                <w:t>2120399</w:t>
              </w:r>
            </w:ins>
            <w:del w:id="9063" w:author="Administrator" w:date="2024-08-08T09:09:34Z">
              <w:r>
                <w:rPr>
                  <w:rFonts w:hint="eastAsia" w:ascii="宋体" w:hAnsi="宋体" w:eastAsia="宋体" w:cs="宋体"/>
                  <w:i w:val="0"/>
                  <w:iCs w:val="0"/>
                  <w:color w:val="000000"/>
                  <w:kern w:val="0"/>
                  <w:sz w:val="20"/>
                  <w:szCs w:val="20"/>
                  <w:u w:val="none"/>
                  <w:lang w:val="en-US" w:eastAsia="zh-CN" w:bidi="ar"/>
                </w:rPr>
                <w:delText>21205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64"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E28D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65" w:author="Administrator" w:date="2024-08-08T09:09:34Z">
              <w:r>
                <w:rPr>
                  <w:rFonts w:hint="eastAsia" w:ascii="宋体" w:hAnsi="宋体" w:eastAsia="宋体" w:cs="宋体"/>
                  <w:i w:val="0"/>
                  <w:color w:val="000000"/>
                  <w:kern w:val="0"/>
                  <w:sz w:val="20"/>
                  <w:szCs w:val="20"/>
                  <w:u w:val="none"/>
                  <w:lang w:val="en-US" w:eastAsia="zh-CN" w:bidi="ar"/>
                </w:rPr>
                <w:t xml:space="preserve">    其他城乡社区公共设施支出</w:t>
              </w:r>
            </w:ins>
            <w:del w:id="9066"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城乡社区环境卫生(款)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67"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5032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068" w:author="Administrator" w:date="2024-08-08T09:09:34Z">
              <w:r>
                <w:rPr>
                  <w:rFonts w:hint="eastAsia" w:ascii="宋体" w:hAnsi="宋体" w:eastAsia="宋体" w:cs="宋体"/>
                  <w:i w:val="0"/>
                  <w:color w:val="000000"/>
                  <w:kern w:val="0"/>
                  <w:sz w:val="20"/>
                  <w:szCs w:val="20"/>
                  <w:u w:val="none"/>
                  <w:lang w:val="en-US" w:eastAsia="zh-CN" w:bidi="ar"/>
                </w:rPr>
                <w:t>519</w:t>
              </w:r>
            </w:ins>
            <w:del w:id="9069" w:author="Administrator" w:date="2024-08-08T09:09:34Z">
              <w:r>
                <w:rPr>
                  <w:rFonts w:hint="eastAsia" w:ascii="宋体" w:hAnsi="宋体" w:eastAsia="宋体" w:cs="宋体"/>
                  <w:i w:val="0"/>
                  <w:iCs w:val="0"/>
                  <w:color w:val="000000"/>
                  <w:kern w:val="0"/>
                  <w:sz w:val="20"/>
                  <w:szCs w:val="20"/>
                  <w:u w:val="none"/>
                  <w:lang w:val="en-US" w:eastAsia="zh-CN" w:bidi="ar"/>
                </w:rPr>
                <w:delText>612</w:delText>
              </w:r>
            </w:del>
          </w:p>
        </w:tc>
      </w:tr>
      <w:tr w14:paraId="56739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70"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70"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71"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2820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72" w:author="Administrator" w:date="2024-08-08T09:09:34Z">
              <w:r>
                <w:rPr>
                  <w:rFonts w:hint="eastAsia" w:ascii="宋体" w:hAnsi="宋体" w:eastAsia="宋体" w:cs="宋体"/>
                  <w:i w:val="0"/>
                  <w:color w:val="000000"/>
                  <w:kern w:val="0"/>
                  <w:sz w:val="20"/>
                  <w:szCs w:val="20"/>
                  <w:u w:val="none"/>
                  <w:lang w:val="en-US" w:eastAsia="zh-CN" w:bidi="ar"/>
                </w:rPr>
                <w:t>21205</w:t>
              </w:r>
            </w:ins>
            <w:del w:id="9073" w:author="Administrator" w:date="2024-08-08T09:09:34Z">
              <w:r>
                <w:rPr>
                  <w:rFonts w:hint="eastAsia" w:ascii="宋体" w:hAnsi="宋体" w:eastAsia="宋体" w:cs="宋体"/>
                  <w:i w:val="0"/>
                  <w:iCs w:val="0"/>
                  <w:color w:val="000000"/>
                  <w:kern w:val="0"/>
                  <w:sz w:val="20"/>
                  <w:szCs w:val="20"/>
                  <w:u w:val="none"/>
                  <w:lang w:val="en-US" w:eastAsia="zh-CN" w:bidi="ar"/>
                </w:rPr>
                <w:delText>2120501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74"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99DE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75" w:author="Administrator" w:date="2024-08-08T09:09:34Z">
              <w:r>
                <w:rPr>
                  <w:rFonts w:hint="eastAsia" w:ascii="宋体" w:hAnsi="宋体" w:eastAsia="宋体" w:cs="宋体"/>
                  <w:i w:val="0"/>
                  <w:color w:val="000000"/>
                  <w:kern w:val="0"/>
                  <w:sz w:val="20"/>
                  <w:szCs w:val="20"/>
                  <w:u w:val="none"/>
                  <w:lang w:val="en-US" w:eastAsia="zh-CN" w:bidi="ar"/>
                </w:rPr>
                <w:t xml:space="preserve">  城乡社区环境卫生(款)</w:t>
              </w:r>
            </w:ins>
            <w:del w:id="9076"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城乡社区环境卫生(项)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77"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DA4E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078" w:author="Administrator" w:date="2024-08-08T09:09:34Z">
              <w:r>
                <w:rPr>
                  <w:rFonts w:hint="eastAsia" w:ascii="宋体" w:hAnsi="宋体" w:eastAsia="宋体" w:cs="宋体"/>
                  <w:i w:val="0"/>
                  <w:color w:val="000000"/>
                  <w:kern w:val="0"/>
                  <w:sz w:val="20"/>
                  <w:szCs w:val="20"/>
                  <w:u w:val="none"/>
                  <w:lang w:val="en-US" w:eastAsia="zh-CN" w:bidi="ar"/>
                </w:rPr>
                <w:t>4,147</w:t>
              </w:r>
            </w:ins>
            <w:del w:id="9079" w:author="Administrator" w:date="2024-08-08T09:09:34Z">
              <w:r>
                <w:rPr>
                  <w:rFonts w:hint="eastAsia" w:ascii="宋体" w:hAnsi="宋体" w:eastAsia="宋体" w:cs="宋体"/>
                  <w:i w:val="0"/>
                  <w:iCs w:val="0"/>
                  <w:color w:val="000000"/>
                  <w:kern w:val="0"/>
                  <w:sz w:val="20"/>
                  <w:szCs w:val="20"/>
                  <w:u w:val="none"/>
                  <w:lang w:val="en-US" w:eastAsia="zh-CN" w:bidi="ar"/>
                </w:rPr>
                <w:delText>612</w:delText>
              </w:r>
            </w:del>
          </w:p>
        </w:tc>
      </w:tr>
      <w:tr w14:paraId="6E306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80" w:author="Administrator" w:date="2024-08-08T09:09:3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80" w:author="Administrator" w:date="2024-08-08T09:09:3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81" w:author="Administrator" w:date="2024-08-08T09:09:3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5719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82" w:author="Administrator" w:date="2024-08-08T09:09:34Z">
              <w:r>
                <w:rPr>
                  <w:rFonts w:hint="eastAsia" w:ascii="宋体" w:hAnsi="宋体" w:eastAsia="宋体" w:cs="宋体"/>
                  <w:i w:val="0"/>
                  <w:color w:val="000000"/>
                  <w:kern w:val="0"/>
                  <w:sz w:val="20"/>
                  <w:szCs w:val="20"/>
                  <w:u w:val="none"/>
                  <w:lang w:val="en-US" w:eastAsia="zh-CN" w:bidi="ar"/>
                </w:rPr>
                <w:t>2120501</w:t>
              </w:r>
            </w:ins>
            <w:del w:id="9083" w:author="Administrator" w:date="2024-08-08T09:09:34Z">
              <w:r>
                <w:rPr>
                  <w:rFonts w:hint="eastAsia" w:ascii="宋体" w:hAnsi="宋体" w:eastAsia="宋体" w:cs="宋体"/>
                  <w:i w:val="0"/>
                  <w:iCs w:val="0"/>
                  <w:color w:val="000000"/>
                  <w:kern w:val="0"/>
                  <w:sz w:val="20"/>
                  <w:szCs w:val="20"/>
                  <w:u w:val="none"/>
                  <w:lang w:val="en-US" w:eastAsia="zh-CN" w:bidi="ar"/>
                </w:rPr>
                <w:delText>21206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84" w:author="Administrator" w:date="2024-08-08T09:09:3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821D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85" w:author="Administrator" w:date="2024-08-08T09:09:34Z">
              <w:r>
                <w:rPr>
                  <w:rFonts w:hint="eastAsia" w:ascii="宋体" w:hAnsi="宋体" w:eastAsia="宋体" w:cs="宋体"/>
                  <w:i w:val="0"/>
                  <w:color w:val="000000"/>
                  <w:kern w:val="0"/>
                  <w:sz w:val="20"/>
                  <w:szCs w:val="20"/>
                  <w:u w:val="none"/>
                  <w:lang w:val="en-US" w:eastAsia="zh-CN" w:bidi="ar"/>
                </w:rPr>
                <w:t xml:space="preserve">    城乡社区环境卫生(项)</w:t>
              </w:r>
            </w:ins>
            <w:del w:id="9086" w:author="Administrator" w:date="2024-08-08T09:09:34Z">
              <w:r>
                <w:rPr>
                  <w:rFonts w:hint="eastAsia" w:ascii="宋体" w:hAnsi="宋体" w:eastAsia="宋体" w:cs="宋体"/>
                  <w:i w:val="0"/>
                  <w:iCs w:val="0"/>
                  <w:color w:val="000000"/>
                  <w:kern w:val="0"/>
                  <w:sz w:val="20"/>
                  <w:szCs w:val="20"/>
                  <w:u w:val="none"/>
                  <w:lang w:val="en-US" w:eastAsia="zh-CN" w:bidi="ar"/>
                </w:rPr>
                <w:delText xml:space="preserve">  建设市场管理与监督(款)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87" w:author="Administrator" w:date="2024-08-08T09:09:3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B9B39C">
            <w:pPr>
              <w:widowControl/>
              <w:jc w:val="right"/>
              <w:textAlignment w:val="center"/>
              <w:rPr>
                <w:rFonts w:hint="eastAsia" w:ascii="宋体" w:hAnsi="宋体" w:eastAsia="宋体" w:cs="宋体"/>
                <w:i w:val="0"/>
                <w:iCs w:val="0"/>
                <w:color w:val="000000"/>
                <w:sz w:val="20"/>
                <w:szCs w:val="20"/>
                <w:u w:val="none"/>
              </w:rPr>
              <w:pPrChange w:id="9088" w:author="Administrator" w:date="2024-08-08T09:09:34Z">
                <w:pPr>
                  <w:jc w:val="right"/>
                </w:pPr>
              </w:pPrChange>
            </w:pPr>
            <w:ins w:id="9089" w:author="Administrator" w:date="2024-08-08T09:09:34Z">
              <w:r>
                <w:rPr>
                  <w:rFonts w:hint="eastAsia" w:ascii="宋体" w:hAnsi="宋体" w:eastAsia="宋体" w:cs="宋体"/>
                  <w:i w:val="0"/>
                  <w:color w:val="000000"/>
                  <w:kern w:val="0"/>
                  <w:sz w:val="20"/>
                  <w:szCs w:val="20"/>
                  <w:u w:val="none"/>
                  <w:lang w:val="en-US" w:eastAsia="zh-CN" w:bidi="ar"/>
                </w:rPr>
                <w:t>4,147</w:t>
              </w:r>
            </w:ins>
          </w:p>
        </w:tc>
      </w:tr>
      <w:tr w14:paraId="7C3E5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90"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90"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91"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D297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92" w:author="Administrator" w:date="2024-08-08T09:09:34Z">
              <w:r>
                <w:rPr>
                  <w:rFonts w:hint="eastAsia" w:ascii="宋体" w:hAnsi="宋体" w:eastAsia="宋体" w:cs="宋体"/>
                  <w:i w:val="0"/>
                  <w:color w:val="000000"/>
                  <w:kern w:val="0"/>
                  <w:sz w:val="20"/>
                  <w:szCs w:val="20"/>
                  <w:u w:val="none"/>
                  <w:lang w:val="en-US" w:eastAsia="zh-CN" w:bidi="ar"/>
                </w:rPr>
                <w:t>21206</w:t>
              </w:r>
            </w:ins>
            <w:del w:id="9093" w:author="Administrator" w:date="2024-08-08T09:09:34Z">
              <w:r>
                <w:rPr>
                  <w:rFonts w:hint="eastAsia" w:ascii="宋体" w:hAnsi="宋体" w:eastAsia="宋体" w:cs="宋体"/>
                  <w:i w:val="0"/>
                  <w:iCs w:val="0"/>
                  <w:color w:val="000000"/>
                  <w:kern w:val="0"/>
                  <w:sz w:val="20"/>
                  <w:szCs w:val="20"/>
                  <w:u w:val="none"/>
                  <w:lang w:val="en-US" w:eastAsia="zh-CN" w:bidi="ar"/>
                </w:rPr>
                <w:delText>2120601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94"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A123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095" w:author="Administrator" w:date="2024-08-08T09:09:35Z">
              <w:r>
                <w:rPr>
                  <w:rFonts w:hint="eastAsia" w:ascii="宋体" w:hAnsi="宋体" w:eastAsia="宋体" w:cs="宋体"/>
                  <w:i w:val="0"/>
                  <w:color w:val="000000"/>
                  <w:kern w:val="0"/>
                  <w:sz w:val="20"/>
                  <w:szCs w:val="20"/>
                  <w:u w:val="none"/>
                  <w:lang w:val="en-US" w:eastAsia="zh-CN" w:bidi="ar"/>
                </w:rPr>
                <w:t xml:space="preserve">  建设市场管理与监督(款)</w:t>
              </w:r>
            </w:ins>
            <w:del w:id="9096"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建设市场管理与监督(项)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97"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868BEF">
            <w:pPr>
              <w:jc w:val="right"/>
              <w:rPr>
                <w:rFonts w:hint="eastAsia" w:ascii="宋体" w:hAnsi="宋体" w:eastAsia="宋体" w:cs="宋体"/>
                <w:i w:val="0"/>
                <w:iCs w:val="0"/>
                <w:color w:val="000000"/>
                <w:sz w:val="20"/>
                <w:szCs w:val="20"/>
                <w:u w:val="none"/>
              </w:rPr>
            </w:pPr>
          </w:p>
        </w:tc>
      </w:tr>
      <w:tr w14:paraId="3B0C5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09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09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09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53C3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00" w:author="Administrator" w:date="2024-08-08T09:09:35Z">
              <w:r>
                <w:rPr>
                  <w:rFonts w:hint="eastAsia" w:ascii="宋体" w:hAnsi="宋体" w:eastAsia="宋体" w:cs="宋体"/>
                  <w:i w:val="0"/>
                  <w:color w:val="000000"/>
                  <w:kern w:val="0"/>
                  <w:sz w:val="20"/>
                  <w:szCs w:val="20"/>
                  <w:u w:val="none"/>
                  <w:lang w:val="en-US" w:eastAsia="zh-CN" w:bidi="ar"/>
                </w:rPr>
                <w:t>2120601</w:t>
              </w:r>
            </w:ins>
            <w:del w:id="9101" w:author="Administrator" w:date="2024-08-08T09:09:35Z">
              <w:r>
                <w:rPr>
                  <w:rFonts w:hint="eastAsia" w:ascii="宋体" w:hAnsi="宋体" w:eastAsia="宋体" w:cs="宋体"/>
                  <w:i w:val="0"/>
                  <w:iCs w:val="0"/>
                  <w:color w:val="000000"/>
                  <w:kern w:val="0"/>
                  <w:sz w:val="20"/>
                  <w:szCs w:val="20"/>
                  <w:u w:val="none"/>
                  <w:lang w:val="en-US" w:eastAsia="zh-CN" w:bidi="ar"/>
                </w:rPr>
                <w:delText>21299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0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99A6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03" w:author="Administrator" w:date="2024-08-08T09:09:35Z">
              <w:r>
                <w:rPr>
                  <w:rFonts w:hint="eastAsia" w:ascii="宋体" w:hAnsi="宋体" w:eastAsia="宋体" w:cs="宋体"/>
                  <w:i w:val="0"/>
                  <w:color w:val="000000"/>
                  <w:kern w:val="0"/>
                  <w:sz w:val="20"/>
                  <w:szCs w:val="20"/>
                  <w:u w:val="none"/>
                  <w:lang w:val="en-US" w:eastAsia="zh-CN" w:bidi="ar"/>
                </w:rPr>
                <w:t xml:space="preserve">    建设市场管理与监督(项)</w:t>
              </w:r>
            </w:ins>
            <w:del w:id="9104"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其他城乡社区支出(款)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0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480AF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106" w:author="Administrator" w:date="2024-08-08T09:09:35Z">
                <w:pPr>
                  <w:keepNext w:val="0"/>
                  <w:keepLines w:val="0"/>
                  <w:widowControl/>
                  <w:suppressLineNumbers w:val="0"/>
                  <w:jc w:val="right"/>
                  <w:textAlignment w:val="center"/>
                </w:pPr>
              </w:pPrChange>
            </w:pPr>
            <w:del w:id="9107" w:author="Administrator" w:date="2024-08-08T09:09:35Z">
              <w:r>
                <w:rPr>
                  <w:rFonts w:hint="eastAsia" w:ascii="宋体" w:hAnsi="宋体" w:eastAsia="宋体" w:cs="宋体"/>
                  <w:i w:val="0"/>
                  <w:iCs w:val="0"/>
                  <w:color w:val="000000"/>
                  <w:kern w:val="0"/>
                  <w:sz w:val="20"/>
                  <w:szCs w:val="20"/>
                  <w:u w:val="none"/>
                  <w:lang w:val="en-US" w:eastAsia="zh-CN" w:bidi="ar"/>
                </w:rPr>
                <w:delText>10,662</w:delText>
              </w:r>
            </w:del>
          </w:p>
        </w:tc>
      </w:tr>
      <w:tr w14:paraId="5E3E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0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0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0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E4B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10" w:author="Administrator" w:date="2024-08-08T09:09:35Z">
              <w:r>
                <w:rPr>
                  <w:rFonts w:hint="eastAsia" w:ascii="宋体" w:hAnsi="宋体" w:eastAsia="宋体" w:cs="宋体"/>
                  <w:i w:val="0"/>
                  <w:color w:val="000000"/>
                  <w:kern w:val="0"/>
                  <w:sz w:val="20"/>
                  <w:szCs w:val="20"/>
                  <w:u w:val="none"/>
                  <w:lang w:val="en-US" w:eastAsia="zh-CN" w:bidi="ar"/>
                </w:rPr>
                <w:t>21299</w:t>
              </w:r>
            </w:ins>
            <w:del w:id="9111" w:author="Administrator" w:date="2024-08-08T09:09:35Z">
              <w:r>
                <w:rPr>
                  <w:rFonts w:hint="eastAsia" w:ascii="宋体" w:hAnsi="宋体" w:eastAsia="宋体" w:cs="宋体"/>
                  <w:i w:val="0"/>
                  <w:iCs w:val="0"/>
                  <w:color w:val="000000"/>
                  <w:kern w:val="0"/>
                  <w:sz w:val="20"/>
                  <w:szCs w:val="20"/>
                  <w:u w:val="none"/>
                  <w:lang w:val="en-US" w:eastAsia="zh-CN" w:bidi="ar"/>
                </w:rPr>
                <w:delText>2129999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1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9795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13" w:author="Administrator" w:date="2024-08-08T09:09:35Z">
              <w:r>
                <w:rPr>
                  <w:rFonts w:hint="eastAsia" w:ascii="宋体" w:hAnsi="宋体" w:eastAsia="宋体" w:cs="宋体"/>
                  <w:i w:val="0"/>
                  <w:color w:val="000000"/>
                  <w:kern w:val="0"/>
                  <w:sz w:val="20"/>
                  <w:szCs w:val="20"/>
                  <w:u w:val="none"/>
                  <w:lang w:val="en-US" w:eastAsia="zh-CN" w:bidi="ar"/>
                </w:rPr>
                <w:t xml:space="preserve">  其他城乡社区支出(款)</w:t>
              </w:r>
            </w:ins>
            <w:del w:id="9114"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其他城乡社区支出(项)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1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E4C1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116" w:author="Administrator" w:date="2024-08-08T09:09:35Z">
              <w:r>
                <w:rPr>
                  <w:rFonts w:hint="eastAsia" w:ascii="宋体" w:hAnsi="宋体" w:eastAsia="宋体" w:cs="宋体"/>
                  <w:i w:val="0"/>
                  <w:color w:val="000000"/>
                  <w:kern w:val="0"/>
                  <w:sz w:val="20"/>
                  <w:szCs w:val="20"/>
                  <w:u w:val="none"/>
                  <w:lang w:val="en-US" w:eastAsia="zh-CN" w:bidi="ar"/>
                </w:rPr>
                <w:t>10,187</w:t>
              </w:r>
            </w:ins>
            <w:del w:id="9117" w:author="Administrator" w:date="2024-08-08T09:09:35Z">
              <w:r>
                <w:rPr>
                  <w:rFonts w:hint="eastAsia" w:ascii="宋体" w:hAnsi="宋体" w:eastAsia="宋体" w:cs="宋体"/>
                  <w:i w:val="0"/>
                  <w:iCs w:val="0"/>
                  <w:color w:val="000000"/>
                  <w:kern w:val="0"/>
                  <w:sz w:val="20"/>
                  <w:szCs w:val="20"/>
                  <w:u w:val="none"/>
                  <w:lang w:val="en-US" w:eastAsia="zh-CN" w:bidi="ar"/>
                </w:rPr>
                <w:delText>10,662</w:delText>
              </w:r>
            </w:del>
          </w:p>
        </w:tc>
      </w:tr>
      <w:tr w14:paraId="2EB5C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1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1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1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D257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20" w:author="Administrator" w:date="2024-08-08T09:09:35Z">
              <w:r>
                <w:rPr>
                  <w:rFonts w:hint="eastAsia" w:ascii="宋体" w:hAnsi="宋体" w:eastAsia="宋体" w:cs="宋体"/>
                  <w:i w:val="0"/>
                  <w:color w:val="000000"/>
                  <w:kern w:val="0"/>
                  <w:sz w:val="20"/>
                  <w:szCs w:val="20"/>
                  <w:u w:val="none"/>
                  <w:lang w:val="en-US" w:eastAsia="zh-CN" w:bidi="ar"/>
                </w:rPr>
                <w:t>2129999</w:t>
              </w:r>
            </w:ins>
            <w:del w:id="9121" w:author="Administrator" w:date="2024-08-08T09:09:35Z">
              <w:r>
                <w:rPr>
                  <w:rFonts w:hint="eastAsia" w:ascii="宋体" w:hAnsi="宋体" w:eastAsia="宋体" w:cs="宋体"/>
                  <w:i w:val="0"/>
                  <w:iCs w:val="0"/>
                  <w:color w:val="000000"/>
                  <w:kern w:val="0"/>
                  <w:sz w:val="20"/>
                  <w:szCs w:val="20"/>
                  <w:u w:val="none"/>
                  <w:lang w:val="en-US" w:eastAsia="zh-CN" w:bidi="ar"/>
                </w:rPr>
                <w:delText>213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2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9C6F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23" w:author="Administrator" w:date="2024-08-08T09:09:35Z">
              <w:r>
                <w:rPr>
                  <w:rFonts w:hint="eastAsia" w:ascii="宋体" w:hAnsi="宋体" w:eastAsia="宋体" w:cs="宋体"/>
                  <w:i w:val="0"/>
                  <w:color w:val="000000"/>
                  <w:kern w:val="0"/>
                  <w:sz w:val="20"/>
                  <w:szCs w:val="20"/>
                  <w:u w:val="none"/>
                  <w:lang w:val="en-US" w:eastAsia="zh-CN" w:bidi="ar"/>
                </w:rPr>
                <w:t xml:space="preserve">    其他城乡社区支出(项)</w:t>
              </w:r>
            </w:ins>
            <w:del w:id="9124" w:author="Administrator" w:date="2024-08-08T09:09:35Z">
              <w:r>
                <w:rPr>
                  <w:rFonts w:hint="eastAsia" w:ascii="宋体" w:hAnsi="宋体" w:eastAsia="宋体" w:cs="宋体"/>
                  <w:i w:val="0"/>
                  <w:iCs w:val="0"/>
                  <w:color w:val="000000"/>
                  <w:kern w:val="0"/>
                  <w:sz w:val="20"/>
                  <w:szCs w:val="20"/>
                  <w:u w:val="none"/>
                  <w:lang w:val="en-US" w:eastAsia="zh-CN" w:bidi="ar"/>
                </w:rPr>
                <w:delText>农林水支出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2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C05C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126" w:author="Administrator" w:date="2024-08-08T09:09:35Z">
              <w:r>
                <w:rPr>
                  <w:rFonts w:hint="eastAsia" w:ascii="宋体" w:hAnsi="宋体" w:eastAsia="宋体" w:cs="宋体"/>
                  <w:i w:val="0"/>
                  <w:color w:val="000000"/>
                  <w:kern w:val="0"/>
                  <w:sz w:val="20"/>
                  <w:szCs w:val="20"/>
                  <w:u w:val="none"/>
                  <w:lang w:val="en-US" w:eastAsia="zh-CN" w:bidi="ar"/>
                </w:rPr>
                <w:t>10,187</w:t>
              </w:r>
            </w:ins>
            <w:del w:id="9127" w:author="Administrator" w:date="2024-08-08T09:09:35Z">
              <w:r>
                <w:rPr>
                  <w:rFonts w:hint="eastAsia" w:ascii="宋体" w:hAnsi="宋体" w:eastAsia="宋体" w:cs="宋体"/>
                  <w:i w:val="0"/>
                  <w:iCs w:val="0"/>
                  <w:color w:val="000000"/>
                  <w:kern w:val="0"/>
                  <w:sz w:val="20"/>
                  <w:szCs w:val="20"/>
                  <w:u w:val="none"/>
                  <w:lang w:val="en-US" w:eastAsia="zh-CN" w:bidi="ar"/>
                </w:rPr>
                <w:delText>61,045</w:delText>
              </w:r>
            </w:del>
          </w:p>
        </w:tc>
      </w:tr>
      <w:tr w14:paraId="10C03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2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2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2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83AE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30" w:author="Administrator" w:date="2024-08-08T09:09:35Z">
              <w:r>
                <w:rPr>
                  <w:rFonts w:hint="eastAsia" w:ascii="宋体" w:hAnsi="宋体" w:eastAsia="宋体" w:cs="宋体"/>
                  <w:i w:val="0"/>
                  <w:color w:val="000000"/>
                  <w:kern w:val="0"/>
                  <w:sz w:val="20"/>
                  <w:szCs w:val="20"/>
                  <w:u w:val="none"/>
                  <w:lang w:val="en-US" w:eastAsia="zh-CN" w:bidi="ar"/>
                </w:rPr>
                <w:t>213</w:t>
              </w:r>
            </w:ins>
            <w:del w:id="9131" w:author="Administrator" w:date="2024-08-08T09:09:35Z">
              <w:r>
                <w:rPr>
                  <w:rFonts w:hint="eastAsia" w:ascii="宋体" w:hAnsi="宋体" w:eastAsia="宋体" w:cs="宋体"/>
                  <w:i w:val="0"/>
                  <w:iCs w:val="0"/>
                  <w:color w:val="000000"/>
                  <w:kern w:val="0"/>
                  <w:sz w:val="20"/>
                  <w:szCs w:val="20"/>
                  <w:u w:val="none"/>
                  <w:lang w:val="en-US" w:eastAsia="zh-CN" w:bidi="ar"/>
                </w:rPr>
                <w:delText>21301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3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2687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33" w:author="Administrator" w:date="2024-08-08T09:09:35Z">
              <w:r>
                <w:rPr>
                  <w:rFonts w:hint="eastAsia" w:ascii="宋体" w:hAnsi="宋体" w:eastAsia="宋体" w:cs="宋体"/>
                  <w:i w:val="0"/>
                  <w:color w:val="000000"/>
                  <w:kern w:val="0"/>
                  <w:sz w:val="20"/>
                  <w:szCs w:val="20"/>
                  <w:u w:val="none"/>
                  <w:lang w:val="en-US" w:eastAsia="zh-CN" w:bidi="ar"/>
                </w:rPr>
                <w:t>农林水支出</w:t>
              </w:r>
            </w:ins>
            <w:del w:id="9134"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农业农村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3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F3F7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136" w:author="Administrator" w:date="2024-08-08T09:09:35Z">
              <w:r>
                <w:rPr>
                  <w:rFonts w:hint="eastAsia" w:ascii="宋体" w:hAnsi="宋体" w:eastAsia="宋体" w:cs="宋体"/>
                  <w:i w:val="0"/>
                  <w:color w:val="000000"/>
                  <w:kern w:val="0"/>
                  <w:sz w:val="20"/>
                  <w:szCs w:val="20"/>
                  <w:u w:val="none"/>
                  <w:lang w:val="en-US" w:eastAsia="zh-CN" w:bidi="ar"/>
                </w:rPr>
                <w:t>70,102</w:t>
              </w:r>
            </w:ins>
            <w:del w:id="9137" w:author="Administrator" w:date="2024-08-08T09:09:35Z">
              <w:r>
                <w:rPr>
                  <w:rFonts w:hint="eastAsia" w:ascii="宋体" w:hAnsi="宋体" w:eastAsia="宋体" w:cs="宋体"/>
                  <w:i w:val="0"/>
                  <w:iCs w:val="0"/>
                  <w:color w:val="000000"/>
                  <w:kern w:val="0"/>
                  <w:sz w:val="20"/>
                  <w:szCs w:val="20"/>
                  <w:u w:val="none"/>
                  <w:lang w:val="en-US" w:eastAsia="zh-CN" w:bidi="ar"/>
                </w:rPr>
                <w:delText>23,572</w:delText>
              </w:r>
            </w:del>
          </w:p>
        </w:tc>
      </w:tr>
      <w:tr w14:paraId="62082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3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3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3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DD19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40" w:author="Administrator" w:date="2024-08-08T09:09:35Z">
              <w:r>
                <w:rPr>
                  <w:rFonts w:hint="eastAsia" w:ascii="宋体" w:hAnsi="宋体" w:eastAsia="宋体" w:cs="宋体"/>
                  <w:i w:val="0"/>
                  <w:color w:val="000000"/>
                  <w:kern w:val="0"/>
                  <w:sz w:val="20"/>
                  <w:szCs w:val="20"/>
                  <w:u w:val="none"/>
                  <w:lang w:val="en-US" w:eastAsia="zh-CN" w:bidi="ar"/>
                </w:rPr>
                <w:t>21301</w:t>
              </w:r>
            </w:ins>
            <w:del w:id="9141" w:author="Administrator" w:date="2024-08-08T09:09:35Z">
              <w:r>
                <w:rPr>
                  <w:rFonts w:hint="eastAsia" w:ascii="宋体" w:hAnsi="宋体" w:eastAsia="宋体" w:cs="宋体"/>
                  <w:i w:val="0"/>
                  <w:iCs w:val="0"/>
                  <w:color w:val="000000"/>
                  <w:kern w:val="0"/>
                  <w:sz w:val="20"/>
                  <w:szCs w:val="20"/>
                  <w:u w:val="none"/>
                  <w:lang w:val="en-US" w:eastAsia="zh-CN" w:bidi="ar"/>
                </w:rPr>
                <w:delText>2130101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4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F4D6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43" w:author="Administrator" w:date="2024-08-08T09:09:35Z">
              <w:r>
                <w:rPr>
                  <w:rFonts w:hint="eastAsia" w:ascii="宋体" w:hAnsi="宋体" w:eastAsia="宋体" w:cs="宋体"/>
                  <w:i w:val="0"/>
                  <w:color w:val="000000"/>
                  <w:kern w:val="0"/>
                  <w:sz w:val="20"/>
                  <w:szCs w:val="20"/>
                  <w:u w:val="none"/>
                  <w:lang w:val="en-US" w:eastAsia="zh-CN" w:bidi="ar"/>
                </w:rPr>
                <w:t xml:space="preserve">  农业农村</w:t>
              </w:r>
            </w:ins>
            <w:del w:id="9144"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4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7C2C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146" w:author="Administrator" w:date="2024-08-08T09:09:35Z">
              <w:r>
                <w:rPr>
                  <w:rFonts w:hint="eastAsia" w:ascii="宋体" w:hAnsi="宋体" w:eastAsia="宋体" w:cs="宋体"/>
                  <w:i w:val="0"/>
                  <w:color w:val="000000"/>
                  <w:kern w:val="0"/>
                  <w:sz w:val="20"/>
                  <w:szCs w:val="20"/>
                  <w:u w:val="none"/>
                  <w:lang w:val="en-US" w:eastAsia="zh-CN" w:bidi="ar"/>
                </w:rPr>
                <w:t>25,871</w:t>
              </w:r>
            </w:ins>
            <w:del w:id="9147" w:author="Administrator" w:date="2024-08-08T09:09:35Z">
              <w:r>
                <w:rPr>
                  <w:rFonts w:hint="eastAsia" w:ascii="宋体" w:hAnsi="宋体" w:eastAsia="宋体" w:cs="宋体"/>
                  <w:i w:val="0"/>
                  <w:iCs w:val="0"/>
                  <w:color w:val="000000"/>
                  <w:kern w:val="0"/>
                  <w:sz w:val="20"/>
                  <w:szCs w:val="20"/>
                  <w:u w:val="none"/>
                  <w:lang w:val="en-US" w:eastAsia="zh-CN" w:bidi="ar"/>
                </w:rPr>
                <w:delText>1,591</w:delText>
              </w:r>
            </w:del>
          </w:p>
        </w:tc>
      </w:tr>
      <w:tr w14:paraId="0AEAE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4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4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4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D281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50" w:author="Administrator" w:date="2024-08-08T09:09:35Z">
              <w:r>
                <w:rPr>
                  <w:rFonts w:hint="eastAsia" w:ascii="宋体" w:hAnsi="宋体" w:eastAsia="宋体" w:cs="宋体"/>
                  <w:i w:val="0"/>
                  <w:color w:val="000000"/>
                  <w:kern w:val="0"/>
                  <w:sz w:val="20"/>
                  <w:szCs w:val="20"/>
                  <w:u w:val="none"/>
                  <w:lang w:val="en-US" w:eastAsia="zh-CN" w:bidi="ar"/>
                </w:rPr>
                <w:t>2130101</w:t>
              </w:r>
            </w:ins>
            <w:del w:id="9151" w:author="Administrator" w:date="2024-08-08T09:09:35Z">
              <w:r>
                <w:rPr>
                  <w:rFonts w:hint="eastAsia" w:ascii="宋体" w:hAnsi="宋体" w:eastAsia="宋体" w:cs="宋体"/>
                  <w:i w:val="0"/>
                  <w:iCs w:val="0"/>
                  <w:color w:val="000000"/>
                  <w:kern w:val="0"/>
                  <w:sz w:val="20"/>
                  <w:szCs w:val="20"/>
                  <w:u w:val="none"/>
                  <w:lang w:val="en-US" w:eastAsia="zh-CN" w:bidi="ar"/>
                </w:rPr>
                <w:delText>2130102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5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A11C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53" w:author="Administrator" w:date="2024-08-08T09:09:35Z">
              <w:r>
                <w:rPr>
                  <w:rFonts w:hint="eastAsia" w:ascii="宋体" w:hAnsi="宋体" w:eastAsia="宋体" w:cs="宋体"/>
                  <w:i w:val="0"/>
                  <w:color w:val="000000"/>
                  <w:kern w:val="0"/>
                  <w:sz w:val="20"/>
                  <w:szCs w:val="20"/>
                  <w:u w:val="none"/>
                  <w:lang w:val="en-US" w:eastAsia="zh-CN" w:bidi="ar"/>
                </w:rPr>
                <w:t xml:space="preserve">    行政运行</w:t>
              </w:r>
            </w:ins>
            <w:del w:id="9154"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5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75CEA4">
            <w:pPr>
              <w:widowControl/>
              <w:jc w:val="right"/>
              <w:textAlignment w:val="center"/>
              <w:rPr>
                <w:rFonts w:hint="eastAsia" w:ascii="宋体" w:hAnsi="宋体" w:eastAsia="宋体" w:cs="宋体"/>
                <w:i w:val="0"/>
                <w:iCs w:val="0"/>
                <w:color w:val="000000"/>
                <w:sz w:val="20"/>
                <w:szCs w:val="20"/>
                <w:u w:val="none"/>
              </w:rPr>
              <w:pPrChange w:id="9156" w:author="Administrator" w:date="2024-08-08T09:09:35Z">
                <w:pPr>
                  <w:jc w:val="right"/>
                </w:pPr>
              </w:pPrChange>
            </w:pPr>
            <w:ins w:id="9157" w:author="Administrator" w:date="2024-08-08T09:09:35Z">
              <w:r>
                <w:rPr>
                  <w:rFonts w:hint="eastAsia" w:ascii="宋体" w:hAnsi="宋体" w:eastAsia="宋体" w:cs="宋体"/>
                  <w:i w:val="0"/>
                  <w:color w:val="000000"/>
                  <w:kern w:val="0"/>
                  <w:sz w:val="20"/>
                  <w:szCs w:val="20"/>
                  <w:u w:val="none"/>
                  <w:lang w:val="en-US" w:eastAsia="zh-CN" w:bidi="ar"/>
                </w:rPr>
                <w:t>3,488</w:t>
              </w:r>
            </w:ins>
          </w:p>
        </w:tc>
      </w:tr>
      <w:tr w14:paraId="52953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58"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58"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59"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8D56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60" w:author="Administrator" w:date="2024-08-08T09:09:35Z">
              <w:r>
                <w:rPr>
                  <w:rFonts w:hint="eastAsia" w:ascii="宋体" w:hAnsi="宋体" w:eastAsia="宋体" w:cs="宋体"/>
                  <w:i w:val="0"/>
                  <w:color w:val="000000"/>
                  <w:kern w:val="0"/>
                  <w:sz w:val="20"/>
                  <w:szCs w:val="20"/>
                  <w:u w:val="none"/>
                  <w:lang w:val="en-US" w:eastAsia="zh-CN" w:bidi="ar"/>
                </w:rPr>
                <w:t>2130102</w:t>
              </w:r>
            </w:ins>
            <w:del w:id="9161" w:author="Administrator" w:date="2024-08-08T09:09:35Z">
              <w:r>
                <w:rPr>
                  <w:rFonts w:hint="eastAsia" w:ascii="宋体" w:hAnsi="宋体" w:eastAsia="宋体" w:cs="宋体"/>
                  <w:i w:val="0"/>
                  <w:iCs w:val="0"/>
                  <w:color w:val="000000"/>
                  <w:kern w:val="0"/>
                  <w:sz w:val="20"/>
                  <w:szCs w:val="20"/>
                  <w:u w:val="none"/>
                  <w:lang w:val="en-US" w:eastAsia="zh-CN" w:bidi="ar"/>
                </w:rPr>
                <w:delText>2130103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62"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79CC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63" w:author="Administrator" w:date="2024-08-08T09:09:35Z">
              <w:r>
                <w:rPr>
                  <w:rFonts w:hint="eastAsia" w:ascii="宋体" w:hAnsi="宋体" w:eastAsia="宋体" w:cs="宋体"/>
                  <w:i w:val="0"/>
                  <w:color w:val="000000"/>
                  <w:kern w:val="0"/>
                  <w:sz w:val="20"/>
                  <w:szCs w:val="20"/>
                  <w:u w:val="none"/>
                  <w:lang w:val="en-US" w:eastAsia="zh-CN" w:bidi="ar"/>
                </w:rPr>
                <w:t xml:space="preserve">    一般行政管理事务</w:t>
              </w:r>
            </w:ins>
            <w:del w:id="9164"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65"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A04025">
            <w:pPr>
              <w:jc w:val="right"/>
              <w:rPr>
                <w:rFonts w:hint="eastAsia" w:ascii="宋体" w:hAnsi="宋体" w:eastAsia="宋体" w:cs="宋体"/>
                <w:i w:val="0"/>
                <w:iCs w:val="0"/>
                <w:color w:val="000000"/>
                <w:sz w:val="20"/>
                <w:szCs w:val="20"/>
                <w:u w:val="none"/>
              </w:rPr>
            </w:pPr>
          </w:p>
        </w:tc>
      </w:tr>
      <w:tr w14:paraId="01E10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66"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66"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67"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F9B5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68" w:author="Administrator" w:date="2024-08-08T09:09:35Z">
              <w:r>
                <w:rPr>
                  <w:rFonts w:hint="eastAsia" w:ascii="宋体" w:hAnsi="宋体" w:eastAsia="宋体" w:cs="宋体"/>
                  <w:i w:val="0"/>
                  <w:color w:val="000000"/>
                  <w:kern w:val="0"/>
                  <w:sz w:val="20"/>
                  <w:szCs w:val="20"/>
                  <w:u w:val="none"/>
                  <w:lang w:val="en-US" w:eastAsia="zh-CN" w:bidi="ar"/>
                </w:rPr>
                <w:t>2130103</w:t>
              </w:r>
            </w:ins>
            <w:del w:id="9169" w:author="Administrator" w:date="2024-08-08T09:09:35Z">
              <w:r>
                <w:rPr>
                  <w:rFonts w:hint="eastAsia" w:ascii="宋体" w:hAnsi="宋体" w:eastAsia="宋体" w:cs="宋体"/>
                  <w:i w:val="0"/>
                  <w:iCs w:val="0"/>
                  <w:color w:val="000000"/>
                  <w:kern w:val="0"/>
                  <w:sz w:val="20"/>
                  <w:szCs w:val="20"/>
                  <w:u w:val="none"/>
                  <w:lang w:val="en-US" w:eastAsia="zh-CN" w:bidi="ar"/>
                </w:rPr>
                <w:delText>2130104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70"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E442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71" w:author="Administrator" w:date="2024-08-08T09:09:35Z">
              <w:r>
                <w:rPr>
                  <w:rFonts w:hint="eastAsia" w:ascii="宋体" w:hAnsi="宋体" w:eastAsia="宋体" w:cs="宋体"/>
                  <w:i w:val="0"/>
                  <w:color w:val="000000"/>
                  <w:kern w:val="0"/>
                  <w:sz w:val="20"/>
                  <w:szCs w:val="20"/>
                  <w:u w:val="none"/>
                  <w:lang w:val="en-US" w:eastAsia="zh-CN" w:bidi="ar"/>
                </w:rPr>
                <w:t xml:space="preserve">    机关服务</w:t>
              </w:r>
            </w:ins>
            <w:del w:id="9172"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73"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25C838">
            <w:pPr>
              <w:jc w:val="right"/>
              <w:rPr>
                <w:rFonts w:hint="eastAsia" w:ascii="宋体" w:hAnsi="宋体" w:eastAsia="宋体" w:cs="宋体"/>
                <w:i w:val="0"/>
                <w:iCs w:val="0"/>
                <w:color w:val="000000"/>
                <w:sz w:val="20"/>
                <w:szCs w:val="20"/>
                <w:u w:val="none"/>
              </w:rPr>
            </w:pPr>
          </w:p>
        </w:tc>
      </w:tr>
      <w:tr w14:paraId="63247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74"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74"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75"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D549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76" w:author="Administrator" w:date="2024-08-08T09:09:35Z">
              <w:r>
                <w:rPr>
                  <w:rFonts w:hint="eastAsia" w:ascii="宋体" w:hAnsi="宋体" w:eastAsia="宋体" w:cs="宋体"/>
                  <w:i w:val="0"/>
                  <w:color w:val="000000"/>
                  <w:kern w:val="0"/>
                  <w:sz w:val="20"/>
                  <w:szCs w:val="20"/>
                  <w:u w:val="none"/>
                  <w:lang w:val="en-US" w:eastAsia="zh-CN" w:bidi="ar"/>
                </w:rPr>
                <w:t>2130104</w:t>
              </w:r>
            </w:ins>
            <w:del w:id="9177" w:author="Administrator" w:date="2024-08-08T09:09:35Z">
              <w:r>
                <w:rPr>
                  <w:rFonts w:hint="eastAsia" w:ascii="宋体" w:hAnsi="宋体" w:eastAsia="宋体" w:cs="宋体"/>
                  <w:i w:val="0"/>
                  <w:iCs w:val="0"/>
                  <w:color w:val="000000"/>
                  <w:kern w:val="0"/>
                  <w:sz w:val="20"/>
                  <w:szCs w:val="20"/>
                  <w:u w:val="none"/>
                  <w:lang w:val="en-US" w:eastAsia="zh-CN" w:bidi="ar"/>
                </w:rPr>
                <w:delText>2130105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78"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ACB1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79" w:author="Administrator" w:date="2024-08-08T09:09:35Z">
              <w:r>
                <w:rPr>
                  <w:rFonts w:hint="eastAsia" w:ascii="宋体" w:hAnsi="宋体" w:eastAsia="宋体" w:cs="宋体"/>
                  <w:i w:val="0"/>
                  <w:color w:val="000000"/>
                  <w:kern w:val="0"/>
                  <w:sz w:val="20"/>
                  <w:szCs w:val="20"/>
                  <w:u w:val="none"/>
                  <w:lang w:val="en-US" w:eastAsia="zh-CN" w:bidi="ar"/>
                </w:rPr>
                <w:t xml:space="preserve">    事业运行</w:t>
              </w:r>
            </w:ins>
            <w:del w:id="9180"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农垦运行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81"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F68BBD">
            <w:pPr>
              <w:widowControl/>
              <w:jc w:val="right"/>
              <w:textAlignment w:val="center"/>
              <w:rPr>
                <w:rFonts w:hint="eastAsia" w:ascii="宋体" w:hAnsi="宋体" w:eastAsia="宋体" w:cs="宋体"/>
                <w:i w:val="0"/>
                <w:iCs w:val="0"/>
                <w:color w:val="000000"/>
                <w:sz w:val="20"/>
                <w:szCs w:val="20"/>
                <w:u w:val="none"/>
              </w:rPr>
              <w:pPrChange w:id="9182" w:author="Administrator" w:date="2024-08-08T09:09:35Z">
                <w:pPr>
                  <w:jc w:val="right"/>
                </w:pPr>
              </w:pPrChange>
            </w:pPr>
            <w:ins w:id="9183" w:author="Administrator" w:date="2024-08-08T09:09:35Z">
              <w:r>
                <w:rPr>
                  <w:rFonts w:hint="eastAsia" w:ascii="宋体" w:hAnsi="宋体" w:eastAsia="宋体" w:cs="宋体"/>
                  <w:i w:val="0"/>
                  <w:color w:val="000000"/>
                  <w:kern w:val="0"/>
                  <w:sz w:val="20"/>
                  <w:szCs w:val="20"/>
                  <w:u w:val="none"/>
                  <w:lang w:val="en-US" w:eastAsia="zh-CN" w:bidi="ar"/>
                </w:rPr>
                <w:t>18</w:t>
              </w:r>
            </w:ins>
          </w:p>
        </w:tc>
      </w:tr>
      <w:tr w14:paraId="58CDC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84" w:author="Administrator" w:date="2024-08-08T09:09: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84" w:author="Administrator" w:date="2024-08-08T09:09:3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85" w:author="Administrator" w:date="2024-08-08T09:09:3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D804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86" w:author="Administrator" w:date="2024-08-08T09:09:35Z">
              <w:r>
                <w:rPr>
                  <w:rFonts w:hint="eastAsia" w:ascii="宋体" w:hAnsi="宋体" w:eastAsia="宋体" w:cs="宋体"/>
                  <w:i w:val="0"/>
                  <w:color w:val="000000"/>
                  <w:kern w:val="0"/>
                  <w:sz w:val="20"/>
                  <w:szCs w:val="20"/>
                  <w:u w:val="none"/>
                  <w:lang w:val="en-US" w:eastAsia="zh-CN" w:bidi="ar"/>
                </w:rPr>
                <w:t>2130105</w:t>
              </w:r>
            </w:ins>
            <w:del w:id="9187" w:author="Administrator" w:date="2024-08-08T09:09:35Z">
              <w:r>
                <w:rPr>
                  <w:rFonts w:hint="eastAsia" w:ascii="宋体" w:hAnsi="宋体" w:eastAsia="宋体" w:cs="宋体"/>
                  <w:i w:val="0"/>
                  <w:iCs w:val="0"/>
                  <w:color w:val="000000"/>
                  <w:kern w:val="0"/>
                  <w:sz w:val="20"/>
                  <w:szCs w:val="20"/>
                  <w:u w:val="none"/>
                  <w:lang w:val="en-US" w:eastAsia="zh-CN" w:bidi="ar"/>
                </w:rPr>
                <w:delText>2130106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88" w:author="Administrator" w:date="2024-08-08T09:09:3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FDCD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89" w:author="Administrator" w:date="2024-08-08T09:09:35Z">
              <w:r>
                <w:rPr>
                  <w:rFonts w:hint="eastAsia" w:ascii="宋体" w:hAnsi="宋体" w:eastAsia="宋体" w:cs="宋体"/>
                  <w:i w:val="0"/>
                  <w:color w:val="000000"/>
                  <w:kern w:val="0"/>
                  <w:sz w:val="20"/>
                  <w:szCs w:val="20"/>
                  <w:u w:val="none"/>
                  <w:lang w:val="en-US" w:eastAsia="zh-CN" w:bidi="ar"/>
                </w:rPr>
                <w:t xml:space="preserve">    农垦运行</w:t>
              </w:r>
            </w:ins>
            <w:del w:id="9190"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科技转化与推广服务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91" w:author="Administrator" w:date="2024-08-08T09:09:3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580A5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192" w:author="Administrator" w:date="2024-08-08T09:09:35Z">
                <w:pPr>
                  <w:keepNext w:val="0"/>
                  <w:keepLines w:val="0"/>
                  <w:widowControl/>
                  <w:suppressLineNumbers w:val="0"/>
                  <w:jc w:val="right"/>
                  <w:textAlignment w:val="center"/>
                </w:pPr>
              </w:pPrChange>
            </w:pPr>
            <w:del w:id="9193" w:author="Administrator" w:date="2024-08-08T09:09:35Z">
              <w:r>
                <w:rPr>
                  <w:rFonts w:hint="eastAsia" w:ascii="宋体" w:hAnsi="宋体" w:eastAsia="宋体" w:cs="宋体"/>
                  <w:i w:val="0"/>
                  <w:iCs w:val="0"/>
                  <w:color w:val="000000"/>
                  <w:kern w:val="0"/>
                  <w:sz w:val="20"/>
                  <w:szCs w:val="20"/>
                  <w:u w:val="none"/>
                  <w:lang w:val="en-US" w:eastAsia="zh-CN" w:bidi="ar"/>
                </w:rPr>
                <w:delText>147</w:delText>
              </w:r>
            </w:del>
          </w:p>
        </w:tc>
      </w:tr>
      <w:tr w14:paraId="193CD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194"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194"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95"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BB8A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96" w:author="Administrator" w:date="2024-08-08T09:09:35Z">
              <w:r>
                <w:rPr>
                  <w:rFonts w:hint="eastAsia" w:ascii="宋体" w:hAnsi="宋体" w:eastAsia="宋体" w:cs="宋体"/>
                  <w:i w:val="0"/>
                  <w:color w:val="000000"/>
                  <w:kern w:val="0"/>
                  <w:sz w:val="20"/>
                  <w:szCs w:val="20"/>
                  <w:u w:val="none"/>
                  <w:lang w:val="en-US" w:eastAsia="zh-CN" w:bidi="ar"/>
                </w:rPr>
                <w:t>2130106</w:t>
              </w:r>
            </w:ins>
            <w:del w:id="9197" w:author="Administrator" w:date="2024-08-08T09:09:35Z">
              <w:r>
                <w:rPr>
                  <w:rFonts w:hint="eastAsia" w:ascii="宋体" w:hAnsi="宋体" w:eastAsia="宋体" w:cs="宋体"/>
                  <w:i w:val="0"/>
                  <w:iCs w:val="0"/>
                  <w:color w:val="000000"/>
                  <w:kern w:val="0"/>
                  <w:sz w:val="20"/>
                  <w:szCs w:val="20"/>
                  <w:u w:val="none"/>
                  <w:lang w:val="en-US" w:eastAsia="zh-CN" w:bidi="ar"/>
                </w:rPr>
                <w:delText>2130108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198"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D121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199" w:author="Administrator" w:date="2024-08-08T09:09:36Z">
              <w:r>
                <w:rPr>
                  <w:rFonts w:hint="eastAsia" w:ascii="宋体" w:hAnsi="宋体" w:eastAsia="宋体" w:cs="宋体"/>
                  <w:i w:val="0"/>
                  <w:color w:val="000000"/>
                  <w:kern w:val="0"/>
                  <w:sz w:val="20"/>
                  <w:szCs w:val="20"/>
                  <w:u w:val="none"/>
                  <w:lang w:val="en-US" w:eastAsia="zh-CN" w:bidi="ar"/>
                </w:rPr>
                <w:t xml:space="preserve">    科技转化与推广服务</w:t>
              </w:r>
            </w:ins>
            <w:del w:id="9200" w:author="Administrator" w:date="2024-08-08T09:09:35Z">
              <w:r>
                <w:rPr>
                  <w:rFonts w:hint="eastAsia" w:ascii="宋体" w:hAnsi="宋体" w:eastAsia="宋体" w:cs="宋体"/>
                  <w:i w:val="0"/>
                  <w:iCs w:val="0"/>
                  <w:color w:val="000000"/>
                  <w:kern w:val="0"/>
                  <w:sz w:val="20"/>
                  <w:szCs w:val="20"/>
                  <w:u w:val="none"/>
                  <w:lang w:val="en-US" w:eastAsia="zh-CN" w:bidi="ar"/>
                </w:rPr>
                <w:delText xml:space="preserve">    病虫害控制</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01"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FC18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202" w:author="Administrator" w:date="2024-08-08T09:09:36Z">
              <w:r>
                <w:rPr>
                  <w:rFonts w:hint="eastAsia" w:ascii="宋体" w:hAnsi="宋体" w:eastAsia="宋体" w:cs="宋体"/>
                  <w:i w:val="0"/>
                  <w:color w:val="000000"/>
                  <w:kern w:val="0"/>
                  <w:sz w:val="20"/>
                  <w:szCs w:val="20"/>
                  <w:u w:val="none"/>
                  <w:lang w:val="en-US" w:eastAsia="zh-CN" w:bidi="ar"/>
                </w:rPr>
                <w:t>304</w:t>
              </w:r>
            </w:ins>
            <w:del w:id="9203" w:author="Administrator" w:date="2024-08-08T09:09:36Z">
              <w:r>
                <w:rPr>
                  <w:rFonts w:hint="eastAsia" w:ascii="宋体" w:hAnsi="宋体" w:eastAsia="宋体" w:cs="宋体"/>
                  <w:i w:val="0"/>
                  <w:iCs w:val="0"/>
                  <w:color w:val="000000"/>
                  <w:kern w:val="0"/>
                  <w:sz w:val="20"/>
                  <w:szCs w:val="20"/>
                  <w:u w:val="none"/>
                  <w:lang w:val="en-US" w:eastAsia="zh-CN" w:bidi="ar"/>
                </w:rPr>
                <w:delText>519</w:delText>
              </w:r>
            </w:del>
          </w:p>
        </w:tc>
      </w:tr>
      <w:tr w14:paraId="30D1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04"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204"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05"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3544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06" w:author="Administrator" w:date="2024-08-08T09:09:36Z">
              <w:r>
                <w:rPr>
                  <w:rFonts w:hint="eastAsia" w:ascii="宋体" w:hAnsi="宋体" w:eastAsia="宋体" w:cs="宋体"/>
                  <w:i w:val="0"/>
                  <w:color w:val="000000"/>
                  <w:kern w:val="0"/>
                  <w:sz w:val="20"/>
                  <w:szCs w:val="20"/>
                  <w:u w:val="none"/>
                  <w:lang w:val="en-US" w:eastAsia="zh-CN" w:bidi="ar"/>
                </w:rPr>
                <w:t>2130108</w:t>
              </w:r>
            </w:ins>
            <w:del w:id="9207" w:author="Administrator" w:date="2024-08-08T09:09:36Z">
              <w:r>
                <w:rPr>
                  <w:rFonts w:hint="eastAsia" w:ascii="宋体" w:hAnsi="宋体" w:eastAsia="宋体" w:cs="宋体"/>
                  <w:i w:val="0"/>
                  <w:iCs w:val="0"/>
                  <w:color w:val="000000"/>
                  <w:kern w:val="0"/>
                  <w:sz w:val="20"/>
                  <w:szCs w:val="20"/>
                  <w:u w:val="none"/>
                  <w:lang w:val="en-US" w:eastAsia="zh-CN" w:bidi="ar"/>
                </w:rPr>
                <w:delText>2130109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08"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A365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09" w:author="Administrator" w:date="2024-08-08T09:09:36Z">
              <w:r>
                <w:rPr>
                  <w:rFonts w:hint="eastAsia" w:ascii="宋体" w:hAnsi="宋体" w:eastAsia="宋体" w:cs="宋体"/>
                  <w:i w:val="0"/>
                  <w:color w:val="000000"/>
                  <w:kern w:val="0"/>
                  <w:sz w:val="20"/>
                  <w:szCs w:val="20"/>
                  <w:u w:val="none"/>
                  <w:lang w:val="en-US" w:eastAsia="zh-CN" w:bidi="ar"/>
                </w:rPr>
                <w:t xml:space="preserve">    病虫害控制</w:t>
              </w:r>
            </w:ins>
            <w:del w:id="9210"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农产品质量安全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11"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027D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212" w:author="Administrator" w:date="2024-08-08T09:09:36Z">
              <w:r>
                <w:rPr>
                  <w:rFonts w:hint="eastAsia" w:ascii="宋体" w:hAnsi="宋体" w:eastAsia="宋体" w:cs="宋体"/>
                  <w:i w:val="0"/>
                  <w:color w:val="000000"/>
                  <w:kern w:val="0"/>
                  <w:sz w:val="20"/>
                  <w:szCs w:val="20"/>
                  <w:u w:val="none"/>
                  <w:lang w:val="en-US" w:eastAsia="zh-CN" w:bidi="ar"/>
                </w:rPr>
                <w:t>729</w:t>
              </w:r>
            </w:ins>
            <w:del w:id="9213" w:author="Administrator" w:date="2024-08-08T09:09:36Z">
              <w:r>
                <w:rPr>
                  <w:rFonts w:hint="eastAsia" w:ascii="宋体" w:hAnsi="宋体" w:eastAsia="宋体" w:cs="宋体"/>
                  <w:i w:val="0"/>
                  <w:iCs w:val="0"/>
                  <w:color w:val="000000"/>
                  <w:kern w:val="0"/>
                  <w:sz w:val="20"/>
                  <w:szCs w:val="20"/>
                  <w:u w:val="none"/>
                  <w:lang w:val="en-US" w:eastAsia="zh-CN" w:bidi="ar"/>
                </w:rPr>
                <w:delText>15</w:delText>
              </w:r>
            </w:del>
          </w:p>
        </w:tc>
      </w:tr>
      <w:tr w14:paraId="38D2B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14"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214"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15"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CF6C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16" w:author="Administrator" w:date="2024-08-08T09:09:36Z">
              <w:r>
                <w:rPr>
                  <w:rFonts w:hint="eastAsia" w:ascii="宋体" w:hAnsi="宋体" w:eastAsia="宋体" w:cs="宋体"/>
                  <w:i w:val="0"/>
                  <w:color w:val="000000"/>
                  <w:kern w:val="0"/>
                  <w:sz w:val="20"/>
                  <w:szCs w:val="20"/>
                  <w:u w:val="none"/>
                  <w:lang w:val="en-US" w:eastAsia="zh-CN" w:bidi="ar"/>
                </w:rPr>
                <w:t>2130109</w:t>
              </w:r>
            </w:ins>
            <w:del w:id="9217" w:author="Administrator" w:date="2024-08-08T09:09:36Z">
              <w:r>
                <w:rPr>
                  <w:rFonts w:hint="eastAsia" w:ascii="宋体" w:hAnsi="宋体" w:eastAsia="宋体" w:cs="宋体"/>
                  <w:i w:val="0"/>
                  <w:iCs w:val="0"/>
                  <w:color w:val="000000"/>
                  <w:kern w:val="0"/>
                  <w:sz w:val="20"/>
                  <w:szCs w:val="20"/>
                  <w:u w:val="none"/>
                  <w:lang w:val="en-US" w:eastAsia="zh-CN" w:bidi="ar"/>
                </w:rPr>
                <w:delText>2130110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18"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FC61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19" w:author="Administrator" w:date="2024-08-08T09:09:36Z">
              <w:r>
                <w:rPr>
                  <w:rFonts w:hint="eastAsia" w:ascii="宋体" w:hAnsi="宋体" w:eastAsia="宋体" w:cs="宋体"/>
                  <w:i w:val="0"/>
                  <w:color w:val="000000"/>
                  <w:kern w:val="0"/>
                  <w:sz w:val="20"/>
                  <w:szCs w:val="20"/>
                  <w:u w:val="none"/>
                  <w:lang w:val="en-US" w:eastAsia="zh-CN" w:bidi="ar"/>
                </w:rPr>
                <w:t xml:space="preserve">    农产品质量安全</w:t>
              </w:r>
            </w:ins>
            <w:del w:id="9220"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执法监管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21"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FE6408">
            <w:pPr>
              <w:widowControl/>
              <w:jc w:val="right"/>
              <w:textAlignment w:val="center"/>
              <w:rPr>
                <w:rFonts w:hint="eastAsia" w:ascii="宋体" w:hAnsi="宋体" w:eastAsia="宋体" w:cs="宋体"/>
                <w:i w:val="0"/>
                <w:iCs w:val="0"/>
                <w:color w:val="000000"/>
                <w:sz w:val="20"/>
                <w:szCs w:val="20"/>
                <w:u w:val="none"/>
              </w:rPr>
              <w:pPrChange w:id="9222" w:author="Administrator" w:date="2024-08-08T09:09:36Z">
                <w:pPr>
                  <w:jc w:val="right"/>
                </w:pPr>
              </w:pPrChange>
            </w:pPr>
            <w:ins w:id="9223" w:author="Administrator" w:date="2024-08-08T09:09:36Z">
              <w:r>
                <w:rPr>
                  <w:rFonts w:hint="eastAsia" w:ascii="宋体" w:hAnsi="宋体" w:eastAsia="宋体" w:cs="宋体"/>
                  <w:i w:val="0"/>
                  <w:color w:val="000000"/>
                  <w:kern w:val="0"/>
                  <w:sz w:val="20"/>
                  <w:szCs w:val="20"/>
                  <w:u w:val="none"/>
                  <w:lang w:val="en-US" w:eastAsia="zh-CN" w:bidi="ar"/>
                </w:rPr>
                <w:t>37</w:t>
              </w:r>
            </w:ins>
          </w:p>
        </w:tc>
      </w:tr>
      <w:tr w14:paraId="139E4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24"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24"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25"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6681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26" w:author="Administrator" w:date="2024-08-08T09:09:36Z">
              <w:r>
                <w:rPr>
                  <w:rFonts w:hint="eastAsia" w:ascii="宋体" w:hAnsi="宋体" w:eastAsia="宋体" w:cs="宋体"/>
                  <w:i w:val="0"/>
                  <w:color w:val="000000"/>
                  <w:kern w:val="0"/>
                  <w:sz w:val="20"/>
                  <w:szCs w:val="20"/>
                  <w:u w:val="none"/>
                  <w:lang w:val="en-US" w:eastAsia="zh-CN" w:bidi="ar"/>
                </w:rPr>
                <w:t>2130110</w:t>
              </w:r>
            </w:ins>
            <w:del w:id="9227" w:author="Administrator" w:date="2024-08-08T09:09:36Z">
              <w:r>
                <w:rPr>
                  <w:rFonts w:hint="eastAsia" w:ascii="宋体" w:hAnsi="宋体" w:eastAsia="宋体" w:cs="宋体"/>
                  <w:i w:val="0"/>
                  <w:iCs w:val="0"/>
                  <w:color w:val="000000"/>
                  <w:kern w:val="0"/>
                  <w:sz w:val="20"/>
                  <w:szCs w:val="20"/>
                  <w:u w:val="none"/>
                  <w:lang w:val="en-US" w:eastAsia="zh-CN" w:bidi="ar"/>
                </w:rPr>
                <w:delText>2130111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28"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5A31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29" w:author="Administrator" w:date="2024-08-08T09:09:36Z">
              <w:r>
                <w:rPr>
                  <w:rFonts w:hint="eastAsia" w:ascii="宋体" w:hAnsi="宋体" w:eastAsia="宋体" w:cs="宋体"/>
                  <w:i w:val="0"/>
                  <w:color w:val="000000"/>
                  <w:kern w:val="0"/>
                  <w:sz w:val="20"/>
                  <w:szCs w:val="20"/>
                  <w:u w:val="none"/>
                  <w:lang w:val="en-US" w:eastAsia="zh-CN" w:bidi="ar"/>
                </w:rPr>
                <w:t xml:space="preserve">    执法监管</w:t>
              </w:r>
            </w:ins>
            <w:del w:id="9230"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统计监测与信息服务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31"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47517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232" w:author="Administrator" w:date="2024-08-08T09:09:36Z">
                <w:pPr>
                  <w:keepNext w:val="0"/>
                  <w:keepLines w:val="0"/>
                  <w:widowControl/>
                  <w:suppressLineNumbers w:val="0"/>
                  <w:jc w:val="right"/>
                  <w:textAlignment w:val="center"/>
                </w:pPr>
              </w:pPrChange>
            </w:pPr>
            <w:del w:id="9233" w:author="Administrator" w:date="2024-08-08T09:09:36Z">
              <w:r>
                <w:rPr>
                  <w:rFonts w:hint="eastAsia" w:ascii="宋体" w:hAnsi="宋体" w:eastAsia="宋体" w:cs="宋体"/>
                  <w:i w:val="0"/>
                  <w:iCs w:val="0"/>
                  <w:color w:val="000000"/>
                  <w:kern w:val="0"/>
                  <w:sz w:val="20"/>
                  <w:szCs w:val="20"/>
                  <w:u w:val="none"/>
                  <w:lang w:val="en-US" w:eastAsia="zh-CN" w:bidi="ar"/>
                </w:rPr>
                <w:delText>5</w:delText>
              </w:r>
            </w:del>
          </w:p>
        </w:tc>
      </w:tr>
      <w:tr w14:paraId="36509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34"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34"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35"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86ED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36" w:author="Administrator" w:date="2024-08-08T09:09:36Z">
              <w:r>
                <w:rPr>
                  <w:rFonts w:hint="eastAsia" w:ascii="宋体" w:hAnsi="宋体" w:eastAsia="宋体" w:cs="宋体"/>
                  <w:i w:val="0"/>
                  <w:color w:val="000000"/>
                  <w:kern w:val="0"/>
                  <w:sz w:val="20"/>
                  <w:szCs w:val="20"/>
                  <w:u w:val="none"/>
                  <w:lang w:val="en-US" w:eastAsia="zh-CN" w:bidi="ar"/>
                </w:rPr>
                <w:t>2130111</w:t>
              </w:r>
            </w:ins>
            <w:del w:id="9237" w:author="Administrator" w:date="2024-08-08T09:09:36Z">
              <w:r>
                <w:rPr>
                  <w:rFonts w:hint="eastAsia" w:ascii="宋体" w:hAnsi="宋体" w:eastAsia="宋体" w:cs="宋体"/>
                  <w:i w:val="0"/>
                  <w:iCs w:val="0"/>
                  <w:color w:val="000000"/>
                  <w:kern w:val="0"/>
                  <w:sz w:val="20"/>
                  <w:szCs w:val="20"/>
                  <w:u w:val="none"/>
                  <w:lang w:val="en-US" w:eastAsia="zh-CN" w:bidi="ar"/>
                </w:rPr>
                <w:delText>2130112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38"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BC60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39" w:author="Administrator" w:date="2024-08-08T09:09:36Z">
              <w:r>
                <w:rPr>
                  <w:rFonts w:hint="eastAsia" w:ascii="宋体" w:hAnsi="宋体" w:eastAsia="宋体" w:cs="宋体"/>
                  <w:i w:val="0"/>
                  <w:color w:val="000000"/>
                  <w:kern w:val="0"/>
                  <w:sz w:val="20"/>
                  <w:szCs w:val="20"/>
                  <w:u w:val="none"/>
                  <w:lang w:val="en-US" w:eastAsia="zh-CN" w:bidi="ar"/>
                </w:rPr>
                <w:t xml:space="preserve">    统计监测与信息服务</w:t>
              </w:r>
            </w:ins>
            <w:del w:id="9240"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行业业务管理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41"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44A9FA">
            <w:pPr>
              <w:jc w:val="right"/>
              <w:rPr>
                <w:rFonts w:hint="eastAsia" w:ascii="宋体" w:hAnsi="宋体" w:eastAsia="宋体" w:cs="宋体"/>
                <w:i w:val="0"/>
                <w:iCs w:val="0"/>
                <w:color w:val="000000"/>
                <w:sz w:val="20"/>
                <w:szCs w:val="20"/>
                <w:u w:val="none"/>
              </w:rPr>
            </w:pPr>
          </w:p>
        </w:tc>
      </w:tr>
      <w:tr w14:paraId="430A3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42"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242"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43"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87E9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44" w:author="Administrator" w:date="2024-08-08T09:09:36Z">
              <w:r>
                <w:rPr>
                  <w:rFonts w:hint="eastAsia" w:ascii="宋体" w:hAnsi="宋体" w:eastAsia="宋体" w:cs="宋体"/>
                  <w:i w:val="0"/>
                  <w:color w:val="000000"/>
                  <w:kern w:val="0"/>
                  <w:sz w:val="20"/>
                  <w:szCs w:val="20"/>
                  <w:u w:val="none"/>
                  <w:lang w:val="en-US" w:eastAsia="zh-CN" w:bidi="ar"/>
                </w:rPr>
                <w:t>2130112</w:t>
              </w:r>
            </w:ins>
            <w:del w:id="9245" w:author="Administrator" w:date="2024-08-08T09:09:36Z">
              <w:r>
                <w:rPr>
                  <w:rFonts w:hint="eastAsia" w:ascii="宋体" w:hAnsi="宋体" w:eastAsia="宋体" w:cs="宋体"/>
                  <w:i w:val="0"/>
                  <w:iCs w:val="0"/>
                  <w:color w:val="000000"/>
                  <w:kern w:val="0"/>
                  <w:sz w:val="20"/>
                  <w:szCs w:val="20"/>
                  <w:u w:val="none"/>
                  <w:lang w:val="en-US" w:eastAsia="zh-CN" w:bidi="ar"/>
                </w:rPr>
                <w:delText>2130114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46"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D94A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47" w:author="Administrator" w:date="2024-08-08T09:09:36Z">
              <w:r>
                <w:rPr>
                  <w:rFonts w:hint="eastAsia" w:ascii="宋体" w:hAnsi="宋体" w:eastAsia="宋体" w:cs="宋体"/>
                  <w:i w:val="0"/>
                  <w:color w:val="000000"/>
                  <w:kern w:val="0"/>
                  <w:sz w:val="20"/>
                  <w:szCs w:val="20"/>
                  <w:u w:val="none"/>
                  <w:lang w:val="en-US" w:eastAsia="zh-CN" w:bidi="ar"/>
                </w:rPr>
                <w:t xml:space="preserve">    行业业务管理</w:t>
              </w:r>
            </w:ins>
            <w:del w:id="9248"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对外交流与合作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49"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B7E06F">
            <w:pPr>
              <w:jc w:val="right"/>
              <w:rPr>
                <w:rFonts w:hint="eastAsia" w:ascii="宋体" w:hAnsi="宋体" w:eastAsia="宋体" w:cs="宋体"/>
                <w:i w:val="0"/>
                <w:iCs w:val="0"/>
                <w:color w:val="000000"/>
                <w:sz w:val="20"/>
                <w:szCs w:val="20"/>
                <w:u w:val="none"/>
              </w:rPr>
            </w:pPr>
          </w:p>
        </w:tc>
      </w:tr>
      <w:tr w14:paraId="6CDC3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50"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50"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51"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A1C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52" w:author="Administrator" w:date="2024-08-08T09:09:36Z">
              <w:r>
                <w:rPr>
                  <w:rFonts w:hint="eastAsia" w:ascii="宋体" w:hAnsi="宋体" w:eastAsia="宋体" w:cs="宋体"/>
                  <w:i w:val="0"/>
                  <w:color w:val="000000"/>
                  <w:kern w:val="0"/>
                  <w:sz w:val="20"/>
                  <w:szCs w:val="20"/>
                  <w:u w:val="none"/>
                  <w:lang w:val="en-US" w:eastAsia="zh-CN" w:bidi="ar"/>
                </w:rPr>
                <w:t>2130114</w:t>
              </w:r>
            </w:ins>
            <w:del w:id="9253" w:author="Administrator" w:date="2024-08-08T09:09:36Z">
              <w:r>
                <w:rPr>
                  <w:rFonts w:hint="eastAsia" w:ascii="宋体" w:hAnsi="宋体" w:eastAsia="宋体" w:cs="宋体"/>
                  <w:i w:val="0"/>
                  <w:iCs w:val="0"/>
                  <w:color w:val="000000"/>
                  <w:kern w:val="0"/>
                  <w:sz w:val="20"/>
                  <w:szCs w:val="20"/>
                  <w:u w:val="none"/>
                  <w:lang w:val="en-US" w:eastAsia="zh-CN" w:bidi="ar"/>
                </w:rPr>
                <w:delText>2130119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54"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2690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55" w:author="Administrator" w:date="2024-08-08T09:09:36Z">
              <w:r>
                <w:rPr>
                  <w:rFonts w:hint="eastAsia" w:ascii="宋体" w:hAnsi="宋体" w:eastAsia="宋体" w:cs="宋体"/>
                  <w:i w:val="0"/>
                  <w:color w:val="000000"/>
                  <w:kern w:val="0"/>
                  <w:sz w:val="20"/>
                  <w:szCs w:val="20"/>
                  <w:u w:val="none"/>
                  <w:lang w:val="en-US" w:eastAsia="zh-CN" w:bidi="ar"/>
                </w:rPr>
                <w:t xml:space="preserve">    对外交流与合作</w:t>
              </w:r>
            </w:ins>
            <w:del w:id="9256"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防灾救灾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57"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68EE8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258" w:author="Administrator" w:date="2024-08-08T09:09:36Z">
                <w:pPr>
                  <w:keepNext w:val="0"/>
                  <w:keepLines w:val="0"/>
                  <w:widowControl/>
                  <w:suppressLineNumbers w:val="0"/>
                  <w:jc w:val="right"/>
                  <w:textAlignment w:val="center"/>
                </w:pPr>
              </w:pPrChange>
            </w:pPr>
            <w:del w:id="9259" w:author="Administrator" w:date="2024-08-08T09:09:36Z">
              <w:r>
                <w:rPr>
                  <w:rFonts w:hint="eastAsia" w:ascii="宋体" w:hAnsi="宋体" w:eastAsia="宋体" w:cs="宋体"/>
                  <w:i w:val="0"/>
                  <w:iCs w:val="0"/>
                  <w:color w:val="000000"/>
                  <w:kern w:val="0"/>
                  <w:sz w:val="20"/>
                  <w:szCs w:val="20"/>
                  <w:u w:val="none"/>
                  <w:lang w:val="en-US" w:eastAsia="zh-CN" w:bidi="ar"/>
                </w:rPr>
                <w:delText>435</w:delText>
              </w:r>
            </w:del>
          </w:p>
        </w:tc>
      </w:tr>
      <w:tr w14:paraId="035AE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60"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60"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61"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9F48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62" w:author="Administrator" w:date="2024-08-08T09:09:36Z">
              <w:r>
                <w:rPr>
                  <w:rFonts w:hint="eastAsia" w:ascii="宋体" w:hAnsi="宋体" w:eastAsia="宋体" w:cs="宋体"/>
                  <w:i w:val="0"/>
                  <w:color w:val="000000"/>
                  <w:kern w:val="0"/>
                  <w:sz w:val="20"/>
                  <w:szCs w:val="20"/>
                  <w:u w:val="none"/>
                  <w:lang w:val="en-US" w:eastAsia="zh-CN" w:bidi="ar"/>
                </w:rPr>
                <w:t>2130119</w:t>
              </w:r>
            </w:ins>
            <w:del w:id="9263" w:author="Administrator" w:date="2024-08-08T09:09:36Z">
              <w:r>
                <w:rPr>
                  <w:rFonts w:hint="eastAsia" w:ascii="宋体" w:hAnsi="宋体" w:eastAsia="宋体" w:cs="宋体"/>
                  <w:i w:val="0"/>
                  <w:iCs w:val="0"/>
                  <w:color w:val="000000"/>
                  <w:kern w:val="0"/>
                  <w:sz w:val="20"/>
                  <w:szCs w:val="20"/>
                  <w:u w:val="none"/>
                  <w:lang w:val="en-US" w:eastAsia="zh-CN" w:bidi="ar"/>
                </w:rPr>
                <w:delText>2130120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64"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376B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65" w:author="Administrator" w:date="2024-08-08T09:09:36Z">
              <w:r>
                <w:rPr>
                  <w:rFonts w:hint="eastAsia" w:ascii="宋体" w:hAnsi="宋体" w:eastAsia="宋体" w:cs="宋体"/>
                  <w:i w:val="0"/>
                  <w:color w:val="000000"/>
                  <w:kern w:val="0"/>
                  <w:sz w:val="20"/>
                  <w:szCs w:val="20"/>
                  <w:u w:val="none"/>
                  <w:lang w:val="en-US" w:eastAsia="zh-CN" w:bidi="ar"/>
                </w:rPr>
                <w:t xml:space="preserve">    防灾救灾</w:t>
              </w:r>
            </w:ins>
            <w:del w:id="9266"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稳定农民收入补贴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67"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2200FE">
            <w:pPr>
              <w:jc w:val="right"/>
              <w:rPr>
                <w:rFonts w:hint="eastAsia" w:ascii="宋体" w:hAnsi="宋体" w:eastAsia="宋体" w:cs="宋体"/>
                <w:i w:val="0"/>
                <w:iCs w:val="0"/>
                <w:color w:val="000000"/>
                <w:sz w:val="20"/>
                <w:szCs w:val="20"/>
                <w:u w:val="none"/>
              </w:rPr>
            </w:pPr>
          </w:p>
        </w:tc>
      </w:tr>
      <w:tr w14:paraId="3D42D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68"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68"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69"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41E9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70" w:author="Administrator" w:date="2024-08-08T09:09:36Z">
              <w:r>
                <w:rPr>
                  <w:rFonts w:hint="eastAsia" w:ascii="宋体" w:hAnsi="宋体" w:eastAsia="宋体" w:cs="宋体"/>
                  <w:i w:val="0"/>
                  <w:color w:val="000000"/>
                  <w:kern w:val="0"/>
                  <w:sz w:val="20"/>
                  <w:szCs w:val="20"/>
                  <w:u w:val="none"/>
                  <w:lang w:val="en-US" w:eastAsia="zh-CN" w:bidi="ar"/>
                </w:rPr>
                <w:t>2130120</w:t>
              </w:r>
            </w:ins>
            <w:del w:id="9271" w:author="Administrator" w:date="2024-08-08T09:09:36Z">
              <w:r>
                <w:rPr>
                  <w:rFonts w:hint="eastAsia" w:ascii="宋体" w:hAnsi="宋体" w:eastAsia="宋体" w:cs="宋体"/>
                  <w:i w:val="0"/>
                  <w:iCs w:val="0"/>
                  <w:color w:val="000000"/>
                  <w:kern w:val="0"/>
                  <w:sz w:val="20"/>
                  <w:szCs w:val="20"/>
                  <w:u w:val="none"/>
                  <w:lang w:val="en-US" w:eastAsia="zh-CN" w:bidi="ar"/>
                </w:rPr>
                <w:delText>2130121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72"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629E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73" w:author="Administrator" w:date="2024-08-08T09:09:36Z">
              <w:r>
                <w:rPr>
                  <w:rFonts w:hint="eastAsia" w:ascii="宋体" w:hAnsi="宋体" w:eastAsia="宋体" w:cs="宋体"/>
                  <w:i w:val="0"/>
                  <w:color w:val="000000"/>
                  <w:kern w:val="0"/>
                  <w:sz w:val="20"/>
                  <w:szCs w:val="20"/>
                  <w:u w:val="none"/>
                  <w:lang w:val="en-US" w:eastAsia="zh-CN" w:bidi="ar"/>
                </w:rPr>
                <w:t xml:space="preserve">    稳定农民收入补贴</w:t>
              </w:r>
            </w:ins>
            <w:del w:id="9274"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农业结构调整补贴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75"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4D5CC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276" w:author="Administrator" w:date="2024-08-08T09:09:36Z">
                <w:pPr>
                  <w:keepNext w:val="0"/>
                  <w:keepLines w:val="0"/>
                  <w:widowControl/>
                  <w:suppressLineNumbers w:val="0"/>
                  <w:jc w:val="right"/>
                  <w:textAlignment w:val="center"/>
                </w:pPr>
              </w:pPrChange>
            </w:pPr>
            <w:del w:id="9277" w:author="Administrator" w:date="2024-08-08T09:09:36Z">
              <w:r>
                <w:rPr>
                  <w:rFonts w:hint="eastAsia" w:ascii="宋体" w:hAnsi="宋体" w:eastAsia="宋体" w:cs="宋体"/>
                  <w:i w:val="0"/>
                  <w:iCs w:val="0"/>
                  <w:color w:val="000000"/>
                  <w:kern w:val="0"/>
                  <w:sz w:val="20"/>
                  <w:szCs w:val="20"/>
                  <w:u w:val="none"/>
                  <w:lang w:val="en-US" w:eastAsia="zh-CN" w:bidi="ar"/>
                </w:rPr>
                <w:delText>411</w:delText>
              </w:r>
            </w:del>
          </w:p>
        </w:tc>
      </w:tr>
      <w:tr w14:paraId="4814F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78"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78"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79"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7241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80" w:author="Administrator" w:date="2024-08-08T09:09:36Z">
              <w:r>
                <w:rPr>
                  <w:rFonts w:hint="eastAsia" w:ascii="宋体" w:hAnsi="宋体" w:eastAsia="宋体" w:cs="宋体"/>
                  <w:i w:val="0"/>
                  <w:color w:val="000000"/>
                  <w:kern w:val="0"/>
                  <w:sz w:val="20"/>
                  <w:szCs w:val="20"/>
                  <w:u w:val="none"/>
                  <w:lang w:val="en-US" w:eastAsia="zh-CN" w:bidi="ar"/>
                </w:rPr>
                <w:t>2130121</w:t>
              </w:r>
            </w:ins>
            <w:del w:id="9281" w:author="Administrator" w:date="2024-08-08T09:09:36Z">
              <w:r>
                <w:rPr>
                  <w:rFonts w:hint="eastAsia" w:ascii="宋体" w:hAnsi="宋体" w:eastAsia="宋体" w:cs="宋体"/>
                  <w:i w:val="0"/>
                  <w:iCs w:val="0"/>
                  <w:color w:val="000000"/>
                  <w:kern w:val="0"/>
                  <w:sz w:val="20"/>
                  <w:szCs w:val="20"/>
                  <w:u w:val="none"/>
                  <w:lang w:val="en-US" w:eastAsia="zh-CN" w:bidi="ar"/>
                </w:rPr>
                <w:delText>2130122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82"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BC6D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83" w:author="Administrator" w:date="2024-08-08T09:09:36Z">
              <w:r>
                <w:rPr>
                  <w:rFonts w:hint="eastAsia" w:ascii="宋体" w:hAnsi="宋体" w:eastAsia="宋体" w:cs="宋体"/>
                  <w:i w:val="0"/>
                  <w:color w:val="000000"/>
                  <w:kern w:val="0"/>
                  <w:sz w:val="20"/>
                  <w:szCs w:val="20"/>
                  <w:u w:val="none"/>
                  <w:lang w:val="en-US" w:eastAsia="zh-CN" w:bidi="ar"/>
                </w:rPr>
                <w:t xml:space="preserve">    农业结构调整补贴</w:t>
              </w:r>
            </w:ins>
            <w:del w:id="9284"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农业生产发展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85"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3C0E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286" w:author="Administrator" w:date="2024-08-08T09:09:36Z">
              <w:r>
                <w:rPr>
                  <w:rFonts w:hint="eastAsia" w:ascii="宋体" w:hAnsi="宋体" w:eastAsia="宋体" w:cs="宋体"/>
                  <w:i w:val="0"/>
                  <w:color w:val="000000"/>
                  <w:kern w:val="0"/>
                  <w:sz w:val="20"/>
                  <w:szCs w:val="20"/>
                  <w:u w:val="none"/>
                  <w:lang w:val="en-US" w:eastAsia="zh-CN" w:bidi="ar"/>
                </w:rPr>
                <w:t>644</w:t>
              </w:r>
            </w:ins>
            <w:del w:id="9287" w:author="Administrator" w:date="2024-08-08T09:09:36Z">
              <w:r>
                <w:rPr>
                  <w:rFonts w:hint="eastAsia" w:ascii="宋体" w:hAnsi="宋体" w:eastAsia="宋体" w:cs="宋体"/>
                  <w:i w:val="0"/>
                  <w:iCs w:val="0"/>
                  <w:color w:val="000000"/>
                  <w:kern w:val="0"/>
                  <w:sz w:val="20"/>
                  <w:szCs w:val="20"/>
                  <w:u w:val="none"/>
                  <w:lang w:val="en-US" w:eastAsia="zh-CN" w:bidi="ar"/>
                </w:rPr>
                <w:delText>9,318</w:delText>
              </w:r>
            </w:del>
          </w:p>
        </w:tc>
      </w:tr>
      <w:tr w14:paraId="4BFDA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88" w:author="Administrator" w:date="2024-08-08T09:09:3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88" w:author="Administrator" w:date="2024-08-08T09:09:3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89" w:author="Administrator" w:date="2024-08-08T09:09:3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04BF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90" w:author="Administrator" w:date="2024-08-08T09:09:36Z">
              <w:r>
                <w:rPr>
                  <w:rFonts w:hint="eastAsia" w:ascii="宋体" w:hAnsi="宋体" w:eastAsia="宋体" w:cs="宋体"/>
                  <w:i w:val="0"/>
                  <w:color w:val="000000"/>
                  <w:kern w:val="0"/>
                  <w:sz w:val="20"/>
                  <w:szCs w:val="20"/>
                  <w:u w:val="none"/>
                  <w:lang w:val="en-US" w:eastAsia="zh-CN" w:bidi="ar"/>
                </w:rPr>
                <w:t>2130122</w:t>
              </w:r>
            </w:ins>
            <w:del w:id="9291" w:author="Administrator" w:date="2024-08-08T09:09:36Z">
              <w:r>
                <w:rPr>
                  <w:rFonts w:hint="eastAsia" w:ascii="宋体" w:hAnsi="宋体" w:eastAsia="宋体" w:cs="宋体"/>
                  <w:i w:val="0"/>
                  <w:iCs w:val="0"/>
                  <w:color w:val="000000"/>
                  <w:kern w:val="0"/>
                  <w:sz w:val="20"/>
                  <w:szCs w:val="20"/>
                  <w:u w:val="none"/>
                  <w:lang w:val="en-US" w:eastAsia="zh-CN" w:bidi="ar"/>
                </w:rPr>
                <w:delText>2130124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92" w:author="Administrator" w:date="2024-08-08T09:09:3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4679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293" w:author="Administrator" w:date="2024-08-08T09:09:36Z">
              <w:r>
                <w:rPr>
                  <w:rFonts w:hint="eastAsia" w:ascii="宋体" w:hAnsi="宋体" w:eastAsia="宋体" w:cs="宋体"/>
                  <w:i w:val="0"/>
                  <w:color w:val="000000"/>
                  <w:kern w:val="0"/>
                  <w:sz w:val="20"/>
                  <w:szCs w:val="20"/>
                  <w:u w:val="none"/>
                  <w:lang w:val="en-US" w:eastAsia="zh-CN" w:bidi="ar"/>
                </w:rPr>
                <w:t xml:space="preserve">    农业生产发展</w:t>
              </w:r>
            </w:ins>
            <w:del w:id="9294"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农村合作经济</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95" w:author="Administrator" w:date="2024-08-08T09:09:3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72BF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296" w:author="Administrator" w:date="2024-08-08T09:09:36Z">
              <w:r>
                <w:rPr>
                  <w:rFonts w:hint="eastAsia" w:ascii="宋体" w:hAnsi="宋体" w:eastAsia="宋体" w:cs="宋体"/>
                  <w:i w:val="0"/>
                  <w:color w:val="000000"/>
                  <w:kern w:val="0"/>
                  <w:sz w:val="20"/>
                  <w:szCs w:val="20"/>
                  <w:u w:val="none"/>
                  <w:lang w:val="en-US" w:eastAsia="zh-CN" w:bidi="ar"/>
                </w:rPr>
                <w:t>7,723</w:t>
              </w:r>
            </w:ins>
            <w:del w:id="9297" w:author="Administrator" w:date="2024-08-08T09:09:36Z">
              <w:r>
                <w:rPr>
                  <w:rFonts w:hint="eastAsia" w:ascii="宋体" w:hAnsi="宋体" w:eastAsia="宋体" w:cs="宋体"/>
                  <w:i w:val="0"/>
                  <w:iCs w:val="0"/>
                  <w:color w:val="000000"/>
                  <w:kern w:val="0"/>
                  <w:sz w:val="20"/>
                  <w:szCs w:val="20"/>
                  <w:u w:val="none"/>
                  <w:lang w:val="en-US" w:eastAsia="zh-CN" w:bidi="ar"/>
                </w:rPr>
                <w:delText>686</w:delText>
              </w:r>
            </w:del>
          </w:p>
        </w:tc>
      </w:tr>
      <w:tr w14:paraId="52246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29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29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29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50A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00" w:author="Administrator" w:date="2024-08-08T09:09:36Z">
              <w:r>
                <w:rPr>
                  <w:rFonts w:hint="eastAsia" w:ascii="宋体" w:hAnsi="宋体" w:eastAsia="宋体" w:cs="宋体"/>
                  <w:i w:val="0"/>
                  <w:color w:val="000000"/>
                  <w:kern w:val="0"/>
                  <w:sz w:val="20"/>
                  <w:szCs w:val="20"/>
                  <w:u w:val="none"/>
                  <w:lang w:val="en-US" w:eastAsia="zh-CN" w:bidi="ar"/>
                </w:rPr>
                <w:t>2130124</w:t>
              </w:r>
            </w:ins>
            <w:del w:id="9301" w:author="Administrator" w:date="2024-08-08T09:09:36Z">
              <w:r>
                <w:rPr>
                  <w:rFonts w:hint="eastAsia" w:ascii="宋体" w:hAnsi="宋体" w:eastAsia="宋体" w:cs="宋体"/>
                  <w:i w:val="0"/>
                  <w:iCs w:val="0"/>
                  <w:color w:val="000000"/>
                  <w:kern w:val="0"/>
                  <w:sz w:val="20"/>
                  <w:szCs w:val="20"/>
                  <w:u w:val="none"/>
                  <w:lang w:val="en-US" w:eastAsia="zh-CN" w:bidi="ar"/>
                </w:rPr>
                <w:delText>2130125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0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DC9D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03" w:author="Administrator" w:date="2024-08-08T09:09:36Z">
              <w:r>
                <w:rPr>
                  <w:rFonts w:hint="eastAsia" w:ascii="宋体" w:hAnsi="宋体" w:eastAsia="宋体" w:cs="宋体"/>
                  <w:i w:val="0"/>
                  <w:color w:val="000000"/>
                  <w:kern w:val="0"/>
                  <w:sz w:val="20"/>
                  <w:szCs w:val="20"/>
                  <w:u w:val="none"/>
                  <w:lang w:val="en-US" w:eastAsia="zh-CN" w:bidi="ar"/>
                </w:rPr>
                <w:t xml:space="preserve">    农村合作经济</w:t>
              </w:r>
            </w:ins>
            <w:del w:id="9304" w:author="Administrator" w:date="2024-08-08T09:09:36Z">
              <w:r>
                <w:rPr>
                  <w:rFonts w:hint="eastAsia" w:ascii="宋体" w:hAnsi="宋体" w:eastAsia="宋体" w:cs="宋体"/>
                  <w:i w:val="0"/>
                  <w:iCs w:val="0"/>
                  <w:color w:val="000000"/>
                  <w:kern w:val="0"/>
                  <w:sz w:val="20"/>
                  <w:szCs w:val="20"/>
                  <w:u w:val="none"/>
                  <w:lang w:val="en-US" w:eastAsia="zh-CN" w:bidi="ar"/>
                </w:rPr>
                <w:delText xml:space="preserve">    农产品加工与促销</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0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31EB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06" w:author="Administrator" w:date="2024-08-08T09:09:36Z">
              <w:r>
                <w:rPr>
                  <w:rFonts w:hint="eastAsia" w:ascii="宋体" w:hAnsi="宋体" w:eastAsia="宋体" w:cs="宋体"/>
                  <w:i w:val="0"/>
                  <w:color w:val="000000"/>
                  <w:kern w:val="0"/>
                  <w:sz w:val="20"/>
                  <w:szCs w:val="20"/>
                  <w:u w:val="none"/>
                  <w:lang w:val="en-US" w:eastAsia="zh-CN" w:bidi="ar"/>
                </w:rPr>
                <w:t>385</w:t>
              </w:r>
            </w:ins>
            <w:del w:id="9307" w:author="Administrator" w:date="2024-08-08T09:09:36Z">
              <w:r>
                <w:rPr>
                  <w:rFonts w:hint="eastAsia" w:ascii="宋体" w:hAnsi="宋体" w:eastAsia="宋体" w:cs="宋体"/>
                  <w:i w:val="0"/>
                  <w:iCs w:val="0"/>
                  <w:color w:val="000000"/>
                  <w:kern w:val="0"/>
                  <w:sz w:val="20"/>
                  <w:szCs w:val="20"/>
                  <w:u w:val="none"/>
                  <w:lang w:val="en-US" w:eastAsia="zh-CN" w:bidi="ar"/>
                </w:rPr>
                <w:delText>49</w:delText>
              </w:r>
            </w:del>
          </w:p>
        </w:tc>
      </w:tr>
      <w:tr w14:paraId="22E22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0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30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0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D317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10" w:author="Administrator" w:date="2024-08-08T09:09:37Z">
              <w:r>
                <w:rPr>
                  <w:rFonts w:hint="eastAsia" w:ascii="宋体" w:hAnsi="宋体" w:eastAsia="宋体" w:cs="宋体"/>
                  <w:i w:val="0"/>
                  <w:color w:val="000000"/>
                  <w:kern w:val="0"/>
                  <w:sz w:val="20"/>
                  <w:szCs w:val="20"/>
                  <w:u w:val="none"/>
                  <w:lang w:val="en-US" w:eastAsia="zh-CN" w:bidi="ar"/>
                </w:rPr>
                <w:t>2130125</w:t>
              </w:r>
            </w:ins>
            <w:del w:id="9311" w:author="Administrator" w:date="2024-08-08T09:09:37Z">
              <w:r>
                <w:rPr>
                  <w:rFonts w:hint="eastAsia" w:ascii="宋体" w:hAnsi="宋体" w:eastAsia="宋体" w:cs="宋体"/>
                  <w:i w:val="0"/>
                  <w:iCs w:val="0"/>
                  <w:color w:val="000000"/>
                  <w:kern w:val="0"/>
                  <w:sz w:val="20"/>
                  <w:szCs w:val="20"/>
                  <w:u w:val="none"/>
                  <w:lang w:val="en-US" w:eastAsia="zh-CN" w:bidi="ar"/>
                </w:rPr>
                <w:delText>2130126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1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482E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13" w:author="Administrator" w:date="2024-08-08T09:09:37Z">
              <w:r>
                <w:rPr>
                  <w:rFonts w:hint="eastAsia" w:ascii="宋体" w:hAnsi="宋体" w:eastAsia="宋体" w:cs="宋体"/>
                  <w:i w:val="0"/>
                  <w:color w:val="000000"/>
                  <w:kern w:val="0"/>
                  <w:sz w:val="20"/>
                  <w:szCs w:val="20"/>
                  <w:u w:val="none"/>
                  <w:lang w:val="en-US" w:eastAsia="zh-CN" w:bidi="ar"/>
                </w:rPr>
                <w:t xml:space="preserve">    农产品加工与促销</w:t>
              </w:r>
            </w:ins>
            <w:del w:id="931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农村社会事业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1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28921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316" w:author="Administrator" w:date="2024-08-08T09:09:37Z">
                <w:pPr>
                  <w:keepNext w:val="0"/>
                  <w:keepLines w:val="0"/>
                  <w:widowControl/>
                  <w:suppressLineNumbers w:val="0"/>
                  <w:jc w:val="right"/>
                  <w:textAlignment w:val="center"/>
                </w:pPr>
              </w:pPrChange>
            </w:pPr>
            <w:del w:id="9317" w:author="Administrator" w:date="2024-08-08T09:09:37Z">
              <w:r>
                <w:rPr>
                  <w:rFonts w:hint="eastAsia" w:ascii="宋体" w:hAnsi="宋体" w:eastAsia="宋体" w:cs="宋体"/>
                  <w:i w:val="0"/>
                  <w:iCs w:val="0"/>
                  <w:color w:val="000000"/>
                  <w:kern w:val="0"/>
                  <w:sz w:val="20"/>
                  <w:szCs w:val="20"/>
                  <w:u w:val="none"/>
                  <w:lang w:val="en-US" w:eastAsia="zh-CN" w:bidi="ar"/>
                </w:rPr>
                <w:delText>451</w:delText>
              </w:r>
            </w:del>
          </w:p>
        </w:tc>
      </w:tr>
      <w:tr w14:paraId="0BD94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1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31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1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7EBB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20" w:author="Administrator" w:date="2024-08-08T09:09:37Z">
              <w:r>
                <w:rPr>
                  <w:rFonts w:hint="eastAsia" w:ascii="宋体" w:hAnsi="宋体" w:eastAsia="宋体" w:cs="宋体"/>
                  <w:i w:val="0"/>
                  <w:color w:val="000000"/>
                  <w:kern w:val="0"/>
                  <w:sz w:val="20"/>
                  <w:szCs w:val="20"/>
                  <w:u w:val="none"/>
                  <w:lang w:val="en-US" w:eastAsia="zh-CN" w:bidi="ar"/>
                </w:rPr>
                <w:t>2130126</w:t>
              </w:r>
            </w:ins>
            <w:del w:id="9321" w:author="Administrator" w:date="2024-08-08T09:09:37Z">
              <w:r>
                <w:rPr>
                  <w:rFonts w:hint="eastAsia" w:ascii="宋体" w:hAnsi="宋体" w:eastAsia="宋体" w:cs="宋体"/>
                  <w:i w:val="0"/>
                  <w:iCs w:val="0"/>
                  <w:color w:val="000000"/>
                  <w:kern w:val="0"/>
                  <w:sz w:val="20"/>
                  <w:szCs w:val="20"/>
                  <w:u w:val="none"/>
                  <w:lang w:val="en-US" w:eastAsia="zh-CN" w:bidi="ar"/>
                </w:rPr>
                <w:delText>2130135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2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0674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23" w:author="Administrator" w:date="2024-08-08T09:09:37Z">
              <w:r>
                <w:rPr>
                  <w:rFonts w:hint="eastAsia" w:ascii="宋体" w:hAnsi="宋体" w:eastAsia="宋体" w:cs="宋体"/>
                  <w:i w:val="0"/>
                  <w:color w:val="000000"/>
                  <w:kern w:val="0"/>
                  <w:sz w:val="20"/>
                  <w:szCs w:val="20"/>
                  <w:u w:val="none"/>
                  <w:lang w:val="en-US" w:eastAsia="zh-CN" w:bidi="ar"/>
                </w:rPr>
                <w:t xml:space="preserve">    农村社会事业</w:t>
              </w:r>
            </w:ins>
            <w:del w:id="932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农业资源保护修复与利用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2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ABCF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26" w:author="Administrator" w:date="2024-08-08T09:09:37Z">
              <w:r>
                <w:rPr>
                  <w:rFonts w:hint="eastAsia" w:ascii="宋体" w:hAnsi="宋体" w:eastAsia="宋体" w:cs="宋体"/>
                  <w:i w:val="0"/>
                  <w:color w:val="000000"/>
                  <w:kern w:val="0"/>
                  <w:sz w:val="20"/>
                  <w:szCs w:val="20"/>
                  <w:u w:val="none"/>
                  <w:lang w:val="en-US" w:eastAsia="zh-CN" w:bidi="ar"/>
                </w:rPr>
                <w:t>460</w:t>
              </w:r>
            </w:ins>
            <w:del w:id="9327" w:author="Administrator" w:date="2024-08-08T09:09:37Z">
              <w:r>
                <w:rPr>
                  <w:rFonts w:hint="eastAsia" w:ascii="宋体" w:hAnsi="宋体" w:eastAsia="宋体" w:cs="宋体"/>
                  <w:i w:val="0"/>
                  <w:iCs w:val="0"/>
                  <w:color w:val="000000"/>
                  <w:kern w:val="0"/>
                  <w:sz w:val="20"/>
                  <w:szCs w:val="20"/>
                  <w:u w:val="none"/>
                  <w:lang w:val="en-US" w:eastAsia="zh-CN" w:bidi="ar"/>
                </w:rPr>
                <w:delText>550</w:delText>
              </w:r>
            </w:del>
          </w:p>
        </w:tc>
      </w:tr>
      <w:tr w14:paraId="6D8B7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2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32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2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9EA7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30" w:author="Administrator" w:date="2024-08-08T09:09:37Z">
              <w:r>
                <w:rPr>
                  <w:rFonts w:hint="eastAsia" w:ascii="宋体" w:hAnsi="宋体" w:eastAsia="宋体" w:cs="宋体"/>
                  <w:i w:val="0"/>
                  <w:color w:val="000000"/>
                  <w:kern w:val="0"/>
                  <w:sz w:val="20"/>
                  <w:szCs w:val="20"/>
                  <w:u w:val="none"/>
                  <w:lang w:val="en-US" w:eastAsia="zh-CN" w:bidi="ar"/>
                </w:rPr>
                <w:t>2130135</w:t>
              </w:r>
            </w:ins>
            <w:del w:id="9331" w:author="Administrator" w:date="2024-08-08T09:09:37Z">
              <w:r>
                <w:rPr>
                  <w:rFonts w:hint="eastAsia" w:ascii="宋体" w:hAnsi="宋体" w:eastAsia="宋体" w:cs="宋体"/>
                  <w:i w:val="0"/>
                  <w:iCs w:val="0"/>
                  <w:color w:val="000000"/>
                  <w:kern w:val="0"/>
                  <w:sz w:val="20"/>
                  <w:szCs w:val="20"/>
                  <w:u w:val="none"/>
                  <w:lang w:val="en-US" w:eastAsia="zh-CN" w:bidi="ar"/>
                </w:rPr>
                <w:delText>2130142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3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8A1B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33" w:author="Administrator" w:date="2024-08-08T09:09:37Z">
              <w:r>
                <w:rPr>
                  <w:rFonts w:hint="eastAsia" w:ascii="宋体" w:hAnsi="宋体" w:eastAsia="宋体" w:cs="宋体"/>
                  <w:i w:val="0"/>
                  <w:color w:val="000000"/>
                  <w:kern w:val="0"/>
                  <w:sz w:val="20"/>
                  <w:szCs w:val="20"/>
                  <w:u w:val="none"/>
                  <w:lang w:val="en-US" w:eastAsia="zh-CN" w:bidi="ar"/>
                </w:rPr>
                <w:t xml:space="preserve">    农业资源保护修复与利用</w:t>
              </w:r>
            </w:ins>
            <w:del w:id="933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农村道路建设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3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040F02">
            <w:pPr>
              <w:widowControl/>
              <w:jc w:val="right"/>
              <w:textAlignment w:val="center"/>
              <w:rPr>
                <w:rFonts w:hint="eastAsia" w:ascii="宋体" w:hAnsi="宋体" w:eastAsia="宋体" w:cs="宋体"/>
                <w:i w:val="0"/>
                <w:iCs w:val="0"/>
                <w:color w:val="000000"/>
                <w:sz w:val="20"/>
                <w:szCs w:val="20"/>
                <w:u w:val="none"/>
              </w:rPr>
              <w:pPrChange w:id="9336" w:author="Administrator" w:date="2024-08-08T09:09:37Z">
                <w:pPr>
                  <w:jc w:val="right"/>
                </w:pPr>
              </w:pPrChange>
            </w:pPr>
            <w:ins w:id="9337" w:author="Administrator" w:date="2024-08-08T09:09:37Z">
              <w:r>
                <w:rPr>
                  <w:rFonts w:hint="eastAsia" w:ascii="宋体" w:hAnsi="宋体" w:eastAsia="宋体" w:cs="宋体"/>
                  <w:i w:val="0"/>
                  <w:color w:val="000000"/>
                  <w:kern w:val="0"/>
                  <w:sz w:val="20"/>
                  <w:szCs w:val="20"/>
                  <w:u w:val="none"/>
                  <w:lang w:val="en-US" w:eastAsia="zh-CN" w:bidi="ar"/>
                </w:rPr>
                <w:t>434</w:t>
              </w:r>
            </w:ins>
          </w:p>
        </w:tc>
      </w:tr>
      <w:tr w14:paraId="0EFE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3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33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3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2F91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40" w:author="Administrator" w:date="2024-08-08T09:09:37Z">
              <w:r>
                <w:rPr>
                  <w:rFonts w:hint="eastAsia" w:ascii="宋体" w:hAnsi="宋体" w:eastAsia="宋体" w:cs="宋体"/>
                  <w:i w:val="0"/>
                  <w:color w:val="000000"/>
                  <w:kern w:val="0"/>
                  <w:sz w:val="20"/>
                  <w:szCs w:val="20"/>
                  <w:u w:val="none"/>
                  <w:lang w:val="en-US" w:eastAsia="zh-CN" w:bidi="ar"/>
                </w:rPr>
                <w:t>2130142</w:t>
              </w:r>
            </w:ins>
            <w:del w:id="9341" w:author="Administrator" w:date="2024-08-08T09:09:37Z">
              <w:r>
                <w:rPr>
                  <w:rFonts w:hint="eastAsia" w:ascii="宋体" w:hAnsi="宋体" w:eastAsia="宋体" w:cs="宋体"/>
                  <w:i w:val="0"/>
                  <w:iCs w:val="0"/>
                  <w:color w:val="000000"/>
                  <w:kern w:val="0"/>
                  <w:sz w:val="20"/>
                  <w:szCs w:val="20"/>
                  <w:u w:val="none"/>
                  <w:lang w:val="en-US" w:eastAsia="zh-CN" w:bidi="ar"/>
                </w:rPr>
                <w:delText>2130143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4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EED2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43" w:author="Administrator" w:date="2024-08-08T09:09:37Z">
              <w:r>
                <w:rPr>
                  <w:rFonts w:hint="eastAsia" w:ascii="宋体" w:hAnsi="宋体" w:eastAsia="宋体" w:cs="宋体"/>
                  <w:i w:val="0"/>
                  <w:color w:val="000000"/>
                  <w:kern w:val="0"/>
                  <w:sz w:val="20"/>
                  <w:szCs w:val="20"/>
                  <w:u w:val="none"/>
                  <w:lang w:val="en-US" w:eastAsia="zh-CN" w:bidi="ar"/>
                </w:rPr>
                <w:t xml:space="preserve">    农村道路建设</w:t>
              </w:r>
            </w:ins>
            <w:del w:id="934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渔业发展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4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65B5D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346" w:author="Administrator" w:date="2024-08-08T09:09:37Z">
                <w:pPr>
                  <w:keepNext w:val="0"/>
                  <w:keepLines w:val="0"/>
                  <w:widowControl/>
                  <w:suppressLineNumbers w:val="0"/>
                  <w:jc w:val="right"/>
                  <w:textAlignment w:val="center"/>
                </w:pPr>
              </w:pPrChange>
            </w:pPr>
            <w:del w:id="9347" w:author="Administrator" w:date="2024-08-08T09:09:37Z">
              <w:r>
                <w:rPr>
                  <w:rFonts w:hint="eastAsia" w:ascii="宋体" w:hAnsi="宋体" w:eastAsia="宋体" w:cs="宋体"/>
                  <w:i w:val="0"/>
                  <w:iCs w:val="0"/>
                  <w:color w:val="000000"/>
                  <w:kern w:val="0"/>
                  <w:sz w:val="20"/>
                  <w:szCs w:val="20"/>
                  <w:u w:val="none"/>
                  <w:lang w:val="en-US" w:eastAsia="zh-CN" w:bidi="ar"/>
                </w:rPr>
                <w:delText>40</w:delText>
              </w:r>
            </w:del>
          </w:p>
        </w:tc>
      </w:tr>
      <w:tr w14:paraId="257B0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4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34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4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20AD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50" w:author="Administrator" w:date="2024-08-08T09:09:37Z">
              <w:r>
                <w:rPr>
                  <w:rFonts w:hint="eastAsia" w:ascii="宋体" w:hAnsi="宋体" w:eastAsia="宋体" w:cs="宋体"/>
                  <w:i w:val="0"/>
                  <w:color w:val="000000"/>
                  <w:kern w:val="0"/>
                  <w:sz w:val="20"/>
                  <w:szCs w:val="20"/>
                  <w:u w:val="none"/>
                  <w:lang w:val="en-US" w:eastAsia="zh-CN" w:bidi="ar"/>
                </w:rPr>
                <w:t>2130148</w:t>
              </w:r>
            </w:ins>
            <w:del w:id="9351" w:author="Administrator" w:date="2024-08-08T09:09:37Z">
              <w:r>
                <w:rPr>
                  <w:rFonts w:hint="eastAsia" w:ascii="宋体" w:hAnsi="宋体" w:eastAsia="宋体" w:cs="宋体"/>
                  <w:i w:val="0"/>
                  <w:iCs w:val="0"/>
                  <w:color w:val="000000"/>
                  <w:kern w:val="0"/>
                  <w:sz w:val="20"/>
                  <w:szCs w:val="20"/>
                  <w:u w:val="none"/>
                  <w:lang w:val="en-US" w:eastAsia="zh-CN" w:bidi="ar"/>
                </w:rPr>
                <w:delText>2130152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5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96CB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53" w:author="Administrator" w:date="2024-08-08T09:09:37Z">
              <w:r>
                <w:rPr>
                  <w:rFonts w:hint="eastAsia" w:ascii="宋体" w:hAnsi="宋体" w:eastAsia="宋体" w:cs="宋体"/>
                  <w:i w:val="0"/>
                  <w:color w:val="000000"/>
                  <w:kern w:val="0"/>
                  <w:sz w:val="20"/>
                  <w:szCs w:val="20"/>
                  <w:u w:val="none"/>
                  <w:lang w:val="en-US" w:eastAsia="zh-CN" w:bidi="ar"/>
                </w:rPr>
                <w:t xml:space="preserve">    渔业发展</w:t>
              </w:r>
            </w:ins>
            <w:del w:id="935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对高校毕业生到基层任职补助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5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75EE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56" w:author="Administrator" w:date="2024-08-08T09:09:37Z">
              <w:r>
                <w:rPr>
                  <w:rFonts w:hint="eastAsia" w:ascii="宋体" w:hAnsi="宋体" w:eastAsia="宋体" w:cs="宋体"/>
                  <w:i w:val="0"/>
                  <w:color w:val="000000"/>
                  <w:kern w:val="0"/>
                  <w:sz w:val="20"/>
                  <w:szCs w:val="20"/>
                  <w:u w:val="none"/>
                  <w:lang w:val="en-US" w:eastAsia="zh-CN" w:bidi="ar"/>
                </w:rPr>
                <w:t>280</w:t>
              </w:r>
            </w:ins>
            <w:del w:id="9357" w:author="Administrator" w:date="2024-08-08T09:09:37Z">
              <w:r>
                <w:rPr>
                  <w:rFonts w:hint="eastAsia" w:ascii="宋体" w:hAnsi="宋体" w:eastAsia="宋体" w:cs="宋体"/>
                  <w:i w:val="0"/>
                  <w:iCs w:val="0"/>
                  <w:color w:val="000000"/>
                  <w:kern w:val="0"/>
                  <w:sz w:val="20"/>
                  <w:szCs w:val="20"/>
                  <w:u w:val="none"/>
                  <w:lang w:val="en-US" w:eastAsia="zh-CN" w:bidi="ar"/>
                </w:rPr>
                <w:delText>3</w:delText>
              </w:r>
            </w:del>
          </w:p>
        </w:tc>
      </w:tr>
      <w:tr w14:paraId="31FB5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5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9358" w:author="Administrator" w:date="2024-08-08T09:09:37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5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DF87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60" w:author="Administrator" w:date="2024-08-08T09:09:37Z">
              <w:r>
                <w:rPr>
                  <w:rFonts w:hint="eastAsia" w:ascii="宋体" w:hAnsi="宋体" w:eastAsia="宋体" w:cs="宋体"/>
                  <w:i w:val="0"/>
                  <w:color w:val="000000"/>
                  <w:kern w:val="0"/>
                  <w:sz w:val="20"/>
                  <w:szCs w:val="20"/>
                  <w:u w:val="none"/>
                  <w:lang w:val="en-US" w:eastAsia="zh-CN" w:bidi="ar"/>
                </w:rPr>
                <w:t>2130152</w:t>
              </w:r>
            </w:ins>
            <w:del w:id="9361" w:author="Administrator" w:date="2024-08-08T09:09:37Z">
              <w:r>
                <w:rPr>
                  <w:rFonts w:hint="eastAsia" w:ascii="宋体" w:hAnsi="宋体" w:eastAsia="宋体" w:cs="宋体"/>
                  <w:i w:val="0"/>
                  <w:iCs w:val="0"/>
                  <w:color w:val="000000"/>
                  <w:kern w:val="0"/>
                  <w:sz w:val="20"/>
                  <w:szCs w:val="20"/>
                  <w:u w:val="none"/>
                  <w:lang w:val="en-US" w:eastAsia="zh-CN" w:bidi="ar"/>
                </w:rPr>
                <w:delText>2130153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6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0F28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63" w:author="Administrator" w:date="2024-08-08T09:09:37Z">
              <w:r>
                <w:rPr>
                  <w:rFonts w:hint="eastAsia" w:ascii="宋体" w:hAnsi="宋体" w:eastAsia="宋体" w:cs="宋体"/>
                  <w:i w:val="0"/>
                  <w:color w:val="000000"/>
                  <w:kern w:val="0"/>
                  <w:sz w:val="20"/>
                  <w:szCs w:val="20"/>
                  <w:u w:val="none"/>
                  <w:lang w:val="en-US" w:eastAsia="zh-CN" w:bidi="ar"/>
                </w:rPr>
                <w:t xml:space="preserve">    对高校毕业生到基层任职补助</w:t>
              </w:r>
            </w:ins>
            <w:del w:id="936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农田建设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6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6A7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66" w:author="Administrator" w:date="2024-08-08T09:09:37Z">
              <w:r>
                <w:rPr>
                  <w:rFonts w:hint="eastAsia" w:ascii="宋体" w:hAnsi="宋体" w:eastAsia="宋体" w:cs="宋体"/>
                  <w:i w:val="0"/>
                  <w:color w:val="000000"/>
                  <w:kern w:val="0"/>
                  <w:sz w:val="20"/>
                  <w:szCs w:val="20"/>
                  <w:u w:val="none"/>
                  <w:lang w:val="en-US" w:eastAsia="zh-CN" w:bidi="ar"/>
                </w:rPr>
                <w:t>17</w:t>
              </w:r>
            </w:ins>
            <w:del w:id="9367" w:author="Administrator" w:date="2024-08-08T09:09:37Z">
              <w:r>
                <w:rPr>
                  <w:rFonts w:hint="eastAsia" w:ascii="宋体" w:hAnsi="宋体" w:eastAsia="宋体" w:cs="宋体"/>
                  <w:i w:val="0"/>
                  <w:iCs w:val="0"/>
                  <w:color w:val="000000"/>
                  <w:kern w:val="0"/>
                  <w:sz w:val="20"/>
                  <w:szCs w:val="20"/>
                  <w:u w:val="none"/>
                  <w:lang w:val="en-US" w:eastAsia="zh-CN" w:bidi="ar"/>
                </w:rPr>
                <w:delText>9,211</w:delText>
              </w:r>
            </w:del>
          </w:p>
        </w:tc>
      </w:tr>
      <w:tr w14:paraId="3CEAC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6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36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6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5CC0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70" w:author="Administrator" w:date="2024-08-08T09:09:37Z">
              <w:r>
                <w:rPr>
                  <w:rFonts w:hint="eastAsia" w:ascii="宋体" w:hAnsi="宋体" w:eastAsia="宋体" w:cs="宋体"/>
                  <w:i w:val="0"/>
                  <w:color w:val="000000"/>
                  <w:kern w:val="0"/>
                  <w:sz w:val="20"/>
                  <w:szCs w:val="20"/>
                  <w:u w:val="none"/>
                  <w:lang w:val="en-US" w:eastAsia="zh-CN" w:bidi="ar"/>
                </w:rPr>
                <w:t>2130153</w:t>
              </w:r>
            </w:ins>
            <w:del w:id="9371" w:author="Administrator" w:date="2024-08-08T09:09:37Z">
              <w:r>
                <w:rPr>
                  <w:rFonts w:hint="eastAsia" w:ascii="宋体" w:hAnsi="宋体" w:eastAsia="宋体" w:cs="宋体"/>
                  <w:i w:val="0"/>
                  <w:iCs w:val="0"/>
                  <w:color w:val="000000"/>
                  <w:kern w:val="0"/>
                  <w:sz w:val="20"/>
                  <w:szCs w:val="20"/>
                  <w:u w:val="none"/>
                  <w:lang w:val="en-US" w:eastAsia="zh-CN" w:bidi="ar"/>
                </w:rPr>
                <w:delText>2130199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7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0A27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73" w:author="Administrator" w:date="2024-08-08T09:09:37Z">
              <w:r>
                <w:rPr>
                  <w:rFonts w:hint="eastAsia" w:ascii="宋体" w:hAnsi="宋体" w:eastAsia="宋体" w:cs="宋体"/>
                  <w:i w:val="0"/>
                  <w:color w:val="000000"/>
                  <w:kern w:val="0"/>
                  <w:sz w:val="20"/>
                  <w:szCs w:val="20"/>
                  <w:u w:val="none"/>
                  <w:lang w:val="en-US" w:eastAsia="zh-CN" w:bidi="ar"/>
                </w:rPr>
                <w:t xml:space="preserve">    农田建设</w:t>
              </w:r>
            </w:ins>
            <w:del w:id="937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其他农业农村支出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7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5FA29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76" w:author="Administrator" w:date="2024-08-08T09:09:37Z">
              <w:r>
                <w:rPr>
                  <w:rFonts w:hint="eastAsia" w:ascii="宋体" w:hAnsi="宋体" w:eastAsia="宋体" w:cs="宋体"/>
                  <w:i w:val="0"/>
                  <w:color w:val="000000"/>
                  <w:kern w:val="0"/>
                  <w:sz w:val="20"/>
                  <w:szCs w:val="20"/>
                  <w:u w:val="none"/>
                  <w:lang w:val="en-US" w:eastAsia="zh-CN" w:bidi="ar"/>
                </w:rPr>
                <w:t>8,835</w:t>
              </w:r>
            </w:ins>
            <w:del w:id="9377" w:author="Administrator" w:date="2024-08-08T09:09:37Z">
              <w:r>
                <w:rPr>
                  <w:rFonts w:hint="eastAsia" w:ascii="宋体" w:hAnsi="宋体" w:eastAsia="宋体" w:cs="宋体"/>
                  <w:i w:val="0"/>
                  <w:iCs w:val="0"/>
                  <w:color w:val="000000"/>
                  <w:kern w:val="0"/>
                  <w:sz w:val="20"/>
                  <w:szCs w:val="20"/>
                  <w:u w:val="none"/>
                  <w:lang w:val="en-US" w:eastAsia="zh-CN" w:bidi="ar"/>
                </w:rPr>
                <w:delText>141</w:delText>
              </w:r>
            </w:del>
          </w:p>
        </w:tc>
      </w:tr>
      <w:tr w14:paraId="729D0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7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37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7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50FD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80" w:author="Administrator" w:date="2024-08-08T09:09:37Z">
              <w:r>
                <w:rPr>
                  <w:rFonts w:hint="eastAsia" w:ascii="宋体" w:hAnsi="宋体" w:eastAsia="宋体" w:cs="宋体"/>
                  <w:i w:val="0"/>
                  <w:color w:val="000000"/>
                  <w:kern w:val="0"/>
                  <w:sz w:val="20"/>
                  <w:szCs w:val="20"/>
                  <w:u w:val="none"/>
                  <w:lang w:val="en-US" w:eastAsia="zh-CN" w:bidi="ar"/>
                </w:rPr>
                <w:t>2130199</w:t>
              </w:r>
            </w:ins>
            <w:del w:id="9381" w:author="Administrator" w:date="2024-08-08T09:09:37Z">
              <w:r>
                <w:rPr>
                  <w:rFonts w:hint="eastAsia" w:ascii="宋体" w:hAnsi="宋体" w:eastAsia="宋体" w:cs="宋体"/>
                  <w:i w:val="0"/>
                  <w:iCs w:val="0"/>
                  <w:color w:val="000000"/>
                  <w:kern w:val="0"/>
                  <w:sz w:val="20"/>
                  <w:szCs w:val="20"/>
                  <w:u w:val="none"/>
                  <w:lang w:val="en-US" w:eastAsia="zh-CN" w:bidi="ar"/>
                </w:rPr>
                <w:delText>21302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8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2D23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83" w:author="Administrator" w:date="2024-08-08T09:09:37Z">
              <w:r>
                <w:rPr>
                  <w:rFonts w:hint="eastAsia" w:ascii="宋体" w:hAnsi="宋体" w:eastAsia="宋体" w:cs="宋体"/>
                  <w:i w:val="0"/>
                  <w:color w:val="000000"/>
                  <w:kern w:val="0"/>
                  <w:sz w:val="20"/>
                  <w:szCs w:val="20"/>
                  <w:u w:val="none"/>
                  <w:lang w:val="en-US" w:eastAsia="zh-CN" w:bidi="ar"/>
                </w:rPr>
                <w:t xml:space="preserve">    其他农业农村支出</w:t>
              </w:r>
            </w:ins>
            <w:del w:id="938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林业和草原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8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8D86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86" w:author="Administrator" w:date="2024-08-08T09:09:37Z">
              <w:r>
                <w:rPr>
                  <w:rFonts w:hint="eastAsia" w:ascii="宋体" w:hAnsi="宋体" w:eastAsia="宋体" w:cs="宋体"/>
                  <w:i w:val="0"/>
                  <w:color w:val="000000"/>
                  <w:kern w:val="0"/>
                  <w:sz w:val="20"/>
                  <w:szCs w:val="20"/>
                  <w:u w:val="none"/>
                  <w:lang w:val="en-US" w:eastAsia="zh-CN" w:bidi="ar"/>
                </w:rPr>
                <w:t>2,517</w:t>
              </w:r>
            </w:ins>
            <w:del w:id="9387" w:author="Administrator" w:date="2024-08-08T09:09:37Z">
              <w:r>
                <w:rPr>
                  <w:rFonts w:hint="eastAsia" w:ascii="宋体" w:hAnsi="宋体" w:eastAsia="宋体" w:cs="宋体"/>
                  <w:i w:val="0"/>
                  <w:iCs w:val="0"/>
                  <w:color w:val="000000"/>
                  <w:kern w:val="0"/>
                  <w:sz w:val="20"/>
                  <w:szCs w:val="20"/>
                  <w:u w:val="none"/>
                  <w:lang w:val="en-US" w:eastAsia="zh-CN" w:bidi="ar"/>
                </w:rPr>
                <w:delText>3,938</w:delText>
              </w:r>
            </w:del>
          </w:p>
        </w:tc>
      </w:tr>
      <w:tr w14:paraId="7A579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88" w:author="Administrator" w:date="2024-08-08T09:09: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388" w:author="Administrator" w:date="2024-08-08T09:09:3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89" w:author="Administrator" w:date="2024-08-08T09:09:3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0A31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90" w:author="Administrator" w:date="2024-08-08T09:09:37Z">
              <w:r>
                <w:rPr>
                  <w:rFonts w:hint="eastAsia" w:ascii="宋体" w:hAnsi="宋体" w:eastAsia="宋体" w:cs="宋体"/>
                  <w:i w:val="0"/>
                  <w:color w:val="000000"/>
                  <w:kern w:val="0"/>
                  <w:sz w:val="20"/>
                  <w:szCs w:val="20"/>
                  <w:u w:val="none"/>
                  <w:lang w:val="en-US" w:eastAsia="zh-CN" w:bidi="ar"/>
                </w:rPr>
                <w:t>21302</w:t>
              </w:r>
            </w:ins>
            <w:del w:id="9391" w:author="Administrator" w:date="2024-08-08T09:09:37Z">
              <w:r>
                <w:rPr>
                  <w:rFonts w:hint="eastAsia" w:ascii="宋体" w:hAnsi="宋体" w:eastAsia="宋体" w:cs="宋体"/>
                  <w:i w:val="0"/>
                  <w:iCs w:val="0"/>
                  <w:color w:val="000000"/>
                  <w:kern w:val="0"/>
                  <w:sz w:val="20"/>
                  <w:szCs w:val="20"/>
                  <w:u w:val="none"/>
                  <w:lang w:val="en-US" w:eastAsia="zh-CN" w:bidi="ar"/>
                </w:rPr>
                <w:delText>2130201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92" w:author="Administrator" w:date="2024-08-08T09:09:3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4D3E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393" w:author="Administrator" w:date="2024-08-08T09:09:37Z">
              <w:r>
                <w:rPr>
                  <w:rFonts w:hint="eastAsia" w:ascii="宋体" w:hAnsi="宋体" w:eastAsia="宋体" w:cs="宋体"/>
                  <w:i w:val="0"/>
                  <w:color w:val="000000"/>
                  <w:kern w:val="0"/>
                  <w:sz w:val="20"/>
                  <w:szCs w:val="20"/>
                  <w:u w:val="none"/>
                  <w:lang w:val="en-US" w:eastAsia="zh-CN" w:bidi="ar"/>
                </w:rPr>
                <w:t xml:space="preserve">  林业和草原</w:t>
              </w:r>
            </w:ins>
            <w:del w:id="939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95" w:author="Administrator" w:date="2024-08-08T09:09:3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AC16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396" w:author="Administrator" w:date="2024-08-08T09:09:37Z">
              <w:r>
                <w:rPr>
                  <w:rFonts w:hint="eastAsia" w:ascii="宋体" w:hAnsi="宋体" w:eastAsia="宋体" w:cs="宋体"/>
                  <w:i w:val="0"/>
                  <w:color w:val="000000"/>
                  <w:kern w:val="0"/>
                  <w:sz w:val="20"/>
                  <w:szCs w:val="20"/>
                  <w:u w:val="none"/>
                  <w:lang w:val="en-US" w:eastAsia="zh-CN" w:bidi="ar"/>
                </w:rPr>
                <w:t>7,190</w:t>
              </w:r>
            </w:ins>
            <w:del w:id="9397" w:author="Administrator" w:date="2024-08-08T09:09:37Z">
              <w:r>
                <w:rPr>
                  <w:rFonts w:hint="eastAsia" w:ascii="宋体" w:hAnsi="宋体" w:eastAsia="宋体" w:cs="宋体"/>
                  <w:i w:val="0"/>
                  <w:iCs w:val="0"/>
                  <w:color w:val="000000"/>
                  <w:kern w:val="0"/>
                  <w:sz w:val="20"/>
                  <w:szCs w:val="20"/>
                  <w:u w:val="none"/>
                  <w:lang w:val="en-US" w:eastAsia="zh-CN" w:bidi="ar"/>
                </w:rPr>
                <w:delText>858</w:delText>
              </w:r>
            </w:del>
          </w:p>
        </w:tc>
      </w:tr>
      <w:tr w14:paraId="4133C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398"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398"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399"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1A9F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00" w:author="Administrator" w:date="2024-08-08T09:09:37Z">
              <w:r>
                <w:rPr>
                  <w:rFonts w:hint="eastAsia" w:ascii="宋体" w:hAnsi="宋体" w:eastAsia="宋体" w:cs="宋体"/>
                  <w:i w:val="0"/>
                  <w:color w:val="000000"/>
                  <w:kern w:val="0"/>
                  <w:sz w:val="20"/>
                  <w:szCs w:val="20"/>
                  <w:u w:val="none"/>
                  <w:lang w:val="en-US" w:eastAsia="zh-CN" w:bidi="ar"/>
                </w:rPr>
                <w:t>2130201</w:t>
              </w:r>
            </w:ins>
            <w:del w:id="9401" w:author="Administrator" w:date="2024-08-08T09:09:37Z">
              <w:r>
                <w:rPr>
                  <w:rFonts w:hint="eastAsia" w:ascii="宋体" w:hAnsi="宋体" w:eastAsia="宋体" w:cs="宋体"/>
                  <w:i w:val="0"/>
                  <w:iCs w:val="0"/>
                  <w:color w:val="000000"/>
                  <w:kern w:val="0"/>
                  <w:sz w:val="20"/>
                  <w:szCs w:val="20"/>
                  <w:u w:val="none"/>
                  <w:lang w:val="en-US" w:eastAsia="zh-CN" w:bidi="ar"/>
                </w:rPr>
                <w:delText>2130202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02"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3EE9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03" w:author="Administrator" w:date="2024-08-08T09:09:37Z">
              <w:r>
                <w:rPr>
                  <w:rFonts w:hint="eastAsia" w:ascii="宋体" w:hAnsi="宋体" w:eastAsia="宋体" w:cs="宋体"/>
                  <w:i w:val="0"/>
                  <w:color w:val="000000"/>
                  <w:kern w:val="0"/>
                  <w:sz w:val="20"/>
                  <w:szCs w:val="20"/>
                  <w:u w:val="none"/>
                  <w:lang w:val="en-US" w:eastAsia="zh-CN" w:bidi="ar"/>
                </w:rPr>
                <w:t xml:space="preserve">    行政运行</w:t>
              </w:r>
            </w:ins>
            <w:del w:id="9404" w:author="Administrator" w:date="2024-08-08T09:09:3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05"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531998">
            <w:pPr>
              <w:widowControl/>
              <w:jc w:val="right"/>
              <w:textAlignment w:val="center"/>
              <w:rPr>
                <w:rFonts w:hint="eastAsia" w:ascii="宋体" w:hAnsi="宋体" w:eastAsia="宋体" w:cs="宋体"/>
                <w:i w:val="0"/>
                <w:iCs w:val="0"/>
                <w:color w:val="000000"/>
                <w:sz w:val="20"/>
                <w:szCs w:val="20"/>
                <w:u w:val="none"/>
              </w:rPr>
              <w:pPrChange w:id="9406" w:author="Administrator" w:date="2024-08-08T09:09:38Z">
                <w:pPr>
                  <w:jc w:val="right"/>
                </w:pPr>
              </w:pPrChange>
            </w:pPr>
            <w:ins w:id="9407" w:author="Administrator" w:date="2024-08-08T09:09:37Z">
              <w:r>
                <w:rPr>
                  <w:rFonts w:hint="eastAsia" w:ascii="宋体" w:hAnsi="宋体" w:eastAsia="宋体" w:cs="宋体"/>
                  <w:i w:val="0"/>
                  <w:color w:val="000000"/>
                  <w:kern w:val="0"/>
                  <w:sz w:val="20"/>
                  <w:szCs w:val="20"/>
                  <w:u w:val="none"/>
                  <w:lang w:val="en-US" w:eastAsia="zh-CN" w:bidi="ar"/>
                </w:rPr>
                <w:t>3,703</w:t>
              </w:r>
            </w:ins>
          </w:p>
        </w:tc>
      </w:tr>
      <w:tr w14:paraId="36C19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08"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08"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09"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77EA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10" w:author="Administrator" w:date="2024-08-08T09:09:38Z">
              <w:r>
                <w:rPr>
                  <w:rFonts w:hint="eastAsia" w:ascii="宋体" w:hAnsi="宋体" w:eastAsia="宋体" w:cs="宋体"/>
                  <w:i w:val="0"/>
                  <w:color w:val="000000"/>
                  <w:kern w:val="0"/>
                  <w:sz w:val="20"/>
                  <w:szCs w:val="20"/>
                  <w:u w:val="none"/>
                  <w:lang w:val="en-US" w:eastAsia="zh-CN" w:bidi="ar"/>
                </w:rPr>
                <w:t>2130202</w:t>
              </w:r>
            </w:ins>
            <w:del w:id="9411" w:author="Administrator" w:date="2024-08-08T09:09:38Z">
              <w:r>
                <w:rPr>
                  <w:rFonts w:hint="eastAsia" w:ascii="宋体" w:hAnsi="宋体" w:eastAsia="宋体" w:cs="宋体"/>
                  <w:i w:val="0"/>
                  <w:iCs w:val="0"/>
                  <w:color w:val="000000"/>
                  <w:kern w:val="0"/>
                  <w:sz w:val="20"/>
                  <w:szCs w:val="20"/>
                  <w:u w:val="none"/>
                  <w:lang w:val="en-US" w:eastAsia="zh-CN" w:bidi="ar"/>
                </w:rPr>
                <w:delText>2130203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12"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A70D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13" w:author="Administrator" w:date="2024-08-08T09:09:38Z">
              <w:r>
                <w:rPr>
                  <w:rFonts w:hint="eastAsia" w:ascii="宋体" w:hAnsi="宋体" w:eastAsia="宋体" w:cs="宋体"/>
                  <w:i w:val="0"/>
                  <w:color w:val="000000"/>
                  <w:kern w:val="0"/>
                  <w:sz w:val="20"/>
                  <w:szCs w:val="20"/>
                  <w:u w:val="none"/>
                  <w:lang w:val="en-US" w:eastAsia="zh-CN" w:bidi="ar"/>
                </w:rPr>
                <w:t xml:space="preserve">    一般行政管理事务</w:t>
              </w:r>
            </w:ins>
            <w:del w:id="9414"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15"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9A1229">
            <w:pPr>
              <w:jc w:val="right"/>
              <w:rPr>
                <w:rFonts w:hint="eastAsia" w:ascii="宋体" w:hAnsi="宋体" w:eastAsia="宋体" w:cs="宋体"/>
                <w:i w:val="0"/>
                <w:iCs w:val="0"/>
                <w:color w:val="000000"/>
                <w:sz w:val="20"/>
                <w:szCs w:val="20"/>
                <w:u w:val="none"/>
              </w:rPr>
            </w:pPr>
          </w:p>
        </w:tc>
      </w:tr>
      <w:tr w14:paraId="356A2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16"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16"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17"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8A62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18" w:author="Administrator" w:date="2024-08-08T09:09:38Z">
              <w:r>
                <w:rPr>
                  <w:rFonts w:hint="eastAsia" w:ascii="宋体" w:hAnsi="宋体" w:eastAsia="宋体" w:cs="宋体"/>
                  <w:i w:val="0"/>
                  <w:color w:val="000000"/>
                  <w:kern w:val="0"/>
                  <w:sz w:val="20"/>
                  <w:szCs w:val="20"/>
                  <w:u w:val="none"/>
                  <w:lang w:val="en-US" w:eastAsia="zh-CN" w:bidi="ar"/>
                </w:rPr>
                <w:t>2130203</w:t>
              </w:r>
            </w:ins>
            <w:del w:id="9419" w:author="Administrator" w:date="2024-08-08T09:09:38Z">
              <w:r>
                <w:rPr>
                  <w:rFonts w:hint="eastAsia" w:ascii="宋体" w:hAnsi="宋体" w:eastAsia="宋体" w:cs="宋体"/>
                  <w:i w:val="0"/>
                  <w:iCs w:val="0"/>
                  <w:color w:val="000000"/>
                  <w:kern w:val="0"/>
                  <w:sz w:val="20"/>
                  <w:szCs w:val="20"/>
                  <w:u w:val="none"/>
                  <w:lang w:val="en-US" w:eastAsia="zh-CN" w:bidi="ar"/>
                </w:rPr>
                <w:delText>2130204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20"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89E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21" w:author="Administrator" w:date="2024-08-08T09:09:38Z">
              <w:r>
                <w:rPr>
                  <w:rFonts w:hint="eastAsia" w:ascii="宋体" w:hAnsi="宋体" w:eastAsia="宋体" w:cs="宋体"/>
                  <w:i w:val="0"/>
                  <w:color w:val="000000"/>
                  <w:kern w:val="0"/>
                  <w:sz w:val="20"/>
                  <w:szCs w:val="20"/>
                  <w:u w:val="none"/>
                  <w:lang w:val="en-US" w:eastAsia="zh-CN" w:bidi="ar"/>
                </w:rPr>
                <w:t xml:space="preserve">    机关服务</w:t>
              </w:r>
            </w:ins>
            <w:del w:id="9422"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事业机构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23"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109882">
            <w:pPr>
              <w:jc w:val="right"/>
              <w:rPr>
                <w:rFonts w:hint="eastAsia" w:ascii="宋体" w:hAnsi="宋体" w:eastAsia="宋体" w:cs="宋体"/>
                <w:i w:val="0"/>
                <w:iCs w:val="0"/>
                <w:color w:val="000000"/>
                <w:sz w:val="20"/>
                <w:szCs w:val="20"/>
                <w:u w:val="none"/>
              </w:rPr>
            </w:pPr>
          </w:p>
        </w:tc>
      </w:tr>
      <w:tr w14:paraId="4273C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24"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24"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25"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E1C9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26" w:author="Administrator" w:date="2024-08-08T09:09:38Z">
              <w:r>
                <w:rPr>
                  <w:rFonts w:hint="eastAsia" w:ascii="宋体" w:hAnsi="宋体" w:eastAsia="宋体" w:cs="宋体"/>
                  <w:i w:val="0"/>
                  <w:color w:val="000000"/>
                  <w:kern w:val="0"/>
                  <w:sz w:val="20"/>
                  <w:szCs w:val="20"/>
                  <w:u w:val="none"/>
                  <w:lang w:val="en-US" w:eastAsia="zh-CN" w:bidi="ar"/>
                </w:rPr>
                <w:t>2130204</w:t>
              </w:r>
            </w:ins>
            <w:del w:id="9427" w:author="Administrator" w:date="2024-08-08T09:09:38Z">
              <w:r>
                <w:rPr>
                  <w:rFonts w:hint="eastAsia" w:ascii="宋体" w:hAnsi="宋体" w:eastAsia="宋体" w:cs="宋体"/>
                  <w:i w:val="0"/>
                  <w:iCs w:val="0"/>
                  <w:color w:val="000000"/>
                  <w:kern w:val="0"/>
                  <w:sz w:val="20"/>
                  <w:szCs w:val="20"/>
                  <w:u w:val="none"/>
                  <w:lang w:val="en-US" w:eastAsia="zh-CN" w:bidi="ar"/>
                </w:rPr>
                <w:delText>2130205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28"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E7A4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29" w:author="Administrator" w:date="2024-08-08T09:09:38Z">
              <w:r>
                <w:rPr>
                  <w:rFonts w:hint="eastAsia" w:ascii="宋体" w:hAnsi="宋体" w:eastAsia="宋体" w:cs="宋体"/>
                  <w:i w:val="0"/>
                  <w:color w:val="000000"/>
                  <w:kern w:val="0"/>
                  <w:sz w:val="20"/>
                  <w:szCs w:val="20"/>
                  <w:u w:val="none"/>
                  <w:lang w:val="en-US" w:eastAsia="zh-CN" w:bidi="ar"/>
                </w:rPr>
                <w:t xml:space="preserve">    事业机构</w:t>
              </w:r>
            </w:ins>
            <w:del w:id="9430"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森林资源培育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31"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0DBA3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432" w:author="Administrator" w:date="2024-08-08T09:09:38Z">
                <w:pPr>
                  <w:keepNext w:val="0"/>
                  <w:keepLines w:val="0"/>
                  <w:widowControl/>
                  <w:suppressLineNumbers w:val="0"/>
                  <w:jc w:val="right"/>
                  <w:textAlignment w:val="center"/>
                </w:pPr>
              </w:pPrChange>
            </w:pPr>
            <w:del w:id="9433" w:author="Administrator" w:date="2024-08-08T09:09:38Z">
              <w:r>
                <w:rPr>
                  <w:rFonts w:hint="eastAsia" w:ascii="宋体" w:hAnsi="宋体" w:eastAsia="宋体" w:cs="宋体"/>
                  <w:i w:val="0"/>
                  <w:iCs w:val="0"/>
                  <w:color w:val="000000"/>
                  <w:kern w:val="0"/>
                  <w:sz w:val="20"/>
                  <w:szCs w:val="20"/>
                  <w:u w:val="none"/>
                  <w:lang w:val="en-US" w:eastAsia="zh-CN" w:bidi="ar"/>
                </w:rPr>
                <w:delText>366</w:delText>
              </w:r>
            </w:del>
          </w:p>
        </w:tc>
      </w:tr>
      <w:tr w14:paraId="2FC36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34"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434"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35"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10E9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36" w:author="Administrator" w:date="2024-08-08T09:09:38Z">
              <w:r>
                <w:rPr>
                  <w:rFonts w:hint="eastAsia" w:ascii="宋体" w:hAnsi="宋体" w:eastAsia="宋体" w:cs="宋体"/>
                  <w:i w:val="0"/>
                  <w:color w:val="000000"/>
                  <w:kern w:val="0"/>
                  <w:sz w:val="20"/>
                  <w:szCs w:val="20"/>
                  <w:u w:val="none"/>
                  <w:lang w:val="en-US" w:eastAsia="zh-CN" w:bidi="ar"/>
                </w:rPr>
                <w:t>2130205</w:t>
              </w:r>
            </w:ins>
            <w:del w:id="9437" w:author="Administrator" w:date="2024-08-08T09:09:38Z">
              <w:r>
                <w:rPr>
                  <w:rFonts w:hint="eastAsia" w:ascii="宋体" w:hAnsi="宋体" w:eastAsia="宋体" w:cs="宋体"/>
                  <w:i w:val="0"/>
                  <w:iCs w:val="0"/>
                  <w:color w:val="000000"/>
                  <w:kern w:val="0"/>
                  <w:sz w:val="20"/>
                  <w:szCs w:val="20"/>
                  <w:u w:val="none"/>
                  <w:lang w:val="en-US" w:eastAsia="zh-CN" w:bidi="ar"/>
                </w:rPr>
                <w:delText>2130206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38"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AE1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39" w:author="Administrator" w:date="2024-08-08T09:09:38Z">
              <w:r>
                <w:rPr>
                  <w:rFonts w:hint="eastAsia" w:ascii="宋体" w:hAnsi="宋体" w:eastAsia="宋体" w:cs="宋体"/>
                  <w:i w:val="0"/>
                  <w:color w:val="000000"/>
                  <w:kern w:val="0"/>
                  <w:sz w:val="20"/>
                  <w:szCs w:val="20"/>
                  <w:u w:val="none"/>
                  <w:lang w:val="en-US" w:eastAsia="zh-CN" w:bidi="ar"/>
                </w:rPr>
                <w:t xml:space="preserve">    森林资源培育</w:t>
              </w:r>
            </w:ins>
            <w:del w:id="9440"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技术推广与转化</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41"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253F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442" w:author="Administrator" w:date="2024-08-08T09:09:38Z">
              <w:r>
                <w:rPr>
                  <w:rFonts w:hint="eastAsia" w:ascii="宋体" w:hAnsi="宋体" w:eastAsia="宋体" w:cs="宋体"/>
                  <w:i w:val="0"/>
                  <w:color w:val="000000"/>
                  <w:kern w:val="0"/>
                  <w:sz w:val="20"/>
                  <w:szCs w:val="20"/>
                  <w:u w:val="none"/>
                  <w:lang w:val="en-US" w:eastAsia="zh-CN" w:bidi="ar"/>
                </w:rPr>
                <w:t>1,694</w:t>
              </w:r>
            </w:ins>
            <w:del w:id="9443" w:author="Administrator" w:date="2024-08-08T09:09:38Z">
              <w:r>
                <w:rPr>
                  <w:rFonts w:hint="eastAsia" w:ascii="宋体" w:hAnsi="宋体" w:eastAsia="宋体" w:cs="宋体"/>
                  <w:i w:val="0"/>
                  <w:iCs w:val="0"/>
                  <w:color w:val="000000"/>
                  <w:kern w:val="0"/>
                  <w:sz w:val="20"/>
                  <w:szCs w:val="20"/>
                  <w:u w:val="none"/>
                  <w:lang w:val="en-US" w:eastAsia="zh-CN" w:bidi="ar"/>
                </w:rPr>
                <w:delText>60</w:delText>
              </w:r>
            </w:del>
          </w:p>
        </w:tc>
      </w:tr>
      <w:tr w14:paraId="335E7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44"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444"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45"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1D8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46" w:author="Administrator" w:date="2024-08-08T09:09:38Z">
              <w:r>
                <w:rPr>
                  <w:rFonts w:hint="eastAsia" w:ascii="宋体" w:hAnsi="宋体" w:eastAsia="宋体" w:cs="宋体"/>
                  <w:i w:val="0"/>
                  <w:color w:val="000000"/>
                  <w:kern w:val="0"/>
                  <w:sz w:val="20"/>
                  <w:szCs w:val="20"/>
                  <w:u w:val="none"/>
                  <w:lang w:val="en-US" w:eastAsia="zh-CN" w:bidi="ar"/>
                </w:rPr>
                <w:t>2130206</w:t>
              </w:r>
            </w:ins>
            <w:del w:id="9447" w:author="Administrator" w:date="2024-08-08T09:09:38Z">
              <w:r>
                <w:rPr>
                  <w:rFonts w:hint="eastAsia" w:ascii="宋体" w:hAnsi="宋体" w:eastAsia="宋体" w:cs="宋体"/>
                  <w:i w:val="0"/>
                  <w:iCs w:val="0"/>
                  <w:color w:val="000000"/>
                  <w:kern w:val="0"/>
                  <w:sz w:val="20"/>
                  <w:szCs w:val="20"/>
                  <w:u w:val="none"/>
                  <w:lang w:val="en-US" w:eastAsia="zh-CN" w:bidi="ar"/>
                </w:rPr>
                <w:delText>2130207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48"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02D7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49" w:author="Administrator" w:date="2024-08-08T09:09:38Z">
              <w:r>
                <w:rPr>
                  <w:rFonts w:hint="eastAsia" w:ascii="宋体" w:hAnsi="宋体" w:eastAsia="宋体" w:cs="宋体"/>
                  <w:i w:val="0"/>
                  <w:color w:val="000000"/>
                  <w:kern w:val="0"/>
                  <w:sz w:val="20"/>
                  <w:szCs w:val="20"/>
                  <w:u w:val="none"/>
                  <w:lang w:val="en-US" w:eastAsia="zh-CN" w:bidi="ar"/>
                </w:rPr>
                <w:t xml:space="preserve">    技术推广与转化</w:t>
              </w:r>
            </w:ins>
            <w:del w:id="9450"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森林资源管理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51"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A974BA">
            <w:pPr>
              <w:jc w:val="right"/>
              <w:rPr>
                <w:rFonts w:hint="eastAsia" w:ascii="宋体" w:hAnsi="宋体" w:eastAsia="宋体" w:cs="宋体"/>
                <w:i w:val="0"/>
                <w:iCs w:val="0"/>
                <w:color w:val="000000"/>
                <w:sz w:val="20"/>
                <w:szCs w:val="20"/>
                <w:u w:val="none"/>
              </w:rPr>
            </w:pPr>
          </w:p>
        </w:tc>
      </w:tr>
      <w:tr w14:paraId="50EE6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52"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52"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53"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6723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54" w:author="Administrator" w:date="2024-08-08T09:09:38Z">
              <w:r>
                <w:rPr>
                  <w:rFonts w:hint="eastAsia" w:ascii="宋体" w:hAnsi="宋体" w:eastAsia="宋体" w:cs="宋体"/>
                  <w:i w:val="0"/>
                  <w:color w:val="000000"/>
                  <w:kern w:val="0"/>
                  <w:sz w:val="20"/>
                  <w:szCs w:val="20"/>
                  <w:u w:val="none"/>
                  <w:lang w:val="en-US" w:eastAsia="zh-CN" w:bidi="ar"/>
                </w:rPr>
                <w:t>2130207</w:t>
              </w:r>
            </w:ins>
            <w:del w:id="9455" w:author="Administrator" w:date="2024-08-08T09:09:38Z">
              <w:r>
                <w:rPr>
                  <w:rFonts w:hint="eastAsia" w:ascii="宋体" w:hAnsi="宋体" w:eastAsia="宋体" w:cs="宋体"/>
                  <w:i w:val="0"/>
                  <w:iCs w:val="0"/>
                  <w:color w:val="000000"/>
                  <w:kern w:val="0"/>
                  <w:sz w:val="20"/>
                  <w:szCs w:val="20"/>
                  <w:u w:val="none"/>
                  <w:lang w:val="en-US" w:eastAsia="zh-CN" w:bidi="ar"/>
                </w:rPr>
                <w:delText>2130209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56"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6871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57" w:author="Administrator" w:date="2024-08-08T09:09:38Z">
              <w:r>
                <w:rPr>
                  <w:rFonts w:hint="eastAsia" w:ascii="宋体" w:hAnsi="宋体" w:eastAsia="宋体" w:cs="宋体"/>
                  <w:i w:val="0"/>
                  <w:color w:val="000000"/>
                  <w:kern w:val="0"/>
                  <w:sz w:val="20"/>
                  <w:szCs w:val="20"/>
                  <w:u w:val="none"/>
                  <w:lang w:val="en-US" w:eastAsia="zh-CN" w:bidi="ar"/>
                </w:rPr>
                <w:t xml:space="preserve">    森林资源管理</w:t>
              </w:r>
            </w:ins>
            <w:del w:id="9458"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森林生态效益补偿</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59"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FD949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460" w:author="Administrator" w:date="2024-08-08T09:09:38Z">
                <w:pPr>
                  <w:keepNext w:val="0"/>
                  <w:keepLines w:val="0"/>
                  <w:widowControl/>
                  <w:suppressLineNumbers w:val="0"/>
                  <w:jc w:val="right"/>
                  <w:textAlignment w:val="center"/>
                </w:pPr>
              </w:pPrChange>
            </w:pPr>
            <w:del w:id="9461" w:author="Administrator" w:date="2024-08-08T09:09:38Z">
              <w:r>
                <w:rPr>
                  <w:rFonts w:hint="eastAsia" w:ascii="宋体" w:hAnsi="宋体" w:eastAsia="宋体" w:cs="宋体"/>
                  <w:i w:val="0"/>
                  <w:iCs w:val="0"/>
                  <w:color w:val="000000"/>
                  <w:kern w:val="0"/>
                  <w:sz w:val="20"/>
                  <w:szCs w:val="20"/>
                  <w:u w:val="none"/>
                  <w:lang w:val="en-US" w:eastAsia="zh-CN" w:bidi="ar"/>
                </w:rPr>
                <w:delText>1,895</w:delText>
              </w:r>
            </w:del>
          </w:p>
        </w:tc>
      </w:tr>
      <w:tr w14:paraId="5D8B2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62"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62"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63"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83BF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64" w:author="Administrator" w:date="2024-08-08T09:09:38Z">
              <w:r>
                <w:rPr>
                  <w:rFonts w:hint="eastAsia" w:ascii="宋体" w:hAnsi="宋体" w:eastAsia="宋体" w:cs="宋体"/>
                  <w:i w:val="0"/>
                  <w:color w:val="000000"/>
                  <w:kern w:val="0"/>
                  <w:sz w:val="20"/>
                  <w:szCs w:val="20"/>
                  <w:u w:val="none"/>
                  <w:lang w:val="en-US" w:eastAsia="zh-CN" w:bidi="ar"/>
                </w:rPr>
                <w:t>2130209</w:t>
              </w:r>
            </w:ins>
            <w:del w:id="9465" w:author="Administrator" w:date="2024-08-08T09:09:38Z">
              <w:r>
                <w:rPr>
                  <w:rFonts w:hint="eastAsia" w:ascii="宋体" w:hAnsi="宋体" w:eastAsia="宋体" w:cs="宋体"/>
                  <w:i w:val="0"/>
                  <w:iCs w:val="0"/>
                  <w:color w:val="000000"/>
                  <w:kern w:val="0"/>
                  <w:sz w:val="20"/>
                  <w:szCs w:val="20"/>
                  <w:u w:val="none"/>
                  <w:lang w:val="en-US" w:eastAsia="zh-CN" w:bidi="ar"/>
                </w:rPr>
                <w:delText>2130211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66"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970B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67" w:author="Administrator" w:date="2024-08-08T09:09:38Z">
              <w:r>
                <w:rPr>
                  <w:rFonts w:hint="eastAsia" w:ascii="宋体" w:hAnsi="宋体" w:eastAsia="宋体" w:cs="宋体"/>
                  <w:i w:val="0"/>
                  <w:color w:val="000000"/>
                  <w:kern w:val="0"/>
                  <w:sz w:val="20"/>
                  <w:szCs w:val="20"/>
                  <w:u w:val="none"/>
                  <w:lang w:val="en-US" w:eastAsia="zh-CN" w:bidi="ar"/>
                </w:rPr>
                <w:t xml:space="preserve">    森林生态效益补偿</w:t>
              </w:r>
            </w:ins>
            <w:del w:id="9468"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动植物保护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69"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B369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470" w:author="Administrator" w:date="2024-08-08T09:09:38Z">
              <w:r>
                <w:rPr>
                  <w:rFonts w:hint="eastAsia" w:ascii="宋体" w:hAnsi="宋体" w:eastAsia="宋体" w:cs="宋体"/>
                  <w:i w:val="0"/>
                  <w:color w:val="000000"/>
                  <w:kern w:val="0"/>
                  <w:sz w:val="20"/>
                  <w:szCs w:val="20"/>
                  <w:u w:val="none"/>
                  <w:lang w:val="en-US" w:eastAsia="zh-CN" w:bidi="ar"/>
                </w:rPr>
                <w:t>1,365</w:t>
              </w:r>
            </w:ins>
            <w:del w:id="9471" w:author="Administrator" w:date="2024-08-08T09:09:38Z">
              <w:r>
                <w:rPr>
                  <w:rFonts w:hint="eastAsia" w:ascii="宋体" w:hAnsi="宋体" w:eastAsia="宋体" w:cs="宋体"/>
                  <w:i w:val="0"/>
                  <w:iCs w:val="0"/>
                  <w:color w:val="000000"/>
                  <w:kern w:val="0"/>
                  <w:sz w:val="20"/>
                  <w:szCs w:val="20"/>
                  <w:u w:val="none"/>
                  <w:lang w:val="en-US" w:eastAsia="zh-CN" w:bidi="ar"/>
                </w:rPr>
                <w:delText>185</w:delText>
              </w:r>
            </w:del>
          </w:p>
        </w:tc>
      </w:tr>
      <w:tr w14:paraId="7EA64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72"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72"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73"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C31D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74" w:author="Administrator" w:date="2024-08-08T09:09:38Z">
              <w:r>
                <w:rPr>
                  <w:rFonts w:hint="eastAsia" w:ascii="宋体" w:hAnsi="宋体" w:eastAsia="宋体" w:cs="宋体"/>
                  <w:i w:val="0"/>
                  <w:color w:val="000000"/>
                  <w:kern w:val="0"/>
                  <w:sz w:val="20"/>
                  <w:szCs w:val="20"/>
                  <w:u w:val="none"/>
                  <w:lang w:val="en-US" w:eastAsia="zh-CN" w:bidi="ar"/>
                </w:rPr>
                <w:t>2130211</w:t>
              </w:r>
            </w:ins>
            <w:del w:id="9475" w:author="Administrator" w:date="2024-08-08T09:09:38Z">
              <w:r>
                <w:rPr>
                  <w:rFonts w:hint="eastAsia" w:ascii="宋体" w:hAnsi="宋体" w:eastAsia="宋体" w:cs="宋体"/>
                  <w:i w:val="0"/>
                  <w:iCs w:val="0"/>
                  <w:color w:val="000000"/>
                  <w:kern w:val="0"/>
                  <w:sz w:val="20"/>
                  <w:szCs w:val="20"/>
                  <w:u w:val="none"/>
                  <w:lang w:val="en-US" w:eastAsia="zh-CN" w:bidi="ar"/>
                </w:rPr>
                <w:delText>2130212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76"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EA35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77" w:author="Administrator" w:date="2024-08-08T09:09:38Z">
              <w:r>
                <w:rPr>
                  <w:rFonts w:hint="eastAsia" w:ascii="宋体" w:hAnsi="宋体" w:eastAsia="宋体" w:cs="宋体"/>
                  <w:i w:val="0"/>
                  <w:color w:val="000000"/>
                  <w:kern w:val="0"/>
                  <w:sz w:val="20"/>
                  <w:szCs w:val="20"/>
                  <w:u w:val="none"/>
                  <w:lang w:val="en-US" w:eastAsia="zh-CN" w:bidi="ar"/>
                </w:rPr>
                <w:t xml:space="preserve">    动植物保护</w:t>
              </w:r>
            </w:ins>
            <w:del w:id="9478"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湿地保护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79"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1A048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480" w:author="Administrator" w:date="2024-08-08T09:09:38Z">
                <w:pPr>
                  <w:keepNext w:val="0"/>
                  <w:keepLines w:val="0"/>
                  <w:widowControl/>
                  <w:suppressLineNumbers w:val="0"/>
                  <w:jc w:val="right"/>
                  <w:textAlignment w:val="center"/>
                </w:pPr>
              </w:pPrChange>
            </w:pPr>
            <w:del w:id="9481" w:author="Administrator" w:date="2024-08-08T09:09:38Z">
              <w:r>
                <w:rPr>
                  <w:rFonts w:hint="eastAsia" w:ascii="宋体" w:hAnsi="宋体" w:eastAsia="宋体" w:cs="宋体"/>
                  <w:i w:val="0"/>
                  <w:iCs w:val="0"/>
                  <w:color w:val="000000"/>
                  <w:kern w:val="0"/>
                  <w:sz w:val="20"/>
                  <w:szCs w:val="20"/>
                  <w:u w:val="none"/>
                  <w:lang w:val="en-US" w:eastAsia="zh-CN" w:bidi="ar"/>
                </w:rPr>
                <w:delText>20</w:delText>
              </w:r>
            </w:del>
          </w:p>
        </w:tc>
      </w:tr>
      <w:tr w14:paraId="3ADFE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82"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82"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83"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80CD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84" w:author="Administrator" w:date="2024-08-08T09:09:38Z">
              <w:r>
                <w:rPr>
                  <w:rFonts w:hint="eastAsia" w:ascii="宋体" w:hAnsi="宋体" w:eastAsia="宋体" w:cs="宋体"/>
                  <w:i w:val="0"/>
                  <w:color w:val="000000"/>
                  <w:kern w:val="0"/>
                  <w:sz w:val="20"/>
                  <w:szCs w:val="20"/>
                  <w:u w:val="none"/>
                  <w:lang w:val="en-US" w:eastAsia="zh-CN" w:bidi="ar"/>
                </w:rPr>
                <w:t>2130212</w:t>
              </w:r>
            </w:ins>
            <w:del w:id="9485" w:author="Administrator" w:date="2024-08-08T09:09:38Z">
              <w:r>
                <w:rPr>
                  <w:rFonts w:hint="eastAsia" w:ascii="宋体" w:hAnsi="宋体" w:eastAsia="宋体" w:cs="宋体"/>
                  <w:i w:val="0"/>
                  <w:iCs w:val="0"/>
                  <w:color w:val="000000"/>
                  <w:kern w:val="0"/>
                  <w:sz w:val="20"/>
                  <w:szCs w:val="20"/>
                  <w:u w:val="none"/>
                  <w:lang w:val="en-US" w:eastAsia="zh-CN" w:bidi="ar"/>
                </w:rPr>
                <w:delText>2130213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86"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E385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87" w:author="Administrator" w:date="2024-08-08T09:09:38Z">
              <w:r>
                <w:rPr>
                  <w:rFonts w:hint="eastAsia" w:ascii="宋体" w:hAnsi="宋体" w:eastAsia="宋体" w:cs="宋体"/>
                  <w:i w:val="0"/>
                  <w:color w:val="000000"/>
                  <w:kern w:val="0"/>
                  <w:sz w:val="20"/>
                  <w:szCs w:val="20"/>
                  <w:u w:val="none"/>
                  <w:lang w:val="en-US" w:eastAsia="zh-CN" w:bidi="ar"/>
                </w:rPr>
                <w:t xml:space="preserve">    湿地保护</w:t>
              </w:r>
            </w:ins>
            <w:del w:id="9488"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执法与监督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89"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966259">
            <w:pPr>
              <w:widowControl/>
              <w:jc w:val="right"/>
              <w:textAlignment w:val="center"/>
              <w:rPr>
                <w:rFonts w:hint="eastAsia" w:ascii="宋体" w:hAnsi="宋体" w:eastAsia="宋体" w:cs="宋体"/>
                <w:i w:val="0"/>
                <w:iCs w:val="0"/>
                <w:color w:val="000000"/>
                <w:sz w:val="20"/>
                <w:szCs w:val="20"/>
                <w:u w:val="none"/>
              </w:rPr>
              <w:pPrChange w:id="9490" w:author="Administrator" w:date="2024-08-08T09:09:38Z">
                <w:pPr>
                  <w:jc w:val="right"/>
                </w:pPr>
              </w:pPrChange>
            </w:pPr>
            <w:ins w:id="9491" w:author="Administrator" w:date="2024-08-08T09:09:38Z">
              <w:r>
                <w:rPr>
                  <w:rFonts w:hint="eastAsia" w:ascii="宋体" w:hAnsi="宋体" w:eastAsia="宋体" w:cs="宋体"/>
                  <w:i w:val="0"/>
                  <w:color w:val="000000"/>
                  <w:kern w:val="0"/>
                  <w:sz w:val="20"/>
                  <w:szCs w:val="20"/>
                  <w:u w:val="none"/>
                  <w:lang w:val="en-US" w:eastAsia="zh-CN" w:bidi="ar"/>
                </w:rPr>
                <w:t>67</w:t>
              </w:r>
            </w:ins>
          </w:p>
        </w:tc>
      </w:tr>
      <w:tr w14:paraId="55339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492"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492"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93"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67BA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94" w:author="Administrator" w:date="2024-08-08T09:09:38Z">
              <w:r>
                <w:rPr>
                  <w:rFonts w:hint="eastAsia" w:ascii="宋体" w:hAnsi="宋体" w:eastAsia="宋体" w:cs="宋体"/>
                  <w:i w:val="0"/>
                  <w:color w:val="000000"/>
                  <w:kern w:val="0"/>
                  <w:sz w:val="20"/>
                  <w:szCs w:val="20"/>
                  <w:u w:val="none"/>
                  <w:lang w:val="en-US" w:eastAsia="zh-CN" w:bidi="ar"/>
                </w:rPr>
                <w:t>2130213</w:t>
              </w:r>
            </w:ins>
            <w:del w:id="9495" w:author="Administrator" w:date="2024-08-08T09:09:38Z">
              <w:r>
                <w:rPr>
                  <w:rFonts w:hint="eastAsia" w:ascii="宋体" w:hAnsi="宋体" w:eastAsia="宋体" w:cs="宋体"/>
                  <w:i w:val="0"/>
                  <w:iCs w:val="0"/>
                  <w:color w:val="000000"/>
                  <w:kern w:val="0"/>
                  <w:sz w:val="20"/>
                  <w:szCs w:val="20"/>
                  <w:u w:val="none"/>
                  <w:lang w:val="en-US" w:eastAsia="zh-CN" w:bidi="ar"/>
                </w:rPr>
                <w:delText>2130217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96"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29A7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497" w:author="Administrator" w:date="2024-08-08T09:09:38Z">
              <w:r>
                <w:rPr>
                  <w:rFonts w:hint="eastAsia" w:ascii="宋体" w:hAnsi="宋体" w:eastAsia="宋体" w:cs="宋体"/>
                  <w:i w:val="0"/>
                  <w:color w:val="000000"/>
                  <w:kern w:val="0"/>
                  <w:sz w:val="20"/>
                  <w:szCs w:val="20"/>
                  <w:u w:val="none"/>
                  <w:lang w:val="en-US" w:eastAsia="zh-CN" w:bidi="ar"/>
                </w:rPr>
                <w:t xml:space="preserve">    执法与监督</w:t>
              </w:r>
            </w:ins>
            <w:del w:id="9498"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防沙治沙</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499"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899DFC">
            <w:pPr>
              <w:jc w:val="right"/>
              <w:rPr>
                <w:rFonts w:hint="eastAsia" w:ascii="宋体" w:hAnsi="宋体" w:eastAsia="宋体" w:cs="宋体"/>
                <w:i w:val="0"/>
                <w:iCs w:val="0"/>
                <w:color w:val="000000"/>
                <w:sz w:val="20"/>
                <w:szCs w:val="20"/>
                <w:u w:val="none"/>
              </w:rPr>
            </w:pPr>
          </w:p>
        </w:tc>
      </w:tr>
      <w:tr w14:paraId="0398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00"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00"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01"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0047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02" w:author="Administrator" w:date="2024-08-08T09:09:38Z">
              <w:r>
                <w:rPr>
                  <w:rFonts w:hint="eastAsia" w:ascii="宋体" w:hAnsi="宋体" w:eastAsia="宋体" w:cs="宋体"/>
                  <w:i w:val="0"/>
                  <w:color w:val="000000"/>
                  <w:kern w:val="0"/>
                  <w:sz w:val="20"/>
                  <w:szCs w:val="20"/>
                  <w:u w:val="none"/>
                  <w:lang w:val="en-US" w:eastAsia="zh-CN" w:bidi="ar"/>
                </w:rPr>
                <w:t>2130217</w:t>
              </w:r>
            </w:ins>
            <w:del w:id="9503" w:author="Administrator" w:date="2024-08-08T09:09:38Z">
              <w:r>
                <w:rPr>
                  <w:rFonts w:hint="eastAsia" w:ascii="宋体" w:hAnsi="宋体" w:eastAsia="宋体" w:cs="宋体"/>
                  <w:i w:val="0"/>
                  <w:iCs w:val="0"/>
                  <w:color w:val="000000"/>
                  <w:kern w:val="0"/>
                  <w:sz w:val="20"/>
                  <w:szCs w:val="20"/>
                  <w:u w:val="none"/>
                  <w:lang w:val="en-US" w:eastAsia="zh-CN" w:bidi="ar"/>
                </w:rPr>
                <w:delText>2130220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04"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7089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05" w:author="Administrator" w:date="2024-08-08T09:09:38Z">
              <w:r>
                <w:rPr>
                  <w:rFonts w:hint="eastAsia" w:ascii="宋体" w:hAnsi="宋体" w:eastAsia="宋体" w:cs="宋体"/>
                  <w:i w:val="0"/>
                  <w:color w:val="000000"/>
                  <w:kern w:val="0"/>
                  <w:sz w:val="20"/>
                  <w:szCs w:val="20"/>
                  <w:u w:val="none"/>
                  <w:lang w:val="en-US" w:eastAsia="zh-CN" w:bidi="ar"/>
                </w:rPr>
                <w:t xml:space="preserve">    防沙治沙</w:t>
              </w:r>
            </w:ins>
            <w:del w:id="9506"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对外合作与交流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07"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C39124">
            <w:pPr>
              <w:jc w:val="right"/>
              <w:rPr>
                <w:rFonts w:hint="eastAsia" w:ascii="宋体" w:hAnsi="宋体" w:eastAsia="宋体" w:cs="宋体"/>
                <w:i w:val="0"/>
                <w:iCs w:val="0"/>
                <w:color w:val="000000"/>
                <w:sz w:val="20"/>
                <w:szCs w:val="20"/>
                <w:u w:val="none"/>
              </w:rPr>
            </w:pPr>
          </w:p>
        </w:tc>
      </w:tr>
      <w:tr w14:paraId="62A15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08" w:author="Administrator" w:date="2024-08-08T09:09:3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08" w:author="Administrator" w:date="2024-08-08T09:09:3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09" w:author="Administrator" w:date="2024-08-08T09:09:3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D4D5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10" w:author="Administrator" w:date="2024-08-08T09:09:38Z">
              <w:r>
                <w:rPr>
                  <w:rFonts w:hint="eastAsia" w:ascii="宋体" w:hAnsi="宋体" w:eastAsia="宋体" w:cs="宋体"/>
                  <w:i w:val="0"/>
                  <w:color w:val="000000"/>
                  <w:kern w:val="0"/>
                  <w:sz w:val="20"/>
                  <w:szCs w:val="20"/>
                  <w:u w:val="none"/>
                  <w:lang w:val="en-US" w:eastAsia="zh-CN" w:bidi="ar"/>
                </w:rPr>
                <w:t>2130220</w:t>
              </w:r>
            </w:ins>
            <w:del w:id="9511" w:author="Administrator" w:date="2024-08-08T09:09:38Z">
              <w:r>
                <w:rPr>
                  <w:rFonts w:hint="eastAsia" w:ascii="宋体" w:hAnsi="宋体" w:eastAsia="宋体" w:cs="宋体"/>
                  <w:i w:val="0"/>
                  <w:iCs w:val="0"/>
                  <w:color w:val="000000"/>
                  <w:kern w:val="0"/>
                  <w:sz w:val="20"/>
                  <w:szCs w:val="20"/>
                  <w:u w:val="none"/>
                  <w:lang w:val="en-US" w:eastAsia="zh-CN" w:bidi="ar"/>
                </w:rPr>
                <w:delText>2130221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12" w:author="Administrator" w:date="2024-08-08T09:09:3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C274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13" w:author="Administrator" w:date="2024-08-08T09:09:38Z">
              <w:r>
                <w:rPr>
                  <w:rFonts w:hint="eastAsia" w:ascii="宋体" w:hAnsi="宋体" w:eastAsia="宋体" w:cs="宋体"/>
                  <w:i w:val="0"/>
                  <w:color w:val="000000"/>
                  <w:kern w:val="0"/>
                  <w:sz w:val="20"/>
                  <w:szCs w:val="20"/>
                  <w:u w:val="none"/>
                  <w:lang w:val="en-US" w:eastAsia="zh-CN" w:bidi="ar"/>
                </w:rPr>
                <w:t xml:space="preserve">    对外合作与交流</w:t>
              </w:r>
            </w:ins>
            <w:del w:id="9514" w:author="Administrator" w:date="2024-08-08T09:09:38Z">
              <w:r>
                <w:rPr>
                  <w:rFonts w:hint="eastAsia" w:ascii="宋体" w:hAnsi="宋体" w:eastAsia="宋体" w:cs="宋体"/>
                  <w:i w:val="0"/>
                  <w:iCs w:val="0"/>
                  <w:color w:val="000000"/>
                  <w:kern w:val="0"/>
                  <w:sz w:val="20"/>
                  <w:szCs w:val="20"/>
                  <w:u w:val="none"/>
                  <w:lang w:val="en-US" w:eastAsia="zh-CN" w:bidi="ar"/>
                </w:rPr>
                <w:delText xml:space="preserve">    产业化管理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15" w:author="Administrator" w:date="2024-08-08T09:09:3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0ED25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516" w:author="Administrator" w:date="2024-08-08T09:09:38Z">
                <w:pPr>
                  <w:keepNext w:val="0"/>
                  <w:keepLines w:val="0"/>
                  <w:widowControl/>
                  <w:suppressLineNumbers w:val="0"/>
                  <w:jc w:val="right"/>
                  <w:textAlignment w:val="center"/>
                </w:pPr>
              </w:pPrChange>
            </w:pPr>
            <w:del w:id="9517" w:author="Administrator" w:date="2024-08-08T09:09:38Z">
              <w:r>
                <w:rPr>
                  <w:rFonts w:hint="eastAsia" w:ascii="宋体" w:hAnsi="宋体" w:eastAsia="宋体" w:cs="宋体"/>
                  <w:i w:val="0"/>
                  <w:iCs w:val="0"/>
                  <w:color w:val="000000"/>
                  <w:kern w:val="0"/>
                  <w:sz w:val="20"/>
                  <w:szCs w:val="20"/>
                  <w:u w:val="none"/>
                  <w:lang w:val="en-US" w:eastAsia="zh-CN" w:bidi="ar"/>
                </w:rPr>
                <w:delText>100</w:delText>
              </w:r>
            </w:del>
          </w:p>
        </w:tc>
      </w:tr>
      <w:tr w14:paraId="24083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18"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18"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19"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79E3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20" w:author="Administrator" w:date="2024-08-08T09:09:38Z">
              <w:r>
                <w:rPr>
                  <w:rFonts w:hint="eastAsia" w:ascii="宋体" w:hAnsi="宋体" w:eastAsia="宋体" w:cs="宋体"/>
                  <w:i w:val="0"/>
                  <w:color w:val="000000"/>
                  <w:kern w:val="0"/>
                  <w:sz w:val="20"/>
                  <w:szCs w:val="20"/>
                  <w:u w:val="none"/>
                  <w:lang w:val="en-US" w:eastAsia="zh-CN" w:bidi="ar"/>
                </w:rPr>
                <w:t>2130221</w:t>
              </w:r>
            </w:ins>
            <w:del w:id="9521" w:author="Administrator" w:date="2024-08-08T09:09:38Z">
              <w:r>
                <w:rPr>
                  <w:rFonts w:hint="eastAsia" w:ascii="宋体" w:hAnsi="宋体" w:eastAsia="宋体" w:cs="宋体"/>
                  <w:i w:val="0"/>
                  <w:iCs w:val="0"/>
                  <w:color w:val="000000"/>
                  <w:kern w:val="0"/>
                  <w:sz w:val="20"/>
                  <w:szCs w:val="20"/>
                  <w:u w:val="none"/>
                  <w:lang w:val="en-US" w:eastAsia="zh-CN" w:bidi="ar"/>
                </w:rPr>
                <w:delText>2130223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22"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B64D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23" w:author="Administrator" w:date="2024-08-08T09:09:39Z">
              <w:r>
                <w:rPr>
                  <w:rFonts w:hint="eastAsia" w:ascii="宋体" w:hAnsi="宋体" w:eastAsia="宋体" w:cs="宋体"/>
                  <w:i w:val="0"/>
                  <w:color w:val="000000"/>
                  <w:kern w:val="0"/>
                  <w:sz w:val="20"/>
                  <w:szCs w:val="20"/>
                  <w:u w:val="none"/>
                  <w:lang w:val="en-US" w:eastAsia="zh-CN" w:bidi="ar"/>
                </w:rPr>
                <w:t xml:space="preserve">    产业化管理</w:t>
              </w:r>
            </w:ins>
            <w:del w:id="9524"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信息管理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25"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007062">
            <w:pPr>
              <w:widowControl/>
              <w:jc w:val="right"/>
              <w:textAlignment w:val="center"/>
              <w:rPr>
                <w:rFonts w:hint="eastAsia" w:ascii="宋体" w:hAnsi="宋体" w:eastAsia="宋体" w:cs="宋体"/>
                <w:i w:val="0"/>
                <w:iCs w:val="0"/>
                <w:color w:val="000000"/>
                <w:sz w:val="20"/>
                <w:szCs w:val="20"/>
                <w:u w:val="none"/>
              </w:rPr>
              <w:pPrChange w:id="9526" w:author="Administrator" w:date="2024-08-08T09:09:39Z">
                <w:pPr>
                  <w:jc w:val="right"/>
                </w:pPr>
              </w:pPrChange>
            </w:pPr>
            <w:ins w:id="9527" w:author="Administrator" w:date="2024-08-08T09:09:39Z">
              <w:r>
                <w:rPr>
                  <w:rFonts w:hint="eastAsia" w:ascii="宋体" w:hAnsi="宋体" w:eastAsia="宋体" w:cs="宋体"/>
                  <w:i w:val="0"/>
                  <w:color w:val="000000"/>
                  <w:kern w:val="0"/>
                  <w:sz w:val="20"/>
                  <w:szCs w:val="20"/>
                  <w:u w:val="none"/>
                  <w:lang w:val="en-US" w:eastAsia="zh-CN" w:bidi="ar"/>
                </w:rPr>
                <w:t>111</w:t>
              </w:r>
            </w:ins>
          </w:p>
        </w:tc>
      </w:tr>
      <w:tr w14:paraId="78C42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28"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28"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29"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833E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30" w:author="Administrator" w:date="2024-08-08T09:09:39Z">
              <w:r>
                <w:rPr>
                  <w:rFonts w:hint="eastAsia" w:ascii="宋体" w:hAnsi="宋体" w:eastAsia="宋体" w:cs="宋体"/>
                  <w:i w:val="0"/>
                  <w:color w:val="000000"/>
                  <w:kern w:val="0"/>
                  <w:sz w:val="20"/>
                  <w:szCs w:val="20"/>
                  <w:u w:val="none"/>
                  <w:lang w:val="en-US" w:eastAsia="zh-CN" w:bidi="ar"/>
                </w:rPr>
                <w:t>2130223</w:t>
              </w:r>
            </w:ins>
            <w:del w:id="9531" w:author="Administrator" w:date="2024-08-08T09:09:39Z">
              <w:r>
                <w:rPr>
                  <w:rFonts w:hint="eastAsia" w:ascii="宋体" w:hAnsi="宋体" w:eastAsia="宋体" w:cs="宋体"/>
                  <w:i w:val="0"/>
                  <w:iCs w:val="0"/>
                  <w:color w:val="000000"/>
                  <w:kern w:val="0"/>
                  <w:sz w:val="20"/>
                  <w:szCs w:val="20"/>
                  <w:u w:val="none"/>
                  <w:lang w:val="en-US" w:eastAsia="zh-CN" w:bidi="ar"/>
                </w:rPr>
                <w:delText>2130226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32"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B910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33" w:author="Administrator" w:date="2024-08-08T09:09:39Z">
              <w:r>
                <w:rPr>
                  <w:rFonts w:hint="eastAsia" w:ascii="宋体" w:hAnsi="宋体" w:eastAsia="宋体" w:cs="宋体"/>
                  <w:i w:val="0"/>
                  <w:color w:val="000000"/>
                  <w:kern w:val="0"/>
                  <w:sz w:val="20"/>
                  <w:szCs w:val="20"/>
                  <w:u w:val="none"/>
                  <w:lang w:val="en-US" w:eastAsia="zh-CN" w:bidi="ar"/>
                </w:rPr>
                <w:t xml:space="preserve">    信息管理</w:t>
              </w:r>
            </w:ins>
            <w:del w:id="9534"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林区公共支出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35"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239108">
            <w:pPr>
              <w:jc w:val="right"/>
              <w:rPr>
                <w:rFonts w:hint="eastAsia" w:ascii="宋体" w:hAnsi="宋体" w:eastAsia="宋体" w:cs="宋体"/>
                <w:i w:val="0"/>
                <w:iCs w:val="0"/>
                <w:color w:val="000000"/>
                <w:sz w:val="20"/>
                <w:szCs w:val="20"/>
                <w:u w:val="none"/>
              </w:rPr>
            </w:pPr>
          </w:p>
        </w:tc>
      </w:tr>
      <w:tr w14:paraId="780DA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36"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36"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37"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7F90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38" w:author="Administrator" w:date="2024-08-08T09:09:39Z">
              <w:r>
                <w:rPr>
                  <w:rFonts w:hint="eastAsia" w:ascii="宋体" w:hAnsi="宋体" w:eastAsia="宋体" w:cs="宋体"/>
                  <w:i w:val="0"/>
                  <w:color w:val="000000"/>
                  <w:kern w:val="0"/>
                  <w:sz w:val="20"/>
                  <w:szCs w:val="20"/>
                  <w:u w:val="none"/>
                  <w:lang w:val="en-US" w:eastAsia="zh-CN" w:bidi="ar"/>
                </w:rPr>
                <w:t>2130226</w:t>
              </w:r>
            </w:ins>
            <w:del w:id="9539" w:author="Administrator" w:date="2024-08-08T09:09:39Z">
              <w:r>
                <w:rPr>
                  <w:rFonts w:hint="eastAsia" w:ascii="宋体" w:hAnsi="宋体" w:eastAsia="宋体" w:cs="宋体"/>
                  <w:i w:val="0"/>
                  <w:iCs w:val="0"/>
                  <w:color w:val="000000"/>
                  <w:kern w:val="0"/>
                  <w:sz w:val="20"/>
                  <w:szCs w:val="20"/>
                  <w:u w:val="none"/>
                  <w:lang w:val="en-US" w:eastAsia="zh-CN" w:bidi="ar"/>
                </w:rPr>
                <w:delText>2130227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40"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FF1A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41" w:author="Administrator" w:date="2024-08-08T09:09:39Z">
              <w:r>
                <w:rPr>
                  <w:rFonts w:hint="eastAsia" w:ascii="宋体" w:hAnsi="宋体" w:eastAsia="宋体" w:cs="宋体"/>
                  <w:i w:val="0"/>
                  <w:color w:val="000000"/>
                  <w:kern w:val="0"/>
                  <w:sz w:val="20"/>
                  <w:szCs w:val="20"/>
                  <w:u w:val="none"/>
                  <w:lang w:val="en-US" w:eastAsia="zh-CN" w:bidi="ar"/>
                </w:rPr>
                <w:t xml:space="preserve">    林区公共支出</w:t>
              </w:r>
            </w:ins>
            <w:del w:id="9542"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贷款贴息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43"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CC3D3C">
            <w:pPr>
              <w:widowControl/>
              <w:jc w:val="right"/>
              <w:textAlignment w:val="center"/>
              <w:rPr>
                <w:rFonts w:hint="eastAsia" w:ascii="宋体" w:hAnsi="宋体" w:eastAsia="宋体" w:cs="宋体"/>
                <w:i w:val="0"/>
                <w:iCs w:val="0"/>
                <w:color w:val="000000"/>
                <w:sz w:val="20"/>
                <w:szCs w:val="20"/>
                <w:u w:val="none"/>
              </w:rPr>
              <w:pPrChange w:id="9544" w:author="Administrator" w:date="2024-08-08T09:09:39Z">
                <w:pPr>
                  <w:jc w:val="right"/>
                </w:pPr>
              </w:pPrChange>
            </w:pPr>
            <w:ins w:id="9545" w:author="Administrator" w:date="2024-08-08T09:09:39Z">
              <w:r>
                <w:rPr>
                  <w:rFonts w:hint="eastAsia" w:ascii="宋体" w:hAnsi="宋体" w:eastAsia="宋体" w:cs="宋体"/>
                  <w:i w:val="0"/>
                  <w:color w:val="000000"/>
                  <w:kern w:val="0"/>
                  <w:sz w:val="20"/>
                  <w:szCs w:val="20"/>
                  <w:u w:val="none"/>
                  <w:lang w:val="en-US" w:eastAsia="zh-CN" w:bidi="ar"/>
                </w:rPr>
                <w:t>30</w:t>
              </w:r>
            </w:ins>
          </w:p>
        </w:tc>
      </w:tr>
      <w:tr w14:paraId="74C41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46"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46"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47"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AFC8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48" w:author="Administrator" w:date="2024-08-08T09:09:39Z">
              <w:r>
                <w:rPr>
                  <w:rFonts w:hint="eastAsia" w:ascii="宋体" w:hAnsi="宋体" w:eastAsia="宋体" w:cs="宋体"/>
                  <w:i w:val="0"/>
                  <w:color w:val="000000"/>
                  <w:kern w:val="0"/>
                  <w:sz w:val="20"/>
                  <w:szCs w:val="20"/>
                  <w:u w:val="none"/>
                  <w:lang w:val="en-US" w:eastAsia="zh-CN" w:bidi="ar"/>
                </w:rPr>
                <w:t>2130227</w:t>
              </w:r>
            </w:ins>
            <w:del w:id="9549" w:author="Administrator" w:date="2024-08-08T09:09:39Z">
              <w:r>
                <w:rPr>
                  <w:rFonts w:hint="eastAsia" w:ascii="宋体" w:hAnsi="宋体" w:eastAsia="宋体" w:cs="宋体"/>
                  <w:i w:val="0"/>
                  <w:iCs w:val="0"/>
                  <w:color w:val="000000"/>
                  <w:kern w:val="0"/>
                  <w:sz w:val="20"/>
                  <w:szCs w:val="20"/>
                  <w:u w:val="none"/>
                  <w:lang w:val="en-US" w:eastAsia="zh-CN" w:bidi="ar"/>
                </w:rPr>
                <w:delText>2130234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50"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C32E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51" w:author="Administrator" w:date="2024-08-08T09:09:39Z">
              <w:r>
                <w:rPr>
                  <w:rFonts w:hint="eastAsia" w:ascii="宋体" w:hAnsi="宋体" w:eastAsia="宋体" w:cs="宋体"/>
                  <w:i w:val="0"/>
                  <w:color w:val="000000"/>
                  <w:kern w:val="0"/>
                  <w:sz w:val="20"/>
                  <w:szCs w:val="20"/>
                  <w:u w:val="none"/>
                  <w:lang w:val="en-US" w:eastAsia="zh-CN" w:bidi="ar"/>
                </w:rPr>
                <w:t xml:space="preserve">    贷款贴息</w:t>
              </w:r>
            </w:ins>
            <w:del w:id="9552"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林业草原防灾减灾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53"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58E4B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554" w:author="Administrator" w:date="2024-08-08T09:09:39Z">
                <w:pPr>
                  <w:keepNext w:val="0"/>
                  <w:keepLines w:val="0"/>
                  <w:widowControl/>
                  <w:suppressLineNumbers w:val="0"/>
                  <w:jc w:val="right"/>
                  <w:textAlignment w:val="center"/>
                </w:pPr>
              </w:pPrChange>
            </w:pPr>
            <w:del w:id="9555" w:author="Administrator" w:date="2024-08-08T09:09:39Z">
              <w:r>
                <w:rPr>
                  <w:rFonts w:hint="eastAsia" w:ascii="宋体" w:hAnsi="宋体" w:eastAsia="宋体" w:cs="宋体"/>
                  <w:i w:val="0"/>
                  <w:iCs w:val="0"/>
                  <w:color w:val="000000"/>
                  <w:kern w:val="0"/>
                  <w:sz w:val="20"/>
                  <w:szCs w:val="20"/>
                  <w:u w:val="none"/>
                  <w:lang w:val="en-US" w:eastAsia="zh-CN" w:bidi="ar"/>
                </w:rPr>
                <w:delText>70</w:delText>
              </w:r>
            </w:del>
          </w:p>
        </w:tc>
      </w:tr>
      <w:tr w14:paraId="3F1F4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56"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556"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57"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DC99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58" w:author="Administrator" w:date="2024-08-08T09:09:39Z">
              <w:r>
                <w:rPr>
                  <w:rFonts w:hint="eastAsia" w:ascii="宋体" w:hAnsi="宋体" w:eastAsia="宋体" w:cs="宋体"/>
                  <w:i w:val="0"/>
                  <w:color w:val="000000"/>
                  <w:kern w:val="0"/>
                  <w:sz w:val="20"/>
                  <w:szCs w:val="20"/>
                  <w:u w:val="none"/>
                  <w:lang w:val="en-US" w:eastAsia="zh-CN" w:bidi="ar"/>
                </w:rPr>
                <w:t>2130234</w:t>
              </w:r>
            </w:ins>
            <w:del w:id="9559" w:author="Administrator" w:date="2024-08-08T09:09:39Z">
              <w:r>
                <w:rPr>
                  <w:rFonts w:hint="eastAsia" w:ascii="宋体" w:hAnsi="宋体" w:eastAsia="宋体" w:cs="宋体"/>
                  <w:i w:val="0"/>
                  <w:iCs w:val="0"/>
                  <w:color w:val="000000"/>
                  <w:kern w:val="0"/>
                  <w:sz w:val="20"/>
                  <w:szCs w:val="20"/>
                  <w:u w:val="none"/>
                  <w:lang w:val="en-US" w:eastAsia="zh-CN" w:bidi="ar"/>
                </w:rPr>
                <w:delText>2130236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60"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CFA8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61" w:author="Administrator" w:date="2024-08-08T09:09:39Z">
              <w:r>
                <w:rPr>
                  <w:rFonts w:hint="eastAsia" w:ascii="宋体" w:hAnsi="宋体" w:eastAsia="宋体" w:cs="宋体"/>
                  <w:i w:val="0"/>
                  <w:color w:val="000000"/>
                  <w:kern w:val="0"/>
                  <w:sz w:val="20"/>
                  <w:szCs w:val="20"/>
                  <w:u w:val="none"/>
                  <w:lang w:val="en-US" w:eastAsia="zh-CN" w:bidi="ar"/>
                </w:rPr>
                <w:t xml:space="preserve">    林业草原防灾减灾</w:t>
              </w:r>
            </w:ins>
            <w:del w:id="9562"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草原管理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63"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A424EB">
            <w:pPr>
              <w:widowControl/>
              <w:jc w:val="right"/>
              <w:textAlignment w:val="center"/>
              <w:rPr>
                <w:rFonts w:hint="eastAsia" w:ascii="宋体" w:hAnsi="宋体" w:eastAsia="宋体" w:cs="宋体"/>
                <w:i w:val="0"/>
                <w:iCs w:val="0"/>
                <w:color w:val="000000"/>
                <w:sz w:val="20"/>
                <w:szCs w:val="20"/>
                <w:u w:val="none"/>
              </w:rPr>
              <w:pPrChange w:id="9564" w:author="Administrator" w:date="2024-08-08T09:09:39Z">
                <w:pPr>
                  <w:jc w:val="right"/>
                </w:pPr>
              </w:pPrChange>
            </w:pPr>
            <w:ins w:id="9565" w:author="Administrator" w:date="2024-08-08T09:09:39Z">
              <w:r>
                <w:rPr>
                  <w:rFonts w:hint="eastAsia" w:ascii="宋体" w:hAnsi="宋体" w:eastAsia="宋体" w:cs="宋体"/>
                  <w:i w:val="0"/>
                  <w:color w:val="000000"/>
                  <w:kern w:val="0"/>
                  <w:sz w:val="20"/>
                  <w:szCs w:val="20"/>
                  <w:u w:val="none"/>
                  <w:lang w:val="en-US" w:eastAsia="zh-CN" w:bidi="ar"/>
                </w:rPr>
                <w:t>160</w:t>
              </w:r>
            </w:ins>
          </w:p>
        </w:tc>
      </w:tr>
      <w:tr w14:paraId="30DE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66"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66"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67"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7C83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68" w:author="Administrator" w:date="2024-08-08T09:09:39Z">
              <w:r>
                <w:rPr>
                  <w:rFonts w:hint="eastAsia" w:ascii="宋体" w:hAnsi="宋体" w:eastAsia="宋体" w:cs="宋体"/>
                  <w:i w:val="0"/>
                  <w:color w:val="000000"/>
                  <w:kern w:val="0"/>
                  <w:sz w:val="20"/>
                  <w:szCs w:val="20"/>
                  <w:u w:val="none"/>
                  <w:lang w:val="en-US" w:eastAsia="zh-CN" w:bidi="ar"/>
                </w:rPr>
                <w:t>2130236</w:t>
              </w:r>
            </w:ins>
            <w:del w:id="9569" w:author="Administrator" w:date="2024-08-08T09:09:39Z">
              <w:r>
                <w:rPr>
                  <w:rFonts w:hint="eastAsia" w:ascii="宋体" w:hAnsi="宋体" w:eastAsia="宋体" w:cs="宋体"/>
                  <w:i w:val="0"/>
                  <w:iCs w:val="0"/>
                  <w:color w:val="000000"/>
                  <w:kern w:val="0"/>
                  <w:sz w:val="20"/>
                  <w:szCs w:val="20"/>
                  <w:u w:val="none"/>
                  <w:lang w:val="en-US" w:eastAsia="zh-CN" w:bidi="ar"/>
                </w:rPr>
                <w:delText>2130237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70"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8CD4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71" w:author="Administrator" w:date="2024-08-08T09:09:39Z">
              <w:r>
                <w:rPr>
                  <w:rFonts w:hint="eastAsia" w:ascii="宋体" w:hAnsi="宋体" w:eastAsia="宋体" w:cs="宋体"/>
                  <w:i w:val="0"/>
                  <w:color w:val="000000"/>
                  <w:kern w:val="0"/>
                  <w:sz w:val="20"/>
                  <w:szCs w:val="20"/>
                  <w:u w:val="none"/>
                  <w:lang w:val="en-US" w:eastAsia="zh-CN" w:bidi="ar"/>
                </w:rPr>
                <w:t xml:space="preserve">    草原管理</w:t>
              </w:r>
            </w:ins>
            <w:del w:id="9572"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行业业务管理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73"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87234C">
            <w:pPr>
              <w:jc w:val="right"/>
              <w:rPr>
                <w:rFonts w:hint="eastAsia" w:ascii="宋体" w:hAnsi="宋体" w:eastAsia="宋体" w:cs="宋体"/>
                <w:i w:val="0"/>
                <w:iCs w:val="0"/>
                <w:color w:val="000000"/>
                <w:sz w:val="20"/>
                <w:szCs w:val="20"/>
                <w:u w:val="none"/>
              </w:rPr>
            </w:pPr>
          </w:p>
        </w:tc>
      </w:tr>
      <w:tr w14:paraId="09EB4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74"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74"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75"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5C1A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76" w:author="Administrator" w:date="2024-08-08T09:09:39Z">
              <w:r>
                <w:rPr>
                  <w:rFonts w:hint="eastAsia" w:ascii="宋体" w:hAnsi="宋体" w:eastAsia="宋体" w:cs="宋体"/>
                  <w:i w:val="0"/>
                  <w:color w:val="000000"/>
                  <w:kern w:val="0"/>
                  <w:sz w:val="20"/>
                  <w:szCs w:val="20"/>
                  <w:u w:val="none"/>
                  <w:lang w:val="en-US" w:eastAsia="zh-CN" w:bidi="ar"/>
                </w:rPr>
                <w:t>2130237</w:t>
              </w:r>
            </w:ins>
            <w:del w:id="9577" w:author="Administrator" w:date="2024-08-08T09:09:39Z">
              <w:r>
                <w:rPr>
                  <w:rFonts w:hint="eastAsia" w:ascii="宋体" w:hAnsi="宋体" w:eastAsia="宋体" w:cs="宋体"/>
                  <w:i w:val="0"/>
                  <w:iCs w:val="0"/>
                  <w:color w:val="000000"/>
                  <w:kern w:val="0"/>
                  <w:sz w:val="20"/>
                  <w:szCs w:val="20"/>
                  <w:u w:val="none"/>
                  <w:lang w:val="en-US" w:eastAsia="zh-CN" w:bidi="ar"/>
                </w:rPr>
                <w:delText>2130299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78"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5327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79" w:author="Administrator" w:date="2024-08-08T09:09:39Z">
              <w:r>
                <w:rPr>
                  <w:rFonts w:hint="eastAsia" w:ascii="宋体" w:hAnsi="宋体" w:eastAsia="宋体" w:cs="宋体"/>
                  <w:i w:val="0"/>
                  <w:color w:val="000000"/>
                  <w:kern w:val="0"/>
                  <w:sz w:val="20"/>
                  <w:szCs w:val="20"/>
                  <w:u w:val="none"/>
                  <w:lang w:val="en-US" w:eastAsia="zh-CN" w:bidi="ar"/>
                </w:rPr>
                <w:t xml:space="preserve">    行业业务管理</w:t>
              </w:r>
            </w:ins>
            <w:del w:id="9580"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其他林业和草原支出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81"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0D1F7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582" w:author="Administrator" w:date="2024-08-08T09:09:39Z">
                <w:pPr>
                  <w:keepNext w:val="0"/>
                  <w:keepLines w:val="0"/>
                  <w:widowControl/>
                  <w:suppressLineNumbers w:val="0"/>
                  <w:jc w:val="right"/>
                  <w:textAlignment w:val="center"/>
                </w:pPr>
              </w:pPrChange>
            </w:pPr>
            <w:del w:id="9583" w:author="Administrator" w:date="2024-08-08T09:09:39Z">
              <w:r>
                <w:rPr>
                  <w:rFonts w:hint="eastAsia" w:ascii="宋体" w:hAnsi="宋体" w:eastAsia="宋体" w:cs="宋体"/>
                  <w:i w:val="0"/>
                  <w:iCs w:val="0"/>
                  <w:color w:val="000000"/>
                  <w:kern w:val="0"/>
                  <w:sz w:val="20"/>
                  <w:szCs w:val="20"/>
                  <w:u w:val="none"/>
                  <w:lang w:val="en-US" w:eastAsia="zh-CN" w:bidi="ar"/>
                </w:rPr>
                <w:delText>384</w:delText>
              </w:r>
            </w:del>
          </w:p>
        </w:tc>
      </w:tr>
      <w:tr w14:paraId="12B82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84"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584"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85"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4AB5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86" w:author="Administrator" w:date="2024-08-08T09:09:39Z">
              <w:r>
                <w:rPr>
                  <w:rFonts w:hint="eastAsia" w:ascii="宋体" w:hAnsi="宋体" w:eastAsia="宋体" w:cs="宋体"/>
                  <w:i w:val="0"/>
                  <w:color w:val="000000"/>
                  <w:kern w:val="0"/>
                  <w:sz w:val="20"/>
                  <w:szCs w:val="20"/>
                  <w:u w:val="none"/>
                  <w:lang w:val="en-US" w:eastAsia="zh-CN" w:bidi="ar"/>
                </w:rPr>
                <w:t>2130299</w:t>
              </w:r>
            </w:ins>
            <w:del w:id="9587" w:author="Administrator" w:date="2024-08-08T09:09:39Z">
              <w:r>
                <w:rPr>
                  <w:rFonts w:hint="eastAsia" w:ascii="宋体" w:hAnsi="宋体" w:eastAsia="宋体" w:cs="宋体"/>
                  <w:i w:val="0"/>
                  <w:iCs w:val="0"/>
                  <w:color w:val="000000"/>
                  <w:kern w:val="0"/>
                  <w:sz w:val="20"/>
                  <w:szCs w:val="20"/>
                  <w:u w:val="none"/>
                  <w:lang w:val="en-US" w:eastAsia="zh-CN" w:bidi="ar"/>
                </w:rPr>
                <w:delText>21303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88"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BA4E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89" w:author="Administrator" w:date="2024-08-08T09:09:39Z">
              <w:r>
                <w:rPr>
                  <w:rFonts w:hint="eastAsia" w:ascii="宋体" w:hAnsi="宋体" w:eastAsia="宋体" w:cs="宋体"/>
                  <w:i w:val="0"/>
                  <w:color w:val="000000"/>
                  <w:kern w:val="0"/>
                  <w:sz w:val="20"/>
                  <w:szCs w:val="20"/>
                  <w:u w:val="none"/>
                  <w:lang w:val="en-US" w:eastAsia="zh-CN" w:bidi="ar"/>
                </w:rPr>
                <w:t xml:space="preserve">    其他林业和草原支出</w:t>
              </w:r>
            </w:ins>
            <w:del w:id="9590"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水利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91"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4CF0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592" w:author="Administrator" w:date="2024-08-08T09:09:39Z">
              <w:r>
                <w:rPr>
                  <w:rFonts w:hint="eastAsia" w:ascii="宋体" w:hAnsi="宋体" w:eastAsia="宋体" w:cs="宋体"/>
                  <w:i w:val="0"/>
                  <w:color w:val="000000"/>
                  <w:kern w:val="0"/>
                  <w:sz w:val="20"/>
                  <w:szCs w:val="20"/>
                  <w:u w:val="none"/>
                  <w:lang w:val="en-US" w:eastAsia="zh-CN" w:bidi="ar"/>
                </w:rPr>
                <w:t>60</w:t>
              </w:r>
            </w:ins>
            <w:del w:id="9593" w:author="Administrator" w:date="2024-08-08T09:09:39Z">
              <w:r>
                <w:rPr>
                  <w:rFonts w:hint="eastAsia" w:ascii="宋体" w:hAnsi="宋体" w:eastAsia="宋体" w:cs="宋体"/>
                  <w:i w:val="0"/>
                  <w:iCs w:val="0"/>
                  <w:color w:val="000000"/>
                  <w:kern w:val="0"/>
                  <w:sz w:val="20"/>
                  <w:szCs w:val="20"/>
                  <w:u w:val="none"/>
                  <w:lang w:val="en-US" w:eastAsia="zh-CN" w:bidi="ar"/>
                </w:rPr>
                <w:delText>7,503</w:delText>
              </w:r>
            </w:del>
          </w:p>
        </w:tc>
      </w:tr>
      <w:tr w14:paraId="6F796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594"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594"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95"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F7CA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96" w:author="Administrator" w:date="2024-08-08T09:09:39Z">
              <w:r>
                <w:rPr>
                  <w:rFonts w:hint="eastAsia" w:ascii="宋体" w:hAnsi="宋体" w:eastAsia="宋体" w:cs="宋体"/>
                  <w:i w:val="0"/>
                  <w:color w:val="000000"/>
                  <w:kern w:val="0"/>
                  <w:sz w:val="20"/>
                  <w:szCs w:val="20"/>
                  <w:u w:val="none"/>
                  <w:lang w:val="en-US" w:eastAsia="zh-CN" w:bidi="ar"/>
                </w:rPr>
                <w:t>21303</w:t>
              </w:r>
            </w:ins>
            <w:del w:id="9597" w:author="Administrator" w:date="2024-08-08T09:09:39Z">
              <w:r>
                <w:rPr>
                  <w:rFonts w:hint="eastAsia" w:ascii="宋体" w:hAnsi="宋体" w:eastAsia="宋体" w:cs="宋体"/>
                  <w:i w:val="0"/>
                  <w:iCs w:val="0"/>
                  <w:color w:val="000000"/>
                  <w:kern w:val="0"/>
                  <w:sz w:val="20"/>
                  <w:szCs w:val="20"/>
                  <w:u w:val="none"/>
                  <w:lang w:val="en-US" w:eastAsia="zh-CN" w:bidi="ar"/>
                </w:rPr>
                <w:delText>2130301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598"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1A71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599" w:author="Administrator" w:date="2024-08-08T09:09:39Z">
              <w:r>
                <w:rPr>
                  <w:rFonts w:hint="eastAsia" w:ascii="宋体" w:hAnsi="宋体" w:eastAsia="宋体" w:cs="宋体"/>
                  <w:i w:val="0"/>
                  <w:color w:val="000000"/>
                  <w:kern w:val="0"/>
                  <w:sz w:val="20"/>
                  <w:szCs w:val="20"/>
                  <w:u w:val="none"/>
                  <w:lang w:val="en-US" w:eastAsia="zh-CN" w:bidi="ar"/>
                </w:rPr>
                <w:t xml:space="preserve">  水利</w:t>
              </w:r>
            </w:ins>
            <w:del w:id="9600"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01"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E5F9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602" w:author="Administrator" w:date="2024-08-08T09:09:39Z">
              <w:r>
                <w:rPr>
                  <w:rFonts w:hint="eastAsia" w:ascii="宋体" w:hAnsi="宋体" w:eastAsia="宋体" w:cs="宋体"/>
                  <w:i w:val="0"/>
                  <w:color w:val="000000"/>
                  <w:kern w:val="0"/>
                  <w:sz w:val="20"/>
                  <w:szCs w:val="20"/>
                  <w:u w:val="none"/>
                  <w:lang w:val="en-US" w:eastAsia="zh-CN" w:bidi="ar"/>
                </w:rPr>
                <w:t>9,750</w:t>
              </w:r>
            </w:ins>
            <w:del w:id="9603" w:author="Administrator" w:date="2024-08-08T09:09:39Z">
              <w:r>
                <w:rPr>
                  <w:rFonts w:hint="eastAsia" w:ascii="宋体" w:hAnsi="宋体" w:eastAsia="宋体" w:cs="宋体"/>
                  <w:i w:val="0"/>
                  <w:iCs w:val="0"/>
                  <w:color w:val="000000"/>
                  <w:kern w:val="0"/>
                  <w:sz w:val="20"/>
                  <w:szCs w:val="20"/>
                  <w:u w:val="none"/>
                  <w:lang w:val="en-US" w:eastAsia="zh-CN" w:bidi="ar"/>
                </w:rPr>
                <w:delText>696</w:delText>
              </w:r>
            </w:del>
          </w:p>
        </w:tc>
      </w:tr>
      <w:tr w14:paraId="65DD9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04"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04"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05"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FBA8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06" w:author="Administrator" w:date="2024-08-08T09:09:39Z">
              <w:r>
                <w:rPr>
                  <w:rFonts w:hint="eastAsia" w:ascii="宋体" w:hAnsi="宋体" w:eastAsia="宋体" w:cs="宋体"/>
                  <w:i w:val="0"/>
                  <w:color w:val="000000"/>
                  <w:kern w:val="0"/>
                  <w:sz w:val="20"/>
                  <w:szCs w:val="20"/>
                  <w:u w:val="none"/>
                  <w:lang w:val="en-US" w:eastAsia="zh-CN" w:bidi="ar"/>
                </w:rPr>
                <w:t>2130301</w:t>
              </w:r>
            </w:ins>
            <w:del w:id="9607" w:author="Administrator" w:date="2024-08-08T09:09:39Z">
              <w:r>
                <w:rPr>
                  <w:rFonts w:hint="eastAsia" w:ascii="宋体" w:hAnsi="宋体" w:eastAsia="宋体" w:cs="宋体"/>
                  <w:i w:val="0"/>
                  <w:iCs w:val="0"/>
                  <w:color w:val="000000"/>
                  <w:kern w:val="0"/>
                  <w:sz w:val="20"/>
                  <w:szCs w:val="20"/>
                  <w:u w:val="none"/>
                  <w:lang w:val="en-US" w:eastAsia="zh-CN" w:bidi="ar"/>
                </w:rPr>
                <w:delText>2130302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08"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9282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09" w:author="Administrator" w:date="2024-08-08T09:09:39Z">
              <w:r>
                <w:rPr>
                  <w:rFonts w:hint="eastAsia" w:ascii="宋体" w:hAnsi="宋体" w:eastAsia="宋体" w:cs="宋体"/>
                  <w:i w:val="0"/>
                  <w:color w:val="000000"/>
                  <w:kern w:val="0"/>
                  <w:sz w:val="20"/>
                  <w:szCs w:val="20"/>
                  <w:u w:val="none"/>
                  <w:lang w:val="en-US" w:eastAsia="zh-CN" w:bidi="ar"/>
                </w:rPr>
                <w:t xml:space="preserve">    行政运行</w:t>
              </w:r>
            </w:ins>
            <w:del w:id="9610"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11"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D238E3">
            <w:pPr>
              <w:widowControl/>
              <w:jc w:val="right"/>
              <w:textAlignment w:val="center"/>
              <w:rPr>
                <w:rFonts w:hint="eastAsia" w:ascii="宋体" w:hAnsi="宋体" w:eastAsia="宋体" w:cs="宋体"/>
                <w:i w:val="0"/>
                <w:iCs w:val="0"/>
                <w:color w:val="000000"/>
                <w:sz w:val="20"/>
                <w:szCs w:val="20"/>
                <w:u w:val="none"/>
              </w:rPr>
              <w:pPrChange w:id="9612" w:author="Administrator" w:date="2024-08-08T09:09:39Z">
                <w:pPr>
                  <w:jc w:val="right"/>
                </w:pPr>
              </w:pPrChange>
            </w:pPr>
            <w:ins w:id="9613" w:author="Administrator" w:date="2024-08-08T09:09:39Z">
              <w:r>
                <w:rPr>
                  <w:rFonts w:hint="eastAsia" w:ascii="宋体" w:hAnsi="宋体" w:eastAsia="宋体" w:cs="宋体"/>
                  <w:i w:val="0"/>
                  <w:color w:val="000000"/>
                  <w:kern w:val="0"/>
                  <w:sz w:val="20"/>
                  <w:szCs w:val="20"/>
                  <w:u w:val="none"/>
                  <w:lang w:val="en-US" w:eastAsia="zh-CN" w:bidi="ar"/>
                </w:rPr>
                <w:t>642</w:t>
              </w:r>
            </w:ins>
          </w:p>
        </w:tc>
      </w:tr>
      <w:tr w14:paraId="42A88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14" w:author="Administrator" w:date="2024-08-08T09:09:3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14" w:author="Administrator" w:date="2024-08-08T09:09:3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15" w:author="Administrator" w:date="2024-08-08T09:09:3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BCB0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16" w:author="Administrator" w:date="2024-08-08T09:09:39Z">
              <w:r>
                <w:rPr>
                  <w:rFonts w:hint="eastAsia" w:ascii="宋体" w:hAnsi="宋体" w:eastAsia="宋体" w:cs="宋体"/>
                  <w:i w:val="0"/>
                  <w:color w:val="000000"/>
                  <w:kern w:val="0"/>
                  <w:sz w:val="20"/>
                  <w:szCs w:val="20"/>
                  <w:u w:val="none"/>
                  <w:lang w:val="en-US" w:eastAsia="zh-CN" w:bidi="ar"/>
                </w:rPr>
                <w:t>2130302</w:t>
              </w:r>
            </w:ins>
            <w:del w:id="9617" w:author="Administrator" w:date="2024-08-08T09:09:39Z">
              <w:r>
                <w:rPr>
                  <w:rFonts w:hint="eastAsia" w:ascii="宋体" w:hAnsi="宋体" w:eastAsia="宋体" w:cs="宋体"/>
                  <w:i w:val="0"/>
                  <w:iCs w:val="0"/>
                  <w:color w:val="000000"/>
                  <w:kern w:val="0"/>
                  <w:sz w:val="20"/>
                  <w:szCs w:val="20"/>
                  <w:u w:val="none"/>
                  <w:lang w:val="en-US" w:eastAsia="zh-CN" w:bidi="ar"/>
                </w:rPr>
                <w:delText>2130303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18" w:author="Administrator" w:date="2024-08-08T09:09:3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2222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19" w:author="Administrator" w:date="2024-08-08T09:09:39Z">
              <w:r>
                <w:rPr>
                  <w:rFonts w:hint="eastAsia" w:ascii="宋体" w:hAnsi="宋体" w:eastAsia="宋体" w:cs="宋体"/>
                  <w:i w:val="0"/>
                  <w:color w:val="000000"/>
                  <w:kern w:val="0"/>
                  <w:sz w:val="20"/>
                  <w:szCs w:val="20"/>
                  <w:u w:val="none"/>
                  <w:lang w:val="en-US" w:eastAsia="zh-CN" w:bidi="ar"/>
                </w:rPr>
                <w:t xml:space="preserve">    一般行政管理事务</w:t>
              </w:r>
            </w:ins>
            <w:del w:id="9620" w:author="Administrator" w:date="2024-08-08T09:09:39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21" w:author="Administrator" w:date="2024-08-08T09:09:3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F13A03">
            <w:pPr>
              <w:jc w:val="right"/>
              <w:rPr>
                <w:rFonts w:hint="eastAsia" w:ascii="宋体" w:hAnsi="宋体" w:eastAsia="宋体" w:cs="宋体"/>
                <w:i w:val="0"/>
                <w:iCs w:val="0"/>
                <w:color w:val="000000"/>
                <w:sz w:val="20"/>
                <w:szCs w:val="20"/>
                <w:u w:val="none"/>
              </w:rPr>
            </w:pPr>
          </w:p>
        </w:tc>
      </w:tr>
      <w:tr w14:paraId="78114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22"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22"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23"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2A39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24" w:author="Administrator" w:date="2024-08-08T09:09:39Z">
              <w:r>
                <w:rPr>
                  <w:rFonts w:hint="eastAsia" w:ascii="宋体" w:hAnsi="宋体" w:eastAsia="宋体" w:cs="宋体"/>
                  <w:i w:val="0"/>
                  <w:color w:val="000000"/>
                  <w:kern w:val="0"/>
                  <w:sz w:val="20"/>
                  <w:szCs w:val="20"/>
                  <w:u w:val="none"/>
                  <w:lang w:val="en-US" w:eastAsia="zh-CN" w:bidi="ar"/>
                </w:rPr>
                <w:t>2130303</w:t>
              </w:r>
            </w:ins>
            <w:del w:id="9625" w:author="Administrator" w:date="2024-08-08T09:09:39Z">
              <w:r>
                <w:rPr>
                  <w:rFonts w:hint="eastAsia" w:ascii="宋体" w:hAnsi="宋体" w:eastAsia="宋体" w:cs="宋体"/>
                  <w:i w:val="0"/>
                  <w:iCs w:val="0"/>
                  <w:color w:val="000000"/>
                  <w:kern w:val="0"/>
                  <w:sz w:val="20"/>
                  <w:szCs w:val="20"/>
                  <w:u w:val="none"/>
                  <w:lang w:val="en-US" w:eastAsia="zh-CN" w:bidi="ar"/>
                </w:rPr>
                <w:delText>2130304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26"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029C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27" w:author="Administrator" w:date="2024-08-08T09:09:40Z">
              <w:r>
                <w:rPr>
                  <w:rFonts w:hint="eastAsia" w:ascii="宋体" w:hAnsi="宋体" w:eastAsia="宋体" w:cs="宋体"/>
                  <w:i w:val="0"/>
                  <w:color w:val="000000"/>
                  <w:kern w:val="0"/>
                  <w:sz w:val="20"/>
                  <w:szCs w:val="20"/>
                  <w:u w:val="none"/>
                  <w:lang w:val="en-US" w:eastAsia="zh-CN" w:bidi="ar"/>
                </w:rPr>
                <w:t xml:space="preserve">    机关服务</w:t>
              </w:r>
            </w:ins>
            <w:del w:id="9628"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水利行业业务管理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29"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142367">
            <w:pPr>
              <w:jc w:val="right"/>
              <w:rPr>
                <w:rFonts w:hint="eastAsia" w:ascii="宋体" w:hAnsi="宋体" w:eastAsia="宋体" w:cs="宋体"/>
                <w:i w:val="0"/>
                <w:iCs w:val="0"/>
                <w:color w:val="000000"/>
                <w:sz w:val="20"/>
                <w:szCs w:val="20"/>
                <w:u w:val="none"/>
              </w:rPr>
            </w:pPr>
          </w:p>
        </w:tc>
      </w:tr>
      <w:tr w14:paraId="5763E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30"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630"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31"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4EC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32" w:author="Administrator" w:date="2024-08-08T09:09:40Z">
              <w:r>
                <w:rPr>
                  <w:rFonts w:hint="eastAsia" w:ascii="宋体" w:hAnsi="宋体" w:eastAsia="宋体" w:cs="宋体"/>
                  <w:i w:val="0"/>
                  <w:color w:val="000000"/>
                  <w:kern w:val="0"/>
                  <w:sz w:val="20"/>
                  <w:szCs w:val="20"/>
                  <w:u w:val="none"/>
                  <w:lang w:val="en-US" w:eastAsia="zh-CN" w:bidi="ar"/>
                </w:rPr>
                <w:t>2130304</w:t>
              </w:r>
            </w:ins>
            <w:del w:id="9633" w:author="Administrator" w:date="2024-08-08T09:09:40Z">
              <w:r>
                <w:rPr>
                  <w:rFonts w:hint="eastAsia" w:ascii="宋体" w:hAnsi="宋体" w:eastAsia="宋体" w:cs="宋体"/>
                  <w:i w:val="0"/>
                  <w:iCs w:val="0"/>
                  <w:color w:val="000000"/>
                  <w:kern w:val="0"/>
                  <w:sz w:val="20"/>
                  <w:szCs w:val="20"/>
                  <w:u w:val="none"/>
                  <w:lang w:val="en-US" w:eastAsia="zh-CN" w:bidi="ar"/>
                </w:rPr>
                <w:delText>2130305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34"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2F7C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35" w:author="Administrator" w:date="2024-08-08T09:09:40Z">
              <w:r>
                <w:rPr>
                  <w:rFonts w:hint="eastAsia" w:ascii="宋体" w:hAnsi="宋体" w:eastAsia="宋体" w:cs="宋体"/>
                  <w:i w:val="0"/>
                  <w:color w:val="000000"/>
                  <w:kern w:val="0"/>
                  <w:sz w:val="20"/>
                  <w:szCs w:val="20"/>
                  <w:u w:val="none"/>
                  <w:lang w:val="en-US" w:eastAsia="zh-CN" w:bidi="ar"/>
                </w:rPr>
                <w:t xml:space="preserve">    水利行业业务管理</w:t>
              </w:r>
            </w:ins>
            <w:del w:id="9636"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水利工程建设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37"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A7E3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638" w:author="Administrator" w:date="2024-08-08T09:09:40Z">
              <w:r>
                <w:rPr>
                  <w:rFonts w:hint="eastAsia" w:ascii="宋体" w:hAnsi="宋体" w:eastAsia="宋体" w:cs="宋体"/>
                  <w:i w:val="0"/>
                  <w:color w:val="000000"/>
                  <w:kern w:val="0"/>
                  <w:sz w:val="20"/>
                  <w:szCs w:val="20"/>
                  <w:u w:val="none"/>
                  <w:lang w:val="en-US" w:eastAsia="zh-CN" w:bidi="ar"/>
                </w:rPr>
                <w:t>20</w:t>
              </w:r>
            </w:ins>
            <w:del w:id="9639" w:author="Administrator" w:date="2024-08-08T09:09:40Z">
              <w:r>
                <w:rPr>
                  <w:rFonts w:hint="eastAsia" w:ascii="宋体" w:hAnsi="宋体" w:eastAsia="宋体" w:cs="宋体"/>
                  <w:i w:val="0"/>
                  <w:iCs w:val="0"/>
                  <w:color w:val="000000"/>
                  <w:kern w:val="0"/>
                  <w:sz w:val="20"/>
                  <w:szCs w:val="20"/>
                  <w:u w:val="none"/>
                  <w:lang w:val="en-US" w:eastAsia="zh-CN" w:bidi="ar"/>
                </w:rPr>
                <w:delText>3,584</w:delText>
              </w:r>
            </w:del>
          </w:p>
        </w:tc>
      </w:tr>
      <w:tr w14:paraId="56F9C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40"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40"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41"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5F72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42" w:author="Administrator" w:date="2024-08-08T09:09:40Z">
              <w:r>
                <w:rPr>
                  <w:rFonts w:hint="eastAsia" w:ascii="宋体" w:hAnsi="宋体" w:eastAsia="宋体" w:cs="宋体"/>
                  <w:i w:val="0"/>
                  <w:color w:val="000000"/>
                  <w:kern w:val="0"/>
                  <w:sz w:val="20"/>
                  <w:szCs w:val="20"/>
                  <w:u w:val="none"/>
                  <w:lang w:val="en-US" w:eastAsia="zh-CN" w:bidi="ar"/>
                </w:rPr>
                <w:t>2130305</w:t>
              </w:r>
            </w:ins>
            <w:del w:id="9643" w:author="Administrator" w:date="2024-08-08T09:09:40Z">
              <w:r>
                <w:rPr>
                  <w:rFonts w:hint="eastAsia" w:ascii="宋体" w:hAnsi="宋体" w:eastAsia="宋体" w:cs="宋体"/>
                  <w:i w:val="0"/>
                  <w:iCs w:val="0"/>
                  <w:color w:val="000000"/>
                  <w:kern w:val="0"/>
                  <w:sz w:val="20"/>
                  <w:szCs w:val="20"/>
                  <w:u w:val="none"/>
                  <w:lang w:val="en-US" w:eastAsia="zh-CN" w:bidi="ar"/>
                </w:rPr>
                <w:delText>2130306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44"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57E1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45" w:author="Administrator" w:date="2024-08-08T09:09:40Z">
              <w:r>
                <w:rPr>
                  <w:rFonts w:hint="eastAsia" w:ascii="宋体" w:hAnsi="宋体" w:eastAsia="宋体" w:cs="宋体"/>
                  <w:i w:val="0"/>
                  <w:color w:val="000000"/>
                  <w:kern w:val="0"/>
                  <w:sz w:val="20"/>
                  <w:szCs w:val="20"/>
                  <w:u w:val="none"/>
                  <w:lang w:val="en-US" w:eastAsia="zh-CN" w:bidi="ar"/>
                </w:rPr>
                <w:t xml:space="preserve">    水利工程建设</w:t>
              </w:r>
            </w:ins>
            <w:del w:id="9646"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水利工程运行与维护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47"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41BEB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648" w:author="Administrator" w:date="2024-08-08T09:09:40Z">
              <w:r>
                <w:rPr>
                  <w:rFonts w:hint="eastAsia" w:ascii="宋体" w:hAnsi="宋体" w:eastAsia="宋体" w:cs="宋体"/>
                  <w:i w:val="0"/>
                  <w:color w:val="000000"/>
                  <w:kern w:val="0"/>
                  <w:sz w:val="20"/>
                  <w:szCs w:val="20"/>
                  <w:u w:val="none"/>
                  <w:lang w:val="en-US" w:eastAsia="zh-CN" w:bidi="ar"/>
                </w:rPr>
                <w:t>6,121</w:t>
              </w:r>
            </w:ins>
            <w:del w:id="9649" w:author="Administrator" w:date="2024-08-08T09:09:40Z">
              <w:r>
                <w:rPr>
                  <w:rFonts w:hint="eastAsia" w:ascii="宋体" w:hAnsi="宋体" w:eastAsia="宋体" w:cs="宋体"/>
                  <w:i w:val="0"/>
                  <w:iCs w:val="0"/>
                  <w:color w:val="000000"/>
                  <w:kern w:val="0"/>
                  <w:sz w:val="20"/>
                  <w:szCs w:val="20"/>
                  <w:u w:val="none"/>
                  <w:lang w:val="en-US" w:eastAsia="zh-CN" w:bidi="ar"/>
                </w:rPr>
                <w:delText>2,014</w:delText>
              </w:r>
            </w:del>
          </w:p>
        </w:tc>
      </w:tr>
      <w:tr w14:paraId="3913A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50"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50"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51"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DEDD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52" w:author="Administrator" w:date="2024-08-08T09:09:40Z">
              <w:r>
                <w:rPr>
                  <w:rFonts w:hint="eastAsia" w:ascii="宋体" w:hAnsi="宋体" w:eastAsia="宋体" w:cs="宋体"/>
                  <w:i w:val="0"/>
                  <w:color w:val="000000"/>
                  <w:kern w:val="0"/>
                  <w:sz w:val="20"/>
                  <w:szCs w:val="20"/>
                  <w:u w:val="none"/>
                  <w:lang w:val="en-US" w:eastAsia="zh-CN" w:bidi="ar"/>
                </w:rPr>
                <w:t>2130306</w:t>
              </w:r>
            </w:ins>
            <w:del w:id="9653" w:author="Administrator" w:date="2024-08-08T09:09:40Z">
              <w:r>
                <w:rPr>
                  <w:rFonts w:hint="eastAsia" w:ascii="宋体" w:hAnsi="宋体" w:eastAsia="宋体" w:cs="宋体"/>
                  <w:i w:val="0"/>
                  <w:iCs w:val="0"/>
                  <w:color w:val="000000"/>
                  <w:kern w:val="0"/>
                  <w:sz w:val="20"/>
                  <w:szCs w:val="20"/>
                  <w:u w:val="none"/>
                  <w:lang w:val="en-US" w:eastAsia="zh-CN" w:bidi="ar"/>
                </w:rPr>
                <w:delText>2130307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54"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04F6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55" w:author="Administrator" w:date="2024-08-08T09:09:40Z">
              <w:r>
                <w:rPr>
                  <w:rFonts w:hint="eastAsia" w:ascii="宋体" w:hAnsi="宋体" w:eastAsia="宋体" w:cs="宋体"/>
                  <w:i w:val="0"/>
                  <w:color w:val="000000"/>
                  <w:kern w:val="0"/>
                  <w:sz w:val="20"/>
                  <w:szCs w:val="20"/>
                  <w:u w:val="none"/>
                  <w:lang w:val="en-US" w:eastAsia="zh-CN" w:bidi="ar"/>
                </w:rPr>
                <w:t xml:space="preserve">    水利工程运行与维护</w:t>
              </w:r>
            </w:ins>
            <w:del w:id="9656"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长江黄河等流域管理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57"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3BA9D">
            <w:pPr>
              <w:widowControl/>
              <w:jc w:val="right"/>
              <w:textAlignment w:val="center"/>
              <w:rPr>
                <w:rFonts w:hint="eastAsia" w:ascii="宋体" w:hAnsi="宋体" w:eastAsia="宋体" w:cs="宋体"/>
                <w:i w:val="0"/>
                <w:iCs w:val="0"/>
                <w:color w:val="000000"/>
                <w:sz w:val="20"/>
                <w:szCs w:val="20"/>
                <w:u w:val="none"/>
              </w:rPr>
              <w:pPrChange w:id="9658" w:author="Administrator" w:date="2024-08-08T09:09:40Z">
                <w:pPr>
                  <w:jc w:val="right"/>
                </w:pPr>
              </w:pPrChange>
            </w:pPr>
            <w:ins w:id="9659" w:author="Administrator" w:date="2024-08-08T09:09:40Z">
              <w:r>
                <w:rPr>
                  <w:rFonts w:hint="eastAsia" w:ascii="宋体" w:hAnsi="宋体" w:eastAsia="宋体" w:cs="宋体"/>
                  <w:i w:val="0"/>
                  <w:color w:val="000000"/>
                  <w:kern w:val="0"/>
                  <w:sz w:val="20"/>
                  <w:szCs w:val="20"/>
                  <w:u w:val="none"/>
                  <w:lang w:val="en-US" w:eastAsia="zh-CN" w:bidi="ar"/>
                </w:rPr>
                <w:t>2,137</w:t>
              </w:r>
            </w:ins>
          </w:p>
        </w:tc>
      </w:tr>
      <w:tr w14:paraId="37659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60"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660"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61"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BD05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62" w:author="Administrator" w:date="2024-08-08T09:09:40Z">
              <w:r>
                <w:rPr>
                  <w:rFonts w:hint="eastAsia" w:ascii="宋体" w:hAnsi="宋体" w:eastAsia="宋体" w:cs="宋体"/>
                  <w:i w:val="0"/>
                  <w:color w:val="000000"/>
                  <w:kern w:val="0"/>
                  <w:sz w:val="20"/>
                  <w:szCs w:val="20"/>
                  <w:u w:val="none"/>
                  <w:lang w:val="en-US" w:eastAsia="zh-CN" w:bidi="ar"/>
                </w:rPr>
                <w:t>2130307</w:t>
              </w:r>
            </w:ins>
            <w:del w:id="9663" w:author="Administrator" w:date="2024-08-08T09:09:40Z">
              <w:r>
                <w:rPr>
                  <w:rFonts w:hint="eastAsia" w:ascii="宋体" w:hAnsi="宋体" w:eastAsia="宋体" w:cs="宋体"/>
                  <w:i w:val="0"/>
                  <w:iCs w:val="0"/>
                  <w:color w:val="000000"/>
                  <w:kern w:val="0"/>
                  <w:sz w:val="20"/>
                  <w:szCs w:val="20"/>
                  <w:u w:val="none"/>
                  <w:lang w:val="en-US" w:eastAsia="zh-CN" w:bidi="ar"/>
                </w:rPr>
                <w:delText>2130308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64"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9063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65" w:author="Administrator" w:date="2024-08-08T09:09:40Z">
              <w:r>
                <w:rPr>
                  <w:rFonts w:hint="eastAsia" w:ascii="宋体" w:hAnsi="宋体" w:eastAsia="宋体" w:cs="宋体"/>
                  <w:i w:val="0"/>
                  <w:color w:val="000000"/>
                  <w:kern w:val="0"/>
                  <w:sz w:val="20"/>
                  <w:szCs w:val="20"/>
                  <w:u w:val="none"/>
                  <w:lang w:val="en-US" w:eastAsia="zh-CN" w:bidi="ar"/>
                </w:rPr>
                <w:t xml:space="preserve">    长江黄河等流域管理</w:t>
              </w:r>
            </w:ins>
            <w:del w:id="9666"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水利前期工作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67"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E9AF53">
            <w:pPr>
              <w:jc w:val="right"/>
              <w:rPr>
                <w:rFonts w:hint="eastAsia" w:ascii="宋体" w:hAnsi="宋体" w:eastAsia="宋体" w:cs="宋体"/>
                <w:i w:val="0"/>
                <w:iCs w:val="0"/>
                <w:color w:val="000000"/>
                <w:sz w:val="20"/>
                <w:szCs w:val="20"/>
                <w:u w:val="none"/>
              </w:rPr>
            </w:pPr>
          </w:p>
        </w:tc>
      </w:tr>
      <w:tr w14:paraId="69FFA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68"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68"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69"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BF79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70" w:author="Administrator" w:date="2024-08-08T09:09:40Z">
              <w:r>
                <w:rPr>
                  <w:rFonts w:hint="eastAsia" w:ascii="宋体" w:hAnsi="宋体" w:eastAsia="宋体" w:cs="宋体"/>
                  <w:i w:val="0"/>
                  <w:color w:val="000000"/>
                  <w:kern w:val="0"/>
                  <w:sz w:val="20"/>
                  <w:szCs w:val="20"/>
                  <w:u w:val="none"/>
                  <w:lang w:val="en-US" w:eastAsia="zh-CN" w:bidi="ar"/>
                </w:rPr>
                <w:t>2130308</w:t>
              </w:r>
            </w:ins>
            <w:del w:id="9671" w:author="Administrator" w:date="2024-08-08T09:09:40Z">
              <w:r>
                <w:rPr>
                  <w:rFonts w:hint="eastAsia" w:ascii="宋体" w:hAnsi="宋体" w:eastAsia="宋体" w:cs="宋体"/>
                  <w:i w:val="0"/>
                  <w:iCs w:val="0"/>
                  <w:color w:val="000000"/>
                  <w:kern w:val="0"/>
                  <w:sz w:val="20"/>
                  <w:szCs w:val="20"/>
                  <w:u w:val="none"/>
                  <w:lang w:val="en-US" w:eastAsia="zh-CN" w:bidi="ar"/>
                </w:rPr>
                <w:delText>2130309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72"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B3D3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73" w:author="Administrator" w:date="2024-08-08T09:09:40Z">
              <w:r>
                <w:rPr>
                  <w:rFonts w:hint="eastAsia" w:ascii="宋体" w:hAnsi="宋体" w:eastAsia="宋体" w:cs="宋体"/>
                  <w:i w:val="0"/>
                  <w:color w:val="000000"/>
                  <w:kern w:val="0"/>
                  <w:sz w:val="20"/>
                  <w:szCs w:val="20"/>
                  <w:u w:val="none"/>
                  <w:lang w:val="en-US" w:eastAsia="zh-CN" w:bidi="ar"/>
                </w:rPr>
                <w:t xml:space="preserve">    水利前期工作</w:t>
              </w:r>
            </w:ins>
            <w:del w:id="9674"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水利执法监督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75"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F46B4E">
            <w:pPr>
              <w:jc w:val="right"/>
              <w:rPr>
                <w:rFonts w:hint="eastAsia" w:ascii="宋体" w:hAnsi="宋体" w:eastAsia="宋体" w:cs="宋体"/>
                <w:i w:val="0"/>
                <w:iCs w:val="0"/>
                <w:color w:val="000000"/>
                <w:sz w:val="20"/>
                <w:szCs w:val="20"/>
                <w:u w:val="none"/>
              </w:rPr>
            </w:pPr>
          </w:p>
        </w:tc>
      </w:tr>
      <w:tr w14:paraId="4D4C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76"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76"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77"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D672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78" w:author="Administrator" w:date="2024-08-08T09:09:40Z">
              <w:r>
                <w:rPr>
                  <w:rFonts w:hint="eastAsia" w:ascii="宋体" w:hAnsi="宋体" w:eastAsia="宋体" w:cs="宋体"/>
                  <w:i w:val="0"/>
                  <w:color w:val="000000"/>
                  <w:kern w:val="0"/>
                  <w:sz w:val="20"/>
                  <w:szCs w:val="20"/>
                  <w:u w:val="none"/>
                  <w:lang w:val="en-US" w:eastAsia="zh-CN" w:bidi="ar"/>
                </w:rPr>
                <w:t>2130309</w:t>
              </w:r>
            </w:ins>
            <w:del w:id="9679" w:author="Administrator" w:date="2024-08-08T09:09:40Z">
              <w:r>
                <w:rPr>
                  <w:rFonts w:hint="eastAsia" w:ascii="宋体" w:hAnsi="宋体" w:eastAsia="宋体" w:cs="宋体"/>
                  <w:i w:val="0"/>
                  <w:iCs w:val="0"/>
                  <w:color w:val="000000"/>
                  <w:kern w:val="0"/>
                  <w:sz w:val="20"/>
                  <w:szCs w:val="20"/>
                  <w:u w:val="none"/>
                  <w:lang w:val="en-US" w:eastAsia="zh-CN" w:bidi="ar"/>
                </w:rPr>
                <w:delText>2130310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80"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8093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81" w:author="Administrator" w:date="2024-08-08T09:09:40Z">
              <w:r>
                <w:rPr>
                  <w:rFonts w:hint="eastAsia" w:ascii="宋体" w:hAnsi="宋体" w:eastAsia="宋体" w:cs="宋体"/>
                  <w:i w:val="0"/>
                  <w:color w:val="000000"/>
                  <w:kern w:val="0"/>
                  <w:sz w:val="20"/>
                  <w:szCs w:val="20"/>
                  <w:u w:val="none"/>
                  <w:lang w:val="en-US" w:eastAsia="zh-CN" w:bidi="ar"/>
                </w:rPr>
                <w:t xml:space="preserve">    水利执法监督</w:t>
              </w:r>
            </w:ins>
            <w:del w:id="9682"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水土保持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83"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82CBA8">
            <w:pPr>
              <w:jc w:val="right"/>
              <w:rPr>
                <w:rFonts w:hint="eastAsia" w:ascii="宋体" w:hAnsi="宋体" w:eastAsia="宋体" w:cs="宋体"/>
                <w:i w:val="0"/>
                <w:iCs w:val="0"/>
                <w:color w:val="000000"/>
                <w:sz w:val="20"/>
                <w:szCs w:val="20"/>
                <w:u w:val="none"/>
              </w:rPr>
            </w:pPr>
          </w:p>
        </w:tc>
      </w:tr>
      <w:tr w14:paraId="534C4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84"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84"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85"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C3FF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86" w:author="Administrator" w:date="2024-08-08T09:09:40Z">
              <w:r>
                <w:rPr>
                  <w:rFonts w:hint="eastAsia" w:ascii="宋体" w:hAnsi="宋体" w:eastAsia="宋体" w:cs="宋体"/>
                  <w:i w:val="0"/>
                  <w:color w:val="000000"/>
                  <w:kern w:val="0"/>
                  <w:sz w:val="20"/>
                  <w:szCs w:val="20"/>
                  <w:u w:val="none"/>
                  <w:lang w:val="en-US" w:eastAsia="zh-CN" w:bidi="ar"/>
                </w:rPr>
                <w:t>2130310</w:t>
              </w:r>
            </w:ins>
            <w:del w:id="9687" w:author="Administrator" w:date="2024-08-08T09:09:40Z">
              <w:r>
                <w:rPr>
                  <w:rFonts w:hint="eastAsia" w:ascii="宋体" w:hAnsi="宋体" w:eastAsia="宋体" w:cs="宋体"/>
                  <w:i w:val="0"/>
                  <w:iCs w:val="0"/>
                  <w:color w:val="000000"/>
                  <w:kern w:val="0"/>
                  <w:sz w:val="20"/>
                  <w:szCs w:val="20"/>
                  <w:u w:val="none"/>
                  <w:lang w:val="en-US" w:eastAsia="zh-CN" w:bidi="ar"/>
                </w:rPr>
                <w:delText>2130311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88"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FDAF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89" w:author="Administrator" w:date="2024-08-08T09:09:40Z">
              <w:r>
                <w:rPr>
                  <w:rFonts w:hint="eastAsia" w:ascii="宋体" w:hAnsi="宋体" w:eastAsia="宋体" w:cs="宋体"/>
                  <w:i w:val="0"/>
                  <w:color w:val="000000"/>
                  <w:kern w:val="0"/>
                  <w:sz w:val="20"/>
                  <w:szCs w:val="20"/>
                  <w:u w:val="none"/>
                  <w:lang w:val="en-US" w:eastAsia="zh-CN" w:bidi="ar"/>
                </w:rPr>
                <w:t xml:space="preserve">    水土保持</w:t>
              </w:r>
            </w:ins>
            <w:del w:id="9690"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水资源节约管理与保护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91"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247DAA">
            <w:pPr>
              <w:jc w:val="right"/>
              <w:rPr>
                <w:rFonts w:hint="eastAsia" w:ascii="宋体" w:hAnsi="宋体" w:eastAsia="宋体" w:cs="宋体"/>
                <w:i w:val="0"/>
                <w:iCs w:val="0"/>
                <w:color w:val="000000"/>
                <w:sz w:val="20"/>
                <w:szCs w:val="20"/>
                <w:u w:val="none"/>
              </w:rPr>
            </w:pPr>
          </w:p>
        </w:tc>
      </w:tr>
      <w:tr w14:paraId="5EEB1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692"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692"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93"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EB5D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94" w:author="Administrator" w:date="2024-08-08T09:09:40Z">
              <w:r>
                <w:rPr>
                  <w:rFonts w:hint="eastAsia" w:ascii="宋体" w:hAnsi="宋体" w:eastAsia="宋体" w:cs="宋体"/>
                  <w:i w:val="0"/>
                  <w:color w:val="000000"/>
                  <w:kern w:val="0"/>
                  <w:sz w:val="20"/>
                  <w:szCs w:val="20"/>
                  <w:u w:val="none"/>
                  <w:lang w:val="en-US" w:eastAsia="zh-CN" w:bidi="ar"/>
                </w:rPr>
                <w:t>2130311</w:t>
              </w:r>
            </w:ins>
            <w:del w:id="9695" w:author="Administrator" w:date="2024-08-08T09:09:40Z">
              <w:r>
                <w:rPr>
                  <w:rFonts w:hint="eastAsia" w:ascii="宋体" w:hAnsi="宋体" w:eastAsia="宋体" w:cs="宋体"/>
                  <w:i w:val="0"/>
                  <w:iCs w:val="0"/>
                  <w:color w:val="000000"/>
                  <w:kern w:val="0"/>
                  <w:sz w:val="20"/>
                  <w:szCs w:val="20"/>
                  <w:u w:val="none"/>
                  <w:lang w:val="en-US" w:eastAsia="zh-CN" w:bidi="ar"/>
                </w:rPr>
                <w:delText>2130312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96"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D9F0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697" w:author="Administrator" w:date="2024-08-08T09:09:40Z">
              <w:r>
                <w:rPr>
                  <w:rFonts w:hint="eastAsia" w:ascii="宋体" w:hAnsi="宋体" w:eastAsia="宋体" w:cs="宋体"/>
                  <w:i w:val="0"/>
                  <w:color w:val="000000"/>
                  <w:kern w:val="0"/>
                  <w:sz w:val="20"/>
                  <w:szCs w:val="20"/>
                  <w:u w:val="none"/>
                  <w:lang w:val="en-US" w:eastAsia="zh-CN" w:bidi="ar"/>
                </w:rPr>
                <w:t xml:space="preserve">    水资源节约管理与保护</w:t>
              </w:r>
            </w:ins>
            <w:del w:id="9698"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水质监测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699"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5CE4DE">
            <w:pPr>
              <w:jc w:val="right"/>
              <w:rPr>
                <w:rFonts w:hint="eastAsia" w:ascii="宋体" w:hAnsi="宋体" w:eastAsia="宋体" w:cs="宋体"/>
                <w:i w:val="0"/>
                <w:iCs w:val="0"/>
                <w:color w:val="000000"/>
                <w:sz w:val="20"/>
                <w:szCs w:val="20"/>
                <w:u w:val="none"/>
              </w:rPr>
            </w:pPr>
          </w:p>
        </w:tc>
      </w:tr>
      <w:tr w14:paraId="4AB79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00"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00"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01"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A91C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02" w:author="Administrator" w:date="2024-08-08T09:09:40Z">
              <w:r>
                <w:rPr>
                  <w:rFonts w:hint="eastAsia" w:ascii="宋体" w:hAnsi="宋体" w:eastAsia="宋体" w:cs="宋体"/>
                  <w:i w:val="0"/>
                  <w:color w:val="000000"/>
                  <w:kern w:val="0"/>
                  <w:sz w:val="20"/>
                  <w:szCs w:val="20"/>
                  <w:u w:val="none"/>
                  <w:lang w:val="en-US" w:eastAsia="zh-CN" w:bidi="ar"/>
                </w:rPr>
                <w:t>2130312</w:t>
              </w:r>
            </w:ins>
            <w:del w:id="9703" w:author="Administrator" w:date="2024-08-08T09:09:40Z">
              <w:r>
                <w:rPr>
                  <w:rFonts w:hint="eastAsia" w:ascii="宋体" w:hAnsi="宋体" w:eastAsia="宋体" w:cs="宋体"/>
                  <w:i w:val="0"/>
                  <w:iCs w:val="0"/>
                  <w:color w:val="000000"/>
                  <w:kern w:val="0"/>
                  <w:sz w:val="20"/>
                  <w:szCs w:val="20"/>
                  <w:u w:val="none"/>
                  <w:lang w:val="en-US" w:eastAsia="zh-CN" w:bidi="ar"/>
                </w:rPr>
                <w:delText>2130313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04"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6958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05" w:author="Administrator" w:date="2024-08-08T09:09:40Z">
              <w:r>
                <w:rPr>
                  <w:rFonts w:hint="eastAsia" w:ascii="宋体" w:hAnsi="宋体" w:eastAsia="宋体" w:cs="宋体"/>
                  <w:i w:val="0"/>
                  <w:color w:val="000000"/>
                  <w:kern w:val="0"/>
                  <w:sz w:val="20"/>
                  <w:szCs w:val="20"/>
                  <w:u w:val="none"/>
                  <w:lang w:val="en-US" w:eastAsia="zh-CN" w:bidi="ar"/>
                </w:rPr>
                <w:t xml:space="preserve">    水质监测</w:t>
              </w:r>
            </w:ins>
            <w:del w:id="9706"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水文测报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07"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EC9523">
            <w:pPr>
              <w:jc w:val="right"/>
              <w:rPr>
                <w:rFonts w:hint="eastAsia" w:ascii="宋体" w:hAnsi="宋体" w:eastAsia="宋体" w:cs="宋体"/>
                <w:i w:val="0"/>
                <w:iCs w:val="0"/>
                <w:color w:val="000000"/>
                <w:sz w:val="20"/>
                <w:szCs w:val="20"/>
                <w:u w:val="none"/>
              </w:rPr>
            </w:pPr>
          </w:p>
        </w:tc>
      </w:tr>
      <w:tr w14:paraId="0BE21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08" w:author="Administrator" w:date="2024-08-08T09:09:4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08" w:author="Administrator" w:date="2024-08-08T09:09:4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09" w:author="Administrator" w:date="2024-08-08T09:09:4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C7C4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10" w:author="Administrator" w:date="2024-08-08T09:09:40Z">
              <w:r>
                <w:rPr>
                  <w:rFonts w:hint="eastAsia" w:ascii="宋体" w:hAnsi="宋体" w:eastAsia="宋体" w:cs="宋体"/>
                  <w:i w:val="0"/>
                  <w:color w:val="000000"/>
                  <w:kern w:val="0"/>
                  <w:sz w:val="20"/>
                  <w:szCs w:val="20"/>
                  <w:u w:val="none"/>
                  <w:lang w:val="en-US" w:eastAsia="zh-CN" w:bidi="ar"/>
                </w:rPr>
                <w:t>2130313</w:t>
              </w:r>
            </w:ins>
            <w:del w:id="9711" w:author="Administrator" w:date="2024-08-08T09:09:40Z">
              <w:r>
                <w:rPr>
                  <w:rFonts w:hint="eastAsia" w:ascii="宋体" w:hAnsi="宋体" w:eastAsia="宋体" w:cs="宋体"/>
                  <w:i w:val="0"/>
                  <w:iCs w:val="0"/>
                  <w:color w:val="000000"/>
                  <w:kern w:val="0"/>
                  <w:sz w:val="20"/>
                  <w:szCs w:val="20"/>
                  <w:u w:val="none"/>
                  <w:lang w:val="en-US" w:eastAsia="zh-CN" w:bidi="ar"/>
                </w:rPr>
                <w:delText>2130314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12" w:author="Administrator" w:date="2024-08-08T09:09:4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F7CA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13" w:author="Administrator" w:date="2024-08-08T09:09:40Z">
              <w:r>
                <w:rPr>
                  <w:rFonts w:hint="eastAsia" w:ascii="宋体" w:hAnsi="宋体" w:eastAsia="宋体" w:cs="宋体"/>
                  <w:i w:val="0"/>
                  <w:color w:val="000000"/>
                  <w:kern w:val="0"/>
                  <w:sz w:val="20"/>
                  <w:szCs w:val="20"/>
                  <w:u w:val="none"/>
                  <w:lang w:val="en-US" w:eastAsia="zh-CN" w:bidi="ar"/>
                </w:rPr>
                <w:t xml:space="preserve">    水文测报</w:t>
              </w:r>
            </w:ins>
            <w:del w:id="9714"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防汛</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15" w:author="Administrator" w:date="2024-08-08T09:09:4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2A64B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716" w:author="Administrator" w:date="2024-08-08T09:09:40Z">
                <w:pPr>
                  <w:keepNext w:val="0"/>
                  <w:keepLines w:val="0"/>
                  <w:widowControl/>
                  <w:suppressLineNumbers w:val="0"/>
                  <w:jc w:val="right"/>
                  <w:textAlignment w:val="center"/>
                </w:pPr>
              </w:pPrChange>
            </w:pPr>
            <w:del w:id="9717" w:author="Administrator" w:date="2024-08-08T09:09:40Z">
              <w:r>
                <w:rPr>
                  <w:rFonts w:hint="eastAsia" w:ascii="宋体" w:hAnsi="宋体" w:eastAsia="宋体" w:cs="宋体"/>
                  <w:i w:val="0"/>
                  <w:iCs w:val="0"/>
                  <w:color w:val="000000"/>
                  <w:kern w:val="0"/>
                  <w:sz w:val="20"/>
                  <w:szCs w:val="20"/>
                  <w:u w:val="none"/>
                  <w:lang w:val="en-US" w:eastAsia="zh-CN" w:bidi="ar"/>
                </w:rPr>
                <w:delText>80</w:delText>
              </w:r>
            </w:del>
          </w:p>
        </w:tc>
      </w:tr>
      <w:tr w14:paraId="3AC45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18"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18"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19"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26D5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20" w:author="Administrator" w:date="2024-08-08T09:09:40Z">
              <w:r>
                <w:rPr>
                  <w:rFonts w:hint="eastAsia" w:ascii="宋体" w:hAnsi="宋体" w:eastAsia="宋体" w:cs="宋体"/>
                  <w:i w:val="0"/>
                  <w:color w:val="000000"/>
                  <w:kern w:val="0"/>
                  <w:sz w:val="20"/>
                  <w:szCs w:val="20"/>
                  <w:u w:val="none"/>
                  <w:lang w:val="en-US" w:eastAsia="zh-CN" w:bidi="ar"/>
                </w:rPr>
                <w:t>2130314</w:t>
              </w:r>
            </w:ins>
            <w:del w:id="9721" w:author="Administrator" w:date="2024-08-08T09:09:40Z">
              <w:r>
                <w:rPr>
                  <w:rFonts w:hint="eastAsia" w:ascii="宋体" w:hAnsi="宋体" w:eastAsia="宋体" w:cs="宋体"/>
                  <w:i w:val="0"/>
                  <w:iCs w:val="0"/>
                  <w:color w:val="000000"/>
                  <w:kern w:val="0"/>
                  <w:sz w:val="20"/>
                  <w:szCs w:val="20"/>
                  <w:u w:val="none"/>
                  <w:lang w:val="en-US" w:eastAsia="zh-CN" w:bidi="ar"/>
                </w:rPr>
                <w:delText>2130315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22"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4058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23" w:author="Administrator" w:date="2024-08-08T09:09:40Z">
              <w:r>
                <w:rPr>
                  <w:rFonts w:hint="eastAsia" w:ascii="宋体" w:hAnsi="宋体" w:eastAsia="宋体" w:cs="宋体"/>
                  <w:i w:val="0"/>
                  <w:color w:val="000000"/>
                  <w:kern w:val="0"/>
                  <w:sz w:val="20"/>
                  <w:szCs w:val="20"/>
                  <w:u w:val="none"/>
                  <w:lang w:val="en-US" w:eastAsia="zh-CN" w:bidi="ar"/>
                </w:rPr>
                <w:t xml:space="preserve">    防汛</w:t>
              </w:r>
            </w:ins>
            <w:del w:id="9724" w:author="Administrator" w:date="2024-08-08T09:09:40Z">
              <w:r>
                <w:rPr>
                  <w:rFonts w:hint="eastAsia" w:ascii="宋体" w:hAnsi="宋体" w:eastAsia="宋体" w:cs="宋体"/>
                  <w:i w:val="0"/>
                  <w:iCs w:val="0"/>
                  <w:color w:val="000000"/>
                  <w:kern w:val="0"/>
                  <w:sz w:val="20"/>
                  <w:szCs w:val="20"/>
                  <w:u w:val="none"/>
                  <w:lang w:val="en-US" w:eastAsia="zh-CN" w:bidi="ar"/>
                </w:rPr>
                <w:delText xml:space="preserve">    抗旱</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25"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6C7B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726" w:author="Administrator" w:date="2024-08-08T09:09:40Z">
              <w:r>
                <w:rPr>
                  <w:rFonts w:hint="eastAsia" w:ascii="宋体" w:hAnsi="宋体" w:eastAsia="宋体" w:cs="宋体"/>
                  <w:i w:val="0"/>
                  <w:color w:val="000000"/>
                  <w:kern w:val="0"/>
                  <w:sz w:val="20"/>
                  <w:szCs w:val="20"/>
                  <w:u w:val="none"/>
                  <w:lang w:val="en-US" w:eastAsia="zh-CN" w:bidi="ar"/>
                </w:rPr>
                <w:t>123</w:t>
              </w:r>
            </w:ins>
            <w:del w:id="9727" w:author="Administrator" w:date="2024-08-08T09:09:40Z">
              <w:r>
                <w:rPr>
                  <w:rFonts w:hint="eastAsia" w:ascii="宋体" w:hAnsi="宋体" w:eastAsia="宋体" w:cs="宋体"/>
                  <w:i w:val="0"/>
                  <w:iCs w:val="0"/>
                  <w:color w:val="000000"/>
                  <w:kern w:val="0"/>
                  <w:sz w:val="20"/>
                  <w:szCs w:val="20"/>
                  <w:u w:val="none"/>
                  <w:lang w:val="en-US" w:eastAsia="zh-CN" w:bidi="ar"/>
                </w:rPr>
                <w:delText>600</w:delText>
              </w:r>
            </w:del>
          </w:p>
        </w:tc>
      </w:tr>
      <w:tr w14:paraId="60320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28"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28"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29"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9C00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30" w:author="Administrator" w:date="2024-08-08T09:09:41Z">
              <w:r>
                <w:rPr>
                  <w:rFonts w:hint="eastAsia" w:ascii="宋体" w:hAnsi="宋体" w:eastAsia="宋体" w:cs="宋体"/>
                  <w:i w:val="0"/>
                  <w:color w:val="000000"/>
                  <w:kern w:val="0"/>
                  <w:sz w:val="20"/>
                  <w:szCs w:val="20"/>
                  <w:u w:val="none"/>
                  <w:lang w:val="en-US" w:eastAsia="zh-CN" w:bidi="ar"/>
                </w:rPr>
                <w:t>2130315</w:t>
              </w:r>
            </w:ins>
            <w:del w:id="9731" w:author="Administrator" w:date="2024-08-08T09:09:41Z">
              <w:r>
                <w:rPr>
                  <w:rFonts w:hint="eastAsia" w:ascii="宋体" w:hAnsi="宋体" w:eastAsia="宋体" w:cs="宋体"/>
                  <w:i w:val="0"/>
                  <w:iCs w:val="0"/>
                  <w:color w:val="000000"/>
                  <w:kern w:val="0"/>
                  <w:sz w:val="20"/>
                  <w:szCs w:val="20"/>
                  <w:u w:val="none"/>
                  <w:lang w:val="en-US" w:eastAsia="zh-CN" w:bidi="ar"/>
                </w:rPr>
                <w:delText>2130316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32"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426D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33" w:author="Administrator" w:date="2024-08-08T09:09:41Z">
              <w:r>
                <w:rPr>
                  <w:rFonts w:hint="eastAsia" w:ascii="宋体" w:hAnsi="宋体" w:eastAsia="宋体" w:cs="宋体"/>
                  <w:i w:val="0"/>
                  <w:color w:val="000000"/>
                  <w:kern w:val="0"/>
                  <w:sz w:val="20"/>
                  <w:szCs w:val="20"/>
                  <w:u w:val="none"/>
                  <w:lang w:val="en-US" w:eastAsia="zh-CN" w:bidi="ar"/>
                </w:rPr>
                <w:t xml:space="preserve">    抗旱</w:t>
              </w:r>
            </w:ins>
            <w:del w:id="9734"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农村水利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35"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4066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736" w:author="Administrator" w:date="2024-08-08T09:09:41Z">
              <w:r>
                <w:rPr>
                  <w:rFonts w:hint="eastAsia" w:ascii="宋体" w:hAnsi="宋体" w:eastAsia="宋体" w:cs="宋体"/>
                  <w:i w:val="0"/>
                  <w:color w:val="000000"/>
                  <w:kern w:val="0"/>
                  <w:sz w:val="20"/>
                  <w:szCs w:val="20"/>
                  <w:u w:val="none"/>
                  <w:lang w:val="en-US" w:eastAsia="zh-CN" w:bidi="ar"/>
                </w:rPr>
                <w:t>162</w:t>
              </w:r>
            </w:ins>
            <w:del w:id="9737" w:author="Administrator" w:date="2024-08-08T09:09:41Z">
              <w:r>
                <w:rPr>
                  <w:rFonts w:hint="eastAsia" w:ascii="宋体" w:hAnsi="宋体" w:eastAsia="宋体" w:cs="宋体"/>
                  <w:i w:val="0"/>
                  <w:iCs w:val="0"/>
                  <w:color w:val="000000"/>
                  <w:kern w:val="0"/>
                  <w:sz w:val="20"/>
                  <w:szCs w:val="20"/>
                  <w:u w:val="none"/>
                  <w:lang w:val="en-US" w:eastAsia="zh-CN" w:bidi="ar"/>
                </w:rPr>
                <w:delText>51</w:delText>
              </w:r>
            </w:del>
          </w:p>
        </w:tc>
      </w:tr>
      <w:tr w14:paraId="0182F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38"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738"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39"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F9E6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40" w:author="Administrator" w:date="2024-08-08T09:09:41Z">
              <w:r>
                <w:rPr>
                  <w:rFonts w:hint="eastAsia" w:ascii="宋体" w:hAnsi="宋体" w:eastAsia="宋体" w:cs="宋体"/>
                  <w:i w:val="0"/>
                  <w:color w:val="000000"/>
                  <w:kern w:val="0"/>
                  <w:sz w:val="20"/>
                  <w:szCs w:val="20"/>
                  <w:u w:val="none"/>
                  <w:lang w:val="en-US" w:eastAsia="zh-CN" w:bidi="ar"/>
                </w:rPr>
                <w:t>2130316</w:t>
              </w:r>
            </w:ins>
            <w:del w:id="9741" w:author="Administrator" w:date="2024-08-08T09:09:41Z">
              <w:r>
                <w:rPr>
                  <w:rFonts w:hint="eastAsia" w:ascii="宋体" w:hAnsi="宋体" w:eastAsia="宋体" w:cs="宋体"/>
                  <w:i w:val="0"/>
                  <w:iCs w:val="0"/>
                  <w:color w:val="000000"/>
                  <w:kern w:val="0"/>
                  <w:sz w:val="20"/>
                  <w:szCs w:val="20"/>
                  <w:u w:val="none"/>
                  <w:lang w:val="en-US" w:eastAsia="zh-CN" w:bidi="ar"/>
                </w:rPr>
                <w:delText>2130317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42"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0BCE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43" w:author="Administrator" w:date="2024-08-08T09:09:41Z">
              <w:r>
                <w:rPr>
                  <w:rFonts w:hint="eastAsia" w:ascii="宋体" w:hAnsi="宋体" w:eastAsia="宋体" w:cs="宋体"/>
                  <w:i w:val="0"/>
                  <w:color w:val="000000"/>
                  <w:kern w:val="0"/>
                  <w:sz w:val="20"/>
                  <w:szCs w:val="20"/>
                  <w:u w:val="none"/>
                  <w:lang w:val="en-US" w:eastAsia="zh-CN" w:bidi="ar"/>
                </w:rPr>
                <w:t xml:space="preserve">    农村水利</w:t>
              </w:r>
            </w:ins>
            <w:del w:id="9744"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水利技术推广</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45"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102298">
            <w:pPr>
              <w:widowControl/>
              <w:jc w:val="right"/>
              <w:textAlignment w:val="center"/>
              <w:rPr>
                <w:rFonts w:hint="eastAsia" w:ascii="宋体" w:hAnsi="宋体" w:eastAsia="宋体" w:cs="宋体"/>
                <w:i w:val="0"/>
                <w:iCs w:val="0"/>
                <w:color w:val="000000"/>
                <w:sz w:val="20"/>
                <w:szCs w:val="20"/>
                <w:u w:val="none"/>
              </w:rPr>
              <w:pPrChange w:id="9746" w:author="Administrator" w:date="2024-08-08T09:09:41Z">
                <w:pPr>
                  <w:jc w:val="right"/>
                </w:pPr>
              </w:pPrChange>
            </w:pPr>
            <w:ins w:id="9747" w:author="Administrator" w:date="2024-08-08T09:09:41Z">
              <w:r>
                <w:rPr>
                  <w:rFonts w:hint="eastAsia" w:ascii="宋体" w:hAnsi="宋体" w:eastAsia="宋体" w:cs="宋体"/>
                  <w:i w:val="0"/>
                  <w:color w:val="000000"/>
                  <w:kern w:val="0"/>
                  <w:sz w:val="20"/>
                  <w:szCs w:val="20"/>
                  <w:u w:val="none"/>
                  <w:lang w:val="en-US" w:eastAsia="zh-CN" w:bidi="ar"/>
                </w:rPr>
                <w:t>63</w:t>
              </w:r>
            </w:ins>
          </w:p>
        </w:tc>
      </w:tr>
      <w:tr w14:paraId="001F5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48"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48"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49"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E51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50" w:author="Administrator" w:date="2024-08-08T09:09:41Z">
              <w:r>
                <w:rPr>
                  <w:rFonts w:hint="eastAsia" w:ascii="宋体" w:hAnsi="宋体" w:eastAsia="宋体" w:cs="宋体"/>
                  <w:i w:val="0"/>
                  <w:color w:val="000000"/>
                  <w:kern w:val="0"/>
                  <w:sz w:val="20"/>
                  <w:szCs w:val="20"/>
                  <w:u w:val="none"/>
                  <w:lang w:val="en-US" w:eastAsia="zh-CN" w:bidi="ar"/>
                </w:rPr>
                <w:t>2130317</w:t>
              </w:r>
            </w:ins>
            <w:del w:id="9751" w:author="Administrator" w:date="2024-08-08T09:09:41Z">
              <w:r>
                <w:rPr>
                  <w:rFonts w:hint="eastAsia" w:ascii="宋体" w:hAnsi="宋体" w:eastAsia="宋体" w:cs="宋体"/>
                  <w:i w:val="0"/>
                  <w:iCs w:val="0"/>
                  <w:color w:val="000000"/>
                  <w:kern w:val="0"/>
                  <w:sz w:val="20"/>
                  <w:szCs w:val="20"/>
                  <w:u w:val="none"/>
                  <w:lang w:val="en-US" w:eastAsia="zh-CN" w:bidi="ar"/>
                </w:rPr>
                <w:delText>2130318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52"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29CE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53" w:author="Administrator" w:date="2024-08-08T09:09:41Z">
              <w:r>
                <w:rPr>
                  <w:rFonts w:hint="eastAsia" w:ascii="宋体" w:hAnsi="宋体" w:eastAsia="宋体" w:cs="宋体"/>
                  <w:i w:val="0"/>
                  <w:color w:val="000000"/>
                  <w:kern w:val="0"/>
                  <w:sz w:val="20"/>
                  <w:szCs w:val="20"/>
                  <w:u w:val="none"/>
                  <w:lang w:val="en-US" w:eastAsia="zh-CN" w:bidi="ar"/>
                </w:rPr>
                <w:t xml:space="preserve">    水利技术推广</w:t>
              </w:r>
            </w:ins>
            <w:del w:id="9754"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国际河流治理与管理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55"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5C0CA9">
            <w:pPr>
              <w:jc w:val="right"/>
              <w:rPr>
                <w:rFonts w:hint="eastAsia" w:ascii="宋体" w:hAnsi="宋体" w:eastAsia="宋体" w:cs="宋体"/>
                <w:i w:val="0"/>
                <w:iCs w:val="0"/>
                <w:color w:val="000000"/>
                <w:sz w:val="20"/>
                <w:szCs w:val="20"/>
                <w:u w:val="none"/>
              </w:rPr>
            </w:pPr>
          </w:p>
        </w:tc>
      </w:tr>
      <w:tr w14:paraId="12526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56"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56"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57"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9BB2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58" w:author="Administrator" w:date="2024-08-08T09:09:41Z">
              <w:r>
                <w:rPr>
                  <w:rFonts w:hint="eastAsia" w:ascii="宋体" w:hAnsi="宋体" w:eastAsia="宋体" w:cs="宋体"/>
                  <w:i w:val="0"/>
                  <w:color w:val="000000"/>
                  <w:kern w:val="0"/>
                  <w:sz w:val="20"/>
                  <w:szCs w:val="20"/>
                  <w:u w:val="none"/>
                  <w:lang w:val="en-US" w:eastAsia="zh-CN" w:bidi="ar"/>
                </w:rPr>
                <w:t>2130318</w:t>
              </w:r>
            </w:ins>
            <w:del w:id="9759" w:author="Administrator" w:date="2024-08-08T09:09:41Z">
              <w:r>
                <w:rPr>
                  <w:rFonts w:hint="eastAsia" w:ascii="宋体" w:hAnsi="宋体" w:eastAsia="宋体" w:cs="宋体"/>
                  <w:i w:val="0"/>
                  <w:iCs w:val="0"/>
                  <w:color w:val="000000"/>
                  <w:kern w:val="0"/>
                  <w:sz w:val="20"/>
                  <w:szCs w:val="20"/>
                  <w:u w:val="none"/>
                  <w:lang w:val="en-US" w:eastAsia="zh-CN" w:bidi="ar"/>
                </w:rPr>
                <w:delText>2130319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60"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4B0C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61" w:author="Administrator" w:date="2024-08-08T09:09:41Z">
              <w:r>
                <w:rPr>
                  <w:rFonts w:hint="eastAsia" w:ascii="宋体" w:hAnsi="宋体" w:eastAsia="宋体" w:cs="宋体"/>
                  <w:i w:val="0"/>
                  <w:color w:val="000000"/>
                  <w:kern w:val="0"/>
                  <w:sz w:val="20"/>
                  <w:szCs w:val="20"/>
                  <w:u w:val="none"/>
                  <w:lang w:val="en-US" w:eastAsia="zh-CN" w:bidi="ar"/>
                </w:rPr>
                <w:t xml:space="preserve">    国际河流治理与管理</w:t>
              </w:r>
            </w:ins>
            <w:del w:id="9762"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江河湖库水系综合整治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63"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402976">
            <w:pPr>
              <w:jc w:val="right"/>
              <w:rPr>
                <w:rFonts w:hint="eastAsia" w:ascii="宋体" w:hAnsi="宋体" w:eastAsia="宋体" w:cs="宋体"/>
                <w:i w:val="0"/>
                <w:iCs w:val="0"/>
                <w:color w:val="000000"/>
                <w:sz w:val="20"/>
                <w:szCs w:val="20"/>
                <w:u w:val="none"/>
              </w:rPr>
            </w:pPr>
          </w:p>
        </w:tc>
      </w:tr>
      <w:tr w14:paraId="6379F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64"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64"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65"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D1CB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66" w:author="Administrator" w:date="2024-08-08T09:09:41Z">
              <w:r>
                <w:rPr>
                  <w:rFonts w:hint="eastAsia" w:ascii="宋体" w:hAnsi="宋体" w:eastAsia="宋体" w:cs="宋体"/>
                  <w:i w:val="0"/>
                  <w:color w:val="000000"/>
                  <w:kern w:val="0"/>
                  <w:sz w:val="20"/>
                  <w:szCs w:val="20"/>
                  <w:u w:val="none"/>
                  <w:lang w:val="en-US" w:eastAsia="zh-CN" w:bidi="ar"/>
                </w:rPr>
                <w:t>2130319</w:t>
              </w:r>
            </w:ins>
            <w:del w:id="9767" w:author="Administrator" w:date="2024-08-08T09:09:41Z">
              <w:r>
                <w:rPr>
                  <w:rFonts w:hint="eastAsia" w:ascii="宋体" w:hAnsi="宋体" w:eastAsia="宋体" w:cs="宋体"/>
                  <w:i w:val="0"/>
                  <w:iCs w:val="0"/>
                  <w:color w:val="000000"/>
                  <w:kern w:val="0"/>
                  <w:sz w:val="20"/>
                  <w:szCs w:val="20"/>
                  <w:u w:val="none"/>
                  <w:lang w:val="en-US" w:eastAsia="zh-CN" w:bidi="ar"/>
                </w:rPr>
                <w:delText>2130321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68"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46E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69" w:author="Administrator" w:date="2024-08-08T09:09:41Z">
              <w:r>
                <w:rPr>
                  <w:rFonts w:hint="eastAsia" w:ascii="宋体" w:hAnsi="宋体" w:eastAsia="宋体" w:cs="宋体"/>
                  <w:i w:val="0"/>
                  <w:color w:val="000000"/>
                  <w:kern w:val="0"/>
                  <w:sz w:val="20"/>
                  <w:szCs w:val="20"/>
                  <w:u w:val="none"/>
                  <w:lang w:val="en-US" w:eastAsia="zh-CN" w:bidi="ar"/>
                </w:rPr>
                <w:t xml:space="preserve">    江河湖库水系综合整治</w:t>
              </w:r>
            </w:ins>
            <w:del w:id="9770"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大中型水库移民后期扶持专项支出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71"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AA75E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772" w:author="Administrator" w:date="2024-08-08T09:09:41Z">
                <w:pPr>
                  <w:keepNext w:val="0"/>
                  <w:keepLines w:val="0"/>
                  <w:widowControl/>
                  <w:suppressLineNumbers w:val="0"/>
                  <w:jc w:val="right"/>
                  <w:textAlignment w:val="center"/>
                </w:pPr>
              </w:pPrChange>
            </w:pPr>
            <w:del w:id="9773" w:author="Administrator" w:date="2024-08-08T09:09:41Z">
              <w:r>
                <w:rPr>
                  <w:rFonts w:hint="eastAsia" w:ascii="宋体" w:hAnsi="宋体" w:eastAsia="宋体" w:cs="宋体"/>
                  <w:i w:val="0"/>
                  <w:iCs w:val="0"/>
                  <w:color w:val="000000"/>
                  <w:kern w:val="0"/>
                  <w:sz w:val="20"/>
                  <w:szCs w:val="20"/>
                  <w:u w:val="none"/>
                  <w:lang w:val="en-US" w:eastAsia="zh-CN" w:bidi="ar"/>
                </w:rPr>
                <w:delText>354</w:delText>
              </w:r>
            </w:del>
          </w:p>
        </w:tc>
      </w:tr>
      <w:tr w14:paraId="0D337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74"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74"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75"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21BD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76" w:author="Administrator" w:date="2024-08-08T09:09:41Z">
              <w:r>
                <w:rPr>
                  <w:rFonts w:hint="eastAsia" w:ascii="宋体" w:hAnsi="宋体" w:eastAsia="宋体" w:cs="宋体"/>
                  <w:i w:val="0"/>
                  <w:color w:val="000000"/>
                  <w:kern w:val="0"/>
                  <w:sz w:val="20"/>
                  <w:szCs w:val="20"/>
                  <w:u w:val="none"/>
                  <w:lang w:val="en-US" w:eastAsia="zh-CN" w:bidi="ar"/>
                </w:rPr>
                <w:t>2130321</w:t>
              </w:r>
            </w:ins>
            <w:del w:id="9777" w:author="Administrator" w:date="2024-08-08T09:09:41Z">
              <w:r>
                <w:rPr>
                  <w:rFonts w:hint="eastAsia" w:ascii="宋体" w:hAnsi="宋体" w:eastAsia="宋体" w:cs="宋体"/>
                  <w:i w:val="0"/>
                  <w:iCs w:val="0"/>
                  <w:color w:val="000000"/>
                  <w:kern w:val="0"/>
                  <w:sz w:val="20"/>
                  <w:szCs w:val="20"/>
                  <w:u w:val="none"/>
                  <w:lang w:val="en-US" w:eastAsia="zh-CN" w:bidi="ar"/>
                </w:rPr>
                <w:delText>2130322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78"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BB90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79" w:author="Administrator" w:date="2024-08-08T09:09:41Z">
              <w:r>
                <w:rPr>
                  <w:rFonts w:hint="eastAsia" w:ascii="宋体" w:hAnsi="宋体" w:eastAsia="宋体" w:cs="宋体"/>
                  <w:i w:val="0"/>
                  <w:color w:val="000000"/>
                  <w:kern w:val="0"/>
                  <w:sz w:val="20"/>
                  <w:szCs w:val="20"/>
                  <w:u w:val="none"/>
                  <w:lang w:val="en-US" w:eastAsia="zh-CN" w:bidi="ar"/>
                </w:rPr>
                <w:t xml:space="preserve">    大中型水库移民后期扶持专项支出</w:t>
              </w:r>
            </w:ins>
            <w:del w:id="9780"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水利安全监督</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81"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F32A01">
            <w:pPr>
              <w:widowControl/>
              <w:jc w:val="right"/>
              <w:textAlignment w:val="center"/>
              <w:rPr>
                <w:rFonts w:hint="eastAsia" w:ascii="宋体" w:hAnsi="宋体" w:eastAsia="宋体" w:cs="宋体"/>
                <w:i w:val="0"/>
                <w:iCs w:val="0"/>
                <w:color w:val="000000"/>
                <w:sz w:val="20"/>
                <w:szCs w:val="20"/>
                <w:u w:val="none"/>
              </w:rPr>
              <w:pPrChange w:id="9782" w:author="Administrator" w:date="2024-08-08T09:09:41Z">
                <w:pPr>
                  <w:jc w:val="right"/>
                </w:pPr>
              </w:pPrChange>
            </w:pPr>
            <w:ins w:id="9783" w:author="Administrator" w:date="2024-08-08T09:09:41Z">
              <w:r>
                <w:rPr>
                  <w:rFonts w:hint="eastAsia" w:ascii="宋体" w:hAnsi="宋体" w:eastAsia="宋体" w:cs="宋体"/>
                  <w:i w:val="0"/>
                  <w:color w:val="000000"/>
                  <w:kern w:val="0"/>
                  <w:sz w:val="20"/>
                  <w:szCs w:val="20"/>
                  <w:u w:val="none"/>
                  <w:lang w:val="en-US" w:eastAsia="zh-CN" w:bidi="ar"/>
                </w:rPr>
                <w:t>210</w:t>
              </w:r>
            </w:ins>
          </w:p>
        </w:tc>
      </w:tr>
      <w:tr w14:paraId="706EC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84"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84"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85"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6590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86" w:author="Administrator" w:date="2024-08-08T09:09:41Z">
              <w:r>
                <w:rPr>
                  <w:rFonts w:hint="eastAsia" w:ascii="宋体" w:hAnsi="宋体" w:eastAsia="宋体" w:cs="宋体"/>
                  <w:i w:val="0"/>
                  <w:color w:val="000000"/>
                  <w:kern w:val="0"/>
                  <w:sz w:val="20"/>
                  <w:szCs w:val="20"/>
                  <w:u w:val="none"/>
                  <w:lang w:val="en-US" w:eastAsia="zh-CN" w:bidi="ar"/>
                </w:rPr>
                <w:t>2130322</w:t>
              </w:r>
            </w:ins>
            <w:del w:id="9787" w:author="Administrator" w:date="2024-08-08T09:09:41Z">
              <w:r>
                <w:rPr>
                  <w:rFonts w:hint="eastAsia" w:ascii="宋体" w:hAnsi="宋体" w:eastAsia="宋体" w:cs="宋体"/>
                  <w:i w:val="0"/>
                  <w:iCs w:val="0"/>
                  <w:color w:val="000000"/>
                  <w:kern w:val="0"/>
                  <w:sz w:val="20"/>
                  <w:szCs w:val="20"/>
                  <w:u w:val="none"/>
                  <w:lang w:val="en-US" w:eastAsia="zh-CN" w:bidi="ar"/>
                </w:rPr>
                <w:delText>2130333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88"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A073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89" w:author="Administrator" w:date="2024-08-08T09:09:41Z">
              <w:r>
                <w:rPr>
                  <w:rFonts w:hint="eastAsia" w:ascii="宋体" w:hAnsi="宋体" w:eastAsia="宋体" w:cs="宋体"/>
                  <w:i w:val="0"/>
                  <w:color w:val="000000"/>
                  <w:kern w:val="0"/>
                  <w:sz w:val="20"/>
                  <w:szCs w:val="20"/>
                  <w:u w:val="none"/>
                  <w:lang w:val="en-US" w:eastAsia="zh-CN" w:bidi="ar"/>
                </w:rPr>
                <w:t xml:space="preserve">    水利安全监督</w:t>
              </w:r>
            </w:ins>
            <w:del w:id="9790"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信息管理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91"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BADB59">
            <w:pPr>
              <w:jc w:val="right"/>
              <w:rPr>
                <w:rFonts w:hint="eastAsia" w:ascii="宋体" w:hAnsi="宋体" w:eastAsia="宋体" w:cs="宋体"/>
                <w:i w:val="0"/>
                <w:iCs w:val="0"/>
                <w:color w:val="000000"/>
                <w:sz w:val="20"/>
                <w:szCs w:val="20"/>
                <w:u w:val="none"/>
              </w:rPr>
            </w:pPr>
          </w:p>
        </w:tc>
      </w:tr>
      <w:tr w14:paraId="67CCA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792"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792"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93"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1FAD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94" w:author="Administrator" w:date="2024-08-08T09:09:41Z">
              <w:r>
                <w:rPr>
                  <w:rFonts w:hint="eastAsia" w:ascii="宋体" w:hAnsi="宋体" w:eastAsia="宋体" w:cs="宋体"/>
                  <w:i w:val="0"/>
                  <w:color w:val="000000"/>
                  <w:kern w:val="0"/>
                  <w:sz w:val="20"/>
                  <w:szCs w:val="20"/>
                  <w:u w:val="none"/>
                  <w:lang w:val="en-US" w:eastAsia="zh-CN" w:bidi="ar"/>
                </w:rPr>
                <w:t>2130333</w:t>
              </w:r>
            </w:ins>
            <w:del w:id="9795" w:author="Administrator" w:date="2024-08-08T09:09:41Z">
              <w:r>
                <w:rPr>
                  <w:rFonts w:hint="eastAsia" w:ascii="宋体" w:hAnsi="宋体" w:eastAsia="宋体" w:cs="宋体"/>
                  <w:i w:val="0"/>
                  <w:iCs w:val="0"/>
                  <w:color w:val="000000"/>
                  <w:kern w:val="0"/>
                  <w:sz w:val="20"/>
                  <w:szCs w:val="20"/>
                  <w:u w:val="none"/>
                  <w:lang w:val="en-US" w:eastAsia="zh-CN" w:bidi="ar"/>
                </w:rPr>
                <w:delText>2130334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96"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DC5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797" w:author="Administrator" w:date="2024-08-08T09:09:41Z">
              <w:r>
                <w:rPr>
                  <w:rFonts w:hint="eastAsia" w:ascii="宋体" w:hAnsi="宋体" w:eastAsia="宋体" w:cs="宋体"/>
                  <w:i w:val="0"/>
                  <w:color w:val="000000"/>
                  <w:kern w:val="0"/>
                  <w:sz w:val="20"/>
                  <w:szCs w:val="20"/>
                  <w:u w:val="none"/>
                  <w:lang w:val="en-US" w:eastAsia="zh-CN" w:bidi="ar"/>
                </w:rPr>
                <w:t xml:space="preserve">    信息管理</w:t>
              </w:r>
            </w:ins>
            <w:del w:id="9798"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水利建设征地及移民支出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799"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49533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800" w:author="Administrator" w:date="2024-08-08T09:09:41Z">
                <w:pPr>
                  <w:keepNext w:val="0"/>
                  <w:keepLines w:val="0"/>
                  <w:widowControl/>
                  <w:suppressLineNumbers w:val="0"/>
                  <w:jc w:val="right"/>
                  <w:textAlignment w:val="center"/>
                </w:pPr>
              </w:pPrChange>
            </w:pPr>
            <w:del w:id="9801" w:author="Administrator" w:date="2024-08-08T09:09:41Z">
              <w:r>
                <w:rPr>
                  <w:rFonts w:hint="eastAsia" w:ascii="宋体" w:hAnsi="宋体" w:eastAsia="宋体" w:cs="宋体"/>
                  <w:i w:val="0"/>
                  <w:iCs w:val="0"/>
                  <w:color w:val="000000"/>
                  <w:kern w:val="0"/>
                  <w:sz w:val="20"/>
                  <w:szCs w:val="20"/>
                  <w:u w:val="none"/>
                  <w:lang w:val="en-US" w:eastAsia="zh-CN" w:bidi="ar"/>
                </w:rPr>
                <w:delText>88</w:delText>
              </w:r>
            </w:del>
          </w:p>
        </w:tc>
      </w:tr>
      <w:tr w14:paraId="200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02"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802" w:author="Administrator" w:date="2024-08-08T09:09:4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03"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81F5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04" w:author="Administrator" w:date="2024-08-08T09:09:41Z">
              <w:r>
                <w:rPr>
                  <w:rFonts w:hint="eastAsia" w:ascii="宋体" w:hAnsi="宋体" w:eastAsia="宋体" w:cs="宋体"/>
                  <w:i w:val="0"/>
                  <w:color w:val="000000"/>
                  <w:kern w:val="0"/>
                  <w:sz w:val="20"/>
                  <w:szCs w:val="20"/>
                  <w:u w:val="none"/>
                  <w:lang w:val="en-US" w:eastAsia="zh-CN" w:bidi="ar"/>
                </w:rPr>
                <w:t>2130334</w:t>
              </w:r>
            </w:ins>
            <w:del w:id="9805" w:author="Administrator" w:date="2024-08-08T09:09:41Z">
              <w:r>
                <w:rPr>
                  <w:rFonts w:hint="eastAsia" w:ascii="宋体" w:hAnsi="宋体" w:eastAsia="宋体" w:cs="宋体"/>
                  <w:i w:val="0"/>
                  <w:iCs w:val="0"/>
                  <w:color w:val="000000"/>
                  <w:kern w:val="0"/>
                  <w:sz w:val="20"/>
                  <w:szCs w:val="20"/>
                  <w:u w:val="none"/>
                  <w:lang w:val="en-US" w:eastAsia="zh-CN" w:bidi="ar"/>
                </w:rPr>
                <w:delText>2130335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06"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7C7D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07" w:author="Administrator" w:date="2024-08-08T09:09:41Z">
              <w:r>
                <w:rPr>
                  <w:rFonts w:hint="eastAsia" w:ascii="宋体" w:hAnsi="宋体" w:eastAsia="宋体" w:cs="宋体"/>
                  <w:i w:val="0"/>
                  <w:color w:val="000000"/>
                  <w:kern w:val="0"/>
                  <w:sz w:val="20"/>
                  <w:szCs w:val="20"/>
                  <w:u w:val="none"/>
                  <w:lang w:val="en-US" w:eastAsia="zh-CN" w:bidi="ar"/>
                </w:rPr>
                <w:t xml:space="preserve">    水利建设征地及移民支出</w:t>
              </w:r>
            </w:ins>
            <w:del w:id="9808"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农村人畜饮水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09"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9C90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810" w:author="Administrator" w:date="2024-08-08T09:09:41Z">
              <w:r>
                <w:rPr>
                  <w:rFonts w:hint="eastAsia" w:ascii="宋体" w:hAnsi="宋体" w:eastAsia="宋体" w:cs="宋体"/>
                  <w:i w:val="0"/>
                  <w:color w:val="000000"/>
                  <w:kern w:val="0"/>
                  <w:sz w:val="20"/>
                  <w:szCs w:val="20"/>
                  <w:u w:val="none"/>
                  <w:lang w:val="en-US" w:eastAsia="zh-CN" w:bidi="ar"/>
                </w:rPr>
                <w:t>86</w:t>
              </w:r>
            </w:ins>
            <w:del w:id="9811" w:author="Administrator" w:date="2024-08-08T09:09:41Z">
              <w:r>
                <w:rPr>
                  <w:rFonts w:hint="eastAsia" w:ascii="宋体" w:hAnsi="宋体" w:eastAsia="宋体" w:cs="宋体"/>
                  <w:i w:val="0"/>
                  <w:iCs w:val="0"/>
                  <w:color w:val="000000"/>
                  <w:kern w:val="0"/>
                  <w:sz w:val="20"/>
                  <w:szCs w:val="20"/>
                  <w:u w:val="none"/>
                  <w:lang w:val="en-US" w:eastAsia="zh-CN" w:bidi="ar"/>
                </w:rPr>
                <w:delText>30</w:delText>
              </w:r>
            </w:del>
          </w:p>
        </w:tc>
      </w:tr>
      <w:tr w14:paraId="0AC5E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12"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9812" w:author="Administrator" w:date="2024-08-08T09:09:4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13"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BB5C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14" w:author="Administrator" w:date="2024-08-08T09:09:41Z">
              <w:r>
                <w:rPr>
                  <w:rFonts w:hint="eastAsia" w:ascii="宋体" w:hAnsi="宋体" w:eastAsia="宋体" w:cs="宋体"/>
                  <w:i w:val="0"/>
                  <w:color w:val="000000"/>
                  <w:kern w:val="0"/>
                  <w:sz w:val="20"/>
                  <w:szCs w:val="20"/>
                  <w:u w:val="none"/>
                  <w:lang w:val="en-US" w:eastAsia="zh-CN" w:bidi="ar"/>
                </w:rPr>
                <w:t>2130335</w:t>
              </w:r>
            </w:ins>
            <w:del w:id="9815" w:author="Administrator" w:date="2024-08-08T09:09:41Z">
              <w:r>
                <w:rPr>
                  <w:rFonts w:hint="eastAsia" w:ascii="宋体" w:hAnsi="宋体" w:eastAsia="宋体" w:cs="宋体"/>
                  <w:i w:val="0"/>
                  <w:iCs w:val="0"/>
                  <w:color w:val="000000"/>
                  <w:kern w:val="0"/>
                  <w:sz w:val="20"/>
                  <w:szCs w:val="20"/>
                  <w:u w:val="none"/>
                  <w:lang w:val="en-US" w:eastAsia="zh-CN" w:bidi="ar"/>
                </w:rPr>
                <w:delText>2130336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16"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B1E2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17" w:author="Administrator" w:date="2024-08-08T09:09:41Z">
              <w:r>
                <w:rPr>
                  <w:rFonts w:hint="eastAsia" w:ascii="宋体" w:hAnsi="宋体" w:eastAsia="宋体" w:cs="宋体"/>
                  <w:i w:val="0"/>
                  <w:color w:val="000000"/>
                  <w:kern w:val="0"/>
                  <w:sz w:val="20"/>
                  <w:szCs w:val="20"/>
                  <w:u w:val="none"/>
                  <w:lang w:val="en-US" w:eastAsia="zh-CN" w:bidi="ar"/>
                </w:rPr>
                <w:t xml:space="preserve">    农村供水</w:t>
              </w:r>
            </w:ins>
            <w:del w:id="9818"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南水北调工程建设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19"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C971AE">
            <w:pPr>
              <w:jc w:val="right"/>
              <w:rPr>
                <w:rFonts w:hint="eastAsia" w:ascii="宋体" w:hAnsi="宋体" w:eastAsia="宋体" w:cs="宋体"/>
                <w:i w:val="0"/>
                <w:iCs w:val="0"/>
                <w:color w:val="000000"/>
                <w:sz w:val="20"/>
                <w:szCs w:val="20"/>
                <w:u w:val="none"/>
              </w:rPr>
            </w:pPr>
          </w:p>
        </w:tc>
      </w:tr>
      <w:tr w14:paraId="16451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20" w:author="Administrator" w:date="2024-08-08T09:09:4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9820" w:author="Administrator" w:date="2024-08-08T09:09:4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21" w:author="Administrator" w:date="2024-08-08T09:09:4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720C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22" w:author="Administrator" w:date="2024-08-08T09:09:41Z">
              <w:r>
                <w:rPr>
                  <w:rFonts w:hint="eastAsia" w:ascii="宋体" w:hAnsi="宋体" w:eastAsia="宋体" w:cs="宋体"/>
                  <w:i w:val="0"/>
                  <w:color w:val="000000"/>
                  <w:kern w:val="0"/>
                  <w:sz w:val="20"/>
                  <w:szCs w:val="20"/>
                  <w:u w:val="none"/>
                  <w:lang w:val="en-US" w:eastAsia="zh-CN" w:bidi="ar"/>
                </w:rPr>
                <w:t>2130336</w:t>
              </w:r>
            </w:ins>
            <w:del w:id="9823" w:author="Administrator" w:date="2024-08-08T09:09:41Z">
              <w:r>
                <w:rPr>
                  <w:rFonts w:hint="eastAsia" w:ascii="宋体" w:hAnsi="宋体" w:eastAsia="宋体" w:cs="宋体"/>
                  <w:i w:val="0"/>
                  <w:iCs w:val="0"/>
                  <w:color w:val="000000"/>
                  <w:kern w:val="0"/>
                  <w:sz w:val="20"/>
                  <w:szCs w:val="20"/>
                  <w:u w:val="none"/>
                  <w:lang w:val="en-US" w:eastAsia="zh-CN" w:bidi="ar"/>
                </w:rPr>
                <w:delText>2130337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24" w:author="Administrator" w:date="2024-08-08T09:09:4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A7B3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25" w:author="Administrator" w:date="2024-08-08T09:09:41Z">
              <w:r>
                <w:rPr>
                  <w:rFonts w:hint="eastAsia" w:ascii="宋体" w:hAnsi="宋体" w:eastAsia="宋体" w:cs="宋体"/>
                  <w:i w:val="0"/>
                  <w:color w:val="000000"/>
                  <w:kern w:val="0"/>
                  <w:sz w:val="20"/>
                  <w:szCs w:val="20"/>
                  <w:u w:val="none"/>
                  <w:lang w:val="en-US" w:eastAsia="zh-CN" w:bidi="ar"/>
                </w:rPr>
                <w:t xml:space="preserve">    南水北调工程建设</w:t>
              </w:r>
            </w:ins>
            <w:del w:id="9826" w:author="Administrator" w:date="2024-08-08T09:09:41Z">
              <w:r>
                <w:rPr>
                  <w:rFonts w:hint="eastAsia" w:ascii="宋体" w:hAnsi="宋体" w:eastAsia="宋体" w:cs="宋体"/>
                  <w:i w:val="0"/>
                  <w:iCs w:val="0"/>
                  <w:color w:val="000000"/>
                  <w:kern w:val="0"/>
                  <w:sz w:val="20"/>
                  <w:szCs w:val="20"/>
                  <w:u w:val="none"/>
                  <w:lang w:val="en-US" w:eastAsia="zh-CN" w:bidi="ar"/>
                </w:rPr>
                <w:delText xml:space="preserve">    南水北调工程管理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27" w:author="Administrator" w:date="2024-08-08T09:09:4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9AB51E">
            <w:pPr>
              <w:jc w:val="right"/>
              <w:rPr>
                <w:rFonts w:hint="eastAsia" w:ascii="宋体" w:hAnsi="宋体" w:eastAsia="宋体" w:cs="宋体"/>
                <w:i w:val="0"/>
                <w:iCs w:val="0"/>
                <w:color w:val="000000"/>
                <w:sz w:val="20"/>
                <w:szCs w:val="20"/>
                <w:u w:val="none"/>
              </w:rPr>
            </w:pPr>
          </w:p>
        </w:tc>
      </w:tr>
      <w:tr w14:paraId="6F129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28"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28"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29"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0C2F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30" w:author="Administrator" w:date="2024-08-08T09:09:41Z">
              <w:r>
                <w:rPr>
                  <w:rFonts w:hint="eastAsia" w:ascii="宋体" w:hAnsi="宋体" w:eastAsia="宋体" w:cs="宋体"/>
                  <w:i w:val="0"/>
                  <w:color w:val="000000"/>
                  <w:kern w:val="0"/>
                  <w:sz w:val="20"/>
                  <w:szCs w:val="20"/>
                  <w:u w:val="none"/>
                  <w:lang w:val="en-US" w:eastAsia="zh-CN" w:bidi="ar"/>
                </w:rPr>
                <w:t>2130337</w:t>
              </w:r>
            </w:ins>
            <w:del w:id="9831" w:author="Administrator" w:date="2024-08-08T09:09:41Z">
              <w:r>
                <w:rPr>
                  <w:rFonts w:hint="eastAsia" w:ascii="宋体" w:hAnsi="宋体" w:eastAsia="宋体" w:cs="宋体"/>
                  <w:i w:val="0"/>
                  <w:iCs w:val="0"/>
                  <w:color w:val="000000"/>
                  <w:kern w:val="0"/>
                  <w:sz w:val="20"/>
                  <w:szCs w:val="20"/>
                  <w:u w:val="none"/>
                  <w:lang w:val="en-US" w:eastAsia="zh-CN" w:bidi="ar"/>
                </w:rPr>
                <w:delText>2130399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32"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694F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33" w:author="Administrator" w:date="2024-08-08T09:09:42Z">
              <w:r>
                <w:rPr>
                  <w:rFonts w:hint="eastAsia" w:ascii="宋体" w:hAnsi="宋体" w:eastAsia="宋体" w:cs="宋体"/>
                  <w:i w:val="0"/>
                  <w:color w:val="000000"/>
                  <w:kern w:val="0"/>
                  <w:sz w:val="20"/>
                  <w:szCs w:val="20"/>
                  <w:u w:val="none"/>
                  <w:lang w:val="en-US" w:eastAsia="zh-CN" w:bidi="ar"/>
                </w:rPr>
                <w:t xml:space="preserve">    南水北调工程管理</w:t>
              </w:r>
            </w:ins>
            <w:del w:id="9834"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其他水利支出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35"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38FAE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836" w:author="Administrator" w:date="2024-08-08T09:09:42Z">
                <w:pPr>
                  <w:keepNext w:val="0"/>
                  <w:keepLines w:val="0"/>
                  <w:widowControl/>
                  <w:suppressLineNumbers w:val="0"/>
                  <w:jc w:val="right"/>
                  <w:textAlignment w:val="center"/>
                </w:pPr>
              </w:pPrChange>
            </w:pPr>
            <w:del w:id="9837" w:author="Administrator" w:date="2024-08-08T09:09:42Z">
              <w:r>
                <w:rPr>
                  <w:rFonts w:hint="eastAsia" w:ascii="宋体" w:hAnsi="宋体" w:eastAsia="宋体" w:cs="宋体"/>
                  <w:i w:val="0"/>
                  <w:iCs w:val="0"/>
                  <w:color w:val="000000"/>
                  <w:kern w:val="0"/>
                  <w:sz w:val="20"/>
                  <w:szCs w:val="20"/>
                  <w:u w:val="none"/>
                  <w:lang w:val="en-US" w:eastAsia="zh-CN" w:bidi="ar"/>
                </w:rPr>
                <w:delText>6</w:delText>
              </w:r>
            </w:del>
          </w:p>
        </w:tc>
      </w:tr>
      <w:tr w14:paraId="79785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38"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38"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39"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B317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40" w:author="Administrator" w:date="2024-08-08T09:09:42Z">
              <w:r>
                <w:rPr>
                  <w:rFonts w:hint="eastAsia" w:ascii="宋体" w:hAnsi="宋体" w:eastAsia="宋体" w:cs="宋体"/>
                  <w:i w:val="0"/>
                  <w:color w:val="000000"/>
                  <w:kern w:val="0"/>
                  <w:sz w:val="20"/>
                  <w:szCs w:val="20"/>
                  <w:u w:val="none"/>
                  <w:lang w:val="en-US" w:eastAsia="zh-CN" w:bidi="ar"/>
                </w:rPr>
                <w:t>2130399</w:t>
              </w:r>
            </w:ins>
            <w:del w:id="9841" w:author="Administrator" w:date="2024-08-08T09:09:42Z">
              <w:r>
                <w:rPr>
                  <w:rFonts w:hint="eastAsia" w:ascii="宋体" w:hAnsi="宋体" w:eastAsia="宋体" w:cs="宋体"/>
                  <w:i w:val="0"/>
                  <w:iCs w:val="0"/>
                  <w:color w:val="000000"/>
                  <w:kern w:val="0"/>
                  <w:sz w:val="20"/>
                  <w:szCs w:val="20"/>
                  <w:u w:val="none"/>
                  <w:lang w:val="en-US" w:eastAsia="zh-CN" w:bidi="ar"/>
                </w:rPr>
                <w:delText>21305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42"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0BEC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43" w:author="Administrator" w:date="2024-08-08T09:09:42Z">
              <w:r>
                <w:rPr>
                  <w:rFonts w:hint="eastAsia" w:ascii="宋体" w:hAnsi="宋体" w:eastAsia="宋体" w:cs="宋体"/>
                  <w:i w:val="0"/>
                  <w:color w:val="000000"/>
                  <w:kern w:val="0"/>
                  <w:sz w:val="20"/>
                  <w:szCs w:val="20"/>
                  <w:u w:val="none"/>
                  <w:lang w:val="en-US" w:eastAsia="zh-CN" w:bidi="ar"/>
                </w:rPr>
                <w:t xml:space="preserve">    其他水利支出</w:t>
              </w:r>
            </w:ins>
            <w:del w:id="9844"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巩固脱贫衔接乡村振兴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45"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7248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846" w:author="Administrator" w:date="2024-08-08T09:09:42Z">
              <w:r>
                <w:rPr>
                  <w:rFonts w:hint="eastAsia" w:ascii="宋体" w:hAnsi="宋体" w:eastAsia="宋体" w:cs="宋体"/>
                  <w:i w:val="0"/>
                  <w:color w:val="000000"/>
                  <w:kern w:val="0"/>
                  <w:sz w:val="20"/>
                  <w:szCs w:val="20"/>
                  <w:u w:val="none"/>
                  <w:lang w:val="en-US" w:eastAsia="zh-CN" w:bidi="ar"/>
                </w:rPr>
                <w:t>186</w:t>
              </w:r>
            </w:ins>
            <w:del w:id="9847" w:author="Administrator" w:date="2024-08-08T09:09:42Z">
              <w:r>
                <w:rPr>
                  <w:rFonts w:hint="eastAsia" w:ascii="宋体" w:hAnsi="宋体" w:eastAsia="宋体" w:cs="宋体"/>
                  <w:i w:val="0"/>
                  <w:iCs w:val="0"/>
                  <w:color w:val="000000"/>
                  <w:kern w:val="0"/>
                  <w:sz w:val="20"/>
                  <w:szCs w:val="20"/>
                  <w:u w:val="none"/>
                  <w:lang w:val="en-US" w:eastAsia="zh-CN" w:bidi="ar"/>
                </w:rPr>
                <w:delText>8,173</w:delText>
              </w:r>
            </w:del>
          </w:p>
        </w:tc>
      </w:tr>
      <w:tr w14:paraId="370F3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48"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48"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49"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1562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50" w:author="Administrator" w:date="2024-08-08T09:09:42Z">
              <w:r>
                <w:rPr>
                  <w:rFonts w:hint="eastAsia" w:ascii="宋体" w:hAnsi="宋体" w:eastAsia="宋体" w:cs="宋体"/>
                  <w:i w:val="0"/>
                  <w:color w:val="000000"/>
                  <w:kern w:val="0"/>
                  <w:sz w:val="20"/>
                  <w:szCs w:val="20"/>
                  <w:u w:val="none"/>
                  <w:lang w:val="en-US" w:eastAsia="zh-CN" w:bidi="ar"/>
                </w:rPr>
                <w:t>21305</w:t>
              </w:r>
            </w:ins>
            <w:del w:id="9851" w:author="Administrator" w:date="2024-08-08T09:09:42Z">
              <w:r>
                <w:rPr>
                  <w:rFonts w:hint="eastAsia" w:ascii="宋体" w:hAnsi="宋体" w:eastAsia="宋体" w:cs="宋体"/>
                  <w:i w:val="0"/>
                  <w:iCs w:val="0"/>
                  <w:color w:val="000000"/>
                  <w:kern w:val="0"/>
                  <w:sz w:val="20"/>
                  <w:szCs w:val="20"/>
                  <w:u w:val="none"/>
                  <w:lang w:val="en-US" w:eastAsia="zh-CN" w:bidi="ar"/>
                </w:rPr>
                <w:delText>2130501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52"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C638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53" w:author="Administrator" w:date="2024-08-08T09:09:42Z">
              <w:r>
                <w:rPr>
                  <w:rFonts w:hint="eastAsia" w:ascii="宋体" w:hAnsi="宋体" w:eastAsia="宋体" w:cs="宋体"/>
                  <w:i w:val="0"/>
                  <w:color w:val="000000"/>
                  <w:kern w:val="0"/>
                  <w:sz w:val="20"/>
                  <w:szCs w:val="20"/>
                  <w:u w:val="none"/>
                  <w:lang w:val="en-US" w:eastAsia="zh-CN" w:bidi="ar"/>
                </w:rPr>
                <w:t xml:space="preserve">  巩固脱贫攻坚成果衔接乡村振兴</w:t>
              </w:r>
            </w:ins>
            <w:del w:id="9854"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55"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F3043F">
            <w:pPr>
              <w:widowControl/>
              <w:jc w:val="right"/>
              <w:textAlignment w:val="center"/>
              <w:rPr>
                <w:rFonts w:hint="eastAsia" w:ascii="宋体" w:hAnsi="宋体" w:eastAsia="宋体" w:cs="宋体"/>
                <w:i w:val="0"/>
                <w:iCs w:val="0"/>
                <w:color w:val="000000"/>
                <w:sz w:val="20"/>
                <w:szCs w:val="20"/>
                <w:u w:val="none"/>
              </w:rPr>
              <w:pPrChange w:id="9856" w:author="Administrator" w:date="2024-08-08T09:09:42Z">
                <w:pPr>
                  <w:jc w:val="right"/>
                </w:pPr>
              </w:pPrChange>
            </w:pPr>
            <w:ins w:id="9857" w:author="Administrator" w:date="2024-08-08T09:09:42Z">
              <w:r>
                <w:rPr>
                  <w:rFonts w:hint="eastAsia" w:ascii="宋体" w:hAnsi="宋体" w:eastAsia="宋体" w:cs="宋体"/>
                  <w:i w:val="0"/>
                  <w:color w:val="000000"/>
                  <w:kern w:val="0"/>
                  <w:sz w:val="20"/>
                  <w:szCs w:val="20"/>
                  <w:u w:val="none"/>
                  <w:lang w:val="en-US" w:eastAsia="zh-CN" w:bidi="ar"/>
                </w:rPr>
                <w:t>8,209</w:t>
              </w:r>
            </w:ins>
          </w:p>
        </w:tc>
      </w:tr>
      <w:tr w14:paraId="1D7D8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58"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58"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59"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0E8D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60" w:author="Administrator" w:date="2024-08-08T09:09:42Z">
              <w:r>
                <w:rPr>
                  <w:rFonts w:hint="eastAsia" w:ascii="宋体" w:hAnsi="宋体" w:eastAsia="宋体" w:cs="宋体"/>
                  <w:i w:val="0"/>
                  <w:color w:val="000000"/>
                  <w:kern w:val="0"/>
                  <w:sz w:val="20"/>
                  <w:szCs w:val="20"/>
                  <w:u w:val="none"/>
                  <w:lang w:val="en-US" w:eastAsia="zh-CN" w:bidi="ar"/>
                </w:rPr>
                <w:t>2130501</w:t>
              </w:r>
            </w:ins>
            <w:del w:id="9861" w:author="Administrator" w:date="2024-08-08T09:09:42Z">
              <w:r>
                <w:rPr>
                  <w:rFonts w:hint="eastAsia" w:ascii="宋体" w:hAnsi="宋体" w:eastAsia="宋体" w:cs="宋体"/>
                  <w:i w:val="0"/>
                  <w:iCs w:val="0"/>
                  <w:color w:val="000000"/>
                  <w:kern w:val="0"/>
                  <w:sz w:val="20"/>
                  <w:szCs w:val="20"/>
                  <w:u w:val="none"/>
                  <w:lang w:val="en-US" w:eastAsia="zh-CN" w:bidi="ar"/>
                </w:rPr>
                <w:delText>2130502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62"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907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63" w:author="Administrator" w:date="2024-08-08T09:09:42Z">
              <w:r>
                <w:rPr>
                  <w:rFonts w:hint="eastAsia" w:ascii="宋体" w:hAnsi="宋体" w:eastAsia="宋体" w:cs="宋体"/>
                  <w:i w:val="0"/>
                  <w:color w:val="000000"/>
                  <w:kern w:val="0"/>
                  <w:sz w:val="20"/>
                  <w:szCs w:val="20"/>
                  <w:u w:val="none"/>
                  <w:lang w:val="en-US" w:eastAsia="zh-CN" w:bidi="ar"/>
                </w:rPr>
                <w:t xml:space="preserve">    行政运行</w:t>
              </w:r>
            </w:ins>
            <w:del w:id="9864"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65"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88325D">
            <w:pPr>
              <w:jc w:val="right"/>
              <w:rPr>
                <w:rFonts w:hint="eastAsia" w:ascii="宋体" w:hAnsi="宋体" w:eastAsia="宋体" w:cs="宋体"/>
                <w:i w:val="0"/>
                <w:iCs w:val="0"/>
                <w:color w:val="000000"/>
                <w:sz w:val="20"/>
                <w:szCs w:val="20"/>
                <w:u w:val="none"/>
              </w:rPr>
            </w:pPr>
          </w:p>
        </w:tc>
      </w:tr>
      <w:tr w14:paraId="3D3E4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66"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66"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67"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B520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68" w:author="Administrator" w:date="2024-08-08T09:09:42Z">
              <w:r>
                <w:rPr>
                  <w:rFonts w:hint="eastAsia" w:ascii="宋体" w:hAnsi="宋体" w:eastAsia="宋体" w:cs="宋体"/>
                  <w:i w:val="0"/>
                  <w:color w:val="000000"/>
                  <w:kern w:val="0"/>
                  <w:sz w:val="20"/>
                  <w:szCs w:val="20"/>
                  <w:u w:val="none"/>
                  <w:lang w:val="en-US" w:eastAsia="zh-CN" w:bidi="ar"/>
                </w:rPr>
                <w:t>2130502</w:t>
              </w:r>
            </w:ins>
            <w:del w:id="9869" w:author="Administrator" w:date="2024-08-08T09:09:42Z">
              <w:r>
                <w:rPr>
                  <w:rFonts w:hint="eastAsia" w:ascii="宋体" w:hAnsi="宋体" w:eastAsia="宋体" w:cs="宋体"/>
                  <w:i w:val="0"/>
                  <w:iCs w:val="0"/>
                  <w:color w:val="000000"/>
                  <w:kern w:val="0"/>
                  <w:sz w:val="20"/>
                  <w:szCs w:val="20"/>
                  <w:u w:val="none"/>
                  <w:lang w:val="en-US" w:eastAsia="zh-CN" w:bidi="ar"/>
                </w:rPr>
                <w:delText>2130503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70"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541D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71" w:author="Administrator" w:date="2024-08-08T09:09:42Z">
              <w:r>
                <w:rPr>
                  <w:rFonts w:hint="eastAsia" w:ascii="宋体" w:hAnsi="宋体" w:eastAsia="宋体" w:cs="宋体"/>
                  <w:i w:val="0"/>
                  <w:color w:val="000000"/>
                  <w:kern w:val="0"/>
                  <w:sz w:val="20"/>
                  <w:szCs w:val="20"/>
                  <w:u w:val="none"/>
                  <w:lang w:val="en-US" w:eastAsia="zh-CN" w:bidi="ar"/>
                </w:rPr>
                <w:t xml:space="preserve">    一般行政管理事务</w:t>
              </w:r>
            </w:ins>
            <w:del w:id="9872"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73"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262400">
            <w:pPr>
              <w:jc w:val="right"/>
              <w:rPr>
                <w:rFonts w:hint="eastAsia" w:ascii="宋体" w:hAnsi="宋体" w:eastAsia="宋体" w:cs="宋体"/>
                <w:i w:val="0"/>
                <w:iCs w:val="0"/>
                <w:color w:val="000000"/>
                <w:sz w:val="20"/>
                <w:szCs w:val="20"/>
                <w:u w:val="none"/>
              </w:rPr>
            </w:pPr>
          </w:p>
        </w:tc>
      </w:tr>
      <w:tr w14:paraId="6798B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74"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74"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75"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8DB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76" w:author="Administrator" w:date="2024-08-08T09:09:42Z">
              <w:r>
                <w:rPr>
                  <w:rFonts w:hint="eastAsia" w:ascii="宋体" w:hAnsi="宋体" w:eastAsia="宋体" w:cs="宋体"/>
                  <w:i w:val="0"/>
                  <w:color w:val="000000"/>
                  <w:kern w:val="0"/>
                  <w:sz w:val="20"/>
                  <w:szCs w:val="20"/>
                  <w:u w:val="none"/>
                  <w:lang w:val="en-US" w:eastAsia="zh-CN" w:bidi="ar"/>
                </w:rPr>
                <w:t>2130503</w:t>
              </w:r>
            </w:ins>
            <w:del w:id="9877" w:author="Administrator" w:date="2024-08-08T09:09:42Z">
              <w:r>
                <w:rPr>
                  <w:rFonts w:hint="eastAsia" w:ascii="宋体" w:hAnsi="宋体" w:eastAsia="宋体" w:cs="宋体"/>
                  <w:i w:val="0"/>
                  <w:iCs w:val="0"/>
                  <w:color w:val="000000"/>
                  <w:kern w:val="0"/>
                  <w:sz w:val="20"/>
                  <w:szCs w:val="20"/>
                  <w:u w:val="none"/>
                  <w:lang w:val="en-US" w:eastAsia="zh-CN" w:bidi="ar"/>
                </w:rPr>
                <w:delText>2130504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78"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8C6B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79" w:author="Administrator" w:date="2024-08-08T09:09:42Z">
              <w:r>
                <w:rPr>
                  <w:rFonts w:hint="eastAsia" w:ascii="宋体" w:hAnsi="宋体" w:eastAsia="宋体" w:cs="宋体"/>
                  <w:i w:val="0"/>
                  <w:color w:val="000000"/>
                  <w:kern w:val="0"/>
                  <w:sz w:val="20"/>
                  <w:szCs w:val="20"/>
                  <w:u w:val="none"/>
                  <w:lang w:val="en-US" w:eastAsia="zh-CN" w:bidi="ar"/>
                </w:rPr>
                <w:t xml:space="preserve">    机关服务</w:t>
              </w:r>
            </w:ins>
            <w:del w:id="9880"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农村基础设施建设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81"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5BEBB1">
            <w:pPr>
              <w:jc w:val="right"/>
              <w:rPr>
                <w:rFonts w:hint="eastAsia" w:ascii="宋体" w:hAnsi="宋体" w:eastAsia="宋体" w:cs="宋体"/>
                <w:i w:val="0"/>
                <w:iCs w:val="0"/>
                <w:color w:val="000000"/>
                <w:sz w:val="20"/>
                <w:szCs w:val="20"/>
                <w:u w:val="none"/>
              </w:rPr>
            </w:pPr>
          </w:p>
        </w:tc>
      </w:tr>
      <w:tr w14:paraId="26921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82"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82"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83"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EE13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84" w:author="Administrator" w:date="2024-08-08T09:09:42Z">
              <w:r>
                <w:rPr>
                  <w:rFonts w:hint="eastAsia" w:ascii="宋体" w:hAnsi="宋体" w:eastAsia="宋体" w:cs="宋体"/>
                  <w:i w:val="0"/>
                  <w:color w:val="000000"/>
                  <w:kern w:val="0"/>
                  <w:sz w:val="20"/>
                  <w:szCs w:val="20"/>
                  <w:u w:val="none"/>
                  <w:lang w:val="en-US" w:eastAsia="zh-CN" w:bidi="ar"/>
                </w:rPr>
                <w:t>2130504</w:t>
              </w:r>
            </w:ins>
            <w:del w:id="9885" w:author="Administrator" w:date="2024-08-08T09:09:42Z">
              <w:r>
                <w:rPr>
                  <w:rFonts w:hint="eastAsia" w:ascii="宋体" w:hAnsi="宋体" w:eastAsia="宋体" w:cs="宋体"/>
                  <w:i w:val="0"/>
                  <w:iCs w:val="0"/>
                  <w:color w:val="000000"/>
                  <w:kern w:val="0"/>
                  <w:sz w:val="20"/>
                  <w:szCs w:val="20"/>
                  <w:u w:val="none"/>
                  <w:lang w:val="en-US" w:eastAsia="zh-CN" w:bidi="ar"/>
                </w:rPr>
                <w:delText>2130505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86"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8420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87" w:author="Administrator" w:date="2024-08-08T09:09:42Z">
              <w:r>
                <w:rPr>
                  <w:rFonts w:hint="eastAsia" w:ascii="宋体" w:hAnsi="宋体" w:eastAsia="宋体" w:cs="宋体"/>
                  <w:i w:val="0"/>
                  <w:color w:val="000000"/>
                  <w:kern w:val="0"/>
                  <w:sz w:val="20"/>
                  <w:szCs w:val="20"/>
                  <w:u w:val="none"/>
                  <w:lang w:val="en-US" w:eastAsia="zh-CN" w:bidi="ar"/>
                </w:rPr>
                <w:t xml:space="preserve">    农村基础设施建设</w:t>
              </w:r>
            </w:ins>
            <w:del w:id="9888"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生产发展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89"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C9AD4C">
            <w:pPr>
              <w:jc w:val="right"/>
              <w:rPr>
                <w:rFonts w:hint="eastAsia" w:ascii="宋体" w:hAnsi="宋体" w:eastAsia="宋体" w:cs="宋体"/>
                <w:i w:val="0"/>
                <w:iCs w:val="0"/>
                <w:color w:val="000000"/>
                <w:sz w:val="20"/>
                <w:szCs w:val="20"/>
                <w:u w:val="none"/>
              </w:rPr>
            </w:pPr>
          </w:p>
        </w:tc>
      </w:tr>
      <w:tr w14:paraId="6AA99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90"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90"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91"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9932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92" w:author="Administrator" w:date="2024-08-08T09:09:42Z">
              <w:r>
                <w:rPr>
                  <w:rFonts w:hint="eastAsia" w:ascii="宋体" w:hAnsi="宋体" w:eastAsia="宋体" w:cs="宋体"/>
                  <w:i w:val="0"/>
                  <w:color w:val="000000"/>
                  <w:kern w:val="0"/>
                  <w:sz w:val="20"/>
                  <w:szCs w:val="20"/>
                  <w:u w:val="none"/>
                  <w:lang w:val="en-US" w:eastAsia="zh-CN" w:bidi="ar"/>
                </w:rPr>
                <w:t>2130505</w:t>
              </w:r>
            </w:ins>
            <w:del w:id="9893" w:author="Administrator" w:date="2024-08-08T09:09:42Z">
              <w:r>
                <w:rPr>
                  <w:rFonts w:hint="eastAsia" w:ascii="宋体" w:hAnsi="宋体" w:eastAsia="宋体" w:cs="宋体"/>
                  <w:i w:val="0"/>
                  <w:iCs w:val="0"/>
                  <w:color w:val="000000"/>
                  <w:kern w:val="0"/>
                  <w:sz w:val="20"/>
                  <w:szCs w:val="20"/>
                  <w:u w:val="none"/>
                  <w:lang w:val="en-US" w:eastAsia="zh-CN" w:bidi="ar"/>
                </w:rPr>
                <w:delText>2130506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94"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BD77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895" w:author="Administrator" w:date="2024-08-08T09:09:42Z">
              <w:r>
                <w:rPr>
                  <w:rFonts w:hint="eastAsia" w:ascii="宋体" w:hAnsi="宋体" w:eastAsia="宋体" w:cs="宋体"/>
                  <w:i w:val="0"/>
                  <w:color w:val="000000"/>
                  <w:kern w:val="0"/>
                  <w:sz w:val="20"/>
                  <w:szCs w:val="20"/>
                  <w:u w:val="none"/>
                  <w:lang w:val="en-US" w:eastAsia="zh-CN" w:bidi="ar"/>
                </w:rPr>
                <w:t xml:space="preserve">    生产发展</w:t>
              </w:r>
            </w:ins>
            <w:del w:id="9896"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社会发展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97"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6D7973">
            <w:pPr>
              <w:jc w:val="right"/>
              <w:rPr>
                <w:rFonts w:hint="eastAsia" w:ascii="宋体" w:hAnsi="宋体" w:eastAsia="宋体" w:cs="宋体"/>
                <w:i w:val="0"/>
                <w:iCs w:val="0"/>
                <w:color w:val="000000"/>
                <w:sz w:val="20"/>
                <w:szCs w:val="20"/>
                <w:u w:val="none"/>
              </w:rPr>
            </w:pPr>
          </w:p>
        </w:tc>
      </w:tr>
      <w:tr w14:paraId="6F1E6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898"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898"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899"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F2DB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00" w:author="Administrator" w:date="2024-08-08T09:09:42Z">
              <w:r>
                <w:rPr>
                  <w:rFonts w:hint="eastAsia" w:ascii="宋体" w:hAnsi="宋体" w:eastAsia="宋体" w:cs="宋体"/>
                  <w:i w:val="0"/>
                  <w:color w:val="000000"/>
                  <w:kern w:val="0"/>
                  <w:sz w:val="20"/>
                  <w:szCs w:val="20"/>
                  <w:u w:val="none"/>
                  <w:lang w:val="en-US" w:eastAsia="zh-CN" w:bidi="ar"/>
                </w:rPr>
                <w:t>2130506</w:t>
              </w:r>
            </w:ins>
            <w:del w:id="9901" w:author="Administrator" w:date="2024-08-08T09:09:42Z">
              <w:r>
                <w:rPr>
                  <w:rFonts w:hint="eastAsia" w:ascii="宋体" w:hAnsi="宋体" w:eastAsia="宋体" w:cs="宋体"/>
                  <w:i w:val="0"/>
                  <w:iCs w:val="0"/>
                  <w:color w:val="000000"/>
                  <w:kern w:val="0"/>
                  <w:sz w:val="20"/>
                  <w:szCs w:val="20"/>
                  <w:u w:val="none"/>
                  <w:lang w:val="en-US" w:eastAsia="zh-CN" w:bidi="ar"/>
                </w:rPr>
                <w:delText>2130507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02"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876C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03" w:author="Administrator" w:date="2024-08-08T09:09:42Z">
              <w:r>
                <w:rPr>
                  <w:rFonts w:hint="eastAsia" w:ascii="宋体" w:hAnsi="宋体" w:eastAsia="宋体" w:cs="宋体"/>
                  <w:i w:val="0"/>
                  <w:color w:val="000000"/>
                  <w:kern w:val="0"/>
                  <w:sz w:val="20"/>
                  <w:szCs w:val="20"/>
                  <w:u w:val="none"/>
                  <w:lang w:val="en-US" w:eastAsia="zh-CN" w:bidi="ar"/>
                </w:rPr>
                <w:t xml:space="preserve">    社会发展</w:t>
              </w:r>
            </w:ins>
            <w:del w:id="9904"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贷款奖补和贴息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05"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BDFBD9">
            <w:pPr>
              <w:jc w:val="right"/>
              <w:rPr>
                <w:rFonts w:hint="eastAsia" w:ascii="宋体" w:hAnsi="宋体" w:eastAsia="宋体" w:cs="宋体"/>
                <w:i w:val="0"/>
                <w:iCs w:val="0"/>
                <w:color w:val="000000"/>
                <w:sz w:val="20"/>
                <w:szCs w:val="20"/>
                <w:u w:val="none"/>
              </w:rPr>
            </w:pPr>
          </w:p>
        </w:tc>
      </w:tr>
      <w:tr w14:paraId="21431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06"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906"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07"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527C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08" w:author="Administrator" w:date="2024-08-08T09:09:42Z">
              <w:r>
                <w:rPr>
                  <w:rFonts w:hint="eastAsia" w:ascii="宋体" w:hAnsi="宋体" w:eastAsia="宋体" w:cs="宋体"/>
                  <w:i w:val="0"/>
                  <w:color w:val="000000"/>
                  <w:kern w:val="0"/>
                  <w:sz w:val="20"/>
                  <w:szCs w:val="20"/>
                  <w:u w:val="none"/>
                  <w:lang w:val="en-US" w:eastAsia="zh-CN" w:bidi="ar"/>
                </w:rPr>
                <w:t>2130507</w:t>
              </w:r>
            </w:ins>
            <w:del w:id="9909" w:author="Administrator" w:date="2024-08-08T09:09:42Z">
              <w:r>
                <w:rPr>
                  <w:rFonts w:hint="eastAsia" w:ascii="宋体" w:hAnsi="宋体" w:eastAsia="宋体" w:cs="宋体"/>
                  <w:i w:val="0"/>
                  <w:iCs w:val="0"/>
                  <w:color w:val="000000"/>
                  <w:kern w:val="0"/>
                  <w:sz w:val="20"/>
                  <w:szCs w:val="20"/>
                  <w:u w:val="none"/>
                  <w:lang w:val="en-US" w:eastAsia="zh-CN" w:bidi="ar"/>
                </w:rPr>
                <w:delText>2130508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10"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01C0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11" w:author="Administrator" w:date="2024-08-08T09:09:42Z">
              <w:r>
                <w:rPr>
                  <w:rFonts w:hint="eastAsia" w:ascii="宋体" w:hAnsi="宋体" w:eastAsia="宋体" w:cs="宋体"/>
                  <w:i w:val="0"/>
                  <w:color w:val="000000"/>
                  <w:kern w:val="0"/>
                  <w:sz w:val="20"/>
                  <w:szCs w:val="20"/>
                  <w:u w:val="none"/>
                  <w:lang w:val="en-US" w:eastAsia="zh-CN" w:bidi="ar"/>
                </w:rPr>
                <w:t xml:space="preserve">    贷款奖补和贴息</w:t>
              </w:r>
            </w:ins>
            <w:del w:id="9912"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“三西”农业建设专项补助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13"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037E41">
            <w:pPr>
              <w:widowControl/>
              <w:jc w:val="right"/>
              <w:textAlignment w:val="center"/>
              <w:rPr>
                <w:rFonts w:hint="eastAsia" w:ascii="宋体" w:hAnsi="宋体" w:eastAsia="宋体" w:cs="宋体"/>
                <w:i w:val="0"/>
                <w:iCs w:val="0"/>
                <w:color w:val="000000"/>
                <w:sz w:val="20"/>
                <w:szCs w:val="20"/>
                <w:u w:val="none"/>
              </w:rPr>
              <w:pPrChange w:id="9914" w:author="Administrator" w:date="2024-08-08T09:09:42Z">
                <w:pPr>
                  <w:jc w:val="right"/>
                </w:pPr>
              </w:pPrChange>
            </w:pPr>
            <w:ins w:id="9915" w:author="Administrator" w:date="2024-08-08T09:09:42Z">
              <w:r>
                <w:rPr>
                  <w:rFonts w:hint="eastAsia" w:ascii="宋体" w:hAnsi="宋体" w:eastAsia="宋体" w:cs="宋体"/>
                  <w:i w:val="0"/>
                  <w:color w:val="000000"/>
                  <w:kern w:val="0"/>
                  <w:sz w:val="20"/>
                  <w:szCs w:val="20"/>
                  <w:u w:val="none"/>
                  <w:lang w:val="en-US" w:eastAsia="zh-CN" w:bidi="ar"/>
                </w:rPr>
                <w:t>17</w:t>
              </w:r>
            </w:ins>
          </w:p>
        </w:tc>
      </w:tr>
      <w:tr w14:paraId="72E4A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16"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9916"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17"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C81F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18" w:author="Administrator" w:date="2024-08-08T09:09:42Z">
              <w:r>
                <w:rPr>
                  <w:rFonts w:hint="eastAsia" w:ascii="宋体" w:hAnsi="宋体" w:eastAsia="宋体" w:cs="宋体"/>
                  <w:i w:val="0"/>
                  <w:color w:val="000000"/>
                  <w:kern w:val="0"/>
                  <w:sz w:val="20"/>
                  <w:szCs w:val="20"/>
                  <w:u w:val="none"/>
                  <w:lang w:val="en-US" w:eastAsia="zh-CN" w:bidi="ar"/>
                </w:rPr>
                <w:t>2130508</w:t>
              </w:r>
            </w:ins>
            <w:del w:id="9919" w:author="Administrator" w:date="2024-08-08T09:09:42Z">
              <w:r>
                <w:rPr>
                  <w:rFonts w:hint="eastAsia" w:ascii="宋体" w:hAnsi="宋体" w:eastAsia="宋体" w:cs="宋体"/>
                  <w:i w:val="0"/>
                  <w:iCs w:val="0"/>
                  <w:color w:val="000000"/>
                  <w:kern w:val="0"/>
                  <w:sz w:val="20"/>
                  <w:szCs w:val="20"/>
                  <w:u w:val="none"/>
                  <w:lang w:val="en-US" w:eastAsia="zh-CN" w:bidi="ar"/>
                </w:rPr>
                <w:delText>2130550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20"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ABBC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21" w:author="Administrator" w:date="2024-08-08T09:09:42Z">
              <w:r>
                <w:rPr>
                  <w:rFonts w:hint="eastAsia" w:ascii="宋体" w:hAnsi="宋体" w:eastAsia="宋体" w:cs="宋体"/>
                  <w:i w:val="0"/>
                  <w:color w:val="000000"/>
                  <w:kern w:val="0"/>
                  <w:sz w:val="20"/>
                  <w:szCs w:val="20"/>
                  <w:u w:val="none"/>
                  <w:lang w:val="en-US" w:eastAsia="zh-CN" w:bidi="ar"/>
                </w:rPr>
                <w:t xml:space="preserve">    “三西”农业建设专项补助</w:t>
              </w:r>
            </w:ins>
            <w:del w:id="9922"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23"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BC9A40">
            <w:pPr>
              <w:jc w:val="right"/>
              <w:rPr>
                <w:rFonts w:hint="eastAsia" w:ascii="宋体" w:hAnsi="宋体" w:eastAsia="宋体" w:cs="宋体"/>
                <w:i w:val="0"/>
                <w:iCs w:val="0"/>
                <w:color w:val="000000"/>
                <w:sz w:val="20"/>
                <w:szCs w:val="20"/>
                <w:u w:val="none"/>
              </w:rPr>
            </w:pPr>
          </w:p>
        </w:tc>
      </w:tr>
      <w:tr w14:paraId="34E5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24" w:author="Administrator" w:date="2024-08-08T09:09: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24" w:author="Administrator" w:date="2024-08-08T09:09:4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25" w:author="Administrator" w:date="2024-08-08T09:09:4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C8EA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26" w:author="Administrator" w:date="2024-08-08T09:09:42Z">
              <w:r>
                <w:rPr>
                  <w:rFonts w:hint="eastAsia" w:ascii="宋体" w:hAnsi="宋体" w:eastAsia="宋体" w:cs="宋体"/>
                  <w:i w:val="0"/>
                  <w:color w:val="000000"/>
                  <w:kern w:val="0"/>
                  <w:sz w:val="20"/>
                  <w:szCs w:val="20"/>
                  <w:u w:val="none"/>
                  <w:lang w:val="en-US" w:eastAsia="zh-CN" w:bidi="ar"/>
                </w:rPr>
                <w:t>2130550</w:t>
              </w:r>
            </w:ins>
            <w:del w:id="9927" w:author="Administrator" w:date="2024-08-08T09:09:42Z">
              <w:r>
                <w:rPr>
                  <w:rFonts w:hint="eastAsia" w:ascii="宋体" w:hAnsi="宋体" w:eastAsia="宋体" w:cs="宋体"/>
                  <w:i w:val="0"/>
                  <w:iCs w:val="0"/>
                  <w:color w:val="000000"/>
                  <w:kern w:val="0"/>
                  <w:sz w:val="20"/>
                  <w:szCs w:val="20"/>
                  <w:u w:val="none"/>
                  <w:lang w:val="en-US" w:eastAsia="zh-CN" w:bidi="ar"/>
                </w:rPr>
                <w:delText>2130599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28" w:author="Administrator" w:date="2024-08-08T09:09:4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5601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29" w:author="Administrator" w:date="2024-08-08T09:09:42Z">
              <w:r>
                <w:rPr>
                  <w:rFonts w:hint="eastAsia" w:ascii="宋体" w:hAnsi="宋体" w:eastAsia="宋体" w:cs="宋体"/>
                  <w:i w:val="0"/>
                  <w:color w:val="000000"/>
                  <w:kern w:val="0"/>
                  <w:sz w:val="20"/>
                  <w:szCs w:val="20"/>
                  <w:u w:val="none"/>
                  <w:lang w:val="en-US" w:eastAsia="zh-CN" w:bidi="ar"/>
                </w:rPr>
                <w:t xml:space="preserve">    事业运行</w:t>
              </w:r>
            </w:ins>
            <w:del w:id="9930" w:author="Administrator" w:date="2024-08-08T09:09:42Z">
              <w:r>
                <w:rPr>
                  <w:rFonts w:hint="eastAsia" w:ascii="宋体" w:hAnsi="宋体" w:eastAsia="宋体" w:cs="宋体"/>
                  <w:i w:val="0"/>
                  <w:iCs w:val="0"/>
                  <w:color w:val="000000"/>
                  <w:kern w:val="0"/>
                  <w:sz w:val="20"/>
                  <w:szCs w:val="20"/>
                  <w:u w:val="none"/>
                  <w:lang w:val="en-US" w:eastAsia="zh-CN" w:bidi="ar"/>
                </w:rPr>
                <w:delText xml:space="preserve">    其他巩固脱贫衔接乡村振兴支出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31" w:author="Administrator" w:date="2024-08-08T09:09:4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38F5C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932" w:author="Administrator" w:date="2024-08-08T09:09:42Z">
                <w:pPr>
                  <w:keepNext w:val="0"/>
                  <w:keepLines w:val="0"/>
                  <w:widowControl/>
                  <w:suppressLineNumbers w:val="0"/>
                  <w:jc w:val="right"/>
                  <w:textAlignment w:val="center"/>
                </w:pPr>
              </w:pPrChange>
            </w:pPr>
            <w:del w:id="9933" w:author="Administrator" w:date="2024-08-08T09:09:42Z">
              <w:r>
                <w:rPr>
                  <w:rFonts w:hint="eastAsia" w:ascii="宋体" w:hAnsi="宋体" w:eastAsia="宋体" w:cs="宋体"/>
                  <w:i w:val="0"/>
                  <w:iCs w:val="0"/>
                  <w:color w:val="000000"/>
                  <w:kern w:val="0"/>
                  <w:sz w:val="20"/>
                  <w:szCs w:val="20"/>
                  <w:u w:val="none"/>
                  <w:lang w:val="en-US" w:eastAsia="zh-CN" w:bidi="ar"/>
                </w:rPr>
                <w:delText>8,173</w:delText>
              </w:r>
            </w:del>
          </w:p>
        </w:tc>
      </w:tr>
      <w:tr w14:paraId="7D7BF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3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3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3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0775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36" w:author="Administrator" w:date="2024-08-08T09:09:42Z">
              <w:r>
                <w:rPr>
                  <w:rFonts w:hint="eastAsia" w:ascii="宋体" w:hAnsi="宋体" w:eastAsia="宋体" w:cs="宋体"/>
                  <w:i w:val="0"/>
                  <w:color w:val="000000"/>
                  <w:kern w:val="0"/>
                  <w:sz w:val="20"/>
                  <w:szCs w:val="20"/>
                  <w:u w:val="none"/>
                  <w:lang w:val="en-US" w:eastAsia="zh-CN" w:bidi="ar"/>
                </w:rPr>
                <w:t>2130599</w:t>
              </w:r>
            </w:ins>
            <w:del w:id="9937" w:author="Administrator" w:date="2024-08-08T09:09:42Z">
              <w:r>
                <w:rPr>
                  <w:rFonts w:hint="eastAsia" w:ascii="宋体" w:hAnsi="宋体" w:eastAsia="宋体" w:cs="宋体"/>
                  <w:i w:val="0"/>
                  <w:iCs w:val="0"/>
                  <w:color w:val="000000"/>
                  <w:kern w:val="0"/>
                  <w:sz w:val="20"/>
                  <w:szCs w:val="20"/>
                  <w:u w:val="none"/>
                  <w:lang w:val="en-US" w:eastAsia="zh-CN" w:bidi="ar"/>
                </w:rPr>
                <w:delText>21307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3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F98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39" w:author="Administrator" w:date="2024-08-08T09:09:43Z">
              <w:r>
                <w:rPr>
                  <w:rFonts w:hint="eastAsia" w:ascii="宋体" w:hAnsi="宋体" w:eastAsia="宋体" w:cs="宋体"/>
                  <w:i w:val="0"/>
                  <w:color w:val="000000"/>
                  <w:kern w:val="0"/>
                  <w:sz w:val="20"/>
                  <w:szCs w:val="20"/>
                  <w:u w:val="none"/>
                  <w:lang w:val="en-US" w:eastAsia="zh-CN" w:bidi="ar"/>
                </w:rPr>
                <w:t xml:space="preserve">    其他巩固脱贫攻坚成果衔接乡村振兴支出</w:t>
              </w:r>
            </w:ins>
            <w:del w:id="994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农村综合改革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4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A33C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942" w:author="Administrator" w:date="2024-08-08T09:09:43Z">
              <w:r>
                <w:rPr>
                  <w:rFonts w:hint="eastAsia" w:ascii="宋体" w:hAnsi="宋体" w:eastAsia="宋体" w:cs="宋体"/>
                  <w:i w:val="0"/>
                  <w:color w:val="000000"/>
                  <w:kern w:val="0"/>
                  <w:sz w:val="20"/>
                  <w:szCs w:val="20"/>
                  <w:u w:val="none"/>
                  <w:lang w:val="en-US" w:eastAsia="zh-CN" w:bidi="ar"/>
                </w:rPr>
                <w:t>8,192</w:t>
              </w:r>
            </w:ins>
            <w:del w:id="9943" w:author="Administrator" w:date="2024-08-08T09:09:43Z">
              <w:r>
                <w:rPr>
                  <w:rFonts w:hint="eastAsia" w:ascii="宋体" w:hAnsi="宋体" w:eastAsia="宋体" w:cs="宋体"/>
                  <w:i w:val="0"/>
                  <w:iCs w:val="0"/>
                  <w:color w:val="000000"/>
                  <w:kern w:val="0"/>
                  <w:sz w:val="20"/>
                  <w:szCs w:val="20"/>
                  <w:u w:val="none"/>
                  <w:lang w:val="en-US" w:eastAsia="zh-CN" w:bidi="ar"/>
                </w:rPr>
                <w:delText>8,577</w:delText>
              </w:r>
            </w:del>
          </w:p>
        </w:tc>
      </w:tr>
      <w:tr w14:paraId="506B4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4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4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4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CE33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46" w:author="Administrator" w:date="2024-08-08T09:09:43Z">
              <w:r>
                <w:rPr>
                  <w:rFonts w:hint="eastAsia" w:ascii="宋体" w:hAnsi="宋体" w:eastAsia="宋体" w:cs="宋体"/>
                  <w:i w:val="0"/>
                  <w:color w:val="000000"/>
                  <w:kern w:val="0"/>
                  <w:sz w:val="20"/>
                  <w:szCs w:val="20"/>
                  <w:u w:val="none"/>
                  <w:lang w:val="en-US" w:eastAsia="zh-CN" w:bidi="ar"/>
                </w:rPr>
                <w:t>21307</w:t>
              </w:r>
            </w:ins>
            <w:del w:id="9947" w:author="Administrator" w:date="2024-08-08T09:09:43Z">
              <w:r>
                <w:rPr>
                  <w:rFonts w:hint="eastAsia" w:ascii="宋体" w:hAnsi="宋体" w:eastAsia="宋体" w:cs="宋体"/>
                  <w:i w:val="0"/>
                  <w:iCs w:val="0"/>
                  <w:color w:val="000000"/>
                  <w:kern w:val="0"/>
                  <w:sz w:val="20"/>
                  <w:szCs w:val="20"/>
                  <w:u w:val="none"/>
                  <w:lang w:val="en-US" w:eastAsia="zh-CN" w:bidi="ar"/>
                </w:rPr>
                <w:delText>2130701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4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BB7B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49" w:author="Administrator" w:date="2024-08-08T09:09:43Z">
              <w:r>
                <w:rPr>
                  <w:rFonts w:hint="eastAsia" w:ascii="宋体" w:hAnsi="宋体" w:eastAsia="宋体" w:cs="宋体"/>
                  <w:i w:val="0"/>
                  <w:color w:val="000000"/>
                  <w:kern w:val="0"/>
                  <w:sz w:val="20"/>
                  <w:szCs w:val="20"/>
                  <w:u w:val="none"/>
                  <w:lang w:val="en-US" w:eastAsia="zh-CN" w:bidi="ar"/>
                </w:rPr>
                <w:t xml:space="preserve">  农村综合改革</w:t>
              </w:r>
            </w:ins>
            <w:del w:id="995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对村级公益事业建设的补助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5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789F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952" w:author="Administrator" w:date="2024-08-08T09:09:43Z">
              <w:r>
                <w:rPr>
                  <w:rFonts w:hint="eastAsia" w:ascii="宋体" w:hAnsi="宋体" w:eastAsia="宋体" w:cs="宋体"/>
                  <w:i w:val="0"/>
                  <w:color w:val="000000"/>
                  <w:kern w:val="0"/>
                  <w:sz w:val="20"/>
                  <w:szCs w:val="20"/>
                  <w:u w:val="none"/>
                  <w:lang w:val="en-US" w:eastAsia="zh-CN" w:bidi="ar"/>
                </w:rPr>
                <w:t>8,608</w:t>
              </w:r>
            </w:ins>
            <w:del w:id="9953" w:author="Administrator" w:date="2024-08-08T09:09:43Z">
              <w:r>
                <w:rPr>
                  <w:rFonts w:hint="eastAsia" w:ascii="宋体" w:hAnsi="宋体" w:eastAsia="宋体" w:cs="宋体"/>
                  <w:i w:val="0"/>
                  <w:iCs w:val="0"/>
                  <w:color w:val="000000"/>
                  <w:kern w:val="0"/>
                  <w:sz w:val="20"/>
                  <w:szCs w:val="20"/>
                  <w:u w:val="none"/>
                  <w:lang w:val="en-US" w:eastAsia="zh-CN" w:bidi="ar"/>
                </w:rPr>
                <w:delText>1,245</w:delText>
              </w:r>
            </w:del>
          </w:p>
        </w:tc>
      </w:tr>
      <w:tr w14:paraId="4D63E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5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5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5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1DD2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56" w:author="Administrator" w:date="2024-08-08T09:09:43Z">
              <w:r>
                <w:rPr>
                  <w:rFonts w:hint="eastAsia" w:ascii="宋体" w:hAnsi="宋体" w:eastAsia="宋体" w:cs="宋体"/>
                  <w:i w:val="0"/>
                  <w:color w:val="000000"/>
                  <w:kern w:val="0"/>
                  <w:sz w:val="20"/>
                  <w:szCs w:val="20"/>
                  <w:u w:val="none"/>
                  <w:lang w:val="en-US" w:eastAsia="zh-CN" w:bidi="ar"/>
                </w:rPr>
                <w:t>2130701</w:t>
              </w:r>
            </w:ins>
            <w:del w:id="9957" w:author="Administrator" w:date="2024-08-08T09:09:43Z">
              <w:r>
                <w:rPr>
                  <w:rFonts w:hint="eastAsia" w:ascii="宋体" w:hAnsi="宋体" w:eastAsia="宋体" w:cs="宋体"/>
                  <w:i w:val="0"/>
                  <w:iCs w:val="0"/>
                  <w:color w:val="000000"/>
                  <w:kern w:val="0"/>
                  <w:sz w:val="20"/>
                  <w:szCs w:val="20"/>
                  <w:u w:val="none"/>
                  <w:lang w:val="en-US" w:eastAsia="zh-CN" w:bidi="ar"/>
                </w:rPr>
                <w:delText>2130704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5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82C3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59" w:author="Administrator" w:date="2024-08-08T09:09:43Z">
              <w:r>
                <w:rPr>
                  <w:rFonts w:hint="eastAsia" w:ascii="宋体" w:hAnsi="宋体" w:eastAsia="宋体" w:cs="宋体"/>
                  <w:i w:val="0"/>
                  <w:color w:val="000000"/>
                  <w:kern w:val="0"/>
                  <w:sz w:val="20"/>
                  <w:szCs w:val="20"/>
                  <w:u w:val="none"/>
                  <w:lang w:val="en-US" w:eastAsia="zh-CN" w:bidi="ar"/>
                </w:rPr>
                <w:t xml:space="preserve">    对村级公益事业建设的补助</w:t>
              </w:r>
            </w:ins>
            <w:del w:id="996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国有农场办社会职能改革补助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6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7EA3C2">
            <w:pPr>
              <w:widowControl/>
              <w:jc w:val="right"/>
              <w:textAlignment w:val="center"/>
              <w:rPr>
                <w:rFonts w:hint="eastAsia" w:ascii="宋体" w:hAnsi="宋体" w:eastAsia="宋体" w:cs="宋体"/>
                <w:i w:val="0"/>
                <w:iCs w:val="0"/>
                <w:color w:val="000000"/>
                <w:sz w:val="20"/>
                <w:szCs w:val="20"/>
                <w:u w:val="none"/>
              </w:rPr>
              <w:pPrChange w:id="9962" w:author="Administrator" w:date="2024-08-08T09:09:43Z">
                <w:pPr>
                  <w:jc w:val="right"/>
                </w:pPr>
              </w:pPrChange>
            </w:pPr>
            <w:ins w:id="9963" w:author="Administrator" w:date="2024-08-08T09:09:43Z">
              <w:r>
                <w:rPr>
                  <w:rFonts w:hint="eastAsia" w:ascii="宋体" w:hAnsi="宋体" w:eastAsia="宋体" w:cs="宋体"/>
                  <w:i w:val="0"/>
                  <w:color w:val="000000"/>
                  <w:kern w:val="0"/>
                  <w:sz w:val="20"/>
                  <w:szCs w:val="20"/>
                  <w:u w:val="none"/>
                  <w:lang w:val="en-US" w:eastAsia="zh-CN" w:bidi="ar"/>
                </w:rPr>
                <w:t>3,009</w:t>
              </w:r>
            </w:ins>
          </w:p>
        </w:tc>
      </w:tr>
      <w:tr w14:paraId="618B1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6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6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6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F984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66" w:author="Administrator" w:date="2024-08-08T09:09:43Z">
              <w:r>
                <w:rPr>
                  <w:rFonts w:hint="eastAsia" w:ascii="宋体" w:hAnsi="宋体" w:eastAsia="宋体" w:cs="宋体"/>
                  <w:i w:val="0"/>
                  <w:color w:val="000000"/>
                  <w:kern w:val="0"/>
                  <w:sz w:val="20"/>
                  <w:szCs w:val="20"/>
                  <w:u w:val="none"/>
                  <w:lang w:val="en-US" w:eastAsia="zh-CN" w:bidi="ar"/>
                </w:rPr>
                <w:t>2130704</w:t>
              </w:r>
            </w:ins>
            <w:del w:id="9967" w:author="Administrator" w:date="2024-08-08T09:09:43Z">
              <w:r>
                <w:rPr>
                  <w:rFonts w:hint="eastAsia" w:ascii="宋体" w:hAnsi="宋体" w:eastAsia="宋体" w:cs="宋体"/>
                  <w:i w:val="0"/>
                  <w:iCs w:val="0"/>
                  <w:color w:val="000000"/>
                  <w:kern w:val="0"/>
                  <w:sz w:val="20"/>
                  <w:szCs w:val="20"/>
                  <w:u w:val="none"/>
                  <w:lang w:val="en-US" w:eastAsia="zh-CN" w:bidi="ar"/>
                </w:rPr>
                <w:delText>2130705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6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ABFD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69" w:author="Administrator" w:date="2024-08-08T09:09:43Z">
              <w:r>
                <w:rPr>
                  <w:rFonts w:hint="eastAsia" w:ascii="宋体" w:hAnsi="宋体" w:eastAsia="宋体" w:cs="宋体"/>
                  <w:i w:val="0"/>
                  <w:color w:val="000000"/>
                  <w:kern w:val="0"/>
                  <w:sz w:val="20"/>
                  <w:szCs w:val="20"/>
                  <w:u w:val="none"/>
                  <w:lang w:val="en-US" w:eastAsia="zh-CN" w:bidi="ar"/>
                </w:rPr>
                <w:t xml:space="preserve">    国有农场办社会职能改革补助</w:t>
              </w:r>
            </w:ins>
            <w:del w:id="997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对村民委员会和村党支部的补助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7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2B9A8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9972" w:author="Administrator" w:date="2024-08-08T09:09:43Z">
                <w:pPr>
                  <w:keepNext w:val="0"/>
                  <w:keepLines w:val="0"/>
                  <w:widowControl/>
                  <w:suppressLineNumbers w:val="0"/>
                  <w:jc w:val="right"/>
                  <w:textAlignment w:val="center"/>
                </w:pPr>
              </w:pPrChange>
            </w:pPr>
            <w:del w:id="9973" w:author="Administrator" w:date="2024-08-08T09:09:43Z">
              <w:r>
                <w:rPr>
                  <w:rFonts w:hint="eastAsia" w:ascii="宋体" w:hAnsi="宋体" w:eastAsia="宋体" w:cs="宋体"/>
                  <w:i w:val="0"/>
                  <w:iCs w:val="0"/>
                  <w:color w:val="000000"/>
                  <w:kern w:val="0"/>
                  <w:sz w:val="20"/>
                  <w:szCs w:val="20"/>
                  <w:u w:val="none"/>
                  <w:lang w:val="en-US" w:eastAsia="zh-CN" w:bidi="ar"/>
                </w:rPr>
                <w:delText>6,572</w:delText>
              </w:r>
            </w:del>
          </w:p>
        </w:tc>
      </w:tr>
      <w:tr w14:paraId="1380F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7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7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7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5AF9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76" w:author="Administrator" w:date="2024-08-08T09:09:43Z">
              <w:r>
                <w:rPr>
                  <w:rFonts w:hint="eastAsia" w:ascii="宋体" w:hAnsi="宋体" w:eastAsia="宋体" w:cs="宋体"/>
                  <w:i w:val="0"/>
                  <w:color w:val="000000"/>
                  <w:kern w:val="0"/>
                  <w:sz w:val="20"/>
                  <w:szCs w:val="20"/>
                  <w:u w:val="none"/>
                  <w:lang w:val="en-US" w:eastAsia="zh-CN" w:bidi="ar"/>
                </w:rPr>
                <w:t>2130705</w:t>
              </w:r>
            </w:ins>
            <w:del w:id="9977" w:author="Administrator" w:date="2024-08-08T09:09:43Z">
              <w:r>
                <w:rPr>
                  <w:rFonts w:hint="eastAsia" w:ascii="宋体" w:hAnsi="宋体" w:eastAsia="宋体" w:cs="宋体"/>
                  <w:i w:val="0"/>
                  <w:iCs w:val="0"/>
                  <w:color w:val="000000"/>
                  <w:kern w:val="0"/>
                  <w:sz w:val="20"/>
                  <w:szCs w:val="20"/>
                  <w:u w:val="none"/>
                  <w:lang w:val="en-US" w:eastAsia="zh-CN" w:bidi="ar"/>
                </w:rPr>
                <w:delText>2130706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7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4F1B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79" w:author="Administrator" w:date="2024-08-08T09:09:43Z">
              <w:r>
                <w:rPr>
                  <w:rFonts w:hint="eastAsia" w:ascii="宋体" w:hAnsi="宋体" w:eastAsia="宋体" w:cs="宋体"/>
                  <w:i w:val="0"/>
                  <w:color w:val="000000"/>
                  <w:kern w:val="0"/>
                  <w:sz w:val="20"/>
                  <w:szCs w:val="20"/>
                  <w:u w:val="none"/>
                  <w:lang w:val="en-US" w:eastAsia="zh-CN" w:bidi="ar"/>
                </w:rPr>
                <w:t xml:space="preserve">    对村民委员会和村党支部的补助</w:t>
              </w:r>
            </w:ins>
            <w:del w:id="998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对村集体经济组织的补助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8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C4A0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982" w:author="Administrator" w:date="2024-08-08T09:09:43Z">
              <w:r>
                <w:rPr>
                  <w:rFonts w:hint="eastAsia" w:ascii="宋体" w:hAnsi="宋体" w:eastAsia="宋体" w:cs="宋体"/>
                  <w:i w:val="0"/>
                  <w:color w:val="000000"/>
                  <w:kern w:val="0"/>
                  <w:sz w:val="20"/>
                  <w:szCs w:val="20"/>
                  <w:u w:val="none"/>
                  <w:lang w:val="en-US" w:eastAsia="zh-CN" w:bidi="ar"/>
                </w:rPr>
                <w:t>4,539</w:t>
              </w:r>
            </w:ins>
            <w:del w:id="9983" w:author="Administrator" w:date="2024-08-08T09:09:43Z">
              <w:r>
                <w:rPr>
                  <w:rFonts w:hint="eastAsia" w:ascii="宋体" w:hAnsi="宋体" w:eastAsia="宋体" w:cs="宋体"/>
                  <w:i w:val="0"/>
                  <w:iCs w:val="0"/>
                  <w:color w:val="000000"/>
                  <w:kern w:val="0"/>
                  <w:sz w:val="20"/>
                  <w:szCs w:val="20"/>
                  <w:u w:val="none"/>
                  <w:lang w:val="en-US" w:eastAsia="zh-CN" w:bidi="ar"/>
                </w:rPr>
                <w:delText>360</w:delText>
              </w:r>
            </w:del>
          </w:p>
        </w:tc>
      </w:tr>
      <w:tr w14:paraId="56E5E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8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8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8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C353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86" w:author="Administrator" w:date="2024-08-08T09:09:43Z">
              <w:r>
                <w:rPr>
                  <w:rFonts w:hint="eastAsia" w:ascii="宋体" w:hAnsi="宋体" w:eastAsia="宋体" w:cs="宋体"/>
                  <w:i w:val="0"/>
                  <w:color w:val="000000"/>
                  <w:kern w:val="0"/>
                  <w:sz w:val="20"/>
                  <w:szCs w:val="20"/>
                  <w:u w:val="none"/>
                  <w:lang w:val="en-US" w:eastAsia="zh-CN" w:bidi="ar"/>
                </w:rPr>
                <w:t>2130706</w:t>
              </w:r>
            </w:ins>
            <w:del w:id="9987" w:author="Administrator" w:date="2024-08-08T09:09:43Z">
              <w:r>
                <w:rPr>
                  <w:rFonts w:hint="eastAsia" w:ascii="宋体" w:hAnsi="宋体" w:eastAsia="宋体" w:cs="宋体"/>
                  <w:i w:val="0"/>
                  <w:iCs w:val="0"/>
                  <w:color w:val="000000"/>
                  <w:kern w:val="0"/>
                  <w:sz w:val="20"/>
                  <w:szCs w:val="20"/>
                  <w:u w:val="none"/>
                  <w:lang w:val="en-US" w:eastAsia="zh-CN" w:bidi="ar"/>
                </w:rPr>
                <w:delText>2130707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8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5226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89" w:author="Administrator" w:date="2024-08-08T09:09:43Z">
              <w:r>
                <w:rPr>
                  <w:rFonts w:hint="eastAsia" w:ascii="宋体" w:hAnsi="宋体" w:eastAsia="宋体" w:cs="宋体"/>
                  <w:i w:val="0"/>
                  <w:color w:val="000000"/>
                  <w:kern w:val="0"/>
                  <w:sz w:val="20"/>
                  <w:szCs w:val="20"/>
                  <w:u w:val="none"/>
                  <w:lang w:val="en-US" w:eastAsia="zh-CN" w:bidi="ar"/>
                </w:rPr>
                <w:t xml:space="preserve">    对村集体经济组织的补助</w:t>
              </w:r>
            </w:ins>
            <w:del w:id="999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农村综合改革示范试点补助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9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5EA0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9992" w:author="Administrator" w:date="2024-08-08T09:09:43Z">
              <w:r>
                <w:rPr>
                  <w:rFonts w:hint="eastAsia" w:ascii="宋体" w:hAnsi="宋体" w:eastAsia="宋体" w:cs="宋体"/>
                  <w:i w:val="0"/>
                  <w:color w:val="000000"/>
                  <w:kern w:val="0"/>
                  <w:sz w:val="20"/>
                  <w:szCs w:val="20"/>
                  <w:u w:val="none"/>
                  <w:lang w:val="en-US" w:eastAsia="zh-CN" w:bidi="ar"/>
                </w:rPr>
                <w:t>460</w:t>
              </w:r>
            </w:ins>
            <w:del w:id="9993" w:author="Administrator" w:date="2024-08-08T09:09:43Z">
              <w:r>
                <w:rPr>
                  <w:rFonts w:hint="eastAsia" w:ascii="宋体" w:hAnsi="宋体" w:eastAsia="宋体" w:cs="宋体"/>
                  <w:i w:val="0"/>
                  <w:iCs w:val="0"/>
                  <w:color w:val="000000"/>
                  <w:kern w:val="0"/>
                  <w:sz w:val="20"/>
                  <w:szCs w:val="20"/>
                  <w:u w:val="none"/>
                  <w:lang w:val="en-US" w:eastAsia="zh-CN" w:bidi="ar"/>
                </w:rPr>
                <w:delText>400</w:delText>
              </w:r>
            </w:del>
          </w:p>
        </w:tc>
      </w:tr>
      <w:tr w14:paraId="17F9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999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999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9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6F10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96" w:author="Administrator" w:date="2024-08-08T09:09:43Z">
              <w:r>
                <w:rPr>
                  <w:rFonts w:hint="eastAsia" w:ascii="宋体" w:hAnsi="宋体" w:eastAsia="宋体" w:cs="宋体"/>
                  <w:i w:val="0"/>
                  <w:color w:val="000000"/>
                  <w:kern w:val="0"/>
                  <w:sz w:val="20"/>
                  <w:szCs w:val="20"/>
                  <w:u w:val="none"/>
                  <w:lang w:val="en-US" w:eastAsia="zh-CN" w:bidi="ar"/>
                </w:rPr>
                <w:t>2130707</w:t>
              </w:r>
            </w:ins>
            <w:del w:id="9997" w:author="Administrator" w:date="2024-08-08T09:09:43Z">
              <w:r>
                <w:rPr>
                  <w:rFonts w:hint="eastAsia" w:ascii="宋体" w:hAnsi="宋体" w:eastAsia="宋体" w:cs="宋体"/>
                  <w:i w:val="0"/>
                  <w:iCs w:val="0"/>
                  <w:color w:val="000000"/>
                  <w:kern w:val="0"/>
                  <w:sz w:val="20"/>
                  <w:szCs w:val="20"/>
                  <w:u w:val="none"/>
                  <w:lang w:val="en-US" w:eastAsia="zh-CN" w:bidi="ar"/>
                </w:rPr>
                <w:delText>2130799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999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DEB1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9999" w:author="Administrator" w:date="2024-08-08T09:09:43Z">
              <w:r>
                <w:rPr>
                  <w:rFonts w:hint="eastAsia" w:ascii="宋体" w:hAnsi="宋体" w:eastAsia="宋体" w:cs="宋体"/>
                  <w:i w:val="0"/>
                  <w:color w:val="000000"/>
                  <w:kern w:val="0"/>
                  <w:sz w:val="20"/>
                  <w:szCs w:val="20"/>
                  <w:u w:val="none"/>
                  <w:lang w:val="en-US" w:eastAsia="zh-CN" w:bidi="ar"/>
                </w:rPr>
                <w:t xml:space="preserve">    农村综合改革示范试点补助</w:t>
              </w:r>
            </w:ins>
            <w:del w:id="1000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其他农村综合改革支出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0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A96C2F">
            <w:pPr>
              <w:widowControl/>
              <w:jc w:val="right"/>
              <w:textAlignment w:val="center"/>
              <w:rPr>
                <w:rFonts w:hint="eastAsia" w:ascii="宋体" w:hAnsi="宋体" w:eastAsia="宋体" w:cs="宋体"/>
                <w:i w:val="0"/>
                <w:iCs w:val="0"/>
                <w:color w:val="000000"/>
                <w:sz w:val="20"/>
                <w:szCs w:val="20"/>
                <w:u w:val="none"/>
              </w:rPr>
              <w:pPrChange w:id="10002" w:author="Administrator" w:date="2024-08-08T09:09:43Z">
                <w:pPr>
                  <w:jc w:val="right"/>
                </w:pPr>
              </w:pPrChange>
            </w:pPr>
            <w:ins w:id="10003" w:author="Administrator" w:date="2024-08-08T09:09:43Z">
              <w:r>
                <w:rPr>
                  <w:rFonts w:hint="eastAsia" w:ascii="宋体" w:hAnsi="宋体" w:eastAsia="宋体" w:cs="宋体"/>
                  <w:i w:val="0"/>
                  <w:color w:val="000000"/>
                  <w:kern w:val="0"/>
                  <w:sz w:val="20"/>
                  <w:szCs w:val="20"/>
                  <w:u w:val="none"/>
                  <w:lang w:val="en-US" w:eastAsia="zh-CN" w:bidi="ar"/>
                </w:rPr>
                <w:t>600</w:t>
              </w:r>
            </w:ins>
          </w:p>
        </w:tc>
      </w:tr>
      <w:tr w14:paraId="0FEBE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0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00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0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5C6A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06" w:author="Administrator" w:date="2024-08-08T09:09:43Z">
              <w:r>
                <w:rPr>
                  <w:rFonts w:hint="eastAsia" w:ascii="宋体" w:hAnsi="宋体" w:eastAsia="宋体" w:cs="宋体"/>
                  <w:i w:val="0"/>
                  <w:color w:val="000000"/>
                  <w:kern w:val="0"/>
                  <w:sz w:val="20"/>
                  <w:szCs w:val="20"/>
                  <w:u w:val="none"/>
                  <w:lang w:val="en-US" w:eastAsia="zh-CN" w:bidi="ar"/>
                </w:rPr>
                <w:t>2130799</w:t>
              </w:r>
            </w:ins>
            <w:del w:id="10007" w:author="Administrator" w:date="2024-08-08T09:09:43Z">
              <w:r>
                <w:rPr>
                  <w:rFonts w:hint="eastAsia" w:ascii="宋体" w:hAnsi="宋体" w:eastAsia="宋体" w:cs="宋体"/>
                  <w:i w:val="0"/>
                  <w:iCs w:val="0"/>
                  <w:color w:val="000000"/>
                  <w:kern w:val="0"/>
                  <w:sz w:val="20"/>
                  <w:szCs w:val="20"/>
                  <w:u w:val="none"/>
                  <w:lang w:val="en-US" w:eastAsia="zh-CN" w:bidi="ar"/>
                </w:rPr>
                <w:delText>21308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0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75CA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09" w:author="Administrator" w:date="2024-08-08T09:09:43Z">
              <w:r>
                <w:rPr>
                  <w:rFonts w:hint="eastAsia" w:ascii="宋体" w:hAnsi="宋体" w:eastAsia="宋体" w:cs="宋体"/>
                  <w:i w:val="0"/>
                  <w:color w:val="000000"/>
                  <w:kern w:val="0"/>
                  <w:sz w:val="20"/>
                  <w:szCs w:val="20"/>
                  <w:u w:val="none"/>
                  <w:lang w:val="en-US" w:eastAsia="zh-CN" w:bidi="ar"/>
                </w:rPr>
                <w:t xml:space="preserve">    其他农村综合改革支出</w:t>
              </w:r>
            </w:ins>
            <w:del w:id="1001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普惠金融发展支出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1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9C97E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012" w:author="Administrator" w:date="2024-08-08T09:09:43Z">
                <w:pPr>
                  <w:keepNext w:val="0"/>
                  <w:keepLines w:val="0"/>
                  <w:widowControl/>
                  <w:suppressLineNumbers w:val="0"/>
                  <w:jc w:val="right"/>
                  <w:textAlignment w:val="center"/>
                </w:pPr>
              </w:pPrChange>
            </w:pPr>
            <w:del w:id="10013" w:author="Administrator" w:date="2024-08-08T09:09:43Z">
              <w:r>
                <w:rPr>
                  <w:rFonts w:hint="eastAsia" w:ascii="宋体" w:hAnsi="宋体" w:eastAsia="宋体" w:cs="宋体"/>
                  <w:i w:val="0"/>
                  <w:iCs w:val="0"/>
                  <w:color w:val="000000"/>
                  <w:kern w:val="0"/>
                  <w:sz w:val="20"/>
                  <w:szCs w:val="20"/>
                  <w:u w:val="none"/>
                  <w:lang w:val="en-US" w:eastAsia="zh-CN" w:bidi="ar"/>
                </w:rPr>
                <w:delText>1,873</w:delText>
              </w:r>
            </w:del>
          </w:p>
        </w:tc>
      </w:tr>
      <w:tr w14:paraId="70371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1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01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1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5077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16" w:author="Administrator" w:date="2024-08-08T09:09:43Z">
              <w:r>
                <w:rPr>
                  <w:rFonts w:hint="eastAsia" w:ascii="宋体" w:hAnsi="宋体" w:eastAsia="宋体" w:cs="宋体"/>
                  <w:i w:val="0"/>
                  <w:color w:val="000000"/>
                  <w:kern w:val="0"/>
                  <w:sz w:val="20"/>
                  <w:szCs w:val="20"/>
                  <w:u w:val="none"/>
                  <w:lang w:val="en-US" w:eastAsia="zh-CN" w:bidi="ar"/>
                </w:rPr>
                <w:t>21308</w:t>
              </w:r>
            </w:ins>
            <w:del w:id="10017" w:author="Administrator" w:date="2024-08-08T09:09:43Z">
              <w:r>
                <w:rPr>
                  <w:rFonts w:hint="eastAsia" w:ascii="宋体" w:hAnsi="宋体" w:eastAsia="宋体" w:cs="宋体"/>
                  <w:i w:val="0"/>
                  <w:iCs w:val="0"/>
                  <w:color w:val="000000"/>
                  <w:kern w:val="0"/>
                  <w:sz w:val="20"/>
                  <w:szCs w:val="20"/>
                  <w:u w:val="none"/>
                  <w:lang w:val="en-US" w:eastAsia="zh-CN" w:bidi="ar"/>
                </w:rPr>
                <w:delText>2130801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1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70E6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19" w:author="Administrator" w:date="2024-08-08T09:09:43Z">
              <w:r>
                <w:rPr>
                  <w:rFonts w:hint="eastAsia" w:ascii="宋体" w:hAnsi="宋体" w:eastAsia="宋体" w:cs="宋体"/>
                  <w:i w:val="0"/>
                  <w:color w:val="000000"/>
                  <w:kern w:val="0"/>
                  <w:sz w:val="20"/>
                  <w:szCs w:val="20"/>
                  <w:u w:val="none"/>
                  <w:lang w:val="en-US" w:eastAsia="zh-CN" w:bidi="ar"/>
                </w:rPr>
                <w:t xml:space="preserve">  普惠金融发展支出</w:t>
              </w:r>
            </w:ins>
            <w:del w:id="1002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支持农村金融机构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2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865C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022" w:author="Administrator" w:date="2024-08-08T09:09:43Z">
              <w:r>
                <w:rPr>
                  <w:rFonts w:hint="eastAsia" w:ascii="宋体" w:hAnsi="宋体" w:eastAsia="宋体" w:cs="宋体"/>
                  <w:i w:val="0"/>
                  <w:color w:val="000000"/>
                  <w:kern w:val="0"/>
                  <w:sz w:val="20"/>
                  <w:szCs w:val="20"/>
                  <w:u w:val="none"/>
                  <w:lang w:val="en-US" w:eastAsia="zh-CN" w:bidi="ar"/>
                </w:rPr>
                <w:t>2,982</w:t>
              </w:r>
            </w:ins>
            <w:del w:id="10023" w:author="Administrator" w:date="2024-08-08T09:09:43Z">
              <w:r>
                <w:rPr>
                  <w:rFonts w:hint="eastAsia" w:ascii="宋体" w:hAnsi="宋体" w:eastAsia="宋体" w:cs="宋体"/>
                  <w:i w:val="0"/>
                  <w:iCs w:val="0"/>
                  <w:color w:val="000000"/>
                  <w:kern w:val="0"/>
                  <w:sz w:val="20"/>
                  <w:szCs w:val="20"/>
                  <w:u w:val="none"/>
                  <w:lang w:val="en-US" w:eastAsia="zh-CN" w:bidi="ar"/>
                </w:rPr>
                <w:delText>144</w:delText>
              </w:r>
            </w:del>
          </w:p>
        </w:tc>
      </w:tr>
      <w:tr w14:paraId="51CEA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24" w:author="Administrator" w:date="2024-08-08T09:09:4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024" w:author="Administrator" w:date="2024-08-08T09:09:4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25" w:author="Administrator" w:date="2024-08-08T09:09:4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9C83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26" w:author="Administrator" w:date="2024-08-08T09:09:43Z">
              <w:r>
                <w:rPr>
                  <w:rFonts w:hint="eastAsia" w:ascii="宋体" w:hAnsi="宋体" w:eastAsia="宋体" w:cs="宋体"/>
                  <w:i w:val="0"/>
                  <w:color w:val="000000"/>
                  <w:kern w:val="0"/>
                  <w:sz w:val="20"/>
                  <w:szCs w:val="20"/>
                  <w:u w:val="none"/>
                  <w:lang w:val="en-US" w:eastAsia="zh-CN" w:bidi="ar"/>
                </w:rPr>
                <w:t>2130801</w:t>
              </w:r>
            </w:ins>
            <w:del w:id="10027" w:author="Administrator" w:date="2024-08-08T09:09:43Z">
              <w:r>
                <w:rPr>
                  <w:rFonts w:hint="eastAsia" w:ascii="宋体" w:hAnsi="宋体" w:eastAsia="宋体" w:cs="宋体"/>
                  <w:i w:val="0"/>
                  <w:iCs w:val="0"/>
                  <w:color w:val="000000"/>
                  <w:kern w:val="0"/>
                  <w:sz w:val="20"/>
                  <w:szCs w:val="20"/>
                  <w:u w:val="none"/>
                  <w:lang w:val="en-US" w:eastAsia="zh-CN" w:bidi="ar"/>
                </w:rPr>
                <w:delText>2130803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28" w:author="Administrator" w:date="2024-08-08T09:09:4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58BD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29" w:author="Administrator" w:date="2024-08-08T09:09:43Z">
              <w:r>
                <w:rPr>
                  <w:rFonts w:hint="eastAsia" w:ascii="宋体" w:hAnsi="宋体" w:eastAsia="宋体" w:cs="宋体"/>
                  <w:i w:val="0"/>
                  <w:color w:val="000000"/>
                  <w:kern w:val="0"/>
                  <w:sz w:val="20"/>
                  <w:szCs w:val="20"/>
                  <w:u w:val="none"/>
                  <w:lang w:val="en-US" w:eastAsia="zh-CN" w:bidi="ar"/>
                </w:rPr>
                <w:t xml:space="preserve">    支持农村金融机构</w:t>
              </w:r>
            </w:ins>
            <w:del w:id="10030" w:author="Administrator" w:date="2024-08-08T09:09:43Z">
              <w:r>
                <w:rPr>
                  <w:rFonts w:hint="eastAsia" w:ascii="宋体" w:hAnsi="宋体" w:eastAsia="宋体" w:cs="宋体"/>
                  <w:i w:val="0"/>
                  <w:iCs w:val="0"/>
                  <w:color w:val="000000"/>
                  <w:kern w:val="0"/>
                  <w:sz w:val="20"/>
                  <w:szCs w:val="20"/>
                  <w:u w:val="none"/>
                  <w:lang w:val="en-US" w:eastAsia="zh-CN" w:bidi="ar"/>
                </w:rPr>
                <w:delText xml:space="preserve">    农业保险保费补贴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31" w:author="Administrator" w:date="2024-08-08T09:09:4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C574B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032" w:author="Administrator" w:date="2024-08-08T09:09:43Z">
                <w:pPr>
                  <w:keepNext w:val="0"/>
                  <w:keepLines w:val="0"/>
                  <w:widowControl/>
                  <w:suppressLineNumbers w:val="0"/>
                  <w:jc w:val="right"/>
                  <w:textAlignment w:val="center"/>
                </w:pPr>
              </w:pPrChange>
            </w:pPr>
            <w:del w:id="10033" w:author="Administrator" w:date="2024-08-08T09:09:43Z">
              <w:r>
                <w:rPr>
                  <w:rFonts w:hint="eastAsia" w:ascii="宋体" w:hAnsi="宋体" w:eastAsia="宋体" w:cs="宋体"/>
                  <w:i w:val="0"/>
                  <w:iCs w:val="0"/>
                  <w:color w:val="000000"/>
                  <w:kern w:val="0"/>
                  <w:sz w:val="20"/>
                  <w:szCs w:val="20"/>
                  <w:u w:val="none"/>
                  <w:lang w:val="en-US" w:eastAsia="zh-CN" w:bidi="ar"/>
                </w:rPr>
                <w:delText>1,325</w:delText>
              </w:r>
            </w:del>
          </w:p>
        </w:tc>
      </w:tr>
      <w:tr w14:paraId="185A4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3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03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3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FCC6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36" w:author="Administrator" w:date="2024-08-08T09:09:43Z">
              <w:r>
                <w:rPr>
                  <w:rFonts w:hint="eastAsia" w:ascii="宋体" w:hAnsi="宋体" w:eastAsia="宋体" w:cs="宋体"/>
                  <w:i w:val="0"/>
                  <w:color w:val="000000"/>
                  <w:kern w:val="0"/>
                  <w:sz w:val="20"/>
                  <w:szCs w:val="20"/>
                  <w:u w:val="none"/>
                  <w:lang w:val="en-US" w:eastAsia="zh-CN" w:bidi="ar"/>
                </w:rPr>
                <w:t>2130803</w:t>
              </w:r>
            </w:ins>
            <w:del w:id="10037" w:author="Administrator" w:date="2024-08-08T09:09:43Z">
              <w:r>
                <w:rPr>
                  <w:rFonts w:hint="eastAsia" w:ascii="宋体" w:hAnsi="宋体" w:eastAsia="宋体" w:cs="宋体"/>
                  <w:i w:val="0"/>
                  <w:iCs w:val="0"/>
                  <w:color w:val="000000"/>
                  <w:kern w:val="0"/>
                  <w:sz w:val="20"/>
                  <w:szCs w:val="20"/>
                  <w:u w:val="none"/>
                  <w:lang w:val="en-US" w:eastAsia="zh-CN" w:bidi="ar"/>
                </w:rPr>
                <w:delText>2130804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3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AD9E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39" w:author="Administrator" w:date="2024-08-08T09:09:44Z">
              <w:r>
                <w:rPr>
                  <w:rFonts w:hint="eastAsia" w:ascii="宋体" w:hAnsi="宋体" w:eastAsia="宋体" w:cs="宋体"/>
                  <w:i w:val="0"/>
                  <w:color w:val="000000"/>
                  <w:kern w:val="0"/>
                  <w:sz w:val="20"/>
                  <w:szCs w:val="20"/>
                  <w:u w:val="none"/>
                  <w:lang w:val="en-US" w:eastAsia="zh-CN" w:bidi="ar"/>
                </w:rPr>
                <w:t xml:space="preserve">    农业保险保费补贴</w:t>
              </w:r>
            </w:ins>
            <w:del w:id="1004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创业担保贷款贴息及奖补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4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150D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042" w:author="Administrator" w:date="2024-08-08T09:09:44Z">
              <w:r>
                <w:rPr>
                  <w:rFonts w:hint="eastAsia" w:ascii="宋体" w:hAnsi="宋体" w:eastAsia="宋体" w:cs="宋体"/>
                  <w:i w:val="0"/>
                  <w:color w:val="000000"/>
                  <w:kern w:val="0"/>
                  <w:sz w:val="20"/>
                  <w:szCs w:val="20"/>
                  <w:u w:val="none"/>
                  <w:lang w:val="en-US" w:eastAsia="zh-CN" w:bidi="ar"/>
                </w:rPr>
                <w:t>2,945</w:t>
              </w:r>
            </w:ins>
            <w:del w:id="10043" w:author="Administrator" w:date="2024-08-08T09:09:44Z">
              <w:r>
                <w:rPr>
                  <w:rFonts w:hint="eastAsia" w:ascii="宋体" w:hAnsi="宋体" w:eastAsia="宋体" w:cs="宋体"/>
                  <w:i w:val="0"/>
                  <w:iCs w:val="0"/>
                  <w:color w:val="000000"/>
                  <w:kern w:val="0"/>
                  <w:sz w:val="20"/>
                  <w:szCs w:val="20"/>
                  <w:u w:val="none"/>
                  <w:lang w:val="en-US" w:eastAsia="zh-CN" w:bidi="ar"/>
                </w:rPr>
                <w:delText>394</w:delText>
              </w:r>
            </w:del>
          </w:p>
        </w:tc>
      </w:tr>
      <w:tr w14:paraId="05E1E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4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04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4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5F6B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46" w:author="Administrator" w:date="2024-08-08T09:09:44Z">
              <w:r>
                <w:rPr>
                  <w:rFonts w:hint="eastAsia" w:ascii="宋体" w:hAnsi="宋体" w:eastAsia="宋体" w:cs="宋体"/>
                  <w:i w:val="0"/>
                  <w:color w:val="000000"/>
                  <w:kern w:val="0"/>
                  <w:sz w:val="20"/>
                  <w:szCs w:val="20"/>
                  <w:u w:val="none"/>
                  <w:lang w:val="en-US" w:eastAsia="zh-CN" w:bidi="ar"/>
                </w:rPr>
                <w:t>2130804</w:t>
              </w:r>
            </w:ins>
            <w:del w:id="10047" w:author="Administrator" w:date="2024-08-08T09:09:44Z">
              <w:r>
                <w:rPr>
                  <w:rFonts w:hint="eastAsia" w:ascii="宋体" w:hAnsi="宋体" w:eastAsia="宋体" w:cs="宋体"/>
                  <w:i w:val="0"/>
                  <w:iCs w:val="0"/>
                  <w:color w:val="000000"/>
                  <w:kern w:val="0"/>
                  <w:sz w:val="20"/>
                  <w:szCs w:val="20"/>
                  <w:u w:val="none"/>
                  <w:lang w:val="en-US" w:eastAsia="zh-CN" w:bidi="ar"/>
                </w:rPr>
                <w:delText>2130805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4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9EE1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49" w:author="Administrator" w:date="2024-08-08T09:09:44Z">
              <w:r>
                <w:rPr>
                  <w:rFonts w:hint="eastAsia" w:ascii="宋体" w:hAnsi="宋体" w:eastAsia="宋体" w:cs="宋体"/>
                  <w:i w:val="0"/>
                  <w:color w:val="000000"/>
                  <w:kern w:val="0"/>
                  <w:sz w:val="20"/>
                  <w:szCs w:val="20"/>
                  <w:u w:val="none"/>
                  <w:lang w:val="en-US" w:eastAsia="zh-CN" w:bidi="ar"/>
                </w:rPr>
                <w:t xml:space="preserve">    创业担保贷款贴息及奖补</w:t>
              </w:r>
            </w:ins>
            <w:del w:id="1005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补充创业担保贷款基金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5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3CDD22">
            <w:pPr>
              <w:widowControl/>
              <w:jc w:val="right"/>
              <w:textAlignment w:val="center"/>
              <w:rPr>
                <w:rFonts w:hint="eastAsia" w:ascii="宋体" w:hAnsi="宋体" w:eastAsia="宋体" w:cs="宋体"/>
                <w:i w:val="0"/>
                <w:iCs w:val="0"/>
                <w:color w:val="000000"/>
                <w:sz w:val="20"/>
                <w:szCs w:val="20"/>
                <w:u w:val="none"/>
              </w:rPr>
              <w:pPrChange w:id="10052" w:author="Administrator" w:date="2024-08-08T09:09:44Z">
                <w:pPr>
                  <w:jc w:val="right"/>
                </w:pPr>
              </w:pPrChange>
            </w:pPr>
            <w:ins w:id="10053" w:author="Administrator" w:date="2024-08-08T09:09:44Z">
              <w:r>
                <w:rPr>
                  <w:rFonts w:hint="eastAsia" w:ascii="宋体" w:hAnsi="宋体" w:eastAsia="宋体" w:cs="宋体"/>
                  <w:i w:val="0"/>
                  <w:color w:val="000000"/>
                  <w:kern w:val="0"/>
                  <w:sz w:val="20"/>
                  <w:szCs w:val="20"/>
                  <w:u w:val="none"/>
                  <w:lang w:val="en-US" w:eastAsia="zh-CN" w:bidi="ar"/>
                </w:rPr>
                <w:t>37</w:t>
              </w:r>
            </w:ins>
          </w:p>
        </w:tc>
      </w:tr>
      <w:tr w14:paraId="09E5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5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05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5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3620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56" w:author="Administrator" w:date="2024-08-08T09:09:44Z">
              <w:r>
                <w:rPr>
                  <w:rFonts w:hint="eastAsia" w:ascii="宋体" w:hAnsi="宋体" w:eastAsia="宋体" w:cs="宋体"/>
                  <w:i w:val="0"/>
                  <w:color w:val="000000"/>
                  <w:kern w:val="0"/>
                  <w:sz w:val="20"/>
                  <w:szCs w:val="20"/>
                  <w:u w:val="none"/>
                  <w:lang w:val="en-US" w:eastAsia="zh-CN" w:bidi="ar"/>
                </w:rPr>
                <w:t>2130805</w:t>
              </w:r>
            </w:ins>
            <w:del w:id="10057" w:author="Administrator" w:date="2024-08-08T09:09:44Z">
              <w:r>
                <w:rPr>
                  <w:rFonts w:hint="eastAsia" w:ascii="宋体" w:hAnsi="宋体" w:eastAsia="宋体" w:cs="宋体"/>
                  <w:i w:val="0"/>
                  <w:iCs w:val="0"/>
                  <w:color w:val="000000"/>
                  <w:kern w:val="0"/>
                  <w:sz w:val="20"/>
                  <w:szCs w:val="20"/>
                  <w:u w:val="none"/>
                  <w:lang w:val="en-US" w:eastAsia="zh-CN" w:bidi="ar"/>
                </w:rPr>
                <w:delText>2130899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5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BF5A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59" w:author="Administrator" w:date="2024-08-08T09:09:44Z">
              <w:r>
                <w:rPr>
                  <w:rFonts w:hint="eastAsia" w:ascii="宋体" w:hAnsi="宋体" w:eastAsia="宋体" w:cs="宋体"/>
                  <w:i w:val="0"/>
                  <w:color w:val="000000"/>
                  <w:kern w:val="0"/>
                  <w:sz w:val="20"/>
                  <w:szCs w:val="20"/>
                  <w:u w:val="none"/>
                  <w:lang w:val="en-US" w:eastAsia="zh-CN" w:bidi="ar"/>
                </w:rPr>
                <w:t xml:space="preserve">    补充创业担保贷款基金</w:t>
              </w:r>
            </w:ins>
            <w:del w:id="1006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其他普惠金融发展支出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6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A59B8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062" w:author="Administrator" w:date="2024-08-08T09:09:44Z">
                <w:pPr>
                  <w:keepNext w:val="0"/>
                  <w:keepLines w:val="0"/>
                  <w:widowControl/>
                  <w:suppressLineNumbers w:val="0"/>
                  <w:jc w:val="right"/>
                  <w:textAlignment w:val="center"/>
                </w:pPr>
              </w:pPrChange>
            </w:pPr>
            <w:del w:id="10063" w:author="Administrator" w:date="2024-08-08T09:09:44Z">
              <w:r>
                <w:rPr>
                  <w:rFonts w:hint="eastAsia" w:ascii="宋体" w:hAnsi="宋体" w:eastAsia="宋体" w:cs="宋体"/>
                  <w:i w:val="0"/>
                  <w:iCs w:val="0"/>
                  <w:color w:val="000000"/>
                  <w:kern w:val="0"/>
                  <w:sz w:val="20"/>
                  <w:szCs w:val="20"/>
                  <w:u w:val="none"/>
                  <w:lang w:val="en-US" w:eastAsia="zh-CN" w:bidi="ar"/>
                </w:rPr>
                <w:delText>10</w:delText>
              </w:r>
            </w:del>
          </w:p>
        </w:tc>
      </w:tr>
      <w:tr w14:paraId="15F6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6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06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6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F4AF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66" w:author="Administrator" w:date="2024-08-08T09:09:44Z">
              <w:r>
                <w:rPr>
                  <w:rFonts w:hint="eastAsia" w:ascii="宋体" w:hAnsi="宋体" w:eastAsia="宋体" w:cs="宋体"/>
                  <w:i w:val="0"/>
                  <w:color w:val="000000"/>
                  <w:kern w:val="0"/>
                  <w:sz w:val="20"/>
                  <w:szCs w:val="20"/>
                  <w:u w:val="none"/>
                  <w:lang w:val="en-US" w:eastAsia="zh-CN" w:bidi="ar"/>
                </w:rPr>
                <w:t>2130899</w:t>
              </w:r>
            </w:ins>
            <w:del w:id="10067" w:author="Administrator" w:date="2024-08-08T09:09:44Z">
              <w:r>
                <w:rPr>
                  <w:rFonts w:hint="eastAsia" w:ascii="宋体" w:hAnsi="宋体" w:eastAsia="宋体" w:cs="宋体"/>
                  <w:i w:val="0"/>
                  <w:iCs w:val="0"/>
                  <w:color w:val="000000"/>
                  <w:kern w:val="0"/>
                  <w:sz w:val="20"/>
                  <w:szCs w:val="20"/>
                  <w:u w:val="none"/>
                  <w:lang w:val="en-US" w:eastAsia="zh-CN" w:bidi="ar"/>
                </w:rPr>
                <w:delText>21309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6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F85F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69" w:author="Administrator" w:date="2024-08-08T09:09:44Z">
              <w:r>
                <w:rPr>
                  <w:rFonts w:hint="eastAsia" w:ascii="宋体" w:hAnsi="宋体" w:eastAsia="宋体" w:cs="宋体"/>
                  <w:i w:val="0"/>
                  <w:color w:val="000000"/>
                  <w:kern w:val="0"/>
                  <w:sz w:val="20"/>
                  <w:szCs w:val="20"/>
                  <w:u w:val="none"/>
                  <w:lang w:val="en-US" w:eastAsia="zh-CN" w:bidi="ar"/>
                </w:rPr>
                <w:t xml:space="preserve">    其他普惠金融发展支出</w:t>
              </w:r>
            </w:ins>
            <w:del w:id="1007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目标价格补贴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7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A2BD3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072" w:author="Administrator" w:date="2024-08-08T09:09:44Z">
                <w:pPr>
                  <w:keepNext w:val="0"/>
                  <w:keepLines w:val="0"/>
                  <w:widowControl/>
                  <w:suppressLineNumbers w:val="0"/>
                  <w:jc w:val="right"/>
                  <w:textAlignment w:val="center"/>
                </w:pPr>
              </w:pPrChange>
            </w:pPr>
            <w:del w:id="10073" w:author="Administrator" w:date="2024-08-08T09:09:44Z">
              <w:r>
                <w:rPr>
                  <w:rFonts w:hint="eastAsia" w:ascii="宋体" w:hAnsi="宋体" w:eastAsia="宋体" w:cs="宋体"/>
                  <w:i w:val="0"/>
                  <w:iCs w:val="0"/>
                  <w:color w:val="000000"/>
                  <w:kern w:val="0"/>
                  <w:sz w:val="20"/>
                  <w:szCs w:val="20"/>
                  <w:u w:val="none"/>
                  <w:lang w:val="en-US" w:eastAsia="zh-CN" w:bidi="ar"/>
                </w:rPr>
                <w:delText>2,113</w:delText>
              </w:r>
            </w:del>
          </w:p>
        </w:tc>
      </w:tr>
      <w:tr w14:paraId="43DD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7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07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7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09B5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76" w:author="Administrator" w:date="2024-08-08T09:09:44Z">
              <w:r>
                <w:rPr>
                  <w:rFonts w:hint="eastAsia" w:ascii="宋体" w:hAnsi="宋体" w:eastAsia="宋体" w:cs="宋体"/>
                  <w:i w:val="0"/>
                  <w:color w:val="000000"/>
                  <w:kern w:val="0"/>
                  <w:sz w:val="20"/>
                  <w:szCs w:val="20"/>
                  <w:u w:val="none"/>
                  <w:lang w:val="en-US" w:eastAsia="zh-CN" w:bidi="ar"/>
                </w:rPr>
                <w:t>21309</w:t>
              </w:r>
            </w:ins>
            <w:del w:id="10077" w:author="Administrator" w:date="2024-08-08T09:09:44Z">
              <w:r>
                <w:rPr>
                  <w:rFonts w:hint="eastAsia" w:ascii="宋体" w:hAnsi="宋体" w:eastAsia="宋体" w:cs="宋体"/>
                  <w:i w:val="0"/>
                  <w:iCs w:val="0"/>
                  <w:color w:val="000000"/>
                  <w:kern w:val="0"/>
                  <w:sz w:val="20"/>
                  <w:szCs w:val="20"/>
                  <w:u w:val="none"/>
                  <w:lang w:val="en-US" w:eastAsia="zh-CN" w:bidi="ar"/>
                </w:rPr>
                <w:delText>2130901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7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85CC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79" w:author="Administrator" w:date="2024-08-08T09:09:44Z">
              <w:r>
                <w:rPr>
                  <w:rFonts w:hint="eastAsia" w:ascii="宋体" w:hAnsi="宋体" w:eastAsia="宋体" w:cs="宋体"/>
                  <w:i w:val="0"/>
                  <w:color w:val="000000"/>
                  <w:kern w:val="0"/>
                  <w:sz w:val="20"/>
                  <w:szCs w:val="20"/>
                  <w:u w:val="none"/>
                  <w:lang w:val="en-US" w:eastAsia="zh-CN" w:bidi="ar"/>
                </w:rPr>
                <w:t xml:space="preserve">  目标价格补贴</w:t>
              </w:r>
            </w:ins>
            <w:del w:id="1008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棉花目标价格补贴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8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308147">
            <w:pPr>
              <w:widowControl/>
              <w:jc w:val="right"/>
              <w:textAlignment w:val="center"/>
              <w:rPr>
                <w:rFonts w:hint="eastAsia" w:ascii="宋体" w:hAnsi="宋体" w:eastAsia="宋体" w:cs="宋体"/>
                <w:i w:val="0"/>
                <w:iCs w:val="0"/>
                <w:color w:val="000000"/>
                <w:sz w:val="20"/>
                <w:szCs w:val="20"/>
                <w:u w:val="none"/>
              </w:rPr>
              <w:pPrChange w:id="10082" w:author="Administrator" w:date="2024-08-08T09:09:44Z">
                <w:pPr>
                  <w:jc w:val="right"/>
                </w:pPr>
              </w:pPrChange>
            </w:pPr>
            <w:ins w:id="10083" w:author="Administrator" w:date="2024-08-08T09:09:44Z">
              <w:r>
                <w:rPr>
                  <w:rFonts w:hint="eastAsia" w:ascii="宋体" w:hAnsi="宋体" w:eastAsia="宋体" w:cs="宋体"/>
                  <w:i w:val="0"/>
                  <w:color w:val="000000"/>
                  <w:kern w:val="0"/>
                  <w:sz w:val="20"/>
                  <w:szCs w:val="20"/>
                  <w:u w:val="none"/>
                  <w:lang w:val="en-US" w:eastAsia="zh-CN" w:bidi="ar"/>
                </w:rPr>
                <w:t>2,191</w:t>
              </w:r>
            </w:ins>
          </w:p>
        </w:tc>
      </w:tr>
      <w:tr w14:paraId="57DA4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8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08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8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0E4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86" w:author="Administrator" w:date="2024-08-08T09:09:44Z">
              <w:r>
                <w:rPr>
                  <w:rFonts w:hint="eastAsia" w:ascii="宋体" w:hAnsi="宋体" w:eastAsia="宋体" w:cs="宋体"/>
                  <w:i w:val="0"/>
                  <w:color w:val="000000"/>
                  <w:kern w:val="0"/>
                  <w:sz w:val="20"/>
                  <w:szCs w:val="20"/>
                  <w:u w:val="none"/>
                  <w:lang w:val="en-US" w:eastAsia="zh-CN" w:bidi="ar"/>
                </w:rPr>
                <w:t>2130901</w:t>
              </w:r>
            </w:ins>
            <w:del w:id="10087" w:author="Administrator" w:date="2024-08-08T09:09:44Z">
              <w:r>
                <w:rPr>
                  <w:rFonts w:hint="eastAsia" w:ascii="宋体" w:hAnsi="宋体" w:eastAsia="宋体" w:cs="宋体"/>
                  <w:i w:val="0"/>
                  <w:iCs w:val="0"/>
                  <w:color w:val="000000"/>
                  <w:kern w:val="0"/>
                  <w:sz w:val="20"/>
                  <w:szCs w:val="20"/>
                  <w:u w:val="none"/>
                  <w:lang w:val="en-US" w:eastAsia="zh-CN" w:bidi="ar"/>
                </w:rPr>
                <w:delText>2130999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8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A454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89" w:author="Administrator" w:date="2024-08-08T09:09:44Z">
              <w:r>
                <w:rPr>
                  <w:rFonts w:hint="eastAsia" w:ascii="宋体" w:hAnsi="宋体" w:eastAsia="宋体" w:cs="宋体"/>
                  <w:i w:val="0"/>
                  <w:color w:val="000000"/>
                  <w:kern w:val="0"/>
                  <w:sz w:val="20"/>
                  <w:szCs w:val="20"/>
                  <w:u w:val="none"/>
                  <w:lang w:val="en-US" w:eastAsia="zh-CN" w:bidi="ar"/>
                </w:rPr>
                <w:t xml:space="preserve">    棉花目标价格补贴</w:t>
              </w:r>
            </w:ins>
            <w:del w:id="1009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其他目标价格补贴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9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605FA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092" w:author="Administrator" w:date="2024-08-08T09:09:44Z">
                <w:pPr>
                  <w:keepNext w:val="0"/>
                  <w:keepLines w:val="0"/>
                  <w:widowControl/>
                  <w:suppressLineNumbers w:val="0"/>
                  <w:jc w:val="right"/>
                  <w:textAlignment w:val="center"/>
                </w:pPr>
              </w:pPrChange>
            </w:pPr>
            <w:del w:id="10093" w:author="Administrator" w:date="2024-08-08T09:09:44Z">
              <w:r>
                <w:rPr>
                  <w:rFonts w:hint="eastAsia" w:ascii="宋体" w:hAnsi="宋体" w:eastAsia="宋体" w:cs="宋体"/>
                  <w:i w:val="0"/>
                  <w:iCs w:val="0"/>
                  <w:color w:val="000000"/>
                  <w:kern w:val="0"/>
                  <w:sz w:val="20"/>
                  <w:szCs w:val="20"/>
                  <w:u w:val="none"/>
                  <w:lang w:val="en-US" w:eastAsia="zh-CN" w:bidi="ar"/>
                </w:rPr>
                <w:delText>2,113</w:delText>
              </w:r>
            </w:del>
          </w:p>
        </w:tc>
      </w:tr>
      <w:tr w14:paraId="0EFF3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09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09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9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5CAB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96" w:author="Administrator" w:date="2024-08-08T09:09:44Z">
              <w:r>
                <w:rPr>
                  <w:rFonts w:hint="eastAsia" w:ascii="宋体" w:hAnsi="宋体" w:eastAsia="宋体" w:cs="宋体"/>
                  <w:i w:val="0"/>
                  <w:color w:val="000000"/>
                  <w:kern w:val="0"/>
                  <w:sz w:val="20"/>
                  <w:szCs w:val="20"/>
                  <w:u w:val="none"/>
                  <w:lang w:val="en-US" w:eastAsia="zh-CN" w:bidi="ar"/>
                </w:rPr>
                <w:t>2130999</w:t>
              </w:r>
            </w:ins>
            <w:del w:id="10097" w:author="Administrator" w:date="2024-08-08T09:09:44Z">
              <w:r>
                <w:rPr>
                  <w:rFonts w:hint="eastAsia" w:ascii="宋体" w:hAnsi="宋体" w:eastAsia="宋体" w:cs="宋体"/>
                  <w:i w:val="0"/>
                  <w:iCs w:val="0"/>
                  <w:color w:val="000000"/>
                  <w:kern w:val="0"/>
                  <w:sz w:val="20"/>
                  <w:szCs w:val="20"/>
                  <w:u w:val="none"/>
                  <w:lang w:val="en-US" w:eastAsia="zh-CN" w:bidi="ar"/>
                </w:rPr>
                <w:delText>21399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09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657E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099" w:author="Administrator" w:date="2024-08-08T09:09:44Z">
              <w:r>
                <w:rPr>
                  <w:rFonts w:hint="eastAsia" w:ascii="宋体" w:hAnsi="宋体" w:eastAsia="宋体" w:cs="宋体"/>
                  <w:i w:val="0"/>
                  <w:color w:val="000000"/>
                  <w:kern w:val="0"/>
                  <w:sz w:val="20"/>
                  <w:szCs w:val="20"/>
                  <w:u w:val="none"/>
                  <w:lang w:val="en-US" w:eastAsia="zh-CN" w:bidi="ar"/>
                </w:rPr>
                <w:t xml:space="preserve">    其他目标价格补贴</w:t>
              </w:r>
            </w:ins>
            <w:del w:id="1010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其他农林水支出(款)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0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E0D0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102" w:author="Administrator" w:date="2024-08-08T09:09:44Z">
              <w:r>
                <w:rPr>
                  <w:rFonts w:hint="eastAsia" w:ascii="宋体" w:hAnsi="宋体" w:eastAsia="宋体" w:cs="宋体"/>
                  <w:i w:val="0"/>
                  <w:color w:val="000000"/>
                  <w:kern w:val="0"/>
                  <w:sz w:val="20"/>
                  <w:szCs w:val="20"/>
                  <w:u w:val="none"/>
                  <w:lang w:val="en-US" w:eastAsia="zh-CN" w:bidi="ar"/>
                </w:rPr>
                <w:t>2,191</w:t>
              </w:r>
            </w:ins>
            <w:del w:id="10103" w:author="Administrator" w:date="2024-08-08T09:09:44Z">
              <w:r>
                <w:rPr>
                  <w:rFonts w:hint="eastAsia" w:ascii="宋体" w:hAnsi="宋体" w:eastAsia="宋体" w:cs="宋体"/>
                  <w:i w:val="0"/>
                  <w:iCs w:val="0"/>
                  <w:color w:val="000000"/>
                  <w:kern w:val="0"/>
                  <w:sz w:val="20"/>
                  <w:szCs w:val="20"/>
                  <w:u w:val="none"/>
                  <w:lang w:val="en-US" w:eastAsia="zh-CN" w:bidi="ar"/>
                </w:rPr>
                <w:delText>5,296</w:delText>
              </w:r>
            </w:del>
          </w:p>
        </w:tc>
      </w:tr>
      <w:tr w14:paraId="1D2C7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0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10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0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462D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06" w:author="Administrator" w:date="2024-08-08T09:09:44Z">
              <w:r>
                <w:rPr>
                  <w:rFonts w:hint="eastAsia" w:ascii="宋体" w:hAnsi="宋体" w:eastAsia="宋体" w:cs="宋体"/>
                  <w:i w:val="0"/>
                  <w:color w:val="000000"/>
                  <w:kern w:val="0"/>
                  <w:sz w:val="20"/>
                  <w:szCs w:val="20"/>
                  <w:u w:val="none"/>
                  <w:lang w:val="en-US" w:eastAsia="zh-CN" w:bidi="ar"/>
                </w:rPr>
                <w:t>21399</w:t>
              </w:r>
            </w:ins>
            <w:del w:id="10107" w:author="Administrator" w:date="2024-08-08T09:09:44Z">
              <w:r>
                <w:rPr>
                  <w:rFonts w:hint="eastAsia" w:ascii="宋体" w:hAnsi="宋体" w:eastAsia="宋体" w:cs="宋体"/>
                  <w:i w:val="0"/>
                  <w:iCs w:val="0"/>
                  <w:color w:val="000000"/>
                  <w:kern w:val="0"/>
                  <w:sz w:val="20"/>
                  <w:szCs w:val="20"/>
                  <w:u w:val="none"/>
                  <w:lang w:val="en-US" w:eastAsia="zh-CN" w:bidi="ar"/>
                </w:rPr>
                <w:delText>2139901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0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8745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09" w:author="Administrator" w:date="2024-08-08T09:09:44Z">
              <w:r>
                <w:rPr>
                  <w:rFonts w:hint="eastAsia" w:ascii="宋体" w:hAnsi="宋体" w:eastAsia="宋体" w:cs="宋体"/>
                  <w:i w:val="0"/>
                  <w:color w:val="000000"/>
                  <w:kern w:val="0"/>
                  <w:sz w:val="20"/>
                  <w:szCs w:val="20"/>
                  <w:u w:val="none"/>
                  <w:lang w:val="en-US" w:eastAsia="zh-CN" w:bidi="ar"/>
                </w:rPr>
                <w:t xml:space="preserve">  其他农林水支出(款)</w:t>
              </w:r>
            </w:ins>
            <w:del w:id="1011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化解其他公益性乡村债务支出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1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4AB47F">
            <w:pPr>
              <w:widowControl/>
              <w:jc w:val="right"/>
              <w:textAlignment w:val="center"/>
              <w:rPr>
                <w:rFonts w:hint="eastAsia" w:ascii="宋体" w:hAnsi="宋体" w:eastAsia="宋体" w:cs="宋体"/>
                <w:i w:val="0"/>
                <w:iCs w:val="0"/>
                <w:color w:val="000000"/>
                <w:sz w:val="20"/>
                <w:szCs w:val="20"/>
                <w:u w:val="none"/>
              </w:rPr>
              <w:pPrChange w:id="10112" w:author="Administrator" w:date="2024-08-08T09:09:44Z">
                <w:pPr>
                  <w:jc w:val="right"/>
                </w:pPr>
              </w:pPrChange>
            </w:pPr>
            <w:ins w:id="10113" w:author="Administrator" w:date="2024-08-08T09:09:44Z">
              <w:r>
                <w:rPr>
                  <w:rFonts w:hint="eastAsia" w:ascii="宋体" w:hAnsi="宋体" w:eastAsia="宋体" w:cs="宋体"/>
                  <w:i w:val="0"/>
                  <w:color w:val="000000"/>
                  <w:kern w:val="0"/>
                  <w:sz w:val="20"/>
                  <w:szCs w:val="20"/>
                  <w:u w:val="none"/>
                  <w:lang w:val="en-US" w:eastAsia="zh-CN" w:bidi="ar"/>
                </w:rPr>
                <w:t>5,301</w:t>
              </w:r>
            </w:ins>
          </w:p>
        </w:tc>
      </w:tr>
      <w:tr w14:paraId="4E0B9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1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1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1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51AF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16" w:author="Administrator" w:date="2024-08-08T09:09:44Z">
              <w:r>
                <w:rPr>
                  <w:rFonts w:hint="eastAsia" w:ascii="宋体" w:hAnsi="宋体" w:eastAsia="宋体" w:cs="宋体"/>
                  <w:i w:val="0"/>
                  <w:color w:val="000000"/>
                  <w:kern w:val="0"/>
                  <w:sz w:val="20"/>
                  <w:szCs w:val="20"/>
                  <w:u w:val="none"/>
                  <w:lang w:val="en-US" w:eastAsia="zh-CN" w:bidi="ar"/>
                </w:rPr>
                <w:t>2139901</w:t>
              </w:r>
            </w:ins>
            <w:del w:id="10117" w:author="Administrator" w:date="2024-08-08T09:09:44Z">
              <w:r>
                <w:rPr>
                  <w:rFonts w:hint="eastAsia" w:ascii="宋体" w:hAnsi="宋体" w:eastAsia="宋体" w:cs="宋体"/>
                  <w:i w:val="0"/>
                  <w:iCs w:val="0"/>
                  <w:color w:val="000000"/>
                  <w:kern w:val="0"/>
                  <w:sz w:val="20"/>
                  <w:szCs w:val="20"/>
                  <w:u w:val="none"/>
                  <w:lang w:val="en-US" w:eastAsia="zh-CN" w:bidi="ar"/>
                </w:rPr>
                <w:delText>2139999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1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28BE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19" w:author="Administrator" w:date="2024-08-08T09:09:44Z">
              <w:r>
                <w:rPr>
                  <w:rFonts w:hint="eastAsia" w:ascii="宋体" w:hAnsi="宋体" w:eastAsia="宋体" w:cs="宋体"/>
                  <w:i w:val="0"/>
                  <w:color w:val="000000"/>
                  <w:kern w:val="0"/>
                  <w:sz w:val="20"/>
                  <w:szCs w:val="20"/>
                  <w:u w:val="none"/>
                  <w:lang w:val="en-US" w:eastAsia="zh-CN" w:bidi="ar"/>
                </w:rPr>
                <w:t xml:space="preserve">    化解其他公益性乡村债务支出</w:t>
              </w:r>
            </w:ins>
            <w:del w:id="1012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其他农林水支出(项)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2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99DCF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122" w:author="Administrator" w:date="2024-08-08T09:09:44Z">
                <w:pPr>
                  <w:keepNext w:val="0"/>
                  <w:keepLines w:val="0"/>
                  <w:widowControl/>
                  <w:suppressLineNumbers w:val="0"/>
                  <w:jc w:val="right"/>
                  <w:textAlignment w:val="center"/>
                </w:pPr>
              </w:pPrChange>
            </w:pPr>
            <w:del w:id="10123" w:author="Administrator" w:date="2024-08-08T09:09:44Z">
              <w:r>
                <w:rPr>
                  <w:rFonts w:hint="eastAsia" w:ascii="宋体" w:hAnsi="宋体" w:eastAsia="宋体" w:cs="宋体"/>
                  <w:i w:val="0"/>
                  <w:iCs w:val="0"/>
                  <w:color w:val="000000"/>
                  <w:kern w:val="0"/>
                  <w:sz w:val="20"/>
                  <w:szCs w:val="20"/>
                  <w:u w:val="none"/>
                  <w:lang w:val="en-US" w:eastAsia="zh-CN" w:bidi="ar"/>
                </w:rPr>
                <w:delText>5,296</w:delText>
              </w:r>
            </w:del>
          </w:p>
        </w:tc>
      </w:tr>
      <w:tr w14:paraId="4E688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24" w:author="Administrator" w:date="2024-08-08T09:09:4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24" w:author="Administrator" w:date="2024-08-08T09:09:4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25" w:author="Administrator" w:date="2024-08-08T09:09:4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C881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26" w:author="Administrator" w:date="2024-08-08T09:09:44Z">
              <w:r>
                <w:rPr>
                  <w:rFonts w:hint="eastAsia" w:ascii="宋体" w:hAnsi="宋体" w:eastAsia="宋体" w:cs="宋体"/>
                  <w:i w:val="0"/>
                  <w:color w:val="000000"/>
                  <w:kern w:val="0"/>
                  <w:sz w:val="20"/>
                  <w:szCs w:val="20"/>
                  <w:u w:val="none"/>
                  <w:lang w:val="en-US" w:eastAsia="zh-CN" w:bidi="ar"/>
                </w:rPr>
                <w:t>2139999</w:t>
              </w:r>
            </w:ins>
            <w:del w:id="10127" w:author="Administrator" w:date="2024-08-08T09:09:44Z">
              <w:r>
                <w:rPr>
                  <w:rFonts w:hint="eastAsia" w:ascii="宋体" w:hAnsi="宋体" w:eastAsia="宋体" w:cs="宋体"/>
                  <w:i w:val="0"/>
                  <w:iCs w:val="0"/>
                  <w:color w:val="000000"/>
                  <w:kern w:val="0"/>
                  <w:sz w:val="20"/>
                  <w:szCs w:val="20"/>
                  <w:u w:val="none"/>
                  <w:lang w:val="en-US" w:eastAsia="zh-CN" w:bidi="ar"/>
                </w:rPr>
                <w:delText>214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28" w:author="Administrator" w:date="2024-08-08T09:09:4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757A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29" w:author="Administrator" w:date="2024-08-08T09:09:44Z">
              <w:r>
                <w:rPr>
                  <w:rFonts w:hint="eastAsia" w:ascii="宋体" w:hAnsi="宋体" w:eastAsia="宋体" w:cs="宋体"/>
                  <w:i w:val="0"/>
                  <w:color w:val="000000"/>
                  <w:kern w:val="0"/>
                  <w:sz w:val="20"/>
                  <w:szCs w:val="20"/>
                  <w:u w:val="none"/>
                  <w:lang w:val="en-US" w:eastAsia="zh-CN" w:bidi="ar"/>
                </w:rPr>
                <w:t xml:space="preserve">    其他农林水支出(项)</w:t>
              </w:r>
            </w:ins>
            <w:del w:id="10130" w:author="Administrator" w:date="2024-08-08T09:09:44Z">
              <w:r>
                <w:rPr>
                  <w:rFonts w:hint="eastAsia" w:ascii="宋体" w:hAnsi="宋体" w:eastAsia="宋体" w:cs="宋体"/>
                  <w:i w:val="0"/>
                  <w:iCs w:val="0"/>
                  <w:color w:val="000000"/>
                  <w:kern w:val="0"/>
                  <w:sz w:val="20"/>
                  <w:szCs w:val="20"/>
                  <w:u w:val="none"/>
                  <w:lang w:val="en-US" w:eastAsia="zh-CN" w:bidi="ar"/>
                </w:rPr>
                <w:delText>交通运输支出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31" w:author="Administrator" w:date="2024-08-08T09:09:4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04C5B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132" w:author="Administrator" w:date="2024-08-08T09:09:44Z">
              <w:r>
                <w:rPr>
                  <w:rFonts w:hint="eastAsia" w:ascii="宋体" w:hAnsi="宋体" w:eastAsia="宋体" w:cs="宋体"/>
                  <w:i w:val="0"/>
                  <w:color w:val="000000"/>
                  <w:kern w:val="0"/>
                  <w:sz w:val="20"/>
                  <w:szCs w:val="20"/>
                  <w:u w:val="none"/>
                  <w:lang w:val="en-US" w:eastAsia="zh-CN" w:bidi="ar"/>
                </w:rPr>
                <w:t>5,301</w:t>
              </w:r>
            </w:ins>
            <w:del w:id="10133" w:author="Administrator" w:date="2024-08-08T09:09:44Z">
              <w:r>
                <w:rPr>
                  <w:rFonts w:hint="eastAsia" w:ascii="宋体" w:hAnsi="宋体" w:eastAsia="宋体" w:cs="宋体"/>
                  <w:i w:val="0"/>
                  <w:iCs w:val="0"/>
                  <w:color w:val="000000"/>
                  <w:kern w:val="0"/>
                  <w:sz w:val="20"/>
                  <w:szCs w:val="20"/>
                  <w:u w:val="none"/>
                  <w:lang w:val="en-US" w:eastAsia="zh-CN" w:bidi="ar"/>
                </w:rPr>
                <w:delText>10,772</w:delText>
              </w:r>
            </w:del>
          </w:p>
        </w:tc>
      </w:tr>
      <w:tr w14:paraId="0C662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34"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34"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35"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3029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36" w:author="Administrator" w:date="2024-08-08T09:09:44Z">
              <w:r>
                <w:rPr>
                  <w:rFonts w:hint="eastAsia" w:ascii="宋体" w:hAnsi="宋体" w:eastAsia="宋体" w:cs="宋体"/>
                  <w:i w:val="0"/>
                  <w:color w:val="000000"/>
                  <w:kern w:val="0"/>
                  <w:sz w:val="20"/>
                  <w:szCs w:val="20"/>
                  <w:u w:val="none"/>
                  <w:lang w:val="en-US" w:eastAsia="zh-CN" w:bidi="ar"/>
                </w:rPr>
                <w:t>214</w:t>
              </w:r>
            </w:ins>
            <w:del w:id="10137" w:author="Administrator" w:date="2024-08-08T09:09:44Z">
              <w:r>
                <w:rPr>
                  <w:rFonts w:hint="eastAsia" w:ascii="宋体" w:hAnsi="宋体" w:eastAsia="宋体" w:cs="宋体"/>
                  <w:i w:val="0"/>
                  <w:iCs w:val="0"/>
                  <w:color w:val="000000"/>
                  <w:kern w:val="0"/>
                  <w:sz w:val="20"/>
                  <w:szCs w:val="20"/>
                  <w:u w:val="none"/>
                  <w:lang w:val="en-US" w:eastAsia="zh-CN" w:bidi="ar"/>
                </w:rPr>
                <w:delText>21401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38"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3828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39" w:author="Administrator" w:date="2024-08-08T09:09:44Z">
              <w:r>
                <w:rPr>
                  <w:rFonts w:hint="eastAsia" w:ascii="宋体" w:hAnsi="宋体" w:eastAsia="宋体" w:cs="宋体"/>
                  <w:i w:val="0"/>
                  <w:color w:val="000000"/>
                  <w:kern w:val="0"/>
                  <w:sz w:val="20"/>
                  <w:szCs w:val="20"/>
                  <w:u w:val="none"/>
                  <w:lang w:val="en-US" w:eastAsia="zh-CN" w:bidi="ar"/>
                </w:rPr>
                <w:t>交通运输支出</w:t>
              </w:r>
            </w:ins>
            <w:del w:id="10140" w:author="Administrator" w:date="2024-08-08T09:09:44Z">
              <w:r>
                <w:rPr>
                  <w:rFonts w:hint="eastAsia" w:ascii="宋体" w:hAnsi="宋体" w:eastAsia="宋体" w:cs="宋体"/>
                  <w:i w:val="0"/>
                  <w:iCs w:val="0"/>
                  <w:color w:val="000000"/>
                  <w:kern w:val="0"/>
                  <w:sz w:val="20"/>
                  <w:szCs w:val="20"/>
                  <w:u w:val="none"/>
                  <w:lang w:val="en-US" w:eastAsia="zh-CN" w:bidi="ar"/>
                </w:rPr>
                <w:delText xml:space="preserve">  公路水路运输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41"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94C0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142" w:author="Administrator" w:date="2024-08-08T09:09:45Z">
              <w:r>
                <w:rPr>
                  <w:rFonts w:hint="eastAsia" w:ascii="宋体" w:hAnsi="宋体" w:eastAsia="宋体" w:cs="宋体"/>
                  <w:i w:val="0"/>
                  <w:color w:val="000000"/>
                  <w:kern w:val="0"/>
                  <w:sz w:val="20"/>
                  <w:szCs w:val="20"/>
                  <w:u w:val="none"/>
                  <w:lang w:val="en-US" w:eastAsia="zh-CN" w:bidi="ar"/>
                </w:rPr>
                <w:t>8,827</w:t>
              </w:r>
            </w:ins>
            <w:del w:id="10143" w:author="Administrator" w:date="2024-08-08T09:09:45Z">
              <w:r>
                <w:rPr>
                  <w:rFonts w:hint="eastAsia" w:ascii="宋体" w:hAnsi="宋体" w:eastAsia="宋体" w:cs="宋体"/>
                  <w:i w:val="0"/>
                  <w:iCs w:val="0"/>
                  <w:color w:val="000000"/>
                  <w:kern w:val="0"/>
                  <w:sz w:val="20"/>
                  <w:szCs w:val="20"/>
                  <w:u w:val="none"/>
                  <w:lang w:val="en-US" w:eastAsia="zh-CN" w:bidi="ar"/>
                </w:rPr>
                <w:delText>3,724</w:delText>
              </w:r>
            </w:del>
          </w:p>
        </w:tc>
      </w:tr>
      <w:tr w14:paraId="58FC9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44"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44"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45"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6CC1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46" w:author="Administrator" w:date="2024-08-08T09:09:45Z">
              <w:r>
                <w:rPr>
                  <w:rFonts w:hint="eastAsia" w:ascii="宋体" w:hAnsi="宋体" w:eastAsia="宋体" w:cs="宋体"/>
                  <w:i w:val="0"/>
                  <w:color w:val="000000"/>
                  <w:kern w:val="0"/>
                  <w:sz w:val="20"/>
                  <w:szCs w:val="20"/>
                  <w:u w:val="none"/>
                  <w:lang w:val="en-US" w:eastAsia="zh-CN" w:bidi="ar"/>
                </w:rPr>
                <w:t>21401</w:t>
              </w:r>
            </w:ins>
            <w:del w:id="10147" w:author="Administrator" w:date="2024-08-08T09:09:45Z">
              <w:r>
                <w:rPr>
                  <w:rFonts w:hint="eastAsia" w:ascii="宋体" w:hAnsi="宋体" w:eastAsia="宋体" w:cs="宋体"/>
                  <w:i w:val="0"/>
                  <w:iCs w:val="0"/>
                  <w:color w:val="000000"/>
                  <w:kern w:val="0"/>
                  <w:sz w:val="20"/>
                  <w:szCs w:val="20"/>
                  <w:u w:val="none"/>
                  <w:lang w:val="en-US" w:eastAsia="zh-CN" w:bidi="ar"/>
                </w:rPr>
                <w:delText>2140101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48"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C323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49" w:author="Administrator" w:date="2024-08-08T09:09:45Z">
              <w:r>
                <w:rPr>
                  <w:rFonts w:hint="eastAsia" w:ascii="宋体" w:hAnsi="宋体" w:eastAsia="宋体" w:cs="宋体"/>
                  <w:i w:val="0"/>
                  <w:color w:val="000000"/>
                  <w:kern w:val="0"/>
                  <w:sz w:val="20"/>
                  <w:szCs w:val="20"/>
                  <w:u w:val="none"/>
                  <w:lang w:val="en-US" w:eastAsia="zh-CN" w:bidi="ar"/>
                </w:rPr>
                <w:t xml:space="preserve">  公路水路运输</w:t>
              </w:r>
            </w:ins>
            <w:del w:id="10150"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51"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BB59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152" w:author="Administrator" w:date="2024-08-08T09:09:45Z">
              <w:r>
                <w:rPr>
                  <w:rFonts w:hint="eastAsia" w:ascii="宋体" w:hAnsi="宋体" w:eastAsia="宋体" w:cs="宋体"/>
                  <w:i w:val="0"/>
                  <w:color w:val="000000"/>
                  <w:kern w:val="0"/>
                  <w:sz w:val="20"/>
                  <w:szCs w:val="20"/>
                  <w:u w:val="none"/>
                  <w:lang w:val="en-US" w:eastAsia="zh-CN" w:bidi="ar"/>
                </w:rPr>
                <w:t>3,529</w:t>
              </w:r>
            </w:ins>
            <w:del w:id="10153" w:author="Administrator" w:date="2024-08-08T09:09:45Z">
              <w:r>
                <w:rPr>
                  <w:rFonts w:hint="eastAsia" w:ascii="宋体" w:hAnsi="宋体" w:eastAsia="宋体" w:cs="宋体"/>
                  <w:i w:val="0"/>
                  <w:iCs w:val="0"/>
                  <w:color w:val="000000"/>
                  <w:kern w:val="0"/>
                  <w:sz w:val="20"/>
                  <w:szCs w:val="20"/>
                  <w:u w:val="none"/>
                  <w:lang w:val="en-US" w:eastAsia="zh-CN" w:bidi="ar"/>
                </w:rPr>
                <w:delText>1,356</w:delText>
              </w:r>
            </w:del>
          </w:p>
        </w:tc>
      </w:tr>
      <w:tr w14:paraId="54AB7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54"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54"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55"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AA32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56" w:author="Administrator" w:date="2024-08-08T09:09:45Z">
              <w:r>
                <w:rPr>
                  <w:rFonts w:hint="eastAsia" w:ascii="宋体" w:hAnsi="宋体" w:eastAsia="宋体" w:cs="宋体"/>
                  <w:i w:val="0"/>
                  <w:color w:val="000000"/>
                  <w:kern w:val="0"/>
                  <w:sz w:val="20"/>
                  <w:szCs w:val="20"/>
                  <w:u w:val="none"/>
                  <w:lang w:val="en-US" w:eastAsia="zh-CN" w:bidi="ar"/>
                </w:rPr>
                <w:t>2140101</w:t>
              </w:r>
            </w:ins>
            <w:del w:id="10157" w:author="Administrator" w:date="2024-08-08T09:09:45Z">
              <w:r>
                <w:rPr>
                  <w:rFonts w:hint="eastAsia" w:ascii="宋体" w:hAnsi="宋体" w:eastAsia="宋体" w:cs="宋体"/>
                  <w:i w:val="0"/>
                  <w:iCs w:val="0"/>
                  <w:color w:val="000000"/>
                  <w:kern w:val="0"/>
                  <w:sz w:val="20"/>
                  <w:szCs w:val="20"/>
                  <w:u w:val="none"/>
                  <w:lang w:val="en-US" w:eastAsia="zh-CN" w:bidi="ar"/>
                </w:rPr>
                <w:delText>2140102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58"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C39B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59" w:author="Administrator" w:date="2024-08-08T09:09:45Z">
              <w:r>
                <w:rPr>
                  <w:rFonts w:hint="eastAsia" w:ascii="宋体" w:hAnsi="宋体" w:eastAsia="宋体" w:cs="宋体"/>
                  <w:i w:val="0"/>
                  <w:color w:val="000000"/>
                  <w:kern w:val="0"/>
                  <w:sz w:val="20"/>
                  <w:szCs w:val="20"/>
                  <w:u w:val="none"/>
                  <w:lang w:val="en-US" w:eastAsia="zh-CN" w:bidi="ar"/>
                </w:rPr>
                <w:t xml:space="preserve">    行政运行</w:t>
              </w:r>
            </w:ins>
            <w:del w:id="10160"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61"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9D1011">
            <w:pPr>
              <w:widowControl/>
              <w:jc w:val="right"/>
              <w:textAlignment w:val="center"/>
              <w:rPr>
                <w:rFonts w:hint="eastAsia" w:ascii="宋体" w:hAnsi="宋体" w:eastAsia="宋体" w:cs="宋体"/>
                <w:i w:val="0"/>
                <w:iCs w:val="0"/>
                <w:color w:val="000000"/>
                <w:sz w:val="20"/>
                <w:szCs w:val="20"/>
                <w:u w:val="none"/>
              </w:rPr>
              <w:pPrChange w:id="10162" w:author="Administrator" w:date="2024-08-08T09:09:45Z">
                <w:pPr>
                  <w:jc w:val="right"/>
                </w:pPr>
              </w:pPrChange>
            </w:pPr>
            <w:ins w:id="10163" w:author="Administrator" w:date="2024-08-08T09:09:45Z">
              <w:r>
                <w:rPr>
                  <w:rFonts w:hint="eastAsia" w:ascii="宋体" w:hAnsi="宋体" w:eastAsia="宋体" w:cs="宋体"/>
                  <w:i w:val="0"/>
                  <w:color w:val="000000"/>
                  <w:kern w:val="0"/>
                  <w:sz w:val="20"/>
                  <w:szCs w:val="20"/>
                  <w:u w:val="none"/>
                  <w:lang w:val="en-US" w:eastAsia="zh-CN" w:bidi="ar"/>
                </w:rPr>
                <w:t>1,954</w:t>
              </w:r>
            </w:ins>
          </w:p>
        </w:tc>
      </w:tr>
      <w:tr w14:paraId="58B8B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64"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64"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65"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10C0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66" w:author="Administrator" w:date="2024-08-08T09:09:45Z">
              <w:r>
                <w:rPr>
                  <w:rFonts w:hint="eastAsia" w:ascii="宋体" w:hAnsi="宋体" w:eastAsia="宋体" w:cs="宋体"/>
                  <w:i w:val="0"/>
                  <w:color w:val="000000"/>
                  <w:kern w:val="0"/>
                  <w:sz w:val="20"/>
                  <w:szCs w:val="20"/>
                  <w:u w:val="none"/>
                  <w:lang w:val="en-US" w:eastAsia="zh-CN" w:bidi="ar"/>
                </w:rPr>
                <w:t>2140102</w:t>
              </w:r>
            </w:ins>
            <w:del w:id="10167" w:author="Administrator" w:date="2024-08-08T09:09:45Z">
              <w:r>
                <w:rPr>
                  <w:rFonts w:hint="eastAsia" w:ascii="宋体" w:hAnsi="宋体" w:eastAsia="宋体" w:cs="宋体"/>
                  <w:i w:val="0"/>
                  <w:iCs w:val="0"/>
                  <w:color w:val="000000"/>
                  <w:kern w:val="0"/>
                  <w:sz w:val="20"/>
                  <w:szCs w:val="20"/>
                  <w:u w:val="none"/>
                  <w:lang w:val="en-US" w:eastAsia="zh-CN" w:bidi="ar"/>
                </w:rPr>
                <w:delText>2140103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68"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6966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69" w:author="Administrator" w:date="2024-08-08T09:09:45Z">
              <w:r>
                <w:rPr>
                  <w:rFonts w:hint="eastAsia" w:ascii="宋体" w:hAnsi="宋体" w:eastAsia="宋体" w:cs="宋体"/>
                  <w:i w:val="0"/>
                  <w:color w:val="000000"/>
                  <w:kern w:val="0"/>
                  <w:sz w:val="20"/>
                  <w:szCs w:val="20"/>
                  <w:u w:val="none"/>
                  <w:lang w:val="en-US" w:eastAsia="zh-CN" w:bidi="ar"/>
                </w:rPr>
                <w:t xml:space="preserve">    一般行政管理事务</w:t>
              </w:r>
            </w:ins>
            <w:del w:id="10170"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71"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174172">
            <w:pPr>
              <w:widowControl/>
              <w:jc w:val="right"/>
              <w:textAlignment w:val="center"/>
              <w:rPr>
                <w:rFonts w:hint="eastAsia" w:ascii="宋体" w:hAnsi="宋体" w:eastAsia="宋体" w:cs="宋体"/>
                <w:i w:val="0"/>
                <w:iCs w:val="0"/>
                <w:color w:val="000000"/>
                <w:sz w:val="20"/>
                <w:szCs w:val="20"/>
                <w:u w:val="none"/>
              </w:rPr>
              <w:pPrChange w:id="10172" w:author="Administrator" w:date="2024-08-08T09:09:45Z">
                <w:pPr>
                  <w:jc w:val="right"/>
                </w:pPr>
              </w:pPrChange>
            </w:pPr>
            <w:ins w:id="10173" w:author="Administrator" w:date="2024-08-08T09:09:45Z">
              <w:r>
                <w:rPr>
                  <w:rFonts w:hint="eastAsia" w:ascii="宋体" w:hAnsi="宋体" w:eastAsia="宋体" w:cs="宋体"/>
                  <w:i w:val="0"/>
                  <w:color w:val="000000"/>
                  <w:kern w:val="0"/>
                  <w:sz w:val="20"/>
                  <w:szCs w:val="20"/>
                  <w:u w:val="none"/>
                  <w:lang w:val="en-US" w:eastAsia="zh-CN" w:bidi="ar"/>
                </w:rPr>
                <w:t>42</w:t>
              </w:r>
            </w:ins>
          </w:p>
        </w:tc>
      </w:tr>
      <w:tr w14:paraId="56F4C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74"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74"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75"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B05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76" w:author="Administrator" w:date="2024-08-08T09:09:45Z">
              <w:r>
                <w:rPr>
                  <w:rFonts w:hint="eastAsia" w:ascii="宋体" w:hAnsi="宋体" w:eastAsia="宋体" w:cs="宋体"/>
                  <w:i w:val="0"/>
                  <w:color w:val="000000"/>
                  <w:kern w:val="0"/>
                  <w:sz w:val="20"/>
                  <w:szCs w:val="20"/>
                  <w:u w:val="none"/>
                  <w:lang w:val="en-US" w:eastAsia="zh-CN" w:bidi="ar"/>
                </w:rPr>
                <w:t>2140103</w:t>
              </w:r>
            </w:ins>
            <w:del w:id="10177" w:author="Administrator" w:date="2024-08-08T09:09:45Z">
              <w:r>
                <w:rPr>
                  <w:rFonts w:hint="eastAsia" w:ascii="宋体" w:hAnsi="宋体" w:eastAsia="宋体" w:cs="宋体"/>
                  <w:i w:val="0"/>
                  <w:iCs w:val="0"/>
                  <w:color w:val="000000"/>
                  <w:kern w:val="0"/>
                  <w:sz w:val="20"/>
                  <w:szCs w:val="20"/>
                  <w:u w:val="none"/>
                  <w:lang w:val="en-US" w:eastAsia="zh-CN" w:bidi="ar"/>
                </w:rPr>
                <w:delText>2140104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78"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9597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79" w:author="Administrator" w:date="2024-08-08T09:09:45Z">
              <w:r>
                <w:rPr>
                  <w:rFonts w:hint="eastAsia" w:ascii="宋体" w:hAnsi="宋体" w:eastAsia="宋体" w:cs="宋体"/>
                  <w:i w:val="0"/>
                  <w:color w:val="000000"/>
                  <w:kern w:val="0"/>
                  <w:sz w:val="20"/>
                  <w:szCs w:val="20"/>
                  <w:u w:val="none"/>
                  <w:lang w:val="en-US" w:eastAsia="zh-CN" w:bidi="ar"/>
                </w:rPr>
                <w:t xml:space="preserve">    机关服务</w:t>
              </w:r>
            </w:ins>
            <w:del w:id="10180"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公路建设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81"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823458">
            <w:pPr>
              <w:jc w:val="right"/>
              <w:rPr>
                <w:rFonts w:hint="eastAsia" w:ascii="宋体" w:hAnsi="宋体" w:eastAsia="宋体" w:cs="宋体"/>
                <w:i w:val="0"/>
                <w:iCs w:val="0"/>
                <w:color w:val="000000"/>
                <w:sz w:val="20"/>
                <w:szCs w:val="20"/>
                <w:u w:val="none"/>
              </w:rPr>
            </w:pPr>
          </w:p>
        </w:tc>
      </w:tr>
      <w:tr w14:paraId="74C7C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82"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82"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83"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73A5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84" w:author="Administrator" w:date="2024-08-08T09:09:45Z">
              <w:r>
                <w:rPr>
                  <w:rFonts w:hint="eastAsia" w:ascii="宋体" w:hAnsi="宋体" w:eastAsia="宋体" w:cs="宋体"/>
                  <w:i w:val="0"/>
                  <w:color w:val="000000"/>
                  <w:kern w:val="0"/>
                  <w:sz w:val="20"/>
                  <w:szCs w:val="20"/>
                  <w:u w:val="none"/>
                  <w:lang w:val="en-US" w:eastAsia="zh-CN" w:bidi="ar"/>
                </w:rPr>
                <w:t>2140104</w:t>
              </w:r>
            </w:ins>
            <w:del w:id="10185" w:author="Administrator" w:date="2024-08-08T09:09:45Z">
              <w:r>
                <w:rPr>
                  <w:rFonts w:hint="eastAsia" w:ascii="宋体" w:hAnsi="宋体" w:eastAsia="宋体" w:cs="宋体"/>
                  <w:i w:val="0"/>
                  <w:iCs w:val="0"/>
                  <w:color w:val="000000"/>
                  <w:kern w:val="0"/>
                  <w:sz w:val="20"/>
                  <w:szCs w:val="20"/>
                  <w:u w:val="none"/>
                  <w:lang w:val="en-US" w:eastAsia="zh-CN" w:bidi="ar"/>
                </w:rPr>
                <w:delText>2140106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86"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D0AF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87" w:author="Administrator" w:date="2024-08-08T09:09:45Z">
              <w:r>
                <w:rPr>
                  <w:rFonts w:hint="eastAsia" w:ascii="宋体" w:hAnsi="宋体" w:eastAsia="宋体" w:cs="宋体"/>
                  <w:i w:val="0"/>
                  <w:color w:val="000000"/>
                  <w:kern w:val="0"/>
                  <w:sz w:val="20"/>
                  <w:szCs w:val="20"/>
                  <w:u w:val="none"/>
                  <w:lang w:val="en-US" w:eastAsia="zh-CN" w:bidi="ar"/>
                </w:rPr>
                <w:t xml:space="preserve">    公路建设</w:t>
              </w:r>
            </w:ins>
            <w:del w:id="10188"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公路养护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89"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10CC4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190" w:author="Administrator" w:date="2024-08-08T09:09:45Z">
                <w:pPr>
                  <w:keepNext w:val="0"/>
                  <w:keepLines w:val="0"/>
                  <w:widowControl/>
                  <w:suppressLineNumbers w:val="0"/>
                  <w:jc w:val="right"/>
                  <w:textAlignment w:val="center"/>
                </w:pPr>
              </w:pPrChange>
            </w:pPr>
            <w:del w:id="10191" w:author="Administrator" w:date="2024-08-08T09:09:45Z">
              <w:r>
                <w:rPr>
                  <w:rFonts w:hint="eastAsia" w:ascii="宋体" w:hAnsi="宋体" w:eastAsia="宋体" w:cs="宋体"/>
                  <w:i w:val="0"/>
                  <w:iCs w:val="0"/>
                  <w:color w:val="000000"/>
                  <w:kern w:val="0"/>
                  <w:sz w:val="20"/>
                  <w:szCs w:val="20"/>
                  <w:u w:val="none"/>
                  <w:lang w:val="en-US" w:eastAsia="zh-CN" w:bidi="ar"/>
                </w:rPr>
                <w:delText>1,703</w:delText>
              </w:r>
            </w:del>
          </w:p>
        </w:tc>
      </w:tr>
      <w:tr w14:paraId="754A8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192"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192"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93"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29AF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94" w:author="Administrator" w:date="2024-08-08T09:09:45Z">
              <w:r>
                <w:rPr>
                  <w:rFonts w:hint="eastAsia" w:ascii="宋体" w:hAnsi="宋体" w:eastAsia="宋体" w:cs="宋体"/>
                  <w:i w:val="0"/>
                  <w:color w:val="000000"/>
                  <w:kern w:val="0"/>
                  <w:sz w:val="20"/>
                  <w:szCs w:val="20"/>
                  <w:u w:val="none"/>
                  <w:lang w:val="en-US" w:eastAsia="zh-CN" w:bidi="ar"/>
                </w:rPr>
                <w:t>2140106</w:t>
              </w:r>
            </w:ins>
            <w:del w:id="10195" w:author="Administrator" w:date="2024-08-08T09:09:45Z">
              <w:r>
                <w:rPr>
                  <w:rFonts w:hint="eastAsia" w:ascii="宋体" w:hAnsi="宋体" w:eastAsia="宋体" w:cs="宋体"/>
                  <w:i w:val="0"/>
                  <w:iCs w:val="0"/>
                  <w:color w:val="000000"/>
                  <w:kern w:val="0"/>
                  <w:sz w:val="20"/>
                  <w:szCs w:val="20"/>
                  <w:u w:val="none"/>
                  <w:lang w:val="en-US" w:eastAsia="zh-CN" w:bidi="ar"/>
                </w:rPr>
                <w:delText>2140109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96"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0AC5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197" w:author="Administrator" w:date="2024-08-08T09:09:45Z">
              <w:r>
                <w:rPr>
                  <w:rFonts w:hint="eastAsia" w:ascii="宋体" w:hAnsi="宋体" w:eastAsia="宋体" w:cs="宋体"/>
                  <w:i w:val="0"/>
                  <w:color w:val="000000"/>
                  <w:kern w:val="0"/>
                  <w:sz w:val="20"/>
                  <w:szCs w:val="20"/>
                  <w:u w:val="none"/>
                  <w:lang w:val="en-US" w:eastAsia="zh-CN" w:bidi="ar"/>
                </w:rPr>
                <w:t xml:space="preserve">    公路养护</w:t>
              </w:r>
            </w:ins>
            <w:del w:id="10198"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交通运输信息化建设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199"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CC1B11">
            <w:pPr>
              <w:widowControl/>
              <w:jc w:val="right"/>
              <w:textAlignment w:val="center"/>
              <w:rPr>
                <w:rFonts w:hint="eastAsia" w:ascii="宋体" w:hAnsi="宋体" w:eastAsia="宋体" w:cs="宋体"/>
                <w:i w:val="0"/>
                <w:iCs w:val="0"/>
                <w:color w:val="000000"/>
                <w:sz w:val="20"/>
                <w:szCs w:val="20"/>
                <w:u w:val="none"/>
              </w:rPr>
              <w:pPrChange w:id="10200" w:author="Administrator" w:date="2024-08-08T09:09:45Z">
                <w:pPr>
                  <w:jc w:val="right"/>
                </w:pPr>
              </w:pPrChange>
            </w:pPr>
            <w:ins w:id="10201" w:author="Administrator" w:date="2024-08-08T09:09:45Z">
              <w:r>
                <w:rPr>
                  <w:rFonts w:hint="eastAsia" w:ascii="宋体" w:hAnsi="宋体" w:eastAsia="宋体" w:cs="宋体"/>
                  <w:i w:val="0"/>
                  <w:color w:val="000000"/>
                  <w:kern w:val="0"/>
                  <w:sz w:val="20"/>
                  <w:szCs w:val="20"/>
                  <w:u w:val="none"/>
                  <w:lang w:val="en-US" w:eastAsia="zh-CN" w:bidi="ar"/>
                </w:rPr>
                <w:t>542</w:t>
              </w:r>
            </w:ins>
          </w:p>
        </w:tc>
      </w:tr>
      <w:tr w14:paraId="0DC9F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02"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202"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03"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F837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04" w:author="Administrator" w:date="2024-08-08T09:09:45Z">
              <w:r>
                <w:rPr>
                  <w:rFonts w:hint="eastAsia" w:ascii="宋体" w:hAnsi="宋体" w:eastAsia="宋体" w:cs="宋体"/>
                  <w:i w:val="0"/>
                  <w:color w:val="000000"/>
                  <w:kern w:val="0"/>
                  <w:sz w:val="20"/>
                  <w:szCs w:val="20"/>
                  <w:u w:val="none"/>
                  <w:lang w:val="en-US" w:eastAsia="zh-CN" w:bidi="ar"/>
                </w:rPr>
                <w:t>2140109</w:t>
              </w:r>
            </w:ins>
            <w:del w:id="10205" w:author="Administrator" w:date="2024-08-08T09:09:45Z">
              <w:r>
                <w:rPr>
                  <w:rFonts w:hint="eastAsia" w:ascii="宋体" w:hAnsi="宋体" w:eastAsia="宋体" w:cs="宋体"/>
                  <w:i w:val="0"/>
                  <w:iCs w:val="0"/>
                  <w:color w:val="000000"/>
                  <w:kern w:val="0"/>
                  <w:sz w:val="20"/>
                  <w:szCs w:val="20"/>
                  <w:u w:val="none"/>
                  <w:lang w:val="en-US" w:eastAsia="zh-CN" w:bidi="ar"/>
                </w:rPr>
                <w:delText>2140110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06"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0993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07" w:author="Administrator" w:date="2024-08-08T09:09:45Z">
              <w:r>
                <w:rPr>
                  <w:rFonts w:hint="eastAsia" w:ascii="宋体" w:hAnsi="宋体" w:eastAsia="宋体" w:cs="宋体"/>
                  <w:i w:val="0"/>
                  <w:color w:val="000000"/>
                  <w:kern w:val="0"/>
                  <w:sz w:val="20"/>
                  <w:szCs w:val="20"/>
                  <w:u w:val="none"/>
                  <w:lang w:val="en-US" w:eastAsia="zh-CN" w:bidi="ar"/>
                </w:rPr>
                <w:t xml:space="preserve">    交通运输信息化建设</w:t>
              </w:r>
            </w:ins>
            <w:del w:id="10208"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公路和运输安全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09"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9D8E02">
            <w:pPr>
              <w:jc w:val="right"/>
              <w:rPr>
                <w:rFonts w:hint="eastAsia" w:ascii="宋体" w:hAnsi="宋体" w:eastAsia="宋体" w:cs="宋体"/>
                <w:i w:val="0"/>
                <w:iCs w:val="0"/>
                <w:color w:val="000000"/>
                <w:sz w:val="20"/>
                <w:szCs w:val="20"/>
                <w:u w:val="none"/>
              </w:rPr>
            </w:pPr>
          </w:p>
        </w:tc>
      </w:tr>
      <w:tr w14:paraId="7BB23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10"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10"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11"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A03F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12" w:author="Administrator" w:date="2024-08-08T09:09:45Z">
              <w:r>
                <w:rPr>
                  <w:rFonts w:hint="eastAsia" w:ascii="宋体" w:hAnsi="宋体" w:eastAsia="宋体" w:cs="宋体"/>
                  <w:i w:val="0"/>
                  <w:color w:val="000000"/>
                  <w:kern w:val="0"/>
                  <w:sz w:val="20"/>
                  <w:szCs w:val="20"/>
                  <w:u w:val="none"/>
                  <w:lang w:val="en-US" w:eastAsia="zh-CN" w:bidi="ar"/>
                </w:rPr>
                <w:t>2140110</w:t>
              </w:r>
            </w:ins>
            <w:del w:id="10213" w:author="Administrator" w:date="2024-08-08T09:09:45Z">
              <w:r>
                <w:rPr>
                  <w:rFonts w:hint="eastAsia" w:ascii="宋体" w:hAnsi="宋体" w:eastAsia="宋体" w:cs="宋体"/>
                  <w:i w:val="0"/>
                  <w:iCs w:val="0"/>
                  <w:color w:val="000000"/>
                  <w:kern w:val="0"/>
                  <w:sz w:val="20"/>
                  <w:szCs w:val="20"/>
                  <w:u w:val="none"/>
                  <w:lang w:val="en-US" w:eastAsia="zh-CN" w:bidi="ar"/>
                </w:rPr>
                <w:delText>2140111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14"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ADF7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15" w:author="Administrator" w:date="2024-08-08T09:09:45Z">
              <w:r>
                <w:rPr>
                  <w:rFonts w:hint="eastAsia" w:ascii="宋体" w:hAnsi="宋体" w:eastAsia="宋体" w:cs="宋体"/>
                  <w:i w:val="0"/>
                  <w:color w:val="000000"/>
                  <w:kern w:val="0"/>
                  <w:sz w:val="20"/>
                  <w:szCs w:val="20"/>
                  <w:u w:val="none"/>
                  <w:lang w:val="en-US" w:eastAsia="zh-CN" w:bidi="ar"/>
                </w:rPr>
                <w:t xml:space="preserve">    公路和运输安全</w:t>
              </w:r>
            </w:ins>
            <w:del w:id="10216"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公路还贷专项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17"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C56AAE">
            <w:pPr>
              <w:widowControl/>
              <w:jc w:val="right"/>
              <w:textAlignment w:val="center"/>
              <w:rPr>
                <w:rFonts w:hint="eastAsia" w:ascii="宋体" w:hAnsi="宋体" w:eastAsia="宋体" w:cs="宋体"/>
                <w:i w:val="0"/>
                <w:iCs w:val="0"/>
                <w:color w:val="000000"/>
                <w:sz w:val="20"/>
                <w:szCs w:val="20"/>
                <w:u w:val="none"/>
              </w:rPr>
              <w:pPrChange w:id="10218" w:author="Administrator" w:date="2024-08-08T09:09:45Z">
                <w:pPr>
                  <w:jc w:val="right"/>
                </w:pPr>
              </w:pPrChange>
            </w:pPr>
            <w:ins w:id="10219" w:author="Administrator" w:date="2024-08-08T09:09:45Z">
              <w:r>
                <w:rPr>
                  <w:rFonts w:hint="eastAsia" w:ascii="宋体" w:hAnsi="宋体" w:eastAsia="宋体" w:cs="宋体"/>
                  <w:i w:val="0"/>
                  <w:color w:val="000000"/>
                  <w:kern w:val="0"/>
                  <w:sz w:val="20"/>
                  <w:szCs w:val="20"/>
                  <w:u w:val="none"/>
                  <w:lang w:val="en-US" w:eastAsia="zh-CN" w:bidi="ar"/>
                </w:rPr>
                <w:t>14</w:t>
              </w:r>
            </w:ins>
          </w:p>
        </w:tc>
      </w:tr>
      <w:tr w14:paraId="16E0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20" w:author="Administrator" w:date="2024-08-08T09:09:4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20" w:author="Administrator" w:date="2024-08-08T09:09:4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21" w:author="Administrator" w:date="2024-08-08T09:09:4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ABF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22" w:author="Administrator" w:date="2024-08-08T09:09:45Z">
              <w:r>
                <w:rPr>
                  <w:rFonts w:hint="eastAsia" w:ascii="宋体" w:hAnsi="宋体" w:eastAsia="宋体" w:cs="宋体"/>
                  <w:i w:val="0"/>
                  <w:color w:val="000000"/>
                  <w:kern w:val="0"/>
                  <w:sz w:val="20"/>
                  <w:szCs w:val="20"/>
                  <w:u w:val="none"/>
                  <w:lang w:val="en-US" w:eastAsia="zh-CN" w:bidi="ar"/>
                </w:rPr>
                <w:t>2140111</w:t>
              </w:r>
            </w:ins>
            <w:del w:id="10223" w:author="Administrator" w:date="2024-08-08T09:09:45Z">
              <w:r>
                <w:rPr>
                  <w:rFonts w:hint="eastAsia" w:ascii="宋体" w:hAnsi="宋体" w:eastAsia="宋体" w:cs="宋体"/>
                  <w:i w:val="0"/>
                  <w:iCs w:val="0"/>
                  <w:color w:val="000000"/>
                  <w:kern w:val="0"/>
                  <w:sz w:val="20"/>
                  <w:szCs w:val="20"/>
                  <w:u w:val="none"/>
                  <w:lang w:val="en-US" w:eastAsia="zh-CN" w:bidi="ar"/>
                </w:rPr>
                <w:delText>2140112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24" w:author="Administrator" w:date="2024-08-08T09:09:4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E93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25" w:author="Administrator" w:date="2024-08-08T09:09:45Z">
              <w:r>
                <w:rPr>
                  <w:rFonts w:hint="eastAsia" w:ascii="宋体" w:hAnsi="宋体" w:eastAsia="宋体" w:cs="宋体"/>
                  <w:i w:val="0"/>
                  <w:color w:val="000000"/>
                  <w:kern w:val="0"/>
                  <w:sz w:val="20"/>
                  <w:szCs w:val="20"/>
                  <w:u w:val="none"/>
                  <w:lang w:val="en-US" w:eastAsia="zh-CN" w:bidi="ar"/>
                </w:rPr>
                <w:t xml:space="preserve">    公路还贷专项</w:t>
              </w:r>
            </w:ins>
            <w:del w:id="10226"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公路运输管理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27" w:author="Administrator" w:date="2024-08-08T09:09:4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FDBF3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228" w:author="Administrator" w:date="2024-08-08T09:09:45Z">
                <w:pPr>
                  <w:keepNext w:val="0"/>
                  <w:keepLines w:val="0"/>
                  <w:widowControl/>
                  <w:suppressLineNumbers w:val="0"/>
                  <w:jc w:val="right"/>
                  <w:textAlignment w:val="center"/>
                </w:pPr>
              </w:pPrChange>
            </w:pPr>
            <w:del w:id="10229" w:author="Administrator" w:date="2024-08-08T09:09:45Z">
              <w:r>
                <w:rPr>
                  <w:rFonts w:hint="eastAsia" w:ascii="宋体" w:hAnsi="宋体" w:eastAsia="宋体" w:cs="宋体"/>
                  <w:i w:val="0"/>
                  <w:iCs w:val="0"/>
                  <w:color w:val="000000"/>
                  <w:kern w:val="0"/>
                  <w:sz w:val="20"/>
                  <w:szCs w:val="20"/>
                  <w:u w:val="none"/>
                  <w:lang w:val="en-US" w:eastAsia="zh-CN" w:bidi="ar"/>
                </w:rPr>
                <w:delText>341</w:delText>
              </w:r>
            </w:del>
          </w:p>
        </w:tc>
      </w:tr>
      <w:tr w14:paraId="26ADF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30"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30"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31"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1AF0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32" w:author="Administrator" w:date="2024-08-08T09:09:45Z">
              <w:r>
                <w:rPr>
                  <w:rFonts w:hint="eastAsia" w:ascii="宋体" w:hAnsi="宋体" w:eastAsia="宋体" w:cs="宋体"/>
                  <w:i w:val="0"/>
                  <w:color w:val="000000"/>
                  <w:kern w:val="0"/>
                  <w:sz w:val="20"/>
                  <w:szCs w:val="20"/>
                  <w:u w:val="none"/>
                  <w:lang w:val="en-US" w:eastAsia="zh-CN" w:bidi="ar"/>
                </w:rPr>
                <w:t>2140112</w:t>
              </w:r>
            </w:ins>
            <w:del w:id="10233" w:author="Administrator" w:date="2024-08-08T09:09:45Z">
              <w:r>
                <w:rPr>
                  <w:rFonts w:hint="eastAsia" w:ascii="宋体" w:hAnsi="宋体" w:eastAsia="宋体" w:cs="宋体"/>
                  <w:i w:val="0"/>
                  <w:iCs w:val="0"/>
                  <w:color w:val="000000"/>
                  <w:kern w:val="0"/>
                  <w:sz w:val="20"/>
                  <w:szCs w:val="20"/>
                  <w:u w:val="none"/>
                  <w:lang w:val="en-US" w:eastAsia="zh-CN" w:bidi="ar"/>
                </w:rPr>
                <w:delText>2140114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34"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1B55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35" w:author="Administrator" w:date="2024-08-08T09:09:45Z">
              <w:r>
                <w:rPr>
                  <w:rFonts w:hint="eastAsia" w:ascii="宋体" w:hAnsi="宋体" w:eastAsia="宋体" w:cs="宋体"/>
                  <w:i w:val="0"/>
                  <w:color w:val="000000"/>
                  <w:kern w:val="0"/>
                  <w:sz w:val="20"/>
                  <w:szCs w:val="20"/>
                  <w:u w:val="none"/>
                  <w:lang w:val="en-US" w:eastAsia="zh-CN" w:bidi="ar"/>
                </w:rPr>
                <w:t xml:space="preserve">    公路运输管理</w:t>
              </w:r>
            </w:ins>
            <w:del w:id="10236" w:author="Administrator" w:date="2024-08-08T09:09:45Z">
              <w:r>
                <w:rPr>
                  <w:rFonts w:hint="eastAsia" w:ascii="宋体" w:hAnsi="宋体" w:eastAsia="宋体" w:cs="宋体"/>
                  <w:i w:val="0"/>
                  <w:iCs w:val="0"/>
                  <w:color w:val="000000"/>
                  <w:kern w:val="0"/>
                  <w:sz w:val="20"/>
                  <w:szCs w:val="20"/>
                  <w:u w:val="none"/>
                  <w:lang w:val="en-US" w:eastAsia="zh-CN" w:bidi="ar"/>
                </w:rPr>
                <w:delText xml:space="preserve">    公路和运输技术标准化建设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37"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FF1EB7">
            <w:pPr>
              <w:widowControl/>
              <w:jc w:val="right"/>
              <w:textAlignment w:val="center"/>
              <w:rPr>
                <w:rFonts w:hint="eastAsia" w:ascii="宋体" w:hAnsi="宋体" w:eastAsia="宋体" w:cs="宋体"/>
                <w:i w:val="0"/>
                <w:iCs w:val="0"/>
                <w:color w:val="000000"/>
                <w:sz w:val="20"/>
                <w:szCs w:val="20"/>
                <w:u w:val="none"/>
              </w:rPr>
              <w:pPrChange w:id="10238" w:author="Administrator" w:date="2024-08-08T09:09:46Z">
                <w:pPr>
                  <w:jc w:val="right"/>
                </w:pPr>
              </w:pPrChange>
            </w:pPr>
            <w:ins w:id="10239" w:author="Administrator" w:date="2024-08-08T09:09:46Z">
              <w:r>
                <w:rPr>
                  <w:rFonts w:hint="eastAsia" w:ascii="宋体" w:hAnsi="宋体" w:eastAsia="宋体" w:cs="宋体"/>
                  <w:i w:val="0"/>
                  <w:color w:val="000000"/>
                  <w:kern w:val="0"/>
                  <w:sz w:val="20"/>
                  <w:szCs w:val="20"/>
                  <w:u w:val="none"/>
                  <w:lang w:val="en-US" w:eastAsia="zh-CN" w:bidi="ar"/>
                </w:rPr>
                <w:t>557</w:t>
              </w:r>
            </w:ins>
          </w:p>
        </w:tc>
      </w:tr>
      <w:tr w14:paraId="06D26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40"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40"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41"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51D2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42" w:author="Administrator" w:date="2024-08-08T09:09:46Z">
              <w:r>
                <w:rPr>
                  <w:rFonts w:hint="eastAsia" w:ascii="宋体" w:hAnsi="宋体" w:eastAsia="宋体" w:cs="宋体"/>
                  <w:i w:val="0"/>
                  <w:color w:val="000000"/>
                  <w:kern w:val="0"/>
                  <w:sz w:val="20"/>
                  <w:szCs w:val="20"/>
                  <w:u w:val="none"/>
                  <w:lang w:val="en-US" w:eastAsia="zh-CN" w:bidi="ar"/>
                </w:rPr>
                <w:t>2140114</w:t>
              </w:r>
            </w:ins>
            <w:del w:id="10243" w:author="Administrator" w:date="2024-08-08T09:09:46Z">
              <w:r>
                <w:rPr>
                  <w:rFonts w:hint="eastAsia" w:ascii="宋体" w:hAnsi="宋体" w:eastAsia="宋体" w:cs="宋体"/>
                  <w:i w:val="0"/>
                  <w:iCs w:val="0"/>
                  <w:color w:val="000000"/>
                  <w:kern w:val="0"/>
                  <w:sz w:val="20"/>
                  <w:szCs w:val="20"/>
                  <w:u w:val="none"/>
                  <w:lang w:val="en-US" w:eastAsia="zh-CN" w:bidi="ar"/>
                </w:rPr>
                <w:delText>2140122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44"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F51F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45" w:author="Administrator" w:date="2024-08-08T09:09:46Z">
              <w:r>
                <w:rPr>
                  <w:rFonts w:hint="eastAsia" w:ascii="宋体" w:hAnsi="宋体" w:eastAsia="宋体" w:cs="宋体"/>
                  <w:i w:val="0"/>
                  <w:color w:val="000000"/>
                  <w:kern w:val="0"/>
                  <w:sz w:val="20"/>
                  <w:szCs w:val="20"/>
                  <w:u w:val="none"/>
                  <w:lang w:val="en-US" w:eastAsia="zh-CN" w:bidi="ar"/>
                </w:rPr>
                <w:t xml:space="preserve">    公路和运输技术标准化建设</w:t>
              </w:r>
            </w:ins>
            <w:del w:id="10246"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港口设施</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47"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92AFC8">
            <w:pPr>
              <w:widowControl/>
              <w:jc w:val="right"/>
              <w:textAlignment w:val="center"/>
              <w:rPr>
                <w:rFonts w:hint="eastAsia" w:ascii="宋体" w:hAnsi="宋体" w:eastAsia="宋体" w:cs="宋体"/>
                <w:i w:val="0"/>
                <w:iCs w:val="0"/>
                <w:color w:val="000000"/>
                <w:sz w:val="20"/>
                <w:szCs w:val="20"/>
                <w:u w:val="none"/>
              </w:rPr>
              <w:pPrChange w:id="10248" w:author="Administrator" w:date="2024-08-08T09:09:46Z">
                <w:pPr>
                  <w:jc w:val="right"/>
                </w:pPr>
              </w:pPrChange>
            </w:pPr>
            <w:ins w:id="10249" w:author="Administrator" w:date="2024-08-08T09:09:46Z">
              <w:r>
                <w:rPr>
                  <w:rFonts w:hint="eastAsia" w:ascii="宋体" w:hAnsi="宋体" w:eastAsia="宋体" w:cs="宋体"/>
                  <w:i w:val="0"/>
                  <w:color w:val="000000"/>
                  <w:kern w:val="0"/>
                  <w:sz w:val="20"/>
                  <w:szCs w:val="20"/>
                  <w:u w:val="none"/>
                  <w:lang w:val="en-US" w:eastAsia="zh-CN" w:bidi="ar"/>
                </w:rPr>
                <w:t>12</w:t>
              </w:r>
            </w:ins>
          </w:p>
        </w:tc>
      </w:tr>
      <w:tr w14:paraId="0CBA5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50"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50"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51"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8B65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52" w:author="Administrator" w:date="2024-08-08T09:09:46Z">
              <w:r>
                <w:rPr>
                  <w:rFonts w:hint="eastAsia" w:ascii="宋体" w:hAnsi="宋体" w:eastAsia="宋体" w:cs="宋体"/>
                  <w:i w:val="0"/>
                  <w:color w:val="000000"/>
                  <w:kern w:val="0"/>
                  <w:sz w:val="20"/>
                  <w:szCs w:val="20"/>
                  <w:u w:val="none"/>
                  <w:lang w:val="en-US" w:eastAsia="zh-CN" w:bidi="ar"/>
                </w:rPr>
                <w:t>2140122</w:t>
              </w:r>
            </w:ins>
            <w:del w:id="10253" w:author="Administrator" w:date="2024-08-08T09:09:46Z">
              <w:r>
                <w:rPr>
                  <w:rFonts w:hint="eastAsia" w:ascii="宋体" w:hAnsi="宋体" w:eastAsia="宋体" w:cs="宋体"/>
                  <w:i w:val="0"/>
                  <w:iCs w:val="0"/>
                  <w:color w:val="000000"/>
                  <w:kern w:val="0"/>
                  <w:sz w:val="20"/>
                  <w:szCs w:val="20"/>
                  <w:u w:val="none"/>
                  <w:lang w:val="en-US" w:eastAsia="zh-CN" w:bidi="ar"/>
                </w:rPr>
                <w:delText>2140123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54"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4EBF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55" w:author="Administrator" w:date="2024-08-08T09:09:46Z">
              <w:r>
                <w:rPr>
                  <w:rFonts w:hint="eastAsia" w:ascii="宋体" w:hAnsi="宋体" w:eastAsia="宋体" w:cs="宋体"/>
                  <w:i w:val="0"/>
                  <w:color w:val="000000"/>
                  <w:kern w:val="0"/>
                  <w:sz w:val="20"/>
                  <w:szCs w:val="20"/>
                  <w:u w:val="none"/>
                  <w:lang w:val="en-US" w:eastAsia="zh-CN" w:bidi="ar"/>
                </w:rPr>
                <w:t xml:space="preserve">    港口设施</w:t>
              </w:r>
            </w:ins>
            <w:del w:id="10256"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航道维护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57"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7C051F">
            <w:pPr>
              <w:jc w:val="right"/>
              <w:rPr>
                <w:rFonts w:hint="eastAsia" w:ascii="宋体" w:hAnsi="宋体" w:eastAsia="宋体" w:cs="宋体"/>
                <w:i w:val="0"/>
                <w:iCs w:val="0"/>
                <w:color w:val="000000"/>
                <w:sz w:val="20"/>
                <w:szCs w:val="20"/>
                <w:u w:val="none"/>
              </w:rPr>
            </w:pPr>
          </w:p>
        </w:tc>
      </w:tr>
      <w:tr w14:paraId="01AE8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58"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58"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59"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AF40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60" w:author="Administrator" w:date="2024-08-08T09:09:46Z">
              <w:r>
                <w:rPr>
                  <w:rFonts w:hint="eastAsia" w:ascii="宋体" w:hAnsi="宋体" w:eastAsia="宋体" w:cs="宋体"/>
                  <w:i w:val="0"/>
                  <w:color w:val="000000"/>
                  <w:kern w:val="0"/>
                  <w:sz w:val="20"/>
                  <w:szCs w:val="20"/>
                  <w:u w:val="none"/>
                  <w:lang w:val="en-US" w:eastAsia="zh-CN" w:bidi="ar"/>
                </w:rPr>
                <w:t>2140123</w:t>
              </w:r>
            </w:ins>
            <w:del w:id="10261" w:author="Administrator" w:date="2024-08-08T09:09:46Z">
              <w:r>
                <w:rPr>
                  <w:rFonts w:hint="eastAsia" w:ascii="宋体" w:hAnsi="宋体" w:eastAsia="宋体" w:cs="宋体"/>
                  <w:i w:val="0"/>
                  <w:iCs w:val="0"/>
                  <w:color w:val="000000"/>
                  <w:kern w:val="0"/>
                  <w:sz w:val="20"/>
                  <w:szCs w:val="20"/>
                  <w:u w:val="none"/>
                  <w:lang w:val="en-US" w:eastAsia="zh-CN" w:bidi="ar"/>
                </w:rPr>
                <w:delText>2140127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62"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A039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63" w:author="Administrator" w:date="2024-08-08T09:09:46Z">
              <w:r>
                <w:rPr>
                  <w:rFonts w:hint="eastAsia" w:ascii="宋体" w:hAnsi="宋体" w:eastAsia="宋体" w:cs="宋体"/>
                  <w:i w:val="0"/>
                  <w:color w:val="000000"/>
                  <w:kern w:val="0"/>
                  <w:sz w:val="20"/>
                  <w:szCs w:val="20"/>
                  <w:u w:val="none"/>
                  <w:lang w:val="en-US" w:eastAsia="zh-CN" w:bidi="ar"/>
                </w:rPr>
                <w:t xml:space="preserve">    航道维护</w:t>
              </w:r>
            </w:ins>
            <w:del w:id="10264"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船舶检验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65"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AD8E41">
            <w:pPr>
              <w:jc w:val="right"/>
              <w:rPr>
                <w:rFonts w:hint="eastAsia" w:ascii="宋体" w:hAnsi="宋体" w:eastAsia="宋体" w:cs="宋体"/>
                <w:i w:val="0"/>
                <w:iCs w:val="0"/>
                <w:color w:val="000000"/>
                <w:sz w:val="20"/>
                <w:szCs w:val="20"/>
                <w:u w:val="none"/>
              </w:rPr>
            </w:pPr>
          </w:p>
        </w:tc>
      </w:tr>
      <w:tr w14:paraId="7A19D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66"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66"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67"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8765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68" w:author="Administrator" w:date="2024-08-08T09:09:46Z">
              <w:r>
                <w:rPr>
                  <w:rFonts w:hint="eastAsia" w:ascii="宋体" w:hAnsi="宋体" w:eastAsia="宋体" w:cs="宋体"/>
                  <w:i w:val="0"/>
                  <w:color w:val="000000"/>
                  <w:kern w:val="0"/>
                  <w:sz w:val="20"/>
                  <w:szCs w:val="20"/>
                  <w:u w:val="none"/>
                  <w:lang w:val="en-US" w:eastAsia="zh-CN" w:bidi="ar"/>
                </w:rPr>
                <w:t>2140127</w:t>
              </w:r>
            </w:ins>
            <w:del w:id="10269" w:author="Administrator" w:date="2024-08-08T09:09:46Z">
              <w:r>
                <w:rPr>
                  <w:rFonts w:hint="eastAsia" w:ascii="宋体" w:hAnsi="宋体" w:eastAsia="宋体" w:cs="宋体"/>
                  <w:i w:val="0"/>
                  <w:iCs w:val="0"/>
                  <w:color w:val="000000"/>
                  <w:kern w:val="0"/>
                  <w:sz w:val="20"/>
                  <w:szCs w:val="20"/>
                  <w:u w:val="none"/>
                  <w:lang w:val="en-US" w:eastAsia="zh-CN" w:bidi="ar"/>
                </w:rPr>
                <w:delText>2140128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70"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2E01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71" w:author="Administrator" w:date="2024-08-08T09:09:46Z">
              <w:r>
                <w:rPr>
                  <w:rFonts w:hint="eastAsia" w:ascii="宋体" w:hAnsi="宋体" w:eastAsia="宋体" w:cs="宋体"/>
                  <w:i w:val="0"/>
                  <w:color w:val="000000"/>
                  <w:kern w:val="0"/>
                  <w:sz w:val="20"/>
                  <w:szCs w:val="20"/>
                  <w:u w:val="none"/>
                  <w:lang w:val="en-US" w:eastAsia="zh-CN" w:bidi="ar"/>
                </w:rPr>
                <w:t xml:space="preserve">    船舶检验</w:t>
              </w:r>
            </w:ins>
            <w:del w:id="10272"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救助打捞</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73"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3252E1">
            <w:pPr>
              <w:jc w:val="right"/>
              <w:rPr>
                <w:rFonts w:hint="eastAsia" w:ascii="宋体" w:hAnsi="宋体" w:eastAsia="宋体" w:cs="宋体"/>
                <w:i w:val="0"/>
                <w:iCs w:val="0"/>
                <w:color w:val="000000"/>
                <w:sz w:val="20"/>
                <w:szCs w:val="20"/>
                <w:u w:val="none"/>
              </w:rPr>
            </w:pPr>
          </w:p>
        </w:tc>
      </w:tr>
      <w:tr w14:paraId="4EA6D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74"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74"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75"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E5F3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76" w:author="Administrator" w:date="2024-08-08T09:09:46Z">
              <w:r>
                <w:rPr>
                  <w:rFonts w:hint="eastAsia" w:ascii="宋体" w:hAnsi="宋体" w:eastAsia="宋体" w:cs="宋体"/>
                  <w:i w:val="0"/>
                  <w:color w:val="000000"/>
                  <w:kern w:val="0"/>
                  <w:sz w:val="20"/>
                  <w:szCs w:val="20"/>
                  <w:u w:val="none"/>
                  <w:lang w:val="en-US" w:eastAsia="zh-CN" w:bidi="ar"/>
                </w:rPr>
                <w:t>2140128</w:t>
              </w:r>
            </w:ins>
            <w:del w:id="10277" w:author="Administrator" w:date="2024-08-08T09:09:46Z">
              <w:r>
                <w:rPr>
                  <w:rFonts w:hint="eastAsia" w:ascii="宋体" w:hAnsi="宋体" w:eastAsia="宋体" w:cs="宋体"/>
                  <w:i w:val="0"/>
                  <w:iCs w:val="0"/>
                  <w:color w:val="000000"/>
                  <w:kern w:val="0"/>
                  <w:sz w:val="20"/>
                  <w:szCs w:val="20"/>
                  <w:u w:val="none"/>
                  <w:lang w:val="en-US" w:eastAsia="zh-CN" w:bidi="ar"/>
                </w:rPr>
                <w:delText>2140129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78"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FB59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79" w:author="Administrator" w:date="2024-08-08T09:09:46Z">
              <w:r>
                <w:rPr>
                  <w:rFonts w:hint="eastAsia" w:ascii="宋体" w:hAnsi="宋体" w:eastAsia="宋体" w:cs="宋体"/>
                  <w:i w:val="0"/>
                  <w:color w:val="000000"/>
                  <w:kern w:val="0"/>
                  <w:sz w:val="20"/>
                  <w:szCs w:val="20"/>
                  <w:u w:val="none"/>
                  <w:lang w:val="en-US" w:eastAsia="zh-CN" w:bidi="ar"/>
                </w:rPr>
                <w:t xml:space="preserve">    救助打捞</w:t>
              </w:r>
            </w:ins>
            <w:del w:id="10280"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内河运输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81"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0B85C1">
            <w:pPr>
              <w:jc w:val="right"/>
              <w:rPr>
                <w:rFonts w:hint="eastAsia" w:ascii="宋体" w:hAnsi="宋体" w:eastAsia="宋体" w:cs="宋体"/>
                <w:i w:val="0"/>
                <w:iCs w:val="0"/>
                <w:color w:val="000000"/>
                <w:sz w:val="20"/>
                <w:szCs w:val="20"/>
                <w:u w:val="none"/>
              </w:rPr>
            </w:pPr>
          </w:p>
        </w:tc>
      </w:tr>
      <w:tr w14:paraId="23968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82"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82"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83"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6869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84" w:author="Administrator" w:date="2024-08-08T09:09:46Z">
              <w:r>
                <w:rPr>
                  <w:rFonts w:hint="eastAsia" w:ascii="宋体" w:hAnsi="宋体" w:eastAsia="宋体" w:cs="宋体"/>
                  <w:i w:val="0"/>
                  <w:color w:val="000000"/>
                  <w:kern w:val="0"/>
                  <w:sz w:val="20"/>
                  <w:szCs w:val="20"/>
                  <w:u w:val="none"/>
                  <w:lang w:val="en-US" w:eastAsia="zh-CN" w:bidi="ar"/>
                </w:rPr>
                <w:t>2140129</w:t>
              </w:r>
            </w:ins>
            <w:del w:id="10285" w:author="Administrator" w:date="2024-08-08T09:09:46Z">
              <w:r>
                <w:rPr>
                  <w:rFonts w:hint="eastAsia" w:ascii="宋体" w:hAnsi="宋体" w:eastAsia="宋体" w:cs="宋体"/>
                  <w:i w:val="0"/>
                  <w:iCs w:val="0"/>
                  <w:color w:val="000000"/>
                  <w:kern w:val="0"/>
                  <w:sz w:val="20"/>
                  <w:szCs w:val="20"/>
                  <w:u w:val="none"/>
                  <w:lang w:val="en-US" w:eastAsia="zh-CN" w:bidi="ar"/>
                </w:rPr>
                <w:delText>2140130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86"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72B0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87" w:author="Administrator" w:date="2024-08-08T09:09:46Z">
              <w:r>
                <w:rPr>
                  <w:rFonts w:hint="eastAsia" w:ascii="宋体" w:hAnsi="宋体" w:eastAsia="宋体" w:cs="宋体"/>
                  <w:i w:val="0"/>
                  <w:color w:val="000000"/>
                  <w:kern w:val="0"/>
                  <w:sz w:val="20"/>
                  <w:szCs w:val="20"/>
                  <w:u w:val="none"/>
                  <w:lang w:val="en-US" w:eastAsia="zh-CN" w:bidi="ar"/>
                </w:rPr>
                <w:t xml:space="preserve">    内河运输</w:t>
              </w:r>
            </w:ins>
            <w:del w:id="10288"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远洋运输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89"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0657C5">
            <w:pPr>
              <w:jc w:val="right"/>
              <w:rPr>
                <w:rFonts w:hint="eastAsia" w:ascii="宋体" w:hAnsi="宋体" w:eastAsia="宋体" w:cs="宋体"/>
                <w:i w:val="0"/>
                <w:iCs w:val="0"/>
                <w:color w:val="000000"/>
                <w:sz w:val="20"/>
                <w:szCs w:val="20"/>
                <w:u w:val="none"/>
              </w:rPr>
            </w:pPr>
          </w:p>
        </w:tc>
      </w:tr>
      <w:tr w14:paraId="3DF77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90"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90"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91"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2BB1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92" w:author="Administrator" w:date="2024-08-08T09:09:46Z">
              <w:r>
                <w:rPr>
                  <w:rFonts w:hint="eastAsia" w:ascii="宋体" w:hAnsi="宋体" w:eastAsia="宋体" w:cs="宋体"/>
                  <w:i w:val="0"/>
                  <w:color w:val="000000"/>
                  <w:kern w:val="0"/>
                  <w:sz w:val="20"/>
                  <w:szCs w:val="20"/>
                  <w:u w:val="none"/>
                  <w:lang w:val="en-US" w:eastAsia="zh-CN" w:bidi="ar"/>
                </w:rPr>
                <w:t>2140130</w:t>
              </w:r>
            </w:ins>
            <w:del w:id="10293" w:author="Administrator" w:date="2024-08-08T09:09:46Z">
              <w:r>
                <w:rPr>
                  <w:rFonts w:hint="eastAsia" w:ascii="宋体" w:hAnsi="宋体" w:eastAsia="宋体" w:cs="宋体"/>
                  <w:i w:val="0"/>
                  <w:iCs w:val="0"/>
                  <w:color w:val="000000"/>
                  <w:kern w:val="0"/>
                  <w:sz w:val="20"/>
                  <w:szCs w:val="20"/>
                  <w:u w:val="none"/>
                  <w:lang w:val="en-US" w:eastAsia="zh-CN" w:bidi="ar"/>
                </w:rPr>
                <w:delText>2140131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94"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FD1A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295" w:author="Administrator" w:date="2024-08-08T09:09:46Z">
              <w:r>
                <w:rPr>
                  <w:rFonts w:hint="eastAsia" w:ascii="宋体" w:hAnsi="宋体" w:eastAsia="宋体" w:cs="宋体"/>
                  <w:i w:val="0"/>
                  <w:color w:val="000000"/>
                  <w:kern w:val="0"/>
                  <w:sz w:val="20"/>
                  <w:szCs w:val="20"/>
                  <w:u w:val="none"/>
                  <w:lang w:val="en-US" w:eastAsia="zh-CN" w:bidi="ar"/>
                </w:rPr>
                <w:t xml:space="preserve">    远洋运输</w:t>
              </w:r>
            </w:ins>
            <w:del w:id="10296"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海事管理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97"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57875B">
            <w:pPr>
              <w:jc w:val="right"/>
              <w:rPr>
                <w:rFonts w:hint="eastAsia" w:ascii="宋体" w:hAnsi="宋体" w:eastAsia="宋体" w:cs="宋体"/>
                <w:i w:val="0"/>
                <w:iCs w:val="0"/>
                <w:color w:val="000000"/>
                <w:sz w:val="20"/>
                <w:szCs w:val="20"/>
                <w:u w:val="none"/>
              </w:rPr>
            </w:pPr>
          </w:p>
        </w:tc>
      </w:tr>
      <w:tr w14:paraId="31A3C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298"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298"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299"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EA2E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00" w:author="Administrator" w:date="2024-08-08T09:09:46Z">
              <w:r>
                <w:rPr>
                  <w:rFonts w:hint="eastAsia" w:ascii="宋体" w:hAnsi="宋体" w:eastAsia="宋体" w:cs="宋体"/>
                  <w:i w:val="0"/>
                  <w:color w:val="000000"/>
                  <w:kern w:val="0"/>
                  <w:sz w:val="20"/>
                  <w:szCs w:val="20"/>
                  <w:u w:val="none"/>
                  <w:lang w:val="en-US" w:eastAsia="zh-CN" w:bidi="ar"/>
                </w:rPr>
                <w:t>2140131</w:t>
              </w:r>
            </w:ins>
            <w:del w:id="10301" w:author="Administrator" w:date="2024-08-08T09:09:46Z">
              <w:r>
                <w:rPr>
                  <w:rFonts w:hint="eastAsia" w:ascii="宋体" w:hAnsi="宋体" w:eastAsia="宋体" w:cs="宋体"/>
                  <w:i w:val="0"/>
                  <w:iCs w:val="0"/>
                  <w:color w:val="000000"/>
                  <w:kern w:val="0"/>
                  <w:sz w:val="20"/>
                  <w:szCs w:val="20"/>
                  <w:u w:val="none"/>
                  <w:lang w:val="en-US" w:eastAsia="zh-CN" w:bidi="ar"/>
                </w:rPr>
                <w:delText>2140133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02"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3A2D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03" w:author="Administrator" w:date="2024-08-08T09:09:46Z">
              <w:r>
                <w:rPr>
                  <w:rFonts w:hint="eastAsia" w:ascii="宋体" w:hAnsi="宋体" w:eastAsia="宋体" w:cs="宋体"/>
                  <w:i w:val="0"/>
                  <w:color w:val="000000"/>
                  <w:kern w:val="0"/>
                  <w:sz w:val="20"/>
                  <w:szCs w:val="20"/>
                  <w:u w:val="none"/>
                  <w:lang w:val="en-US" w:eastAsia="zh-CN" w:bidi="ar"/>
                </w:rPr>
                <w:t xml:space="preserve">    海事管理</w:t>
              </w:r>
            </w:ins>
            <w:del w:id="10304"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航标事业发展支出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05"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9073E9">
            <w:pPr>
              <w:widowControl/>
              <w:jc w:val="right"/>
              <w:textAlignment w:val="center"/>
              <w:rPr>
                <w:rFonts w:hint="eastAsia" w:ascii="宋体" w:hAnsi="宋体" w:eastAsia="宋体" w:cs="宋体"/>
                <w:i w:val="0"/>
                <w:iCs w:val="0"/>
                <w:color w:val="000000"/>
                <w:sz w:val="20"/>
                <w:szCs w:val="20"/>
                <w:u w:val="none"/>
              </w:rPr>
              <w:pPrChange w:id="10306" w:author="Administrator" w:date="2024-08-08T09:09:46Z">
                <w:pPr>
                  <w:jc w:val="right"/>
                </w:pPr>
              </w:pPrChange>
            </w:pPr>
            <w:ins w:id="10307" w:author="Administrator" w:date="2024-08-08T09:09:46Z">
              <w:r>
                <w:rPr>
                  <w:rFonts w:hint="eastAsia" w:ascii="宋体" w:hAnsi="宋体" w:eastAsia="宋体" w:cs="宋体"/>
                  <w:i w:val="0"/>
                  <w:color w:val="000000"/>
                  <w:kern w:val="0"/>
                  <w:sz w:val="20"/>
                  <w:szCs w:val="20"/>
                  <w:u w:val="none"/>
                  <w:lang w:val="en-US" w:eastAsia="zh-CN" w:bidi="ar"/>
                </w:rPr>
                <w:t>20</w:t>
              </w:r>
            </w:ins>
          </w:p>
        </w:tc>
      </w:tr>
      <w:tr w14:paraId="57478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08"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08"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09"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3A08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10" w:author="Administrator" w:date="2024-08-08T09:09:46Z">
              <w:r>
                <w:rPr>
                  <w:rFonts w:hint="eastAsia" w:ascii="宋体" w:hAnsi="宋体" w:eastAsia="宋体" w:cs="宋体"/>
                  <w:i w:val="0"/>
                  <w:color w:val="000000"/>
                  <w:kern w:val="0"/>
                  <w:sz w:val="20"/>
                  <w:szCs w:val="20"/>
                  <w:u w:val="none"/>
                  <w:lang w:val="en-US" w:eastAsia="zh-CN" w:bidi="ar"/>
                </w:rPr>
                <w:t>2140133</w:t>
              </w:r>
            </w:ins>
            <w:del w:id="10311" w:author="Administrator" w:date="2024-08-08T09:09:46Z">
              <w:r>
                <w:rPr>
                  <w:rFonts w:hint="eastAsia" w:ascii="宋体" w:hAnsi="宋体" w:eastAsia="宋体" w:cs="宋体"/>
                  <w:i w:val="0"/>
                  <w:iCs w:val="0"/>
                  <w:color w:val="000000"/>
                  <w:kern w:val="0"/>
                  <w:sz w:val="20"/>
                  <w:szCs w:val="20"/>
                  <w:u w:val="none"/>
                  <w:lang w:val="en-US" w:eastAsia="zh-CN" w:bidi="ar"/>
                </w:rPr>
                <w:delText>2140136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12"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E98A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13" w:author="Administrator" w:date="2024-08-08T09:09:46Z">
              <w:r>
                <w:rPr>
                  <w:rFonts w:hint="eastAsia" w:ascii="宋体" w:hAnsi="宋体" w:eastAsia="宋体" w:cs="宋体"/>
                  <w:i w:val="0"/>
                  <w:color w:val="000000"/>
                  <w:kern w:val="0"/>
                  <w:sz w:val="20"/>
                  <w:szCs w:val="20"/>
                  <w:u w:val="none"/>
                  <w:lang w:val="en-US" w:eastAsia="zh-CN" w:bidi="ar"/>
                </w:rPr>
                <w:t xml:space="preserve">    航标事业发展支出</w:t>
              </w:r>
            </w:ins>
            <w:del w:id="10314"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水路运输管理支出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15"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1E3979">
            <w:pPr>
              <w:jc w:val="right"/>
              <w:rPr>
                <w:rFonts w:hint="eastAsia" w:ascii="宋体" w:hAnsi="宋体" w:eastAsia="宋体" w:cs="宋体"/>
                <w:i w:val="0"/>
                <w:iCs w:val="0"/>
                <w:color w:val="000000"/>
                <w:sz w:val="20"/>
                <w:szCs w:val="20"/>
                <w:u w:val="none"/>
              </w:rPr>
            </w:pPr>
          </w:p>
        </w:tc>
      </w:tr>
      <w:tr w14:paraId="6AA4C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16"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16"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17"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B437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18" w:author="Administrator" w:date="2024-08-08T09:09:46Z">
              <w:r>
                <w:rPr>
                  <w:rFonts w:hint="eastAsia" w:ascii="宋体" w:hAnsi="宋体" w:eastAsia="宋体" w:cs="宋体"/>
                  <w:i w:val="0"/>
                  <w:color w:val="000000"/>
                  <w:kern w:val="0"/>
                  <w:sz w:val="20"/>
                  <w:szCs w:val="20"/>
                  <w:u w:val="none"/>
                  <w:lang w:val="en-US" w:eastAsia="zh-CN" w:bidi="ar"/>
                </w:rPr>
                <w:t>2140136</w:t>
              </w:r>
            </w:ins>
            <w:del w:id="10319" w:author="Administrator" w:date="2024-08-08T09:09:46Z">
              <w:r>
                <w:rPr>
                  <w:rFonts w:hint="eastAsia" w:ascii="宋体" w:hAnsi="宋体" w:eastAsia="宋体" w:cs="宋体"/>
                  <w:i w:val="0"/>
                  <w:iCs w:val="0"/>
                  <w:color w:val="000000"/>
                  <w:kern w:val="0"/>
                  <w:sz w:val="20"/>
                  <w:szCs w:val="20"/>
                  <w:u w:val="none"/>
                  <w:lang w:val="en-US" w:eastAsia="zh-CN" w:bidi="ar"/>
                </w:rPr>
                <w:delText>2140138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20"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C275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21" w:author="Administrator" w:date="2024-08-08T09:09:46Z">
              <w:r>
                <w:rPr>
                  <w:rFonts w:hint="eastAsia" w:ascii="宋体" w:hAnsi="宋体" w:eastAsia="宋体" w:cs="宋体"/>
                  <w:i w:val="0"/>
                  <w:color w:val="000000"/>
                  <w:kern w:val="0"/>
                  <w:sz w:val="20"/>
                  <w:szCs w:val="20"/>
                  <w:u w:val="none"/>
                  <w:lang w:val="en-US" w:eastAsia="zh-CN" w:bidi="ar"/>
                </w:rPr>
                <w:t xml:space="preserve">    水路运输管理支出</w:t>
              </w:r>
            </w:ins>
            <w:del w:id="10322"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口岸建设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23"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E7EBBC">
            <w:pPr>
              <w:jc w:val="right"/>
              <w:rPr>
                <w:rFonts w:hint="eastAsia" w:ascii="宋体" w:hAnsi="宋体" w:eastAsia="宋体" w:cs="宋体"/>
                <w:i w:val="0"/>
                <w:iCs w:val="0"/>
                <w:color w:val="000000"/>
                <w:sz w:val="20"/>
                <w:szCs w:val="20"/>
                <w:u w:val="none"/>
              </w:rPr>
            </w:pPr>
          </w:p>
        </w:tc>
      </w:tr>
      <w:tr w14:paraId="22F66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24" w:author="Administrator" w:date="2024-08-08T09:09: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24" w:author="Administrator" w:date="2024-08-08T09:09:4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25" w:author="Administrator" w:date="2024-08-08T09:09:4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7C39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26" w:author="Administrator" w:date="2024-08-08T09:09:46Z">
              <w:r>
                <w:rPr>
                  <w:rFonts w:hint="eastAsia" w:ascii="宋体" w:hAnsi="宋体" w:eastAsia="宋体" w:cs="宋体"/>
                  <w:i w:val="0"/>
                  <w:color w:val="000000"/>
                  <w:kern w:val="0"/>
                  <w:sz w:val="20"/>
                  <w:szCs w:val="20"/>
                  <w:u w:val="none"/>
                  <w:lang w:val="en-US" w:eastAsia="zh-CN" w:bidi="ar"/>
                </w:rPr>
                <w:t>2140138</w:t>
              </w:r>
            </w:ins>
            <w:del w:id="10327" w:author="Administrator" w:date="2024-08-08T09:09:46Z">
              <w:r>
                <w:rPr>
                  <w:rFonts w:hint="eastAsia" w:ascii="宋体" w:hAnsi="宋体" w:eastAsia="宋体" w:cs="宋体"/>
                  <w:i w:val="0"/>
                  <w:iCs w:val="0"/>
                  <w:color w:val="000000"/>
                  <w:kern w:val="0"/>
                  <w:sz w:val="20"/>
                  <w:szCs w:val="20"/>
                  <w:u w:val="none"/>
                  <w:lang w:val="en-US" w:eastAsia="zh-CN" w:bidi="ar"/>
                </w:rPr>
                <w:delText>2140199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28" w:author="Administrator" w:date="2024-08-08T09:09:4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6B05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29" w:author="Administrator" w:date="2024-08-08T09:09:46Z">
              <w:r>
                <w:rPr>
                  <w:rFonts w:hint="eastAsia" w:ascii="宋体" w:hAnsi="宋体" w:eastAsia="宋体" w:cs="宋体"/>
                  <w:i w:val="0"/>
                  <w:color w:val="000000"/>
                  <w:kern w:val="0"/>
                  <w:sz w:val="20"/>
                  <w:szCs w:val="20"/>
                  <w:u w:val="none"/>
                  <w:lang w:val="en-US" w:eastAsia="zh-CN" w:bidi="ar"/>
                </w:rPr>
                <w:t xml:space="preserve">    口岸建设</w:t>
              </w:r>
            </w:ins>
            <w:del w:id="10330" w:author="Administrator" w:date="2024-08-08T09:09:46Z">
              <w:r>
                <w:rPr>
                  <w:rFonts w:hint="eastAsia" w:ascii="宋体" w:hAnsi="宋体" w:eastAsia="宋体" w:cs="宋体"/>
                  <w:i w:val="0"/>
                  <w:iCs w:val="0"/>
                  <w:color w:val="000000"/>
                  <w:kern w:val="0"/>
                  <w:sz w:val="20"/>
                  <w:szCs w:val="20"/>
                  <w:u w:val="none"/>
                  <w:lang w:val="en-US" w:eastAsia="zh-CN" w:bidi="ar"/>
                </w:rPr>
                <w:delText xml:space="preserve">    其他公路水路运输支出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31" w:author="Administrator" w:date="2024-08-08T09:09:4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41849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332" w:author="Administrator" w:date="2024-08-08T09:09:46Z">
                <w:pPr>
                  <w:keepNext w:val="0"/>
                  <w:keepLines w:val="0"/>
                  <w:widowControl/>
                  <w:suppressLineNumbers w:val="0"/>
                  <w:jc w:val="right"/>
                  <w:textAlignment w:val="center"/>
                </w:pPr>
              </w:pPrChange>
            </w:pPr>
            <w:del w:id="10333" w:author="Administrator" w:date="2024-08-08T09:09:46Z">
              <w:r>
                <w:rPr>
                  <w:rFonts w:hint="eastAsia" w:ascii="宋体" w:hAnsi="宋体" w:eastAsia="宋体" w:cs="宋体"/>
                  <w:i w:val="0"/>
                  <w:iCs w:val="0"/>
                  <w:color w:val="000000"/>
                  <w:kern w:val="0"/>
                  <w:sz w:val="20"/>
                  <w:szCs w:val="20"/>
                  <w:u w:val="none"/>
                  <w:lang w:val="en-US" w:eastAsia="zh-CN" w:bidi="ar"/>
                </w:rPr>
                <w:delText>324</w:delText>
              </w:r>
            </w:del>
          </w:p>
        </w:tc>
      </w:tr>
      <w:tr w14:paraId="7A55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34"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34"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35"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49F1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36" w:author="Administrator" w:date="2024-08-08T09:09:46Z">
              <w:r>
                <w:rPr>
                  <w:rFonts w:hint="eastAsia" w:ascii="宋体" w:hAnsi="宋体" w:eastAsia="宋体" w:cs="宋体"/>
                  <w:i w:val="0"/>
                  <w:color w:val="000000"/>
                  <w:kern w:val="0"/>
                  <w:sz w:val="20"/>
                  <w:szCs w:val="20"/>
                  <w:u w:val="none"/>
                  <w:lang w:val="en-US" w:eastAsia="zh-CN" w:bidi="ar"/>
                </w:rPr>
                <w:t>2140199</w:t>
              </w:r>
            </w:ins>
            <w:del w:id="10337" w:author="Administrator" w:date="2024-08-08T09:09:46Z">
              <w:r>
                <w:rPr>
                  <w:rFonts w:hint="eastAsia" w:ascii="宋体" w:hAnsi="宋体" w:eastAsia="宋体" w:cs="宋体"/>
                  <w:i w:val="0"/>
                  <w:iCs w:val="0"/>
                  <w:color w:val="000000"/>
                  <w:kern w:val="0"/>
                  <w:sz w:val="20"/>
                  <w:szCs w:val="20"/>
                  <w:u w:val="none"/>
                  <w:lang w:val="en-US" w:eastAsia="zh-CN" w:bidi="ar"/>
                </w:rPr>
                <w:delText>21402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38"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248E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39" w:author="Administrator" w:date="2024-08-08T09:09:47Z">
              <w:r>
                <w:rPr>
                  <w:rFonts w:hint="eastAsia" w:ascii="宋体" w:hAnsi="宋体" w:eastAsia="宋体" w:cs="宋体"/>
                  <w:i w:val="0"/>
                  <w:color w:val="000000"/>
                  <w:kern w:val="0"/>
                  <w:sz w:val="20"/>
                  <w:szCs w:val="20"/>
                  <w:u w:val="none"/>
                  <w:lang w:val="en-US" w:eastAsia="zh-CN" w:bidi="ar"/>
                </w:rPr>
                <w:t xml:space="preserve">    其他公路水路运输支出</w:t>
              </w:r>
            </w:ins>
            <w:del w:id="10340"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铁路运输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41"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B0BDEB">
            <w:pPr>
              <w:widowControl/>
              <w:jc w:val="right"/>
              <w:textAlignment w:val="center"/>
              <w:rPr>
                <w:rFonts w:hint="eastAsia" w:ascii="宋体" w:hAnsi="宋体" w:eastAsia="宋体" w:cs="宋体"/>
                <w:i w:val="0"/>
                <w:iCs w:val="0"/>
                <w:color w:val="000000"/>
                <w:sz w:val="20"/>
                <w:szCs w:val="20"/>
                <w:u w:val="none"/>
              </w:rPr>
              <w:pPrChange w:id="10342" w:author="Administrator" w:date="2024-08-08T09:09:47Z">
                <w:pPr>
                  <w:jc w:val="right"/>
                </w:pPr>
              </w:pPrChange>
            </w:pPr>
            <w:ins w:id="10343" w:author="Administrator" w:date="2024-08-08T09:09:47Z">
              <w:r>
                <w:rPr>
                  <w:rFonts w:hint="eastAsia" w:ascii="宋体" w:hAnsi="宋体" w:eastAsia="宋体" w:cs="宋体"/>
                  <w:i w:val="0"/>
                  <w:color w:val="000000"/>
                  <w:kern w:val="0"/>
                  <w:sz w:val="20"/>
                  <w:szCs w:val="20"/>
                  <w:u w:val="none"/>
                  <w:lang w:val="en-US" w:eastAsia="zh-CN" w:bidi="ar"/>
                </w:rPr>
                <w:t>388</w:t>
              </w:r>
            </w:ins>
          </w:p>
        </w:tc>
      </w:tr>
      <w:tr w14:paraId="10EBB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44"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44"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45"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5B10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46" w:author="Administrator" w:date="2024-08-08T09:09:47Z">
              <w:r>
                <w:rPr>
                  <w:rFonts w:hint="eastAsia" w:ascii="宋体" w:hAnsi="宋体" w:eastAsia="宋体" w:cs="宋体"/>
                  <w:i w:val="0"/>
                  <w:color w:val="000000"/>
                  <w:kern w:val="0"/>
                  <w:sz w:val="20"/>
                  <w:szCs w:val="20"/>
                  <w:u w:val="none"/>
                  <w:lang w:val="en-US" w:eastAsia="zh-CN" w:bidi="ar"/>
                </w:rPr>
                <w:t>21402</w:t>
              </w:r>
            </w:ins>
            <w:del w:id="10347" w:author="Administrator" w:date="2024-08-08T09:09:47Z">
              <w:r>
                <w:rPr>
                  <w:rFonts w:hint="eastAsia" w:ascii="宋体" w:hAnsi="宋体" w:eastAsia="宋体" w:cs="宋体"/>
                  <w:i w:val="0"/>
                  <w:iCs w:val="0"/>
                  <w:color w:val="000000"/>
                  <w:kern w:val="0"/>
                  <w:sz w:val="20"/>
                  <w:szCs w:val="20"/>
                  <w:u w:val="none"/>
                  <w:lang w:val="en-US" w:eastAsia="zh-CN" w:bidi="ar"/>
                </w:rPr>
                <w:delText>2140201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48"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9A37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49" w:author="Administrator" w:date="2024-08-08T09:09:47Z">
              <w:r>
                <w:rPr>
                  <w:rFonts w:hint="eastAsia" w:ascii="宋体" w:hAnsi="宋体" w:eastAsia="宋体" w:cs="宋体"/>
                  <w:i w:val="0"/>
                  <w:color w:val="000000"/>
                  <w:kern w:val="0"/>
                  <w:sz w:val="20"/>
                  <w:szCs w:val="20"/>
                  <w:u w:val="none"/>
                  <w:lang w:val="en-US" w:eastAsia="zh-CN" w:bidi="ar"/>
                </w:rPr>
                <w:t xml:space="preserve">  铁路运输</w:t>
              </w:r>
            </w:ins>
            <w:del w:id="10350"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51"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764D0C">
            <w:pPr>
              <w:jc w:val="right"/>
              <w:rPr>
                <w:rFonts w:hint="eastAsia" w:ascii="宋体" w:hAnsi="宋体" w:eastAsia="宋体" w:cs="宋体"/>
                <w:i w:val="0"/>
                <w:iCs w:val="0"/>
                <w:color w:val="000000"/>
                <w:sz w:val="20"/>
                <w:szCs w:val="20"/>
                <w:u w:val="none"/>
              </w:rPr>
            </w:pPr>
          </w:p>
        </w:tc>
      </w:tr>
      <w:tr w14:paraId="64328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52"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52"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53"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1080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54" w:author="Administrator" w:date="2024-08-08T09:09:47Z">
              <w:r>
                <w:rPr>
                  <w:rFonts w:hint="eastAsia" w:ascii="宋体" w:hAnsi="宋体" w:eastAsia="宋体" w:cs="宋体"/>
                  <w:i w:val="0"/>
                  <w:color w:val="000000"/>
                  <w:kern w:val="0"/>
                  <w:sz w:val="20"/>
                  <w:szCs w:val="20"/>
                  <w:u w:val="none"/>
                  <w:lang w:val="en-US" w:eastAsia="zh-CN" w:bidi="ar"/>
                </w:rPr>
                <w:t>2140201</w:t>
              </w:r>
            </w:ins>
            <w:del w:id="10355" w:author="Administrator" w:date="2024-08-08T09:09:47Z">
              <w:r>
                <w:rPr>
                  <w:rFonts w:hint="eastAsia" w:ascii="宋体" w:hAnsi="宋体" w:eastAsia="宋体" w:cs="宋体"/>
                  <w:i w:val="0"/>
                  <w:iCs w:val="0"/>
                  <w:color w:val="000000"/>
                  <w:kern w:val="0"/>
                  <w:sz w:val="20"/>
                  <w:szCs w:val="20"/>
                  <w:u w:val="none"/>
                  <w:lang w:val="en-US" w:eastAsia="zh-CN" w:bidi="ar"/>
                </w:rPr>
                <w:delText>2140202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56"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5E77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57" w:author="Administrator" w:date="2024-08-08T09:09:47Z">
              <w:r>
                <w:rPr>
                  <w:rFonts w:hint="eastAsia" w:ascii="宋体" w:hAnsi="宋体" w:eastAsia="宋体" w:cs="宋体"/>
                  <w:i w:val="0"/>
                  <w:color w:val="000000"/>
                  <w:kern w:val="0"/>
                  <w:sz w:val="20"/>
                  <w:szCs w:val="20"/>
                  <w:u w:val="none"/>
                  <w:lang w:val="en-US" w:eastAsia="zh-CN" w:bidi="ar"/>
                </w:rPr>
                <w:t xml:space="preserve">    行政运行</w:t>
              </w:r>
            </w:ins>
            <w:del w:id="10358"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59"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A82163">
            <w:pPr>
              <w:jc w:val="right"/>
              <w:rPr>
                <w:rFonts w:hint="eastAsia" w:ascii="宋体" w:hAnsi="宋体" w:eastAsia="宋体" w:cs="宋体"/>
                <w:i w:val="0"/>
                <w:iCs w:val="0"/>
                <w:color w:val="000000"/>
                <w:sz w:val="20"/>
                <w:szCs w:val="20"/>
                <w:u w:val="none"/>
              </w:rPr>
            </w:pPr>
          </w:p>
        </w:tc>
      </w:tr>
      <w:tr w14:paraId="4C5BA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60"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60"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61"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E15C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62" w:author="Administrator" w:date="2024-08-08T09:09:47Z">
              <w:r>
                <w:rPr>
                  <w:rFonts w:hint="eastAsia" w:ascii="宋体" w:hAnsi="宋体" w:eastAsia="宋体" w:cs="宋体"/>
                  <w:i w:val="0"/>
                  <w:color w:val="000000"/>
                  <w:kern w:val="0"/>
                  <w:sz w:val="20"/>
                  <w:szCs w:val="20"/>
                  <w:u w:val="none"/>
                  <w:lang w:val="en-US" w:eastAsia="zh-CN" w:bidi="ar"/>
                </w:rPr>
                <w:t>2140202</w:t>
              </w:r>
            </w:ins>
            <w:del w:id="10363" w:author="Administrator" w:date="2024-08-08T09:09:47Z">
              <w:r>
                <w:rPr>
                  <w:rFonts w:hint="eastAsia" w:ascii="宋体" w:hAnsi="宋体" w:eastAsia="宋体" w:cs="宋体"/>
                  <w:i w:val="0"/>
                  <w:iCs w:val="0"/>
                  <w:color w:val="000000"/>
                  <w:kern w:val="0"/>
                  <w:sz w:val="20"/>
                  <w:szCs w:val="20"/>
                  <w:u w:val="none"/>
                  <w:lang w:val="en-US" w:eastAsia="zh-CN" w:bidi="ar"/>
                </w:rPr>
                <w:delText>2140203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64"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C5A0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65" w:author="Administrator" w:date="2024-08-08T09:09:47Z">
              <w:r>
                <w:rPr>
                  <w:rFonts w:hint="eastAsia" w:ascii="宋体" w:hAnsi="宋体" w:eastAsia="宋体" w:cs="宋体"/>
                  <w:i w:val="0"/>
                  <w:color w:val="000000"/>
                  <w:kern w:val="0"/>
                  <w:sz w:val="20"/>
                  <w:szCs w:val="20"/>
                  <w:u w:val="none"/>
                  <w:lang w:val="en-US" w:eastAsia="zh-CN" w:bidi="ar"/>
                </w:rPr>
                <w:t xml:space="preserve">    一般行政管理事务</w:t>
              </w:r>
            </w:ins>
            <w:del w:id="10366"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67"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139AE4">
            <w:pPr>
              <w:jc w:val="right"/>
              <w:rPr>
                <w:rFonts w:hint="eastAsia" w:ascii="宋体" w:hAnsi="宋体" w:eastAsia="宋体" w:cs="宋体"/>
                <w:i w:val="0"/>
                <w:iCs w:val="0"/>
                <w:color w:val="000000"/>
                <w:sz w:val="20"/>
                <w:szCs w:val="20"/>
                <w:u w:val="none"/>
              </w:rPr>
            </w:pPr>
          </w:p>
        </w:tc>
      </w:tr>
      <w:tr w14:paraId="19B6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68"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368"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69"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8CA1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70" w:author="Administrator" w:date="2024-08-08T09:09:47Z">
              <w:r>
                <w:rPr>
                  <w:rFonts w:hint="eastAsia" w:ascii="宋体" w:hAnsi="宋体" w:eastAsia="宋体" w:cs="宋体"/>
                  <w:i w:val="0"/>
                  <w:color w:val="000000"/>
                  <w:kern w:val="0"/>
                  <w:sz w:val="20"/>
                  <w:szCs w:val="20"/>
                  <w:u w:val="none"/>
                  <w:lang w:val="en-US" w:eastAsia="zh-CN" w:bidi="ar"/>
                </w:rPr>
                <w:t>2140203</w:t>
              </w:r>
            </w:ins>
            <w:del w:id="10371" w:author="Administrator" w:date="2024-08-08T09:09:47Z">
              <w:r>
                <w:rPr>
                  <w:rFonts w:hint="eastAsia" w:ascii="宋体" w:hAnsi="宋体" w:eastAsia="宋体" w:cs="宋体"/>
                  <w:i w:val="0"/>
                  <w:iCs w:val="0"/>
                  <w:color w:val="000000"/>
                  <w:kern w:val="0"/>
                  <w:sz w:val="20"/>
                  <w:szCs w:val="20"/>
                  <w:u w:val="none"/>
                  <w:lang w:val="en-US" w:eastAsia="zh-CN" w:bidi="ar"/>
                </w:rPr>
                <w:delText>2140204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72"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2DC1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73" w:author="Administrator" w:date="2024-08-08T09:09:47Z">
              <w:r>
                <w:rPr>
                  <w:rFonts w:hint="eastAsia" w:ascii="宋体" w:hAnsi="宋体" w:eastAsia="宋体" w:cs="宋体"/>
                  <w:i w:val="0"/>
                  <w:color w:val="000000"/>
                  <w:kern w:val="0"/>
                  <w:sz w:val="20"/>
                  <w:szCs w:val="20"/>
                  <w:u w:val="none"/>
                  <w:lang w:val="en-US" w:eastAsia="zh-CN" w:bidi="ar"/>
                </w:rPr>
                <w:t xml:space="preserve">    机关服务</w:t>
              </w:r>
            </w:ins>
            <w:del w:id="10374"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铁路路网建设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75"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DDE71C">
            <w:pPr>
              <w:jc w:val="right"/>
              <w:rPr>
                <w:rFonts w:hint="eastAsia" w:ascii="宋体" w:hAnsi="宋体" w:eastAsia="宋体" w:cs="宋体"/>
                <w:i w:val="0"/>
                <w:iCs w:val="0"/>
                <w:color w:val="000000"/>
                <w:sz w:val="20"/>
                <w:szCs w:val="20"/>
                <w:u w:val="none"/>
              </w:rPr>
            </w:pPr>
          </w:p>
        </w:tc>
      </w:tr>
      <w:tr w14:paraId="40BB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76"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76"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77"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CAAE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78" w:author="Administrator" w:date="2024-08-08T09:09:47Z">
              <w:r>
                <w:rPr>
                  <w:rFonts w:hint="eastAsia" w:ascii="宋体" w:hAnsi="宋体" w:eastAsia="宋体" w:cs="宋体"/>
                  <w:i w:val="0"/>
                  <w:color w:val="000000"/>
                  <w:kern w:val="0"/>
                  <w:sz w:val="20"/>
                  <w:szCs w:val="20"/>
                  <w:u w:val="none"/>
                  <w:lang w:val="en-US" w:eastAsia="zh-CN" w:bidi="ar"/>
                </w:rPr>
                <w:t>2140204</w:t>
              </w:r>
            </w:ins>
            <w:del w:id="10379" w:author="Administrator" w:date="2024-08-08T09:09:47Z">
              <w:r>
                <w:rPr>
                  <w:rFonts w:hint="eastAsia" w:ascii="宋体" w:hAnsi="宋体" w:eastAsia="宋体" w:cs="宋体"/>
                  <w:i w:val="0"/>
                  <w:iCs w:val="0"/>
                  <w:color w:val="000000"/>
                  <w:kern w:val="0"/>
                  <w:sz w:val="20"/>
                  <w:szCs w:val="20"/>
                  <w:u w:val="none"/>
                  <w:lang w:val="en-US" w:eastAsia="zh-CN" w:bidi="ar"/>
                </w:rPr>
                <w:delText>2140205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80"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BEC7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81" w:author="Administrator" w:date="2024-08-08T09:09:47Z">
              <w:r>
                <w:rPr>
                  <w:rFonts w:hint="eastAsia" w:ascii="宋体" w:hAnsi="宋体" w:eastAsia="宋体" w:cs="宋体"/>
                  <w:i w:val="0"/>
                  <w:color w:val="000000"/>
                  <w:kern w:val="0"/>
                  <w:sz w:val="20"/>
                  <w:szCs w:val="20"/>
                  <w:u w:val="none"/>
                  <w:lang w:val="en-US" w:eastAsia="zh-CN" w:bidi="ar"/>
                </w:rPr>
                <w:t xml:space="preserve">    铁路路网建设</w:t>
              </w:r>
            </w:ins>
            <w:del w:id="10382"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铁路还贷专项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83"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D715CC">
            <w:pPr>
              <w:jc w:val="right"/>
              <w:rPr>
                <w:rFonts w:hint="eastAsia" w:ascii="宋体" w:hAnsi="宋体" w:eastAsia="宋体" w:cs="宋体"/>
                <w:i w:val="0"/>
                <w:iCs w:val="0"/>
                <w:color w:val="000000"/>
                <w:sz w:val="20"/>
                <w:szCs w:val="20"/>
                <w:u w:val="none"/>
              </w:rPr>
            </w:pPr>
          </w:p>
        </w:tc>
      </w:tr>
      <w:tr w14:paraId="35CDF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84"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84"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85"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6D4B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86" w:author="Administrator" w:date="2024-08-08T09:09:47Z">
              <w:r>
                <w:rPr>
                  <w:rFonts w:hint="eastAsia" w:ascii="宋体" w:hAnsi="宋体" w:eastAsia="宋体" w:cs="宋体"/>
                  <w:i w:val="0"/>
                  <w:color w:val="000000"/>
                  <w:kern w:val="0"/>
                  <w:sz w:val="20"/>
                  <w:szCs w:val="20"/>
                  <w:u w:val="none"/>
                  <w:lang w:val="en-US" w:eastAsia="zh-CN" w:bidi="ar"/>
                </w:rPr>
                <w:t>2140205</w:t>
              </w:r>
            </w:ins>
            <w:del w:id="10387" w:author="Administrator" w:date="2024-08-08T09:09:47Z">
              <w:r>
                <w:rPr>
                  <w:rFonts w:hint="eastAsia" w:ascii="宋体" w:hAnsi="宋体" w:eastAsia="宋体" w:cs="宋体"/>
                  <w:i w:val="0"/>
                  <w:iCs w:val="0"/>
                  <w:color w:val="000000"/>
                  <w:kern w:val="0"/>
                  <w:sz w:val="20"/>
                  <w:szCs w:val="20"/>
                  <w:u w:val="none"/>
                  <w:lang w:val="en-US" w:eastAsia="zh-CN" w:bidi="ar"/>
                </w:rPr>
                <w:delText>2140206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88"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91DF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89" w:author="Administrator" w:date="2024-08-08T09:09:47Z">
              <w:r>
                <w:rPr>
                  <w:rFonts w:hint="eastAsia" w:ascii="宋体" w:hAnsi="宋体" w:eastAsia="宋体" w:cs="宋体"/>
                  <w:i w:val="0"/>
                  <w:color w:val="000000"/>
                  <w:kern w:val="0"/>
                  <w:sz w:val="20"/>
                  <w:szCs w:val="20"/>
                  <w:u w:val="none"/>
                  <w:lang w:val="en-US" w:eastAsia="zh-CN" w:bidi="ar"/>
                </w:rPr>
                <w:t xml:space="preserve">    铁路还贷专项</w:t>
              </w:r>
            </w:ins>
            <w:del w:id="10390"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铁路安全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91"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098F4F">
            <w:pPr>
              <w:jc w:val="right"/>
              <w:rPr>
                <w:rFonts w:hint="eastAsia" w:ascii="宋体" w:hAnsi="宋体" w:eastAsia="宋体" w:cs="宋体"/>
                <w:i w:val="0"/>
                <w:iCs w:val="0"/>
                <w:color w:val="000000"/>
                <w:sz w:val="20"/>
                <w:szCs w:val="20"/>
                <w:u w:val="none"/>
              </w:rPr>
            </w:pPr>
          </w:p>
        </w:tc>
      </w:tr>
      <w:tr w14:paraId="18775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392"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392"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93"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A3A5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94" w:author="Administrator" w:date="2024-08-08T09:09:47Z">
              <w:r>
                <w:rPr>
                  <w:rFonts w:hint="eastAsia" w:ascii="宋体" w:hAnsi="宋体" w:eastAsia="宋体" w:cs="宋体"/>
                  <w:i w:val="0"/>
                  <w:color w:val="000000"/>
                  <w:kern w:val="0"/>
                  <w:sz w:val="20"/>
                  <w:szCs w:val="20"/>
                  <w:u w:val="none"/>
                  <w:lang w:val="en-US" w:eastAsia="zh-CN" w:bidi="ar"/>
                </w:rPr>
                <w:t>2140206</w:t>
              </w:r>
            </w:ins>
            <w:del w:id="10395" w:author="Administrator" w:date="2024-08-08T09:09:47Z">
              <w:r>
                <w:rPr>
                  <w:rFonts w:hint="eastAsia" w:ascii="宋体" w:hAnsi="宋体" w:eastAsia="宋体" w:cs="宋体"/>
                  <w:i w:val="0"/>
                  <w:iCs w:val="0"/>
                  <w:color w:val="000000"/>
                  <w:kern w:val="0"/>
                  <w:sz w:val="20"/>
                  <w:szCs w:val="20"/>
                  <w:u w:val="none"/>
                  <w:lang w:val="en-US" w:eastAsia="zh-CN" w:bidi="ar"/>
                </w:rPr>
                <w:delText>2140207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96"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0A80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397" w:author="Administrator" w:date="2024-08-08T09:09:47Z">
              <w:r>
                <w:rPr>
                  <w:rFonts w:hint="eastAsia" w:ascii="宋体" w:hAnsi="宋体" w:eastAsia="宋体" w:cs="宋体"/>
                  <w:i w:val="0"/>
                  <w:color w:val="000000"/>
                  <w:kern w:val="0"/>
                  <w:sz w:val="20"/>
                  <w:szCs w:val="20"/>
                  <w:u w:val="none"/>
                  <w:lang w:val="en-US" w:eastAsia="zh-CN" w:bidi="ar"/>
                </w:rPr>
                <w:t xml:space="preserve">    铁路安全</w:t>
              </w:r>
            </w:ins>
            <w:del w:id="10398"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铁路专项运输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399"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58D06E">
            <w:pPr>
              <w:jc w:val="right"/>
              <w:rPr>
                <w:rFonts w:hint="eastAsia" w:ascii="宋体" w:hAnsi="宋体" w:eastAsia="宋体" w:cs="宋体"/>
                <w:i w:val="0"/>
                <w:iCs w:val="0"/>
                <w:color w:val="000000"/>
                <w:sz w:val="20"/>
                <w:szCs w:val="20"/>
                <w:u w:val="none"/>
              </w:rPr>
            </w:pPr>
          </w:p>
        </w:tc>
      </w:tr>
      <w:tr w14:paraId="0F344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00"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00"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01"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ECC7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02" w:author="Administrator" w:date="2024-08-08T09:09:47Z">
              <w:r>
                <w:rPr>
                  <w:rFonts w:hint="eastAsia" w:ascii="宋体" w:hAnsi="宋体" w:eastAsia="宋体" w:cs="宋体"/>
                  <w:i w:val="0"/>
                  <w:color w:val="000000"/>
                  <w:kern w:val="0"/>
                  <w:sz w:val="20"/>
                  <w:szCs w:val="20"/>
                  <w:u w:val="none"/>
                  <w:lang w:val="en-US" w:eastAsia="zh-CN" w:bidi="ar"/>
                </w:rPr>
                <w:t>2140207</w:t>
              </w:r>
            </w:ins>
            <w:del w:id="10403" w:author="Administrator" w:date="2024-08-08T09:09:47Z">
              <w:r>
                <w:rPr>
                  <w:rFonts w:hint="eastAsia" w:ascii="宋体" w:hAnsi="宋体" w:eastAsia="宋体" w:cs="宋体"/>
                  <w:i w:val="0"/>
                  <w:iCs w:val="0"/>
                  <w:color w:val="000000"/>
                  <w:kern w:val="0"/>
                  <w:sz w:val="20"/>
                  <w:szCs w:val="20"/>
                  <w:u w:val="none"/>
                  <w:lang w:val="en-US" w:eastAsia="zh-CN" w:bidi="ar"/>
                </w:rPr>
                <w:delText>2140208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04"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8F8D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05" w:author="Administrator" w:date="2024-08-08T09:09:47Z">
              <w:r>
                <w:rPr>
                  <w:rFonts w:hint="eastAsia" w:ascii="宋体" w:hAnsi="宋体" w:eastAsia="宋体" w:cs="宋体"/>
                  <w:i w:val="0"/>
                  <w:color w:val="000000"/>
                  <w:kern w:val="0"/>
                  <w:sz w:val="20"/>
                  <w:szCs w:val="20"/>
                  <w:u w:val="none"/>
                  <w:lang w:val="en-US" w:eastAsia="zh-CN" w:bidi="ar"/>
                </w:rPr>
                <w:t xml:space="preserve">    铁路专项运输</w:t>
              </w:r>
            </w:ins>
            <w:del w:id="10406"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行业监管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07"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A45C47">
            <w:pPr>
              <w:jc w:val="right"/>
              <w:rPr>
                <w:rFonts w:hint="eastAsia" w:ascii="宋体" w:hAnsi="宋体" w:eastAsia="宋体" w:cs="宋体"/>
                <w:i w:val="0"/>
                <w:iCs w:val="0"/>
                <w:color w:val="000000"/>
                <w:sz w:val="20"/>
                <w:szCs w:val="20"/>
                <w:u w:val="none"/>
              </w:rPr>
            </w:pPr>
          </w:p>
        </w:tc>
      </w:tr>
      <w:tr w14:paraId="05BBB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08"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408"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09"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5099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10" w:author="Administrator" w:date="2024-08-08T09:09:47Z">
              <w:r>
                <w:rPr>
                  <w:rFonts w:hint="eastAsia" w:ascii="宋体" w:hAnsi="宋体" w:eastAsia="宋体" w:cs="宋体"/>
                  <w:i w:val="0"/>
                  <w:color w:val="000000"/>
                  <w:kern w:val="0"/>
                  <w:sz w:val="20"/>
                  <w:szCs w:val="20"/>
                  <w:u w:val="none"/>
                  <w:lang w:val="en-US" w:eastAsia="zh-CN" w:bidi="ar"/>
                </w:rPr>
                <w:t>2140208</w:t>
              </w:r>
            </w:ins>
            <w:del w:id="10411" w:author="Administrator" w:date="2024-08-08T09:09:47Z">
              <w:r>
                <w:rPr>
                  <w:rFonts w:hint="eastAsia" w:ascii="宋体" w:hAnsi="宋体" w:eastAsia="宋体" w:cs="宋体"/>
                  <w:i w:val="0"/>
                  <w:iCs w:val="0"/>
                  <w:color w:val="000000"/>
                  <w:kern w:val="0"/>
                  <w:sz w:val="20"/>
                  <w:szCs w:val="20"/>
                  <w:u w:val="none"/>
                  <w:lang w:val="en-US" w:eastAsia="zh-CN" w:bidi="ar"/>
                </w:rPr>
                <w:delText>2140299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12"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0223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13" w:author="Administrator" w:date="2024-08-08T09:09:47Z">
              <w:r>
                <w:rPr>
                  <w:rFonts w:hint="eastAsia" w:ascii="宋体" w:hAnsi="宋体" w:eastAsia="宋体" w:cs="宋体"/>
                  <w:i w:val="0"/>
                  <w:color w:val="000000"/>
                  <w:kern w:val="0"/>
                  <w:sz w:val="20"/>
                  <w:szCs w:val="20"/>
                  <w:u w:val="none"/>
                  <w:lang w:val="en-US" w:eastAsia="zh-CN" w:bidi="ar"/>
                </w:rPr>
                <w:t xml:space="preserve">    行业监管</w:t>
              </w:r>
            </w:ins>
            <w:del w:id="10414"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其他铁路运输支出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15"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9396E1">
            <w:pPr>
              <w:jc w:val="right"/>
              <w:rPr>
                <w:rFonts w:hint="eastAsia" w:ascii="宋体" w:hAnsi="宋体" w:eastAsia="宋体" w:cs="宋体"/>
                <w:i w:val="0"/>
                <w:iCs w:val="0"/>
                <w:color w:val="000000"/>
                <w:sz w:val="20"/>
                <w:szCs w:val="20"/>
                <w:u w:val="none"/>
              </w:rPr>
            </w:pPr>
          </w:p>
        </w:tc>
      </w:tr>
      <w:tr w14:paraId="6CE77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16"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416"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17"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A9B3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18" w:author="Administrator" w:date="2024-08-08T09:09:47Z">
              <w:r>
                <w:rPr>
                  <w:rFonts w:hint="eastAsia" w:ascii="宋体" w:hAnsi="宋体" w:eastAsia="宋体" w:cs="宋体"/>
                  <w:i w:val="0"/>
                  <w:color w:val="000000"/>
                  <w:kern w:val="0"/>
                  <w:sz w:val="20"/>
                  <w:szCs w:val="20"/>
                  <w:u w:val="none"/>
                  <w:lang w:val="en-US" w:eastAsia="zh-CN" w:bidi="ar"/>
                </w:rPr>
                <w:t>2140299</w:t>
              </w:r>
            </w:ins>
            <w:del w:id="10419" w:author="Administrator" w:date="2024-08-08T09:09:47Z">
              <w:r>
                <w:rPr>
                  <w:rFonts w:hint="eastAsia" w:ascii="宋体" w:hAnsi="宋体" w:eastAsia="宋体" w:cs="宋体"/>
                  <w:i w:val="0"/>
                  <w:iCs w:val="0"/>
                  <w:color w:val="000000"/>
                  <w:kern w:val="0"/>
                  <w:sz w:val="20"/>
                  <w:szCs w:val="20"/>
                  <w:u w:val="none"/>
                  <w:lang w:val="en-US" w:eastAsia="zh-CN" w:bidi="ar"/>
                </w:rPr>
                <w:delText>21403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20"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35F7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21" w:author="Administrator" w:date="2024-08-08T09:09:47Z">
              <w:r>
                <w:rPr>
                  <w:rFonts w:hint="eastAsia" w:ascii="宋体" w:hAnsi="宋体" w:eastAsia="宋体" w:cs="宋体"/>
                  <w:i w:val="0"/>
                  <w:color w:val="000000"/>
                  <w:kern w:val="0"/>
                  <w:sz w:val="20"/>
                  <w:szCs w:val="20"/>
                  <w:u w:val="none"/>
                  <w:lang w:val="en-US" w:eastAsia="zh-CN" w:bidi="ar"/>
                </w:rPr>
                <w:t xml:space="preserve">    其他铁路运输支出</w:t>
              </w:r>
            </w:ins>
            <w:del w:id="10422"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民用航空运输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23"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1E8488">
            <w:pPr>
              <w:jc w:val="right"/>
              <w:rPr>
                <w:rFonts w:hint="eastAsia" w:ascii="宋体" w:hAnsi="宋体" w:eastAsia="宋体" w:cs="宋体"/>
                <w:i w:val="0"/>
                <w:iCs w:val="0"/>
                <w:color w:val="000000"/>
                <w:sz w:val="20"/>
                <w:szCs w:val="20"/>
                <w:u w:val="none"/>
              </w:rPr>
            </w:pPr>
          </w:p>
        </w:tc>
      </w:tr>
      <w:tr w14:paraId="1293E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24" w:author="Administrator" w:date="2024-08-08T09:09: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24" w:author="Administrator" w:date="2024-08-08T09:09:4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25" w:author="Administrator" w:date="2024-08-08T09:09:4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DF12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26" w:author="Administrator" w:date="2024-08-08T09:09:47Z">
              <w:r>
                <w:rPr>
                  <w:rFonts w:hint="eastAsia" w:ascii="宋体" w:hAnsi="宋体" w:eastAsia="宋体" w:cs="宋体"/>
                  <w:i w:val="0"/>
                  <w:color w:val="000000"/>
                  <w:kern w:val="0"/>
                  <w:sz w:val="20"/>
                  <w:szCs w:val="20"/>
                  <w:u w:val="none"/>
                  <w:lang w:val="en-US" w:eastAsia="zh-CN" w:bidi="ar"/>
                </w:rPr>
                <w:t>21403</w:t>
              </w:r>
            </w:ins>
            <w:del w:id="10427" w:author="Administrator" w:date="2024-08-08T09:09:47Z">
              <w:r>
                <w:rPr>
                  <w:rFonts w:hint="eastAsia" w:ascii="宋体" w:hAnsi="宋体" w:eastAsia="宋体" w:cs="宋体"/>
                  <w:i w:val="0"/>
                  <w:iCs w:val="0"/>
                  <w:color w:val="000000"/>
                  <w:kern w:val="0"/>
                  <w:sz w:val="20"/>
                  <w:szCs w:val="20"/>
                  <w:u w:val="none"/>
                  <w:lang w:val="en-US" w:eastAsia="zh-CN" w:bidi="ar"/>
                </w:rPr>
                <w:delText>2140301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28" w:author="Administrator" w:date="2024-08-08T09:09:4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6B8A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29" w:author="Administrator" w:date="2024-08-08T09:09:47Z">
              <w:r>
                <w:rPr>
                  <w:rFonts w:hint="eastAsia" w:ascii="宋体" w:hAnsi="宋体" w:eastAsia="宋体" w:cs="宋体"/>
                  <w:i w:val="0"/>
                  <w:color w:val="000000"/>
                  <w:kern w:val="0"/>
                  <w:sz w:val="20"/>
                  <w:szCs w:val="20"/>
                  <w:u w:val="none"/>
                  <w:lang w:val="en-US" w:eastAsia="zh-CN" w:bidi="ar"/>
                </w:rPr>
                <w:t xml:space="preserve">  民用航空运输</w:t>
              </w:r>
            </w:ins>
            <w:del w:id="10430"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31" w:author="Administrator" w:date="2024-08-08T09:09:4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8CA76D">
            <w:pPr>
              <w:jc w:val="right"/>
              <w:rPr>
                <w:rFonts w:hint="eastAsia" w:ascii="宋体" w:hAnsi="宋体" w:eastAsia="宋体" w:cs="宋体"/>
                <w:i w:val="0"/>
                <w:iCs w:val="0"/>
                <w:color w:val="000000"/>
                <w:sz w:val="20"/>
                <w:szCs w:val="20"/>
                <w:u w:val="none"/>
              </w:rPr>
            </w:pPr>
          </w:p>
        </w:tc>
      </w:tr>
      <w:tr w14:paraId="46C64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32"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32"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33"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B84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34" w:author="Administrator" w:date="2024-08-08T09:09:47Z">
              <w:r>
                <w:rPr>
                  <w:rFonts w:hint="eastAsia" w:ascii="宋体" w:hAnsi="宋体" w:eastAsia="宋体" w:cs="宋体"/>
                  <w:i w:val="0"/>
                  <w:color w:val="000000"/>
                  <w:kern w:val="0"/>
                  <w:sz w:val="20"/>
                  <w:szCs w:val="20"/>
                  <w:u w:val="none"/>
                  <w:lang w:val="en-US" w:eastAsia="zh-CN" w:bidi="ar"/>
                </w:rPr>
                <w:t>2140301</w:t>
              </w:r>
            </w:ins>
            <w:del w:id="10435" w:author="Administrator" w:date="2024-08-08T09:09:47Z">
              <w:r>
                <w:rPr>
                  <w:rFonts w:hint="eastAsia" w:ascii="宋体" w:hAnsi="宋体" w:eastAsia="宋体" w:cs="宋体"/>
                  <w:i w:val="0"/>
                  <w:iCs w:val="0"/>
                  <w:color w:val="000000"/>
                  <w:kern w:val="0"/>
                  <w:sz w:val="20"/>
                  <w:szCs w:val="20"/>
                  <w:u w:val="none"/>
                  <w:lang w:val="en-US" w:eastAsia="zh-CN" w:bidi="ar"/>
                </w:rPr>
                <w:delText>2140302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36"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D66E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37" w:author="Administrator" w:date="2024-08-08T09:09:47Z">
              <w:r>
                <w:rPr>
                  <w:rFonts w:hint="eastAsia" w:ascii="宋体" w:hAnsi="宋体" w:eastAsia="宋体" w:cs="宋体"/>
                  <w:i w:val="0"/>
                  <w:color w:val="000000"/>
                  <w:kern w:val="0"/>
                  <w:sz w:val="20"/>
                  <w:szCs w:val="20"/>
                  <w:u w:val="none"/>
                  <w:lang w:val="en-US" w:eastAsia="zh-CN" w:bidi="ar"/>
                </w:rPr>
                <w:t xml:space="preserve">    行政运行</w:t>
              </w:r>
            </w:ins>
            <w:del w:id="10438" w:author="Administrator" w:date="2024-08-08T09:09:4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39"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4FB50B">
            <w:pPr>
              <w:jc w:val="right"/>
              <w:rPr>
                <w:rFonts w:hint="eastAsia" w:ascii="宋体" w:hAnsi="宋体" w:eastAsia="宋体" w:cs="宋体"/>
                <w:i w:val="0"/>
                <w:iCs w:val="0"/>
                <w:color w:val="000000"/>
                <w:sz w:val="20"/>
                <w:szCs w:val="20"/>
                <w:u w:val="none"/>
              </w:rPr>
            </w:pPr>
          </w:p>
        </w:tc>
      </w:tr>
      <w:tr w14:paraId="4638F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40"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440"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41"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F7F5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42" w:author="Administrator" w:date="2024-08-08T09:09:48Z">
              <w:r>
                <w:rPr>
                  <w:rFonts w:hint="eastAsia" w:ascii="宋体" w:hAnsi="宋体" w:eastAsia="宋体" w:cs="宋体"/>
                  <w:i w:val="0"/>
                  <w:color w:val="000000"/>
                  <w:kern w:val="0"/>
                  <w:sz w:val="20"/>
                  <w:szCs w:val="20"/>
                  <w:u w:val="none"/>
                  <w:lang w:val="en-US" w:eastAsia="zh-CN" w:bidi="ar"/>
                </w:rPr>
                <w:t>2140302</w:t>
              </w:r>
            </w:ins>
            <w:del w:id="10443" w:author="Administrator" w:date="2024-08-08T09:09:48Z">
              <w:r>
                <w:rPr>
                  <w:rFonts w:hint="eastAsia" w:ascii="宋体" w:hAnsi="宋体" w:eastAsia="宋体" w:cs="宋体"/>
                  <w:i w:val="0"/>
                  <w:iCs w:val="0"/>
                  <w:color w:val="000000"/>
                  <w:kern w:val="0"/>
                  <w:sz w:val="20"/>
                  <w:szCs w:val="20"/>
                  <w:u w:val="none"/>
                  <w:lang w:val="en-US" w:eastAsia="zh-CN" w:bidi="ar"/>
                </w:rPr>
                <w:delText>2140303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44"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69F2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45" w:author="Administrator" w:date="2024-08-08T09:09:48Z">
              <w:r>
                <w:rPr>
                  <w:rFonts w:hint="eastAsia" w:ascii="宋体" w:hAnsi="宋体" w:eastAsia="宋体" w:cs="宋体"/>
                  <w:i w:val="0"/>
                  <w:color w:val="000000"/>
                  <w:kern w:val="0"/>
                  <w:sz w:val="20"/>
                  <w:szCs w:val="20"/>
                  <w:u w:val="none"/>
                  <w:lang w:val="en-US" w:eastAsia="zh-CN" w:bidi="ar"/>
                </w:rPr>
                <w:t xml:space="preserve">    一般行政管理事务</w:t>
              </w:r>
            </w:ins>
            <w:del w:id="10446"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47"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463266">
            <w:pPr>
              <w:jc w:val="right"/>
              <w:rPr>
                <w:rFonts w:hint="eastAsia" w:ascii="宋体" w:hAnsi="宋体" w:eastAsia="宋体" w:cs="宋体"/>
                <w:i w:val="0"/>
                <w:iCs w:val="0"/>
                <w:color w:val="000000"/>
                <w:sz w:val="20"/>
                <w:szCs w:val="20"/>
                <w:u w:val="none"/>
              </w:rPr>
            </w:pPr>
          </w:p>
        </w:tc>
      </w:tr>
      <w:tr w14:paraId="7A1BC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48"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448"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49"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2D34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50" w:author="Administrator" w:date="2024-08-08T09:09:48Z">
              <w:r>
                <w:rPr>
                  <w:rFonts w:hint="eastAsia" w:ascii="宋体" w:hAnsi="宋体" w:eastAsia="宋体" w:cs="宋体"/>
                  <w:i w:val="0"/>
                  <w:color w:val="000000"/>
                  <w:kern w:val="0"/>
                  <w:sz w:val="20"/>
                  <w:szCs w:val="20"/>
                  <w:u w:val="none"/>
                  <w:lang w:val="en-US" w:eastAsia="zh-CN" w:bidi="ar"/>
                </w:rPr>
                <w:t>2140303</w:t>
              </w:r>
            </w:ins>
            <w:del w:id="10451" w:author="Administrator" w:date="2024-08-08T09:09:48Z">
              <w:r>
                <w:rPr>
                  <w:rFonts w:hint="eastAsia" w:ascii="宋体" w:hAnsi="宋体" w:eastAsia="宋体" w:cs="宋体"/>
                  <w:i w:val="0"/>
                  <w:iCs w:val="0"/>
                  <w:color w:val="000000"/>
                  <w:kern w:val="0"/>
                  <w:sz w:val="20"/>
                  <w:szCs w:val="20"/>
                  <w:u w:val="none"/>
                  <w:lang w:val="en-US" w:eastAsia="zh-CN" w:bidi="ar"/>
                </w:rPr>
                <w:delText>2140304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52"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61FD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53" w:author="Administrator" w:date="2024-08-08T09:09:48Z">
              <w:r>
                <w:rPr>
                  <w:rFonts w:hint="eastAsia" w:ascii="宋体" w:hAnsi="宋体" w:eastAsia="宋体" w:cs="宋体"/>
                  <w:i w:val="0"/>
                  <w:color w:val="000000"/>
                  <w:kern w:val="0"/>
                  <w:sz w:val="20"/>
                  <w:szCs w:val="20"/>
                  <w:u w:val="none"/>
                  <w:lang w:val="en-US" w:eastAsia="zh-CN" w:bidi="ar"/>
                </w:rPr>
                <w:t xml:space="preserve">    机关服务</w:t>
              </w:r>
            </w:ins>
            <w:del w:id="10454"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机场建设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55"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70B8F1">
            <w:pPr>
              <w:jc w:val="right"/>
              <w:rPr>
                <w:rFonts w:hint="eastAsia" w:ascii="宋体" w:hAnsi="宋体" w:eastAsia="宋体" w:cs="宋体"/>
                <w:i w:val="0"/>
                <w:iCs w:val="0"/>
                <w:color w:val="000000"/>
                <w:sz w:val="20"/>
                <w:szCs w:val="20"/>
                <w:u w:val="none"/>
              </w:rPr>
            </w:pPr>
          </w:p>
        </w:tc>
      </w:tr>
      <w:tr w14:paraId="6E87B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56"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456"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57"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9415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58" w:author="Administrator" w:date="2024-08-08T09:09:48Z">
              <w:r>
                <w:rPr>
                  <w:rFonts w:hint="eastAsia" w:ascii="宋体" w:hAnsi="宋体" w:eastAsia="宋体" w:cs="宋体"/>
                  <w:i w:val="0"/>
                  <w:color w:val="000000"/>
                  <w:kern w:val="0"/>
                  <w:sz w:val="20"/>
                  <w:szCs w:val="20"/>
                  <w:u w:val="none"/>
                  <w:lang w:val="en-US" w:eastAsia="zh-CN" w:bidi="ar"/>
                </w:rPr>
                <w:t>2140304</w:t>
              </w:r>
            </w:ins>
            <w:del w:id="10459" w:author="Administrator" w:date="2024-08-08T09:09:48Z">
              <w:r>
                <w:rPr>
                  <w:rFonts w:hint="eastAsia" w:ascii="宋体" w:hAnsi="宋体" w:eastAsia="宋体" w:cs="宋体"/>
                  <w:i w:val="0"/>
                  <w:iCs w:val="0"/>
                  <w:color w:val="000000"/>
                  <w:kern w:val="0"/>
                  <w:sz w:val="20"/>
                  <w:szCs w:val="20"/>
                  <w:u w:val="none"/>
                  <w:lang w:val="en-US" w:eastAsia="zh-CN" w:bidi="ar"/>
                </w:rPr>
                <w:delText>2140305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60"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EA7A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61" w:author="Administrator" w:date="2024-08-08T09:09:48Z">
              <w:r>
                <w:rPr>
                  <w:rFonts w:hint="eastAsia" w:ascii="宋体" w:hAnsi="宋体" w:eastAsia="宋体" w:cs="宋体"/>
                  <w:i w:val="0"/>
                  <w:color w:val="000000"/>
                  <w:kern w:val="0"/>
                  <w:sz w:val="20"/>
                  <w:szCs w:val="20"/>
                  <w:u w:val="none"/>
                  <w:lang w:val="en-US" w:eastAsia="zh-CN" w:bidi="ar"/>
                </w:rPr>
                <w:t xml:space="preserve">    机场建设</w:t>
              </w:r>
            </w:ins>
            <w:del w:id="10462"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空管系统建设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63"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69EC72">
            <w:pPr>
              <w:jc w:val="right"/>
              <w:rPr>
                <w:rFonts w:hint="eastAsia" w:ascii="宋体" w:hAnsi="宋体" w:eastAsia="宋体" w:cs="宋体"/>
                <w:i w:val="0"/>
                <w:iCs w:val="0"/>
                <w:color w:val="000000"/>
                <w:sz w:val="20"/>
                <w:szCs w:val="20"/>
                <w:u w:val="none"/>
              </w:rPr>
            </w:pPr>
          </w:p>
        </w:tc>
      </w:tr>
      <w:tr w14:paraId="5EA9B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64"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64"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65"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AFC8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66" w:author="Administrator" w:date="2024-08-08T09:09:48Z">
              <w:r>
                <w:rPr>
                  <w:rFonts w:hint="eastAsia" w:ascii="宋体" w:hAnsi="宋体" w:eastAsia="宋体" w:cs="宋体"/>
                  <w:i w:val="0"/>
                  <w:color w:val="000000"/>
                  <w:kern w:val="0"/>
                  <w:sz w:val="20"/>
                  <w:szCs w:val="20"/>
                  <w:u w:val="none"/>
                  <w:lang w:val="en-US" w:eastAsia="zh-CN" w:bidi="ar"/>
                </w:rPr>
                <w:t>2140305</w:t>
              </w:r>
            </w:ins>
            <w:del w:id="10467" w:author="Administrator" w:date="2024-08-08T09:09:48Z">
              <w:r>
                <w:rPr>
                  <w:rFonts w:hint="eastAsia" w:ascii="宋体" w:hAnsi="宋体" w:eastAsia="宋体" w:cs="宋体"/>
                  <w:i w:val="0"/>
                  <w:iCs w:val="0"/>
                  <w:color w:val="000000"/>
                  <w:kern w:val="0"/>
                  <w:sz w:val="20"/>
                  <w:szCs w:val="20"/>
                  <w:u w:val="none"/>
                  <w:lang w:val="en-US" w:eastAsia="zh-CN" w:bidi="ar"/>
                </w:rPr>
                <w:delText>2140306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68"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3993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69" w:author="Administrator" w:date="2024-08-08T09:09:48Z">
              <w:r>
                <w:rPr>
                  <w:rFonts w:hint="eastAsia" w:ascii="宋体" w:hAnsi="宋体" w:eastAsia="宋体" w:cs="宋体"/>
                  <w:i w:val="0"/>
                  <w:color w:val="000000"/>
                  <w:kern w:val="0"/>
                  <w:sz w:val="20"/>
                  <w:szCs w:val="20"/>
                  <w:u w:val="none"/>
                  <w:lang w:val="en-US" w:eastAsia="zh-CN" w:bidi="ar"/>
                </w:rPr>
                <w:t xml:space="preserve">    空管系统建设</w:t>
              </w:r>
            </w:ins>
            <w:del w:id="10470"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民航还贷专项支出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71"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E04D43">
            <w:pPr>
              <w:jc w:val="right"/>
              <w:rPr>
                <w:rFonts w:hint="eastAsia" w:ascii="宋体" w:hAnsi="宋体" w:eastAsia="宋体" w:cs="宋体"/>
                <w:i w:val="0"/>
                <w:iCs w:val="0"/>
                <w:color w:val="000000"/>
                <w:sz w:val="20"/>
                <w:szCs w:val="20"/>
                <w:u w:val="none"/>
              </w:rPr>
            </w:pPr>
          </w:p>
        </w:tc>
      </w:tr>
      <w:tr w14:paraId="46E29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72"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72"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73"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BDFE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74" w:author="Administrator" w:date="2024-08-08T09:09:48Z">
              <w:r>
                <w:rPr>
                  <w:rFonts w:hint="eastAsia" w:ascii="宋体" w:hAnsi="宋体" w:eastAsia="宋体" w:cs="宋体"/>
                  <w:i w:val="0"/>
                  <w:color w:val="000000"/>
                  <w:kern w:val="0"/>
                  <w:sz w:val="20"/>
                  <w:szCs w:val="20"/>
                  <w:u w:val="none"/>
                  <w:lang w:val="en-US" w:eastAsia="zh-CN" w:bidi="ar"/>
                </w:rPr>
                <w:t>2140306</w:t>
              </w:r>
            </w:ins>
            <w:del w:id="10475" w:author="Administrator" w:date="2024-08-08T09:09:48Z">
              <w:r>
                <w:rPr>
                  <w:rFonts w:hint="eastAsia" w:ascii="宋体" w:hAnsi="宋体" w:eastAsia="宋体" w:cs="宋体"/>
                  <w:i w:val="0"/>
                  <w:iCs w:val="0"/>
                  <w:color w:val="000000"/>
                  <w:kern w:val="0"/>
                  <w:sz w:val="20"/>
                  <w:szCs w:val="20"/>
                  <w:u w:val="none"/>
                  <w:lang w:val="en-US" w:eastAsia="zh-CN" w:bidi="ar"/>
                </w:rPr>
                <w:delText>2140307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76"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73CB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77" w:author="Administrator" w:date="2024-08-08T09:09:48Z">
              <w:r>
                <w:rPr>
                  <w:rFonts w:hint="eastAsia" w:ascii="宋体" w:hAnsi="宋体" w:eastAsia="宋体" w:cs="宋体"/>
                  <w:i w:val="0"/>
                  <w:color w:val="000000"/>
                  <w:kern w:val="0"/>
                  <w:sz w:val="20"/>
                  <w:szCs w:val="20"/>
                  <w:u w:val="none"/>
                  <w:lang w:val="en-US" w:eastAsia="zh-CN" w:bidi="ar"/>
                </w:rPr>
                <w:t xml:space="preserve">    民航还贷专项支出</w:t>
              </w:r>
            </w:ins>
            <w:del w:id="10478"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民用航空安全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79"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3A2D8C">
            <w:pPr>
              <w:jc w:val="right"/>
              <w:rPr>
                <w:rFonts w:hint="eastAsia" w:ascii="宋体" w:hAnsi="宋体" w:eastAsia="宋体" w:cs="宋体"/>
                <w:i w:val="0"/>
                <w:iCs w:val="0"/>
                <w:color w:val="000000"/>
                <w:sz w:val="20"/>
                <w:szCs w:val="20"/>
                <w:u w:val="none"/>
              </w:rPr>
            </w:pPr>
          </w:p>
        </w:tc>
      </w:tr>
      <w:tr w14:paraId="107D9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80"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80"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81"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FF69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82" w:author="Administrator" w:date="2024-08-08T09:09:48Z">
              <w:r>
                <w:rPr>
                  <w:rFonts w:hint="eastAsia" w:ascii="宋体" w:hAnsi="宋体" w:eastAsia="宋体" w:cs="宋体"/>
                  <w:i w:val="0"/>
                  <w:color w:val="000000"/>
                  <w:kern w:val="0"/>
                  <w:sz w:val="20"/>
                  <w:szCs w:val="20"/>
                  <w:u w:val="none"/>
                  <w:lang w:val="en-US" w:eastAsia="zh-CN" w:bidi="ar"/>
                </w:rPr>
                <w:t>2140307</w:t>
              </w:r>
            </w:ins>
            <w:del w:id="10483" w:author="Administrator" w:date="2024-08-08T09:09:48Z">
              <w:r>
                <w:rPr>
                  <w:rFonts w:hint="eastAsia" w:ascii="宋体" w:hAnsi="宋体" w:eastAsia="宋体" w:cs="宋体"/>
                  <w:i w:val="0"/>
                  <w:iCs w:val="0"/>
                  <w:color w:val="000000"/>
                  <w:kern w:val="0"/>
                  <w:sz w:val="20"/>
                  <w:szCs w:val="20"/>
                  <w:u w:val="none"/>
                  <w:lang w:val="en-US" w:eastAsia="zh-CN" w:bidi="ar"/>
                </w:rPr>
                <w:delText>2140308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84"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321E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85" w:author="Administrator" w:date="2024-08-08T09:09:48Z">
              <w:r>
                <w:rPr>
                  <w:rFonts w:hint="eastAsia" w:ascii="宋体" w:hAnsi="宋体" w:eastAsia="宋体" w:cs="宋体"/>
                  <w:i w:val="0"/>
                  <w:color w:val="000000"/>
                  <w:kern w:val="0"/>
                  <w:sz w:val="20"/>
                  <w:szCs w:val="20"/>
                  <w:u w:val="none"/>
                  <w:lang w:val="en-US" w:eastAsia="zh-CN" w:bidi="ar"/>
                </w:rPr>
                <w:t xml:space="preserve">    民用航空安全</w:t>
              </w:r>
            </w:ins>
            <w:del w:id="10486"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民航专项运输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87"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67FF01">
            <w:pPr>
              <w:jc w:val="right"/>
              <w:rPr>
                <w:rFonts w:hint="eastAsia" w:ascii="宋体" w:hAnsi="宋体" w:eastAsia="宋体" w:cs="宋体"/>
                <w:i w:val="0"/>
                <w:iCs w:val="0"/>
                <w:color w:val="000000"/>
                <w:sz w:val="20"/>
                <w:szCs w:val="20"/>
                <w:u w:val="none"/>
              </w:rPr>
            </w:pPr>
          </w:p>
        </w:tc>
      </w:tr>
      <w:tr w14:paraId="5C102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88"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488"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89"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9D03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90" w:author="Administrator" w:date="2024-08-08T09:09:48Z">
              <w:r>
                <w:rPr>
                  <w:rFonts w:hint="eastAsia" w:ascii="宋体" w:hAnsi="宋体" w:eastAsia="宋体" w:cs="宋体"/>
                  <w:i w:val="0"/>
                  <w:color w:val="000000"/>
                  <w:kern w:val="0"/>
                  <w:sz w:val="20"/>
                  <w:szCs w:val="20"/>
                  <w:u w:val="none"/>
                  <w:lang w:val="en-US" w:eastAsia="zh-CN" w:bidi="ar"/>
                </w:rPr>
                <w:t>2140308</w:t>
              </w:r>
            </w:ins>
            <w:del w:id="10491" w:author="Administrator" w:date="2024-08-08T09:09:48Z">
              <w:r>
                <w:rPr>
                  <w:rFonts w:hint="eastAsia" w:ascii="宋体" w:hAnsi="宋体" w:eastAsia="宋体" w:cs="宋体"/>
                  <w:i w:val="0"/>
                  <w:iCs w:val="0"/>
                  <w:color w:val="000000"/>
                  <w:kern w:val="0"/>
                  <w:sz w:val="20"/>
                  <w:szCs w:val="20"/>
                  <w:u w:val="none"/>
                  <w:lang w:val="en-US" w:eastAsia="zh-CN" w:bidi="ar"/>
                </w:rPr>
                <w:delText>2140399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92"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527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93" w:author="Administrator" w:date="2024-08-08T09:09:48Z">
              <w:r>
                <w:rPr>
                  <w:rFonts w:hint="eastAsia" w:ascii="宋体" w:hAnsi="宋体" w:eastAsia="宋体" w:cs="宋体"/>
                  <w:i w:val="0"/>
                  <w:color w:val="000000"/>
                  <w:kern w:val="0"/>
                  <w:sz w:val="20"/>
                  <w:szCs w:val="20"/>
                  <w:u w:val="none"/>
                  <w:lang w:val="en-US" w:eastAsia="zh-CN" w:bidi="ar"/>
                </w:rPr>
                <w:t xml:space="preserve">    民航专项运输</w:t>
              </w:r>
            </w:ins>
            <w:del w:id="10494"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其他民用航空运输支出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95"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997AE1">
            <w:pPr>
              <w:jc w:val="right"/>
              <w:rPr>
                <w:rFonts w:hint="eastAsia" w:ascii="宋体" w:hAnsi="宋体" w:eastAsia="宋体" w:cs="宋体"/>
                <w:i w:val="0"/>
                <w:iCs w:val="0"/>
                <w:color w:val="000000"/>
                <w:sz w:val="20"/>
                <w:szCs w:val="20"/>
                <w:u w:val="none"/>
              </w:rPr>
            </w:pPr>
          </w:p>
        </w:tc>
      </w:tr>
      <w:tr w14:paraId="51228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496"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496"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497"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9556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498" w:author="Administrator" w:date="2024-08-08T09:09:48Z">
              <w:r>
                <w:rPr>
                  <w:rFonts w:hint="eastAsia" w:ascii="宋体" w:hAnsi="宋体" w:eastAsia="宋体" w:cs="宋体"/>
                  <w:i w:val="0"/>
                  <w:color w:val="000000"/>
                  <w:kern w:val="0"/>
                  <w:sz w:val="20"/>
                  <w:szCs w:val="20"/>
                  <w:u w:val="none"/>
                  <w:lang w:val="en-US" w:eastAsia="zh-CN" w:bidi="ar"/>
                </w:rPr>
                <w:t>2140399</w:t>
              </w:r>
            </w:ins>
            <w:del w:id="10499" w:author="Administrator" w:date="2024-08-08T09:09:48Z">
              <w:r>
                <w:rPr>
                  <w:rFonts w:hint="eastAsia" w:ascii="宋体" w:hAnsi="宋体" w:eastAsia="宋体" w:cs="宋体"/>
                  <w:i w:val="0"/>
                  <w:iCs w:val="0"/>
                  <w:color w:val="000000"/>
                  <w:kern w:val="0"/>
                  <w:sz w:val="20"/>
                  <w:szCs w:val="20"/>
                  <w:u w:val="none"/>
                  <w:lang w:val="en-US" w:eastAsia="zh-CN" w:bidi="ar"/>
                </w:rPr>
                <w:delText>21405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00"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E70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01" w:author="Administrator" w:date="2024-08-08T09:09:48Z">
              <w:r>
                <w:rPr>
                  <w:rFonts w:hint="eastAsia" w:ascii="宋体" w:hAnsi="宋体" w:eastAsia="宋体" w:cs="宋体"/>
                  <w:i w:val="0"/>
                  <w:color w:val="000000"/>
                  <w:kern w:val="0"/>
                  <w:sz w:val="20"/>
                  <w:szCs w:val="20"/>
                  <w:u w:val="none"/>
                  <w:lang w:val="en-US" w:eastAsia="zh-CN" w:bidi="ar"/>
                </w:rPr>
                <w:t xml:space="preserve">    其他民用航空运输支出</w:t>
              </w:r>
            </w:ins>
            <w:del w:id="10502"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邮政业支出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03"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F76B5D">
            <w:pPr>
              <w:jc w:val="right"/>
              <w:rPr>
                <w:rFonts w:hint="eastAsia" w:ascii="宋体" w:hAnsi="宋体" w:eastAsia="宋体" w:cs="宋体"/>
                <w:i w:val="0"/>
                <w:iCs w:val="0"/>
                <w:color w:val="000000"/>
                <w:sz w:val="20"/>
                <w:szCs w:val="20"/>
                <w:u w:val="none"/>
              </w:rPr>
            </w:pPr>
          </w:p>
        </w:tc>
      </w:tr>
      <w:tr w14:paraId="6FEC3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04"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504"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05"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EA0E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06" w:author="Administrator" w:date="2024-08-08T09:09:48Z">
              <w:r>
                <w:rPr>
                  <w:rFonts w:hint="eastAsia" w:ascii="宋体" w:hAnsi="宋体" w:eastAsia="宋体" w:cs="宋体"/>
                  <w:i w:val="0"/>
                  <w:color w:val="000000"/>
                  <w:kern w:val="0"/>
                  <w:sz w:val="20"/>
                  <w:szCs w:val="20"/>
                  <w:u w:val="none"/>
                  <w:lang w:val="en-US" w:eastAsia="zh-CN" w:bidi="ar"/>
                </w:rPr>
                <w:t>21405</w:t>
              </w:r>
            </w:ins>
            <w:del w:id="10507" w:author="Administrator" w:date="2024-08-08T09:09:48Z">
              <w:r>
                <w:rPr>
                  <w:rFonts w:hint="eastAsia" w:ascii="宋体" w:hAnsi="宋体" w:eastAsia="宋体" w:cs="宋体"/>
                  <w:i w:val="0"/>
                  <w:iCs w:val="0"/>
                  <w:color w:val="000000"/>
                  <w:kern w:val="0"/>
                  <w:sz w:val="20"/>
                  <w:szCs w:val="20"/>
                  <w:u w:val="none"/>
                  <w:lang w:val="en-US" w:eastAsia="zh-CN" w:bidi="ar"/>
                </w:rPr>
                <w:delText>2140501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08"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F707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09" w:author="Administrator" w:date="2024-08-08T09:09:48Z">
              <w:r>
                <w:rPr>
                  <w:rFonts w:hint="eastAsia" w:ascii="宋体" w:hAnsi="宋体" w:eastAsia="宋体" w:cs="宋体"/>
                  <w:i w:val="0"/>
                  <w:color w:val="000000"/>
                  <w:kern w:val="0"/>
                  <w:sz w:val="20"/>
                  <w:szCs w:val="20"/>
                  <w:u w:val="none"/>
                  <w:lang w:val="en-US" w:eastAsia="zh-CN" w:bidi="ar"/>
                </w:rPr>
                <w:t xml:space="preserve">  邮政业支出</w:t>
              </w:r>
            </w:ins>
            <w:del w:id="10510"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11"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8D363C">
            <w:pPr>
              <w:jc w:val="right"/>
              <w:rPr>
                <w:rFonts w:hint="eastAsia" w:ascii="宋体" w:hAnsi="宋体" w:eastAsia="宋体" w:cs="宋体"/>
                <w:i w:val="0"/>
                <w:iCs w:val="0"/>
                <w:color w:val="000000"/>
                <w:sz w:val="20"/>
                <w:szCs w:val="20"/>
                <w:u w:val="none"/>
              </w:rPr>
            </w:pPr>
          </w:p>
        </w:tc>
      </w:tr>
      <w:tr w14:paraId="00758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12"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512"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13"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A288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14" w:author="Administrator" w:date="2024-08-08T09:09:48Z">
              <w:r>
                <w:rPr>
                  <w:rFonts w:hint="eastAsia" w:ascii="宋体" w:hAnsi="宋体" w:eastAsia="宋体" w:cs="宋体"/>
                  <w:i w:val="0"/>
                  <w:color w:val="000000"/>
                  <w:kern w:val="0"/>
                  <w:sz w:val="20"/>
                  <w:szCs w:val="20"/>
                  <w:u w:val="none"/>
                  <w:lang w:val="en-US" w:eastAsia="zh-CN" w:bidi="ar"/>
                </w:rPr>
                <w:t>2140501</w:t>
              </w:r>
            </w:ins>
            <w:del w:id="10515" w:author="Administrator" w:date="2024-08-08T09:09:48Z">
              <w:r>
                <w:rPr>
                  <w:rFonts w:hint="eastAsia" w:ascii="宋体" w:hAnsi="宋体" w:eastAsia="宋体" w:cs="宋体"/>
                  <w:i w:val="0"/>
                  <w:iCs w:val="0"/>
                  <w:color w:val="000000"/>
                  <w:kern w:val="0"/>
                  <w:sz w:val="20"/>
                  <w:szCs w:val="20"/>
                  <w:u w:val="none"/>
                  <w:lang w:val="en-US" w:eastAsia="zh-CN" w:bidi="ar"/>
                </w:rPr>
                <w:delText>2140502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16"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2F6B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17" w:author="Administrator" w:date="2024-08-08T09:09:48Z">
              <w:r>
                <w:rPr>
                  <w:rFonts w:hint="eastAsia" w:ascii="宋体" w:hAnsi="宋体" w:eastAsia="宋体" w:cs="宋体"/>
                  <w:i w:val="0"/>
                  <w:color w:val="000000"/>
                  <w:kern w:val="0"/>
                  <w:sz w:val="20"/>
                  <w:szCs w:val="20"/>
                  <w:u w:val="none"/>
                  <w:lang w:val="en-US" w:eastAsia="zh-CN" w:bidi="ar"/>
                </w:rPr>
                <w:t xml:space="preserve">    行政运行</w:t>
              </w:r>
            </w:ins>
            <w:del w:id="10518"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19"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838EEF">
            <w:pPr>
              <w:jc w:val="right"/>
              <w:rPr>
                <w:rFonts w:hint="eastAsia" w:ascii="宋体" w:hAnsi="宋体" w:eastAsia="宋体" w:cs="宋体"/>
                <w:i w:val="0"/>
                <w:iCs w:val="0"/>
                <w:color w:val="000000"/>
                <w:sz w:val="20"/>
                <w:szCs w:val="20"/>
                <w:u w:val="none"/>
              </w:rPr>
            </w:pPr>
          </w:p>
        </w:tc>
      </w:tr>
      <w:tr w14:paraId="0982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20"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520"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21"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7500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22" w:author="Administrator" w:date="2024-08-08T09:09:48Z">
              <w:r>
                <w:rPr>
                  <w:rFonts w:hint="eastAsia" w:ascii="宋体" w:hAnsi="宋体" w:eastAsia="宋体" w:cs="宋体"/>
                  <w:i w:val="0"/>
                  <w:color w:val="000000"/>
                  <w:kern w:val="0"/>
                  <w:sz w:val="20"/>
                  <w:szCs w:val="20"/>
                  <w:u w:val="none"/>
                  <w:lang w:val="en-US" w:eastAsia="zh-CN" w:bidi="ar"/>
                </w:rPr>
                <w:t>2140502</w:t>
              </w:r>
            </w:ins>
            <w:del w:id="10523" w:author="Administrator" w:date="2024-08-08T09:09:48Z">
              <w:r>
                <w:rPr>
                  <w:rFonts w:hint="eastAsia" w:ascii="宋体" w:hAnsi="宋体" w:eastAsia="宋体" w:cs="宋体"/>
                  <w:i w:val="0"/>
                  <w:iCs w:val="0"/>
                  <w:color w:val="000000"/>
                  <w:kern w:val="0"/>
                  <w:sz w:val="20"/>
                  <w:szCs w:val="20"/>
                  <w:u w:val="none"/>
                  <w:lang w:val="en-US" w:eastAsia="zh-CN" w:bidi="ar"/>
                </w:rPr>
                <w:delText>2140503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24"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0063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25" w:author="Administrator" w:date="2024-08-08T09:09:48Z">
              <w:r>
                <w:rPr>
                  <w:rFonts w:hint="eastAsia" w:ascii="宋体" w:hAnsi="宋体" w:eastAsia="宋体" w:cs="宋体"/>
                  <w:i w:val="0"/>
                  <w:color w:val="000000"/>
                  <w:kern w:val="0"/>
                  <w:sz w:val="20"/>
                  <w:szCs w:val="20"/>
                  <w:u w:val="none"/>
                  <w:lang w:val="en-US" w:eastAsia="zh-CN" w:bidi="ar"/>
                </w:rPr>
                <w:t xml:space="preserve">    一般行政管理事务</w:t>
              </w:r>
            </w:ins>
            <w:del w:id="10526"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27"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0CCE74">
            <w:pPr>
              <w:jc w:val="right"/>
              <w:rPr>
                <w:rFonts w:hint="eastAsia" w:ascii="宋体" w:hAnsi="宋体" w:eastAsia="宋体" w:cs="宋体"/>
                <w:i w:val="0"/>
                <w:iCs w:val="0"/>
                <w:color w:val="000000"/>
                <w:sz w:val="20"/>
                <w:szCs w:val="20"/>
                <w:u w:val="none"/>
              </w:rPr>
            </w:pPr>
          </w:p>
        </w:tc>
      </w:tr>
      <w:tr w14:paraId="3BD8E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28" w:author="Administrator" w:date="2024-08-08T09:09: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528" w:author="Administrator" w:date="2024-08-08T09:09:4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29" w:author="Administrator" w:date="2024-08-08T09:09:4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C69C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30" w:author="Administrator" w:date="2024-08-08T09:09:48Z">
              <w:r>
                <w:rPr>
                  <w:rFonts w:hint="eastAsia" w:ascii="宋体" w:hAnsi="宋体" w:eastAsia="宋体" w:cs="宋体"/>
                  <w:i w:val="0"/>
                  <w:color w:val="000000"/>
                  <w:kern w:val="0"/>
                  <w:sz w:val="20"/>
                  <w:szCs w:val="20"/>
                  <w:u w:val="none"/>
                  <w:lang w:val="en-US" w:eastAsia="zh-CN" w:bidi="ar"/>
                </w:rPr>
                <w:t>2140503</w:t>
              </w:r>
            </w:ins>
            <w:del w:id="10531" w:author="Administrator" w:date="2024-08-08T09:09:48Z">
              <w:r>
                <w:rPr>
                  <w:rFonts w:hint="eastAsia" w:ascii="宋体" w:hAnsi="宋体" w:eastAsia="宋体" w:cs="宋体"/>
                  <w:i w:val="0"/>
                  <w:iCs w:val="0"/>
                  <w:color w:val="000000"/>
                  <w:kern w:val="0"/>
                  <w:sz w:val="20"/>
                  <w:szCs w:val="20"/>
                  <w:u w:val="none"/>
                  <w:lang w:val="en-US" w:eastAsia="zh-CN" w:bidi="ar"/>
                </w:rPr>
                <w:delText>2140504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32" w:author="Administrator" w:date="2024-08-08T09:09:4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582B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33" w:author="Administrator" w:date="2024-08-08T09:09:48Z">
              <w:r>
                <w:rPr>
                  <w:rFonts w:hint="eastAsia" w:ascii="宋体" w:hAnsi="宋体" w:eastAsia="宋体" w:cs="宋体"/>
                  <w:i w:val="0"/>
                  <w:color w:val="000000"/>
                  <w:kern w:val="0"/>
                  <w:sz w:val="20"/>
                  <w:szCs w:val="20"/>
                  <w:u w:val="none"/>
                  <w:lang w:val="en-US" w:eastAsia="zh-CN" w:bidi="ar"/>
                </w:rPr>
                <w:t xml:space="preserve">    机关服务</w:t>
              </w:r>
            </w:ins>
            <w:del w:id="10534"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行业监管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35" w:author="Administrator" w:date="2024-08-08T09:09:4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AD4B74">
            <w:pPr>
              <w:jc w:val="right"/>
              <w:rPr>
                <w:rFonts w:hint="eastAsia" w:ascii="宋体" w:hAnsi="宋体" w:eastAsia="宋体" w:cs="宋体"/>
                <w:i w:val="0"/>
                <w:iCs w:val="0"/>
                <w:color w:val="000000"/>
                <w:sz w:val="20"/>
                <w:szCs w:val="20"/>
                <w:u w:val="none"/>
              </w:rPr>
            </w:pPr>
          </w:p>
        </w:tc>
      </w:tr>
      <w:tr w14:paraId="4B8E5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36"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536"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37"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2899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38" w:author="Administrator" w:date="2024-08-08T09:09:48Z">
              <w:r>
                <w:rPr>
                  <w:rFonts w:hint="eastAsia" w:ascii="宋体" w:hAnsi="宋体" w:eastAsia="宋体" w:cs="宋体"/>
                  <w:i w:val="0"/>
                  <w:color w:val="000000"/>
                  <w:kern w:val="0"/>
                  <w:sz w:val="20"/>
                  <w:szCs w:val="20"/>
                  <w:u w:val="none"/>
                  <w:lang w:val="en-US" w:eastAsia="zh-CN" w:bidi="ar"/>
                </w:rPr>
                <w:t>2140504</w:t>
              </w:r>
            </w:ins>
            <w:del w:id="10539" w:author="Administrator" w:date="2024-08-08T09:09:48Z">
              <w:r>
                <w:rPr>
                  <w:rFonts w:hint="eastAsia" w:ascii="宋体" w:hAnsi="宋体" w:eastAsia="宋体" w:cs="宋体"/>
                  <w:i w:val="0"/>
                  <w:iCs w:val="0"/>
                  <w:color w:val="000000"/>
                  <w:kern w:val="0"/>
                  <w:sz w:val="20"/>
                  <w:szCs w:val="20"/>
                  <w:u w:val="none"/>
                  <w:lang w:val="en-US" w:eastAsia="zh-CN" w:bidi="ar"/>
                </w:rPr>
                <w:delText>2140505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40"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FBD0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41" w:author="Administrator" w:date="2024-08-08T09:09:49Z">
              <w:r>
                <w:rPr>
                  <w:rFonts w:hint="eastAsia" w:ascii="宋体" w:hAnsi="宋体" w:eastAsia="宋体" w:cs="宋体"/>
                  <w:i w:val="0"/>
                  <w:color w:val="000000"/>
                  <w:kern w:val="0"/>
                  <w:sz w:val="20"/>
                  <w:szCs w:val="20"/>
                  <w:u w:val="none"/>
                  <w:lang w:val="en-US" w:eastAsia="zh-CN" w:bidi="ar"/>
                </w:rPr>
                <w:t xml:space="preserve">    行业监管</w:t>
              </w:r>
            </w:ins>
            <w:del w:id="10542" w:author="Administrator" w:date="2024-08-08T09:09:48Z">
              <w:r>
                <w:rPr>
                  <w:rFonts w:hint="eastAsia" w:ascii="宋体" w:hAnsi="宋体" w:eastAsia="宋体" w:cs="宋体"/>
                  <w:i w:val="0"/>
                  <w:iCs w:val="0"/>
                  <w:color w:val="000000"/>
                  <w:kern w:val="0"/>
                  <w:sz w:val="20"/>
                  <w:szCs w:val="20"/>
                  <w:u w:val="none"/>
                  <w:lang w:val="en-US" w:eastAsia="zh-CN" w:bidi="ar"/>
                </w:rPr>
                <w:delText xml:space="preserve">    邮政普遍服务与特殊服务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43"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E7EAB8">
            <w:pPr>
              <w:jc w:val="right"/>
              <w:rPr>
                <w:rFonts w:hint="eastAsia" w:ascii="宋体" w:hAnsi="宋体" w:eastAsia="宋体" w:cs="宋体"/>
                <w:i w:val="0"/>
                <w:iCs w:val="0"/>
                <w:color w:val="000000"/>
                <w:sz w:val="20"/>
                <w:szCs w:val="20"/>
                <w:u w:val="none"/>
              </w:rPr>
            </w:pPr>
          </w:p>
        </w:tc>
      </w:tr>
      <w:tr w14:paraId="4A955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44"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544"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45"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066F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46" w:author="Administrator" w:date="2024-08-08T09:09:49Z">
              <w:r>
                <w:rPr>
                  <w:rFonts w:hint="eastAsia" w:ascii="宋体" w:hAnsi="宋体" w:eastAsia="宋体" w:cs="宋体"/>
                  <w:i w:val="0"/>
                  <w:color w:val="000000"/>
                  <w:kern w:val="0"/>
                  <w:sz w:val="20"/>
                  <w:szCs w:val="20"/>
                  <w:u w:val="none"/>
                  <w:lang w:val="en-US" w:eastAsia="zh-CN" w:bidi="ar"/>
                </w:rPr>
                <w:t>2140505</w:t>
              </w:r>
            </w:ins>
            <w:del w:id="10547" w:author="Administrator" w:date="2024-08-08T09:09:49Z">
              <w:r>
                <w:rPr>
                  <w:rFonts w:hint="eastAsia" w:ascii="宋体" w:hAnsi="宋体" w:eastAsia="宋体" w:cs="宋体"/>
                  <w:i w:val="0"/>
                  <w:iCs w:val="0"/>
                  <w:color w:val="000000"/>
                  <w:kern w:val="0"/>
                  <w:sz w:val="20"/>
                  <w:szCs w:val="20"/>
                  <w:u w:val="none"/>
                  <w:lang w:val="en-US" w:eastAsia="zh-CN" w:bidi="ar"/>
                </w:rPr>
                <w:delText>2140599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48"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F0DF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49" w:author="Administrator" w:date="2024-08-08T09:09:49Z">
              <w:r>
                <w:rPr>
                  <w:rFonts w:hint="eastAsia" w:ascii="宋体" w:hAnsi="宋体" w:eastAsia="宋体" w:cs="宋体"/>
                  <w:i w:val="0"/>
                  <w:color w:val="000000"/>
                  <w:kern w:val="0"/>
                  <w:sz w:val="20"/>
                  <w:szCs w:val="20"/>
                  <w:u w:val="none"/>
                  <w:lang w:val="en-US" w:eastAsia="zh-CN" w:bidi="ar"/>
                </w:rPr>
                <w:t xml:space="preserve">    邮政普遍服务与特殊服务</w:t>
              </w:r>
            </w:ins>
            <w:del w:id="10550"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其他邮政业支出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51"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42385E">
            <w:pPr>
              <w:jc w:val="right"/>
              <w:rPr>
                <w:rFonts w:hint="eastAsia" w:ascii="宋体" w:hAnsi="宋体" w:eastAsia="宋体" w:cs="宋体"/>
                <w:i w:val="0"/>
                <w:iCs w:val="0"/>
                <w:color w:val="000000"/>
                <w:sz w:val="20"/>
                <w:szCs w:val="20"/>
                <w:u w:val="none"/>
              </w:rPr>
            </w:pPr>
          </w:p>
        </w:tc>
      </w:tr>
      <w:tr w14:paraId="288C8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5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552"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5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4904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54" w:author="Administrator" w:date="2024-08-08T09:09:49Z">
              <w:r>
                <w:rPr>
                  <w:rFonts w:hint="eastAsia" w:ascii="宋体" w:hAnsi="宋体" w:eastAsia="宋体" w:cs="宋体"/>
                  <w:i w:val="0"/>
                  <w:color w:val="000000"/>
                  <w:kern w:val="0"/>
                  <w:sz w:val="20"/>
                  <w:szCs w:val="20"/>
                  <w:u w:val="none"/>
                  <w:lang w:val="en-US" w:eastAsia="zh-CN" w:bidi="ar"/>
                </w:rPr>
                <w:t>2140599</w:t>
              </w:r>
            </w:ins>
            <w:del w:id="10555" w:author="Administrator" w:date="2024-08-08T09:09:49Z">
              <w:r>
                <w:rPr>
                  <w:rFonts w:hint="eastAsia" w:ascii="宋体" w:hAnsi="宋体" w:eastAsia="宋体" w:cs="宋体"/>
                  <w:i w:val="0"/>
                  <w:iCs w:val="0"/>
                  <w:color w:val="000000"/>
                  <w:kern w:val="0"/>
                  <w:sz w:val="20"/>
                  <w:szCs w:val="20"/>
                  <w:u w:val="none"/>
                  <w:lang w:val="en-US" w:eastAsia="zh-CN" w:bidi="ar"/>
                </w:rPr>
                <w:delText>21406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5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26A5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57" w:author="Administrator" w:date="2024-08-08T09:09:49Z">
              <w:r>
                <w:rPr>
                  <w:rFonts w:hint="eastAsia" w:ascii="宋体" w:hAnsi="宋体" w:eastAsia="宋体" w:cs="宋体"/>
                  <w:i w:val="0"/>
                  <w:color w:val="000000"/>
                  <w:kern w:val="0"/>
                  <w:sz w:val="20"/>
                  <w:szCs w:val="20"/>
                  <w:u w:val="none"/>
                  <w:lang w:val="en-US" w:eastAsia="zh-CN" w:bidi="ar"/>
                </w:rPr>
                <w:t xml:space="preserve">    其他邮政业支出</w:t>
              </w:r>
            </w:ins>
            <w:del w:id="1055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车辆购置税支出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5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5D775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560" w:author="Administrator" w:date="2024-08-08T09:09:49Z">
                <w:pPr>
                  <w:keepNext w:val="0"/>
                  <w:keepLines w:val="0"/>
                  <w:widowControl/>
                  <w:suppressLineNumbers w:val="0"/>
                  <w:jc w:val="right"/>
                  <w:textAlignment w:val="center"/>
                </w:pPr>
              </w:pPrChange>
            </w:pPr>
            <w:del w:id="10561" w:author="Administrator" w:date="2024-08-08T09:09:49Z">
              <w:r>
                <w:rPr>
                  <w:rFonts w:hint="eastAsia" w:ascii="宋体" w:hAnsi="宋体" w:eastAsia="宋体" w:cs="宋体"/>
                  <w:i w:val="0"/>
                  <w:iCs w:val="0"/>
                  <w:color w:val="000000"/>
                  <w:kern w:val="0"/>
                  <w:sz w:val="20"/>
                  <w:szCs w:val="20"/>
                  <w:u w:val="none"/>
                  <w:lang w:val="en-US" w:eastAsia="zh-CN" w:bidi="ar"/>
                </w:rPr>
                <w:delText>6,290</w:delText>
              </w:r>
            </w:del>
          </w:p>
        </w:tc>
      </w:tr>
      <w:tr w14:paraId="3E409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6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0562" w:author="Administrator" w:date="2024-08-08T09:09:49Z">
            <w:trPr>
              <w:trHeight w:val="340"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6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EA18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64" w:author="Administrator" w:date="2024-08-08T09:09:49Z">
              <w:r>
                <w:rPr>
                  <w:rFonts w:hint="eastAsia" w:ascii="宋体" w:hAnsi="宋体" w:eastAsia="宋体" w:cs="宋体"/>
                  <w:i w:val="0"/>
                  <w:color w:val="000000"/>
                  <w:kern w:val="0"/>
                  <w:sz w:val="20"/>
                  <w:szCs w:val="20"/>
                  <w:u w:val="none"/>
                  <w:lang w:val="en-US" w:eastAsia="zh-CN" w:bidi="ar"/>
                </w:rPr>
                <w:t>21406</w:t>
              </w:r>
            </w:ins>
            <w:del w:id="10565" w:author="Administrator" w:date="2024-08-08T09:09:49Z">
              <w:r>
                <w:rPr>
                  <w:rFonts w:hint="eastAsia" w:ascii="宋体" w:hAnsi="宋体" w:eastAsia="宋体" w:cs="宋体"/>
                  <w:i w:val="0"/>
                  <w:iCs w:val="0"/>
                  <w:color w:val="000000"/>
                  <w:kern w:val="0"/>
                  <w:sz w:val="20"/>
                  <w:szCs w:val="20"/>
                  <w:u w:val="none"/>
                  <w:lang w:val="en-US" w:eastAsia="zh-CN" w:bidi="ar"/>
                </w:rPr>
                <w:delText>2140601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6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3EF2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67" w:author="Administrator" w:date="2024-08-08T09:09:49Z">
              <w:r>
                <w:rPr>
                  <w:rFonts w:hint="eastAsia" w:ascii="宋体" w:hAnsi="宋体" w:eastAsia="宋体" w:cs="宋体"/>
                  <w:i w:val="0"/>
                  <w:color w:val="000000"/>
                  <w:kern w:val="0"/>
                  <w:sz w:val="20"/>
                  <w:szCs w:val="20"/>
                  <w:u w:val="none"/>
                  <w:lang w:val="en-US" w:eastAsia="zh-CN" w:bidi="ar"/>
                </w:rPr>
                <w:t xml:space="preserve">  车辆购置税支出</w:t>
              </w:r>
            </w:ins>
            <w:del w:id="1056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车辆购置税用于公路等基础设施建设支出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6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9F66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570" w:author="Administrator" w:date="2024-08-08T09:09:49Z">
              <w:r>
                <w:rPr>
                  <w:rFonts w:hint="eastAsia" w:ascii="宋体" w:hAnsi="宋体" w:eastAsia="宋体" w:cs="宋体"/>
                  <w:i w:val="0"/>
                  <w:color w:val="000000"/>
                  <w:kern w:val="0"/>
                  <w:sz w:val="20"/>
                  <w:szCs w:val="20"/>
                  <w:u w:val="none"/>
                  <w:lang w:val="en-US" w:eastAsia="zh-CN" w:bidi="ar"/>
                </w:rPr>
                <w:t>4,551</w:t>
              </w:r>
            </w:ins>
            <w:del w:id="10571" w:author="Administrator" w:date="2024-08-08T09:09:49Z">
              <w:r>
                <w:rPr>
                  <w:rFonts w:hint="eastAsia" w:ascii="宋体" w:hAnsi="宋体" w:eastAsia="宋体" w:cs="宋体"/>
                  <w:i w:val="0"/>
                  <w:iCs w:val="0"/>
                  <w:color w:val="000000"/>
                  <w:kern w:val="0"/>
                  <w:sz w:val="20"/>
                  <w:szCs w:val="20"/>
                  <w:u w:val="none"/>
                  <w:lang w:val="en-US" w:eastAsia="zh-CN" w:bidi="ar"/>
                </w:rPr>
                <w:delText>100</w:delText>
              </w:r>
            </w:del>
          </w:p>
        </w:tc>
      </w:tr>
      <w:tr w14:paraId="77633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7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0572" w:author="Administrator" w:date="2024-08-08T09:09:49Z">
            <w:trPr>
              <w:trHeight w:val="340"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7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B537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74" w:author="Administrator" w:date="2024-08-08T09:09:49Z">
              <w:r>
                <w:rPr>
                  <w:rFonts w:hint="eastAsia" w:ascii="宋体" w:hAnsi="宋体" w:eastAsia="宋体" w:cs="宋体"/>
                  <w:i w:val="0"/>
                  <w:color w:val="000000"/>
                  <w:kern w:val="0"/>
                  <w:sz w:val="20"/>
                  <w:szCs w:val="20"/>
                  <w:u w:val="none"/>
                  <w:lang w:val="en-US" w:eastAsia="zh-CN" w:bidi="ar"/>
                </w:rPr>
                <w:t>2140601</w:t>
              </w:r>
            </w:ins>
            <w:del w:id="10575" w:author="Administrator" w:date="2024-08-08T09:09:49Z">
              <w:r>
                <w:rPr>
                  <w:rFonts w:hint="eastAsia" w:ascii="宋体" w:hAnsi="宋体" w:eastAsia="宋体" w:cs="宋体"/>
                  <w:i w:val="0"/>
                  <w:iCs w:val="0"/>
                  <w:color w:val="000000"/>
                  <w:kern w:val="0"/>
                  <w:sz w:val="20"/>
                  <w:szCs w:val="20"/>
                  <w:u w:val="none"/>
                  <w:lang w:val="en-US" w:eastAsia="zh-CN" w:bidi="ar"/>
                </w:rPr>
                <w:delText>2140602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7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6C96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77" w:author="Administrator" w:date="2024-08-08T09:09:49Z">
              <w:r>
                <w:rPr>
                  <w:rFonts w:hint="eastAsia" w:ascii="宋体" w:hAnsi="宋体" w:eastAsia="宋体" w:cs="宋体"/>
                  <w:i w:val="0"/>
                  <w:color w:val="000000"/>
                  <w:kern w:val="0"/>
                  <w:sz w:val="20"/>
                  <w:szCs w:val="20"/>
                  <w:u w:val="none"/>
                  <w:lang w:val="en-US" w:eastAsia="zh-CN" w:bidi="ar"/>
                </w:rPr>
                <w:t xml:space="preserve">    车辆购置税用于公路等基础设施建设支出</w:t>
              </w:r>
            </w:ins>
            <w:del w:id="1057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车辆购置税用于农村公路建设支出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7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5E2FB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580" w:author="Administrator" w:date="2024-08-08T09:09:49Z">
                <w:pPr>
                  <w:keepNext w:val="0"/>
                  <w:keepLines w:val="0"/>
                  <w:widowControl/>
                  <w:suppressLineNumbers w:val="0"/>
                  <w:jc w:val="right"/>
                  <w:textAlignment w:val="center"/>
                </w:pPr>
              </w:pPrChange>
            </w:pPr>
            <w:del w:id="10581" w:author="Administrator" w:date="2024-08-08T09:09:49Z">
              <w:r>
                <w:rPr>
                  <w:rFonts w:hint="eastAsia" w:ascii="宋体" w:hAnsi="宋体" w:eastAsia="宋体" w:cs="宋体"/>
                  <w:i w:val="0"/>
                  <w:iCs w:val="0"/>
                  <w:color w:val="000000"/>
                  <w:kern w:val="0"/>
                  <w:sz w:val="20"/>
                  <w:szCs w:val="20"/>
                  <w:u w:val="none"/>
                  <w:lang w:val="en-US" w:eastAsia="zh-CN" w:bidi="ar"/>
                </w:rPr>
                <w:delText>5,431</w:delText>
              </w:r>
            </w:del>
          </w:p>
        </w:tc>
      </w:tr>
      <w:tr w14:paraId="0D6A5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8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0582" w:author="Administrator" w:date="2024-08-08T09:09:49Z">
            <w:trPr>
              <w:trHeight w:val="340"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8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8061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84" w:author="Administrator" w:date="2024-08-08T09:09:49Z">
              <w:r>
                <w:rPr>
                  <w:rFonts w:hint="eastAsia" w:ascii="宋体" w:hAnsi="宋体" w:eastAsia="宋体" w:cs="宋体"/>
                  <w:i w:val="0"/>
                  <w:color w:val="000000"/>
                  <w:kern w:val="0"/>
                  <w:sz w:val="20"/>
                  <w:szCs w:val="20"/>
                  <w:u w:val="none"/>
                  <w:lang w:val="en-US" w:eastAsia="zh-CN" w:bidi="ar"/>
                </w:rPr>
                <w:t>2140602</w:t>
              </w:r>
            </w:ins>
            <w:del w:id="10585" w:author="Administrator" w:date="2024-08-08T09:09:49Z">
              <w:r>
                <w:rPr>
                  <w:rFonts w:hint="eastAsia" w:ascii="宋体" w:hAnsi="宋体" w:eastAsia="宋体" w:cs="宋体"/>
                  <w:i w:val="0"/>
                  <w:iCs w:val="0"/>
                  <w:color w:val="000000"/>
                  <w:kern w:val="0"/>
                  <w:sz w:val="20"/>
                  <w:szCs w:val="20"/>
                  <w:u w:val="none"/>
                  <w:lang w:val="en-US" w:eastAsia="zh-CN" w:bidi="ar"/>
                </w:rPr>
                <w:delText>2140603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8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D102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87" w:author="Administrator" w:date="2024-08-08T09:09:49Z">
              <w:r>
                <w:rPr>
                  <w:rFonts w:hint="eastAsia" w:ascii="宋体" w:hAnsi="宋体" w:eastAsia="宋体" w:cs="宋体"/>
                  <w:i w:val="0"/>
                  <w:color w:val="000000"/>
                  <w:kern w:val="0"/>
                  <w:sz w:val="20"/>
                  <w:szCs w:val="20"/>
                  <w:u w:val="none"/>
                  <w:lang w:val="en-US" w:eastAsia="zh-CN" w:bidi="ar"/>
                </w:rPr>
                <w:t xml:space="preserve">    车辆购置税用于农村公路建设支出</w:t>
              </w:r>
            </w:ins>
            <w:del w:id="1058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车辆购置税用于老旧汽车报废更新补贴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8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840B03">
            <w:pPr>
              <w:widowControl/>
              <w:jc w:val="right"/>
              <w:textAlignment w:val="center"/>
              <w:rPr>
                <w:rFonts w:hint="eastAsia" w:ascii="宋体" w:hAnsi="宋体" w:eastAsia="宋体" w:cs="宋体"/>
                <w:i w:val="0"/>
                <w:iCs w:val="0"/>
                <w:color w:val="000000"/>
                <w:sz w:val="20"/>
                <w:szCs w:val="20"/>
                <w:u w:val="none"/>
              </w:rPr>
              <w:pPrChange w:id="10590" w:author="Administrator" w:date="2024-08-08T09:09:49Z">
                <w:pPr>
                  <w:jc w:val="right"/>
                </w:pPr>
              </w:pPrChange>
            </w:pPr>
            <w:ins w:id="10591" w:author="Administrator" w:date="2024-08-08T09:09:49Z">
              <w:r>
                <w:rPr>
                  <w:rFonts w:hint="eastAsia" w:ascii="宋体" w:hAnsi="宋体" w:eastAsia="宋体" w:cs="宋体"/>
                  <w:i w:val="0"/>
                  <w:color w:val="000000"/>
                  <w:kern w:val="0"/>
                  <w:sz w:val="20"/>
                  <w:szCs w:val="20"/>
                  <w:u w:val="none"/>
                  <w:lang w:val="en-US" w:eastAsia="zh-CN" w:bidi="ar"/>
                </w:rPr>
                <w:t>4,096</w:t>
              </w:r>
            </w:ins>
          </w:p>
        </w:tc>
      </w:tr>
      <w:tr w14:paraId="7B304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59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592"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9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04A8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94" w:author="Administrator" w:date="2024-08-08T09:09:49Z">
              <w:r>
                <w:rPr>
                  <w:rFonts w:hint="eastAsia" w:ascii="宋体" w:hAnsi="宋体" w:eastAsia="宋体" w:cs="宋体"/>
                  <w:i w:val="0"/>
                  <w:color w:val="000000"/>
                  <w:kern w:val="0"/>
                  <w:sz w:val="20"/>
                  <w:szCs w:val="20"/>
                  <w:u w:val="none"/>
                  <w:lang w:val="en-US" w:eastAsia="zh-CN" w:bidi="ar"/>
                </w:rPr>
                <w:t>2140603</w:t>
              </w:r>
            </w:ins>
            <w:del w:id="10595" w:author="Administrator" w:date="2024-08-08T09:09:49Z">
              <w:r>
                <w:rPr>
                  <w:rFonts w:hint="eastAsia" w:ascii="宋体" w:hAnsi="宋体" w:eastAsia="宋体" w:cs="宋体"/>
                  <w:i w:val="0"/>
                  <w:iCs w:val="0"/>
                  <w:color w:val="000000"/>
                  <w:kern w:val="0"/>
                  <w:sz w:val="20"/>
                  <w:szCs w:val="20"/>
                  <w:u w:val="none"/>
                  <w:lang w:val="en-US" w:eastAsia="zh-CN" w:bidi="ar"/>
                </w:rPr>
                <w:delText>2140699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9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4129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597" w:author="Administrator" w:date="2024-08-08T09:09:49Z">
              <w:r>
                <w:rPr>
                  <w:rFonts w:hint="eastAsia" w:ascii="宋体" w:hAnsi="宋体" w:eastAsia="宋体" w:cs="宋体"/>
                  <w:i w:val="0"/>
                  <w:color w:val="000000"/>
                  <w:kern w:val="0"/>
                  <w:sz w:val="20"/>
                  <w:szCs w:val="20"/>
                  <w:u w:val="none"/>
                  <w:lang w:val="en-US" w:eastAsia="zh-CN" w:bidi="ar"/>
                </w:rPr>
                <w:t xml:space="preserve">    车辆购置税用于老旧汽车报废更新补贴</w:t>
              </w:r>
            </w:ins>
            <w:del w:id="1059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车辆购置税其他支出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59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9C8D0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600" w:author="Administrator" w:date="2024-08-08T09:09:49Z">
                <w:pPr>
                  <w:keepNext w:val="0"/>
                  <w:keepLines w:val="0"/>
                  <w:widowControl/>
                  <w:suppressLineNumbers w:val="0"/>
                  <w:jc w:val="right"/>
                  <w:textAlignment w:val="center"/>
                </w:pPr>
              </w:pPrChange>
            </w:pPr>
            <w:del w:id="10601" w:author="Administrator" w:date="2024-08-08T09:09:49Z">
              <w:r>
                <w:rPr>
                  <w:rFonts w:hint="eastAsia" w:ascii="宋体" w:hAnsi="宋体" w:eastAsia="宋体" w:cs="宋体"/>
                  <w:i w:val="0"/>
                  <w:iCs w:val="0"/>
                  <w:color w:val="000000"/>
                  <w:kern w:val="0"/>
                  <w:sz w:val="20"/>
                  <w:szCs w:val="20"/>
                  <w:u w:val="none"/>
                  <w:lang w:val="en-US" w:eastAsia="zh-CN" w:bidi="ar"/>
                </w:rPr>
                <w:delText>759</w:delText>
              </w:r>
            </w:del>
          </w:p>
        </w:tc>
      </w:tr>
      <w:tr w14:paraId="063C5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0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602"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0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713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04" w:author="Administrator" w:date="2024-08-08T09:09:49Z">
              <w:r>
                <w:rPr>
                  <w:rFonts w:hint="eastAsia" w:ascii="宋体" w:hAnsi="宋体" w:eastAsia="宋体" w:cs="宋体"/>
                  <w:i w:val="0"/>
                  <w:color w:val="000000"/>
                  <w:kern w:val="0"/>
                  <w:sz w:val="20"/>
                  <w:szCs w:val="20"/>
                  <w:u w:val="none"/>
                  <w:lang w:val="en-US" w:eastAsia="zh-CN" w:bidi="ar"/>
                </w:rPr>
                <w:t>2140699</w:t>
              </w:r>
            </w:ins>
            <w:del w:id="10605" w:author="Administrator" w:date="2024-08-08T09:09:49Z">
              <w:r>
                <w:rPr>
                  <w:rFonts w:hint="eastAsia" w:ascii="宋体" w:hAnsi="宋体" w:eastAsia="宋体" w:cs="宋体"/>
                  <w:i w:val="0"/>
                  <w:iCs w:val="0"/>
                  <w:color w:val="000000"/>
                  <w:kern w:val="0"/>
                  <w:sz w:val="20"/>
                  <w:szCs w:val="20"/>
                  <w:u w:val="none"/>
                  <w:lang w:val="en-US" w:eastAsia="zh-CN" w:bidi="ar"/>
                </w:rPr>
                <w:delText>21499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0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B56A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07" w:author="Administrator" w:date="2024-08-08T09:09:49Z">
              <w:r>
                <w:rPr>
                  <w:rFonts w:hint="eastAsia" w:ascii="宋体" w:hAnsi="宋体" w:eastAsia="宋体" w:cs="宋体"/>
                  <w:i w:val="0"/>
                  <w:color w:val="000000"/>
                  <w:kern w:val="0"/>
                  <w:sz w:val="20"/>
                  <w:szCs w:val="20"/>
                  <w:u w:val="none"/>
                  <w:lang w:val="en-US" w:eastAsia="zh-CN" w:bidi="ar"/>
                </w:rPr>
                <w:t xml:space="preserve">    车辆购置税其他支出</w:t>
              </w:r>
            </w:ins>
            <w:del w:id="1060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其他交通运输支出(款)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0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8A5A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610" w:author="Administrator" w:date="2024-08-08T09:09:49Z">
              <w:r>
                <w:rPr>
                  <w:rFonts w:hint="eastAsia" w:ascii="宋体" w:hAnsi="宋体" w:eastAsia="宋体" w:cs="宋体"/>
                  <w:i w:val="0"/>
                  <w:color w:val="000000"/>
                  <w:kern w:val="0"/>
                  <w:sz w:val="20"/>
                  <w:szCs w:val="20"/>
                  <w:u w:val="none"/>
                  <w:lang w:val="en-US" w:eastAsia="zh-CN" w:bidi="ar"/>
                </w:rPr>
                <w:t>455</w:t>
              </w:r>
            </w:ins>
            <w:del w:id="10611" w:author="Administrator" w:date="2024-08-08T09:09:49Z">
              <w:r>
                <w:rPr>
                  <w:rFonts w:hint="eastAsia" w:ascii="宋体" w:hAnsi="宋体" w:eastAsia="宋体" w:cs="宋体"/>
                  <w:i w:val="0"/>
                  <w:iCs w:val="0"/>
                  <w:color w:val="000000"/>
                  <w:kern w:val="0"/>
                  <w:sz w:val="20"/>
                  <w:szCs w:val="20"/>
                  <w:u w:val="none"/>
                  <w:lang w:val="en-US" w:eastAsia="zh-CN" w:bidi="ar"/>
                </w:rPr>
                <w:delText>758</w:delText>
              </w:r>
            </w:del>
          </w:p>
        </w:tc>
      </w:tr>
      <w:tr w14:paraId="50B03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1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12"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1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3541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14" w:author="Administrator" w:date="2024-08-08T09:09:49Z">
              <w:r>
                <w:rPr>
                  <w:rFonts w:hint="eastAsia" w:ascii="宋体" w:hAnsi="宋体" w:eastAsia="宋体" w:cs="宋体"/>
                  <w:i w:val="0"/>
                  <w:color w:val="000000"/>
                  <w:kern w:val="0"/>
                  <w:sz w:val="20"/>
                  <w:szCs w:val="20"/>
                  <w:u w:val="none"/>
                  <w:lang w:val="en-US" w:eastAsia="zh-CN" w:bidi="ar"/>
                </w:rPr>
                <w:t>21499</w:t>
              </w:r>
            </w:ins>
            <w:del w:id="10615" w:author="Administrator" w:date="2024-08-08T09:09:49Z">
              <w:r>
                <w:rPr>
                  <w:rFonts w:hint="eastAsia" w:ascii="宋体" w:hAnsi="宋体" w:eastAsia="宋体" w:cs="宋体"/>
                  <w:i w:val="0"/>
                  <w:iCs w:val="0"/>
                  <w:color w:val="000000"/>
                  <w:kern w:val="0"/>
                  <w:sz w:val="20"/>
                  <w:szCs w:val="20"/>
                  <w:u w:val="none"/>
                  <w:lang w:val="en-US" w:eastAsia="zh-CN" w:bidi="ar"/>
                </w:rPr>
                <w:delText>2149901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1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84BA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17" w:author="Administrator" w:date="2024-08-08T09:09:49Z">
              <w:r>
                <w:rPr>
                  <w:rFonts w:hint="eastAsia" w:ascii="宋体" w:hAnsi="宋体" w:eastAsia="宋体" w:cs="宋体"/>
                  <w:i w:val="0"/>
                  <w:color w:val="000000"/>
                  <w:kern w:val="0"/>
                  <w:sz w:val="20"/>
                  <w:szCs w:val="20"/>
                  <w:u w:val="none"/>
                  <w:lang w:val="en-US" w:eastAsia="zh-CN" w:bidi="ar"/>
                </w:rPr>
                <w:t xml:space="preserve">  其他交通运输支出(款)</w:t>
              </w:r>
            </w:ins>
            <w:del w:id="1061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公共交通运营补助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1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F2B4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620" w:author="Administrator" w:date="2024-08-08T09:09:49Z">
              <w:r>
                <w:rPr>
                  <w:rFonts w:hint="eastAsia" w:ascii="宋体" w:hAnsi="宋体" w:eastAsia="宋体" w:cs="宋体"/>
                  <w:i w:val="0"/>
                  <w:color w:val="000000"/>
                  <w:kern w:val="0"/>
                  <w:sz w:val="20"/>
                  <w:szCs w:val="20"/>
                  <w:u w:val="none"/>
                  <w:lang w:val="en-US" w:eastAsia="zh-CN" w:bidi="ar"/>
                </w:rPr>
                <w:t>747</w:t>
              </w:r>
            </w:ins>
            <w:del w:id="10621" w:author="Administrator" w:date="2024-08-08T09:09:49Z">
              <w:r>
                <w:rPr>
                  <w:rFonts w:hint="eastAsia" w:ascii="宋体" w:hAnsi="宋体" w:eastAsia="宋体" w:cs="宋体"/>
                  <w:i w:val="0"/>
                  <w:iCs w:val="0"/>
                  <w:color w:val="000000"/>
                  <w:kern w:val="0"/>
                  <w:sz w:val="20"/>
                  <w:szCs w:val="20"/>
                  <w:u w:val="none"/>
                  <w:lang w:val="en-US" w:eastAsia="zh-CN" w:bidi="ar"/>
                </w:rPr>
                <w:delText>484</w:delText>
              </w:r>
            </w:del>
          </w:p>
        </w:tc>
      </w:tr>
      <w:tr w14:paraId="64FFC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22" w:author="Administrator" w:date="2024-08-08T09:09: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22" w:author="Administrator" w:date="2024-08-08T09:09:4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23" w:author="Administrator" w:date="2024-08-08T09:09:4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B838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24" w:author="Administrator" w:date="2024-08-08T09:09:49Z">
              <w:r>
                <w:rPr>
                  <w:rFonts w:hint="eastAsia" w:ascii="宋体" w:hAnsi="宋体" w:eastAsia="宋体" w:cs="宋体"/>
                  <w:i w:val="0"/>
                  <w:color w:val="000000"/>
                  <w:kern w:val="0"/>
                  <w:sz w:val="20"/>
                  <w:szCs w:val="20"/>
                  <w:u w:val="none"/>
                  <w:lang w:val="en-US" w:eastAsia="zh-CN" w:bidi="ar"/>
                </w:rPr>
                <w:t>2149901</w:t>
              </w:r>
            </w:ins>
            <w:del w:id="10625" w:author="Administrator" w:date="2024-08-08T09:09:49Z">
              <w:r>
                <w:rPr>
                  <w:rFonts w:hint="eastAsia" w:ascii="宋体" w:hAnsi="宋体" w:eastAsia="宋体" w:cs="宋体"/>
                  <w:i w:val="0"/>
                  <w:iCs w:val="0"/>
                  <w:color w:val="000000"/>
                  <w:kern w:val="0"/>
                  <w:sz w:val="20"/>
                  <w:szCs w:val="20"/>
                  <w:u w:val="none"/>
                  <w:lang w:val="en-US" w:eastAsia="zh-CN" w:bidi="ar"/>
                </w:rPr>
                <w:delText>2149999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26" w:author="Administrator" w:date="2024-08-08T09:09:4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5E8B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27" w:author="Administrator" w:date="2024-08-08T09:09:49Z">
              <w:r>
                <w:rPr>
                  <w:rFonts w:hint="eastAsia" w:ascii="宋体" w:hAnsi="宋体" w:eastAsia="宋体" w:cs="宋体"/>
                  <w:i w:val="0"/>
                  <w:color w:val="000000"/>
                  <w:kern w:val="0"/>
                  <w:sz w:val="20"/>
                  <w:szCs w:val="20"/>
                  <w:u w:val="none"/>
                  <w:lang w:val="en-US" w:eastAsia="zh-CN" w:bidi="ar"/>
                </w:rPr>
                <w:t xml:space="preserve">    公共交通运营补助</w:t>
              </w:r>
            </w:ins>
            <w:del w:id="10628" w:author="Administrator" w:date="2024-08-08T09:09:49Z">
              <w:r>
                <w:rPr>
                  <w:rFonts w:hint="eastAsia" w:ascii="宋体" w:hAnsi="宋体" w:eastAsia="宋体" w:cs="宋体"/>
                  <w:i w:val="0"/>
                  <w:iCs w:val="0"/>
                  <w:color w:val="000000"/>
                  <w:kern w:val="0"/>
                  <w:sz w:val="20"/>
                  <w:szCs w:val="20"/>
                  <w:u w:val="none"/>
                  <w:lang w:val="en-US" w:eastAsia="zh-CN" w:bidi="ar"/>
                </w:rPr>
                <w:delText xml:space="preserve">    其他交通运输支出(项)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29" w:author="Administrator" w:date="2024-08-08T09:09:4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3AFD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630" w:author="Administrator" w:date="2024-08-08T09:09:49Z">
              <w:r>
                <w:rPr>
                  <w:rFonts w:hint="eastAsia" w:ascii="宋体" w:hAnsi="宋体" w:eastAsia="宋体" w:cs="宋体"/>
                  <w:i w:val="0"/>
                  <w:color w:val="000000"/>
                  <w:kern w:val="0"/>
                  <w:sz w:val="20"/>
                  <w:szCs w:val="20"/>
                  <w:u w:val="none"/>
                  <w:lang w:val="en-US" w:eastAsia="zh-CN" w:bidi="ar"/>
                </w:rPr>
                <w:t>382</w:t>
              </w:r>
            </w:ins>
            <w:del w:id="10631" w:author="Administrator" w:date="2024-08-08T09:09:49Z">
              <w:r>
                <w:rPr>
                  <w:rFonts w:hint="eastAsia" w:ascii="宋体" w:hAnsi="宋体" w:eastAsia="宋体" w:cs="宋体"/>
                  <w:i w:val="0"/>
                  <w:iCs w:val="0"/>
                  <w:color w:val="000000"/>
                  <w:kern w:val="0"/>
                  <w:sz w:val="20"/>
                  <w:szCs w:val="20"/>
                  <w:u w:val="none"/>
                  <w:lang w:val="en-US" w:eastAsia="zh-CN" w:bidi="ar"/>
                </w:rPr>
                <w:delText>274</w:delText>
              </w:r>
            </w:del>
          </w:p>
        </w:tc>
      </w:tr>
      <w:tr w14:paraId="2F29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32"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32"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33"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FB57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34" w:author="Administrator" w:date="2024-08-08T09:09:49Z">
              <w:r>
                <w:rPr>
                  <w:rFonts w:hint="eastAsia" w:ascii="宋体" w:hAnsi="宋体" w:eastAsia="宋体" w:cs="宋体"/>
                  <w:i w:val="0"/>
                  <w:color w:val="000000"/>
                  <w:kern w:val="0"/>
                  <w:sz w:val="20"/>
                  <w:szCs w:val="20"/>
                  <w:u w:val="none"/>
                  <w:lang w:val="en-US" w:eastAsia="zh-CN" w:bidi="ar"/>
                </w:rPr>
                <w:t>2149999</w:t>
              </w:r>
            </w:ins>
            <w:del w:id="10635" w:author="Administrator" w:date="2024-08-08T09:09:49Z">
              <w:r>
                <w:rPr>
                  <w:rFonts w:hint="eastAsia" w:ascii="宋体" w:hAnsi="宋体" w:eastAsia="宋体" w:cs="宋体"/>
                  <w:i w:val="0"/>
                  <w:iCs w:val="0"/>
                  <w:color w:val="000000"/>
                  <w:kern w:val="0"/>
                  <w:sz w:val="20"/>
                  <w:szCs w:val="20"/>
                  <w:u w:val="none"/>
                  <w:lang w:val="en-US" w:eastAsia="zh-CN" w:bidi="ar"/>
                </w:rPr>
                <w:delText>215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36"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0E5F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37" w:author="Administrator" w:date="2024-08-08T09:09:49Z">
              <w:r>
                <w:rPr>
                  <w:rFonts w:hint="eastAsia" w:ascii="宋体" w:hAnsi="宋体" w:eastAsia="宋体" w:cs="宋体"/>
                  <w:i w:val="0"/>
                  <w:color w:val="000000"/>
                  <w:kern w:val="0"/>
                  <w:sz w:val="20"/>
                  <w:szCs w:val="20"/>
                  <w:u w:val="none"/>
                  <w:lang w:val="en-US" w:eastAsia="zh-CN" w:bidi="ar"/>
                </w:rPr>
                <w:t xml:space="preserve">    其他交通运输支出(项)</w:t>
              </w:r>
            </w:ins>
            <w:del w:id="10638" w:author="Administrator" w:date="2024-08-08T09:09:49Z">
              <w:r>
                <w:rPr>
                  <w:rFonts w:hint="eastAsia" w:ascii="宋体" w:hAnsi="宋体" w:eastAsia="宋体" w:cs="宋体"/>
                  <w:i w:val="0"/>
                  <w:iCs w:val="0"/>
                  <w:color w:val="000000"/>
                  <w:kern w:val="0"/>
                  <w:sz w:val="20"/>
                  <w:szCs w:val="20"/>
                  <w:u w:val="none"/>
                  <w:lang w:val="en-US" w:eastAsia="zh-CN" w:bidi="ar"/>
                </w:rPr>
                <w:delText>资源勘探工业信息等支出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39"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160B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640" w:author="Administrator" w:date="2024-08-08T09:09:49Z">
              <w:r>
                <w:rPr>
                  <w:rFonts w:hint="eastAsia" w:ascii="宋体" w:hAnsi="宋体" w:eastAsia="宋体" w:cs="宋体"/>
                  <w:i w:val="0"/>
                  <w:color w:val="000000"/>
                  <w:kern w:val="0"/>
                  <w:sz w:val="20"/>
                  <w:szCs w:val="20"/>
                  <w:u w:val="none"/>
                  <w:lang w:val="en-US" w:eastAsia="zh-CN" w:bidi="ar"/>
                </w:rPr>
                <w:t>365</w:t>
              </w:r>
            </w:ins>
            <w:del w:id="10641" w:author="Administrator" w:date="2024-08-08T09:09:49Z">
              <w:r>
                <w:rPr>
                  <w:rFonts w:hint="eastAsia" w:ascii="宋体" w:hAnsi="宋体" w:eastAsia="宋体" w:cs="宋体"/>
                  <w:i w:val="0"/>
                  <w:iCs w:val="0"/>
                  <w:color w:val="000000"/>
                  <w:kern w:val="0"/>
                  <w:sz w:val="20"/>
                  <w:szCs w:val="20"/>
                  <w:u w:val="none"/>
                  <w:lang w:val="en-US" w:eastAsia="zh-CN" w:bidi="ar"/>
                </w:rPr>
                <w:delText>1,184</w:delText>
              </w:r>
            </w:del>
          </w:p>
        </w:tc>
      </w:tr>
      <w:tr w14:paraId="7597D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42"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42"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43"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4D4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44" w:author="Administrator" w:date="2024-08-08T09:09:50Z">
              <w:r>
                <w:rPr>
                  <w:rFonts w:hint="eastAsia" w:ascii="宋体" w:hAnsi="宋体" w:eastAsia="宋体" w:cs="宋体"/>
                  <w:i w:val="0"/>
                  <w:color w:val="000000"/>
                  <w:kern w:val="0"/>
                  <w:sz w:val="20"/>
                  <w:szCs w:val="20"/>
                  <w:u w:val="none"/>
                  <w:lang w:val="en-US" w:eastAsia="zh-CN" w:bidi="ar"/>
                </w:rPr>
                <w:t>215</w:t>
              </w:r>
            </w:ins>
            <w:del w:id="10645" w:author="Administrator" w:date="2024-08-08T09:09:50Z">
              <w:r>
                <w:rPr>
                  <w:rFonts w:hint="eastAsia" w:ascii="宋体" w:hAnsi="宋体" w:eastAsia="宋体" w:cs="宋体"/>
                  <w:i w:val="0"/>
                  <w:iCs w:val="0"/>
                  <w:color w:val="000000"/>
                  <w:kern w:val="0"/>
                  <w:sz w:val="20"/>
                  <w:szCs w:val="20"/>
                  <w:u w:val="none"/>
                  <w:lang w:val="en-US" w:eastAsia="zh-CN" w:bidi="ar"/>
                </w:rPr>
                <w:delText>21501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46"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D21F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47" w:author="Administrator" w:date="2024-08-08T09:09:50Z">
              <w:r>
                <w:rPr>
                  <w:rFonts w:hint="eastAsia" w:ascii="宋体" w:hAnsi="宋体" w:eastAsia="宋体" w:cs="宋体"/>
                  <w:i w:val="0"/>
                  <w:color w:val="000000"/>
                  <w:kern w:val="0"/>
                  <w:sz w:val="20"/>
                  <w:szCs w:val="20"/>
                  <w:u w:val="none"/>
                  <w:lang w:val="en-US" w:eastAsia="zh-CN" w:bidi="ar"/>
                </w:rPr>
                <w:t>资源勘探工业信息等支出</w:t>
              </w:r>
            </w:ins>
            <w:del w:id="10648"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资源勘探开发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49"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4DF3BB">
            <w:pPr>
              <w:widowControl/>
              <w:jc w:val="right"/>
              <w:textAlignment w:val="center"/>
              <w:rPr>
                <w:rFonts w:hint="eastAsia" w:ascii="宋体" w:hAnsi="宋体" w:eastAsia="宋体" w:cs="宋体"/>
                <w:i w:val="0"/>
                <w:iCs w:val="0"/>
                <w:color w:val="000000"/>
                <w:sz w:val="20"/>
                <w:szCs w:val="20"/>
                <w:u w:val="none"/>
              </w:rPr>
              <w:pPrChange w:id="10650" w:author="Administrator" w:date="2024-08-08T09:09:50Z">
                <w:pPr>
                  <w:jc w:val="right"/>
                </w:pPr>
              </w:pPrChange>
            </w:pPr>
            <w:ins w:id="10651" w:author="Administrator" w:date="2024-08-08T09:09:50Z">
              <w:r>
                <w:rPr>
                  <w:rFonts w:hint="eastAsia" w:ascii="宋体" w:hAnsi="宋体" w:eastAsia="宋体" w:cs="宋体"/>
                  <w:i w:val="0"/>
                  <w:color w:val="000000"/>
                  <w:kern w:val="0"/>
                  <w:sz w:val="20"/>
                  <w:szCs w:val="20"/>
                  <w:u w:val="none"/>
                  <w:lang w:val="en-US" w:eastAsia="zh-CN" w:bidi="ar"/>
                </w:rPr>
                <w:t>526</w:t>
              </w:r>
            </w:ins>
          </w:p>
        </w:tc>
      </w:tr>
      <w:tr w14:paraId="5C603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52"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52"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53"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41D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54" w:author="Administrator" w:date="2024-08-08T09:09:50Z">
              <w:r>
                <w:rPr>
                  <w:rFonts w:hint="eastAsia" w:ascii="宋体" w:hAnsi="宋体" w:eastAsia="宋体" w:cs="宋体"/>
                  <w:i w:val="0"/>
                  <w:color w:val="000000"/>
                  <w:kern w:val="0"/>
                  <w:sz w:val="20"/>
                  <w:szCs w:val="20"/>
                  <w:u w:val="none"/>
                  <w:lang w:val="en-US" w:eastAsia="zh-CN" w:bidi="ar"/>
                </w:rPr>
                <w:t>21501</w:t>
              </w:r>
            </w:ins>
            <w:del w:id="10655" w:author="Administrator" w:date="2024-08-08T09:09:50Z">
              <w:r>
                <w:rPr>
                  <w:rFonts w:hint="eastAsia" w:ascii="宋体" w:hAnsi="宋体" w:eastAsia="宋体" w:cs="宋体"/>
                  <w:i w:val="0"/>
                  <w:iCs w:val="0"/>
                  <w:color w:val="000000"/>
                  <w:kern w:val="0"/>
                  <w:sz w:val="20"/>
                  <w:szCs w:val="20"/>
                  <w:u w:val="none"/>
                  <w:lang w:val="en-US" w:eastAsia="zh-CN" w:bidi="ar"/>
                </w:rPr>
                <w:delText>2150101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56"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09B0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57" w:author="Administrator" w:date="2024-08-08T09:09:50Z">
              <w:r>
                <w:rPr>
                  <w:rFonts w:hint="eastAsia" w:ascii="宋体" w:hAnsi="宋体" w:eastAsia="宋体" w:cs="宋体"/>
                  <w:i w:val="0"/>
                  <w:color w:val="000000"/>
                  <w:kern w:val="0"/>
                  <w:sz w:val="20"/>
                  <w:szCs w:val="20"/>
                  <w:u w:val="none"/>
                  <w:lang w:val="en-US" w:eastAsia="zh-CN" w:bidi="ar"/>
                </w:rPr>
                <w:t xml:space="preserve">  资源勘探开发</w:t>
              </w:r>
            </w:ins>
            <w:del w:id="10658"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59"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A33C26">
            <w:pPr>
              <w:jc w:val="right"/>
              <w:rPr>
                <w:rFonts w:hint="eastAsia" w:ascii="宋体" w:hAnsi="宋体" w:eastAsia="宋体" w:cs="宋体"/>
                <w:i w:val="0"/>
                <w:iCs w:val="0"/>
                <w:color w:val="000000"/>
                <w:sz w:val="20"/>
                <w:szCs w:val="20"/>
                <w:u w:val="none"/>
              </w:rPr>
            </w:pPr>
          </w:p>
        </w:tc>
      </w:tr>
      <w:tr w14:paraId="1DD12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60"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660"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61"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0C06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62" w:author="Administrator" w:date="2024-08-08T09:09:50Z">
              <w:r>
                <w:rPr>
                  <w:rFonts w:hint="eastAsia" w:ascii="宋体" w:hAnsi="宋体" w:eastAsia="宋体" w:cs="宋体"/>
                  <w:i w:val="0"/>
                  <w:color w:val="000000"/>
                  <w:kern w:val="0"/>
                  <w:sz w:val="20"/>
                  <w:szCs w:val="20"/>
                  <w:u w:val="none"/>
                  <w:lang w:val="en-US" w:eastAsia="zh-CN" w:bidi="ar"/>
                </w:rPr>
                <w:t>2150101</w:t>
              </w:r>
            </w:ins>
            <w:del w:id="10663" w:author="Administrator" w:date="2024-08-08T09:09:50Z">
              <w:r>
                <w:rPr>
                  <w:rFonts w:hint="eastAsia" w:ascii="宋体" w:hAnsi="宋体" w:eastAsia="宋体" w:cs="宋体"/>
                  <w:i w:val="0"/>
                  <w:iCs w:val="0"/>
                  <w:color w:val="000000"/>
                  <w:kern w:val="0"/>
                  <w:sz w:val="20"/>
                  <w:szCs w:val="20"/>
                  <w:u w:val="none"/>
                  <w:lang w:val="en-US" w:eastAsia="zh-CN" w:bidi="ar"/>
                </w:rPr>
                <w:delText>2150102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64"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9A3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65" w:author="Administrator" w:date="2024-08-08T09:09:50Z">
              <w:r>
                <w:rPr>
                  <w:rFonts w:hint="eastAsia" w:ascii="宋体" w:hAnsi="宋体" w:eastAsia="宋体" w:cs="宋体"/>
                  <w:i w:val="0"/>
                  <w:color w:val="000000"/>
                  <w:kern w:val="0"/>
                  <w:sz w:val="20"/>
                  <w:szCs w:val="20"/>
                  <w:u w:val="none"/>
                  <w:lang w:val="en-US" w:eastAsia="zh-CN" w:bidi="ar"/>
                </w:rPr>
                <w:t xml:space="preserve">    行政运行</w:t>
              </w:r>
            </w:ins>
            <w:del w:id="10666"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67"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D611C2">
            <w:pPr>
              <w:jc w:val="right"/>
              <w:rPr>
                <w:rFonts w:hint="eastAsia" w:ascii="宋体" w:hAnsi="宋体" w:eastAsia="宋体" w:cs="宋体"/>
                <w:i w:val="0"/>
                <w:iCs w:val="0"/>
                <w:color w:val="000000"/>
                <w:sz w:val="20"/>
                <w:szCs w:val="20"/>
                <w:u w:val="none"/>
              </w:rPr>
            </w:pPr>
          </w:p>
        </w:tc>
      </w:tr>
      <w:tr w14:paraId="2FF55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68"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68"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69"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95DB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70" w:author="Administrator" w:date="2024-08-08T09:09:50Z">
              <w:r>
                <w:rPr>
                  <w:rFonts w:hint="eastAsia" w:ascii="宋体" w:hAnsi="宋体" w:eastAsia="宋体" w:cs="宋体"/>
                  <w:i w:val="0"/>
                  <w:color w:val="000000"/>
                  <w:kern w:val="0"/>
                  <w:sz w:val="20"/>
                  <w:szCs w:val="20"/>
                  <w:u w:val="none"/>
                  <w:lang w:val="en-US" w:eastAsia="zh-CN" w:bidi="ar"/>
                </w:rPr>
                <w:t>2150102</w:t>
              </w:r>
            </w:ins>
            <w:del w:id="10671" w:author="Administrator" w:date="2024-08-08T09:09:50Z">
              <w:r>
                <w:rPr>
                  <w:rFonts w:hint="eastAsia" w:ascii="宋体" w:hAnsi="宋体" w:eastAsia="宋体" w:cs="宋体"/>
                  <w:i w:val="0"/>
                  <w:iCs w:val="0"/>
                  <w:color w:val="000000"/>
                  <w:kern w:val="0"/>
                  <w:sz w:val="20"/>
                  <w:szCs w:val="20"/>
                  <w:u w:val="none"/>
                  <w:lang w:val="en-US" w:eastAsia="zh-CN" w:bidi="ar"/>
                </w:rPr>
                <w:delText>2150103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72"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E894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73" w:author="Administrator" w:date="2024-08-08T09:09:50Z">
              <w:r>
                <w:rPr>
                  <w:rFonts w:hint="eastAsia" w:ascii="宋体" w:hAnsi="宋体" w:eastAsia="宋体" w:cs="宋体"/>
                  <w:i w:val="0"/>
                  <w:color w:val="000000"/>
                  <w:kern w:val="0"/>
                  <w:sz w:val="20"/>
                  <w:szCs w:val="20"/>
                  <w:u w:val="none"/>
                  <w:lang w:val="en-US" w:eastAsia="zh-CN" w:bidi="ar"/>
                </w:rPr>
                <w:t xml:space="preserve">    一般行政管理事务</w:t>
              </w:r>
            </w:ins>
            <w:del w:id="10674"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75"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9250AF">
            <w:pPr>
              <w:jc w:val="right"/>
              <w:rPr>
                <w:rFonts w:hint="eastAsia" w:ascii="宋体" w:hAnsi="宋体" w:eastAsia="宋体" w:cs="宋体"/>
                <w:i w:val="0"/>
                <w:iCs w:val="0"/>
                <w:color w:val="000000"/>
                <w:sz w:val="20"/>
                <w:szCs w:val="20"/>
                <w:u w:val="none"/>
              </w:rPr>
            </w:pPr>
          </w:p>
        </w:tc>
      </w:tr>
      <w:tr w14:paraId="65ED9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76"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76"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77"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5B9E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78" w:author="Administrator" w:date="2024-08-08T09:09:50Z">
              <w:r>
                <w:rPr>
                  <w:rFonts w:hint="eastAsia" w:ascii="宋体" w:hAnsi="宋体" w:eastAsia="宋体" w:cs="宋体"/>
                  <w:i w:val="0"/>
                  <w:color w:val="000000"/>
                  <w:kern w:val="0"/>
                  <w:sz w:val="20"/>
                  <w:szCs w:val="20"/>
                  <w:u w:val="none"/>
                  <w:lang w:val="en-US" w:eastAsia="zh-CN" w:bidi="ar"/>
                </w:rPr>
                <w:t>2150103</w:t>
              </w:r>
            </w:ins>
            <w:del w:id="10679" w:author="Administrator" w:date="2024-08-08T09:09:50Z">
              <w:r>
                <w:rPr>
                  <w:rFonts w:hint="eastAsia" w:ascii="宋体" w:hAnsi="宋体" w:eastAsia="宋体" w:cs="宋体"/>
                  <w:i w:val="0"/>
                  <w:iCs w:val="0"/>
                  <w:color w:val="000000"/>
                  <w:kern w:val="0"/>
                  <w:sz w:val="20"/>
                  <w:szCs w:val="20"/>
                  <w:u w:val="none"/>
                  <w:lang w:val="en-US" w:eastAsia="zh-CN" w:bidi="ar"/>
                </w:rPr>
                <w:delText>2150104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80"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98DF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81" w:author="Administrator" w:date="2024-08-08T09:09:50Z">
              <w:r>
                <w:rPr>
                  <w:rFonts w:hint="eastAsia" w:ascii="宋体" w:hAnsi="宋体" w:eastAsia="宋体" w:cs="宋体"/>
                  <w:i w:val="0"/>
                  <w:color w:val="000000"/>
                  <w:kern w:val="0"/>
                  <w:sz w:val="20"/>
                  <w:szCs w:val="20"/>
                  <w:u w:val="none"/>
                  <w:lang w:val="en-US" w:eastAsia="zh-CN" w:bidi="ar"/>
                </w:rPr>
                <w:t xml:space="preserve">    机关服务</w:t>
              </w:r>
            </w:ins>
            <w:del w:id="10682"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煤炭勘探开采和洗选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83"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6F0520">
            <w:pPr>
              <w:jc w:val="right"/>
              <w:rPr>
                <w:rFonts w:hint="eastAsia" w:ascii="宋体" w:hAnsi="宋体" w:eastAsia="宋体" w:cs="宋体"/>
                <w:i w:val="0"/>
                <w:iCs w:val="0"/>
                <w:color w:val="000000"/>
                <w:sz w:val="20"/>
                <w:szCs w:val="20"/>
                <w:u w:val="none"/>
              </w:rPr>
            </w:pPr>
          </w:p>
        </w:tc>
      </w:tr>
      <w:tr w14:paraId="47B17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84"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84"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85"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C438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86" w:author="Administrator" w:date="2024-08-08T09:09:50Z">
              <w:r>
                <w:rPr>
                  <w:rFonts w:hint="eastAsia" w:ascii="宋体" w:hAnsi="宋体" w:eastAsia="宋体" w:cs="宋体"/>
                  <w:i w:val="0"/>
                  <w:color w:val="000000"/>
                  <w:kern w:val="0"/>
                  <w:sz w:val="20"/>
                  <w:szCs w:val="20"/>
                  <w:u w:val="none"/>
                  <w:lang w:val="en-US" w:eastAsia="zh-CN" w:bidi="ar"/>
                </w:rPr>
                <w:t>2150104</w:t>
              </w:r>
            </w:ins>
            <w:del w:id="10687" w:author="Administrator" w:date="2024-08-08T09:09:50Z">
              <w:r>
                <w:rPr>
                  <w:rFonts w:hint="eastAsia" w:ascii="宋体" w:hAnsi="宋体" w:eastAsia="宋体" w:cs="宋体"/>
                  <w:i w:val="0"/>
                  <w:iCs w:val="0"/>
                  <w:color w:val="000000"/>
                  <w:kern w:val="0"/>
                  <w:sz w:val="20"/>
                  <w:szCs w:val="20"/>
                  <w:u w:val="none"/>
                  <w:lang w:val="en-US" w:eastAsia="zh-CN" w:bidi="ar"/>
                </w:rPr>
                <w:delText>2150105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88"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31EF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89" w:author="Administrator" w:date="2024-08-08T09:09:50Z">
              <w:r>
                <w:rPr>
                  <w:rFonts w:hint="eastAsia" w:ascii="宋体" w:hAnsi="宋体" w:eastAsia="宋体" w:cs="宋体"/>
                  <w:i w:val="0"/>
                  <w:color w:val="000000"/>
                  <w:kern w:val="0"/>
                  <w:sz w:val="20"/>
                  <w:szCs w:val="20"/>
                  <w:u w:val="none"/>
                  <w:lang w:val="en-US" w:eastAsia="zh-CN" w:bidi="ar"/>
                </w:rPr>
                <w:t xml:space="preserve">    煤炭勘探开采和洗选</w:t>
              </w:r>
            </w:ins>
            <w:del w:id="10690"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石油和天然气勘探开采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91"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39EAF7">
            <w:pPr>
              <w:jc w:val="right"/>
              <w:rPr>
                <w:rFonts w:hint="eastAsia" w:ascii="宋体" w:hAnsi="宋体" w:eastAsia="宋体" w:cs="宋体"/>
                <w:i w:val="0"/>
                <w:iCs w:val="0"/>
                <w:color w:val="000000"/>
                <w:sz w:val="20"/>
                <w:szCs w:val="20"/>
                <w:u w:val="none"/>
              </w:rPr>
            </w:pPr>
          </w:p>
        </w:tc>
      </w:tr>
      <w:tr w14:paraId="3E862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692"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692"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93"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DEB1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94" w:author="Administrator" w:date="2024-08-08T09:09:50Z">
              <w:r>
                <w:rPr>
                  <w:rFonts w:hint="eastAsia" w:ascii="宋体" w:hAnsi="宋体" w:eastAsia="宋体" w:cs="宋体"/>
                  <w:i w:val="0"/>
                  <w:color w:val="000000"/>
                  <w:kern w:val="0"/>
                  <w:sz w:val="20"/>
                  <w:szCs w:val="20"/>
                  <w:u w:val="none"/>
                  <w:lang w:val="en-US" w:eastAsia="zh-CN" w:bidi="ar"/>
                </w:rPr>
                <w:t>2150105</w:t>
              </w:r>
            </w:ins>
            <w:del w:id="10695" w:author="Administrator" w:date="2024-08-08T09:09:50Z">
              <w:r>
                <w:rPr>
                  <w:rFonts w:hint="eastAsia" w:ascii="宋体" w:hAnsi="宋体" w:eastAsia="宋体" w:cs="宋体"/>
                  <w:i w:val="0"/>
                  <w:iCs w:val="0"/>
                  <w:color w:val="000000"/>
                  <w:kern w:val="0"/>
                  <w:sz w:val="20"/>
                  <w:szCs w:val="20"/>
                  <w:u w:val="none"/>
                  <w:lang w:val="en-US" w:eastAsia="zh-CN" w:bidi="ar"/>
                </w:rPr>
                <w:delText>2150106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96"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53C9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697" w:author="Administrator" w:date="2024-08-08T09:09:50Z">
              <w:r>
                <w:rPr>
                  <w:rFonts w:hint="eastAsia" w:ascii="宋体" w:hAnsi="宋体" w:eastAsia="宋体" w:cs="宋体"/>
                  <w:i w:val="0"/>
                  <w:color w:val="000000"/>
                  <w:kern w:val="0"/>
                  <w:sz w:val="20"/>
                  <w:szCs w:val="20"/>
                  <w:u w:val="none"/>
                  <w:lang w:val="en-US" w:eastAsia="zh-CN" w:bidi="ar"/>
                </w:rPr>
                <w:t xml:space="preserve">    石油和天然气勘探开采</w:t>
              </w:r>
            </w:ins>
            <w:del w:id="10698"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黑色金属矿勘探和采选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699"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6681EA">
            <w:pPr>
              <w:jc w:val="right"/>
              <w:rPr>
                <w:rFonts w:hint="eastAsia" w:ascii="宋体" w:hAnsi="宋体" w:eastAsia="宋体" w:cs="宋体"/>
                <w:i w:val="0"/>
                <w:iCs w:val="0"/>
                <w:color w:val="000000"/>
                <w:sz w:val="20"/>
                <w:szCs w:val="20"/>
                <w:u w:val="none"/>
              </w:rPr>
            </w:pPr>
          </w:p>
        </w:tc>
      </w:tr>
      <w:tr w14:paraId="43C67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00"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00"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01"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4D4B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02" w:author="Administrator" w:date="2024-08-08T09:09:50Z">
              <w:r>
                <w:rPr>
                  <w:rFonts w:hint="eastAsia" w:ascii="宋体" w:hAnsi="宋体" w:eastAsia="宋体" w:cs="宋体"/>
                  <w:i w:val="0"/>
                  <w:color w:val="000000"/>
                  <w:kern w:val="0"/>
                  <w:sz w:val="20"/>
                  <w:szCs w:val="20"/>
                  <w:u w:val="none"/>
                  <w:lang w:val="en-US" w:eastAsia="zh-CN" w:bidi="ar"/>
                </w:rPr>
                <w:t>2150106</w:t>
              </w:r>
            </w:ins>
            <w:del w:id="10703" w:author="Administrator" w:date="2024-08-08T09:09:50Z">
              <w:r>
                <w:rPr>
                  <w:rFonts w:hint="eastAsia" w:ascii="宋体" w:hAnsi="宋体" w:eastAsia="宋体" w:cs="宋体"/>
                  <w:i w:val="0"/>
                  <w:iCs w:val="0"/>
                  <w:color w:val="000000"/>
                  <w:kern w:val="0"/>
                  <w:sz w:val="20"/>
                  <w:szCs w:val="20"/>
                  <w:u w:val="none"/>
                  <w:lang w:val="en-US" w:eastAsia="zh-CN" w:bidi="ar"/>
                </w:rPr>
                <w:delText>2150107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04"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9D9F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05" w:author="Administrator" w:date="2024-08-08T09:09:50Z">
              <w:r>
                <w:rPr>
                  <w:rFonts w:hint="eastAsia" w:ascii="宋体" w:hAnsi="宋体" w:eastAsia="宋体" w:cs="宋体"/>
                  <w:i w:val="0"/>
                  <w:color w:val="000000"/>
                  <w:kern w:val="0"/>
                  <w:sz w:val="20"/>
                  <w:szCs w:val="20"/>
                  <w:u w:val="none"/>
                  <w:lang w:val="en-US" w:eastAsia="zh-CN" w:bidi="ar"/>
                </w:rPr>
                <w:t xml:space="preserve">    黑色金属矿勘探和采选</w:t>
              </w:r>
            </w:ins>
            <w:del w:id="10706"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有色金属矿勘探和采选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07"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CC4761">
            <w:pPr>
              <w:jc w:val="right"/>
              <w:rPr>
                <w:rFonts w:hint="eastAsia" w:ascii="宋体" w:hAnsi="宋体" w:eastAsia="宋体" w:cs="宋体"/>
                <w:i w:val="0"/>
                <w:iCs w:val="0"/>
                <w:color w:val="000000"/>
                <w:sz w:val="20"/>
                <w:szCs w:val="20"/>
                <w:u w:val="none"/>
              </w:rPr>
            </w:pPr>
          </w:p>
        </w:tc>
      </w:tr>
      <w:tr w14:paraId="0110D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08"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08"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09"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2D75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10" w:author="Administrator" w:date="2024-08-08T09:09:50Z">
              <w:r>
                <w:rPr>
                  <w:rFonts w:hint="eastAsia" w:ascii="宋体" w:hAnsi="宋体" w:eastAsia="宋体" w:cs="宋体"/>
                  <w:i w:val="0"/>
                  <w:color w:val="000000"/>
                  <w:kern w:val="0"/>
                  <w:sz w:val="20"/>
                  <w:szCs w:val="20"/>
                  <w:u w:val="none"/>
                  <w:lang w:val="en-US" w:eastAsia="zh-CN" w:bidi="ar"/>
                </w:rPr>
                <w:t>2150107</w:t>
              </w:r>
            </w:ins>
            <w:del w:id="10711" w:author="Administrator" w:date="2024-08-08T09:09:50Z">
              <w:r>
                <w:rPr>
                  <w:rFonts w:hint="eastAsia" w:ascii="宋体" w:hAnsi="宋体" w:eastAsia="宋体" w:cs="宋体"/>
                  <w:i w:val="0"/>
                  <w:iCs w:val="0"/>
                  <w:color w:val="000000"/>
                  <w:kern w:val="0"/>
                  <w:sz w:val="20"/>
                  <w:szCs w:val="20"/>
                  <w:u w:val="none"/>
                  <w:lang w:val="en-US" w:eastAsia="zh-CN" w:bidi="ar"/>
                </w:rPr>
                <w:delText>2150108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12"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E7EC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13" w:author="Administrator" w:date="2024-08-08T09:09:50Z">
              <w:r>
                <w:rPr>
                  <w:rFonts w:hint="eastAsia" w:ascii="宋体" w:hAnsi="宋体" w:eastAsia="宋体" w:cs="宋体"/>
                  <w:i w:val="0"/>
                  <w:color w:val="000000"/>
                  <w:kern w:val="0"/>
                  <w:sz w:val="20"/>
                  <w:szCs w:val="20"/>
                  <w:u w:val="none"/>
                  <w:lang w:val="en-US" w:eastAsia="zh-CN" w:bidi="ar"/>
                </w:rPr>
                <w:t xml:space="preserve">    有色金属矿勘探和采选</w:t>
              </w:r>
            </w:ins>
            <w:del w:id="10714"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非金属矿勘探和采选</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15"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23FEDB">
            <w:pPr>
              <w:jc w:val="right"/>
              <w:rPr>
                <w:rFonts w:hint="eastAsia" w:ascii="宋体" w:hAnsi="宋体" w:eastAsia="宋体" w:cs="宋体"/>
                <w:i w:val="0"/>
                <w:iCs w:val="0"/>
                <w:color w:val="000000"/>
                <w:sz w:val="20"/>
                <w:szCs w:val="20"/>
                <w:u w:val="none"/>
              </w:rPr>
            </w:pPr>
          </w:p>
        </w:tc>
      </w:tr>
      <w:tr w14:paraId="2F59C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16"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16"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17"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457F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18" w:author="Administrator" w:date="2024-08-08T09:09:50Z">
              <w:r>
                <w:rPr>
                  <w:rFonts w:hint="eastAsia" w:ascii="宋体" w:hAnsi="宋体" w:eastAsia="宋体" w:cs="宋体"/>
                  <w:i w:val="0"/>
                  <w:color w:val="000000"/>
                  <w:kern w:val="0"/>
                  <w:sz w:val="20"/>
                  <w:szCs w:val="20"/>
                  <w:u w:val="none"/>
                  <w:lang w:val="en-US" w:eastAsia="zh-CN" w:bidi="ar"/>
                </w:rPr>
                <w:t>2150108</w:t>
              </w:r>
            </w:ins>
            <w:del w:id="10719" w:author="Administrator" w:date="2024-08-08T09:09:50Z">
              <w:r>
                <w:rPr>
                  <w:rFonts w:hint="eastAsia" w:ascii="宋体" w:hAnsi="宋体" w:eastAsia="宋体" w:cs="宋体"/>
                  <w:i w:val="0"/>
                  <w:iCs w:val="0"/>
                  <w:color w:val="000000"/>
                  <w:kern w:val="0"/>
                  <w:sz w:val="20"/>
                  <w:szCs w:val="20"/>
                  <w:u w:val="none"/>
                  <w:lang w:val="en-US" w:eastAsia="zh-CN" w:bidi="ar"/>
                </w:rPr>
                <w:delText>2150199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20"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71C5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21" w:author="Administrator" w:date="2024-08-08T09:09:50Z">
              <w:r>
                <w:rPr>
                  <w:rFonts w:hint="eastAsia" w:ascii="宋体" w:hAnsi="宋体" w:eastAsia="宋体" w:cs="宋体"/>
                  <w:i w:val="0"/>
                  <w:color w:val="000000"/>
                  <w:kern w:val="0"/>
                  <w:sz w:val="20"/>
                  <w:szCs w:val="20"/>
                  <w:u w:val="none"/>
                  <w:lang w:val="en-US" w:eastAsia="zh-CN" w:bidi="ar"/>
                </w:rPr>
                <w:t xml:space="preserve">    非金属矿勘探和采选</w:t>
              </w:r>
            </w:ins>
            <w:del w:id="10722"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其他资源勘探业支出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23"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B67B10">
            <w:pPr>
              <w:jc w:val="right"/>
              <w:rPr>
                <w:rFonts w:hint="eastAsia" w:ascii="宋体" w:hAnsi="宋体" w:eastAsia="宋体" w:cs="宋体"/>
                <w:i w:val="0"/>
                <w:iCs w:val="0"/>
                <w:color w:val="000000"/>
                <w:sz w:val="20"/>
                <w:szCs w:val="20"/>
                <w:u w:val="none"/>
              </w:rPr>
            </w:pPr>
          </w:p>
        </w:tc>
      </w:tr>
      <w:tr w14:paraId="16B08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24" w:author="Administrator" w:date="2024-08-08T09:09: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24" w:author="Administrator" w:date="2024-08-08T09:09:5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25" w:author="Administrator" w:date="2024-08-08T09:09: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6A7B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26" w:author="Administrator" w:date="2024-08-08T09:09:50Z">
              <w:r>
                <w:rPr>
                  <w:rFonts w:hint="eastAsia" w:ascii="宋体" w:hAnsi="宋体" w:eastAsia="宋体" w:cs="宋体"/>
                  <w:i w:val="0"/>
                  <w:color w:val="000000"/>
                  <w:kern w:val="0"/>
                  <w:sz w:val="20"/>
                  <w:szCs w:val="20"/>
                  <w:u w:val="none"/>
                  <w:lang w:val="en-US" w:eastAsia="zh-CN" w:bidi="ar"/>
                </w:rPr>
                <w:t>2150199</w:t>
              </w:r>
            </w:ins>
            <w:del w:id="10727" w:author="Administrator" w:date="2024-08-08T09:09:50Z">
              <w:r>
                <w:rPr>
                  <w:rFonts w:hint="eastAsia" w:ascii="宋体" w:hAnsi="宋体" w:eastAsia="宋体" w:cs="宋体"/>
                  <w:i w:val="0"/>
                  <w:iCs w:val="0"/>
                  <w:color w:val="000000"/>
                  <w:kern w:val="0"/>
                  <w:sz w:val="20"/>
                  <w:szCs w:val="20"/>
                  <w:u w:val="none"/>
                  <w:lang w:val="en-US" w:eastAsia="zh-CN" w:bidi="ar"/>
                </w:rPr>
                <w:delText>21502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28" w:author="Administrator" w:date="2024-08-08T09:09: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A087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29" w:author="Administrator" w:date="2024-08-08T09:09:50Z">
              <w:r>
                <w:rPr>
                  <w:rFonts w:hint="eastAsia" w:ascii="宋体" w:hAnsi="宋体" w:eastAsia="宋体" w:cs="宋体"/>
                  <w:i w:val="0"/>
                  <w:color w:val="000000"/>
                  <w:kern w:val="0"/>
                  <w:sz w:val="20"/>
                  <w:szCs w:val="20"/>
                  <w:u w:val="none"/>
                  <w:lang w:val="en-US" w:eastAsia="zh-CN" w:bidi="ar"/>
                </w:rPr>
                <w:t xml:space="preserve">    其他资源勘探业支出</w:t>
              </w:r>
            </w:ins>
            <w:del w:id="10730"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31" w:author="Administrator" w:date="2024-08-08T09:09: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22519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732" w:author="Administrator" w:date="2024-08-08T09:09:50Z">
                <w:pPr>
                  <w:keepNext w:val="0"/>
                  <w:keepLines w:val="0"/>
                  <w:widowControl/>
                  <w:suppressLineNumbers w:val="0"/>
                  <w:jc w:val="right"/>
                  <w:textAlignment w:val="center"/>
                </w:pPr>
              </w:pPrChange>
            </w:pPr>
            <w:del w:id="10733" w:author="Administrator" w:date="2024-08-08T09:09:50Z">
              <w:r>
                <w:rPr>
                  <w:rFonts w:hint="eastAsia" w:ascii="宋体" w:hAnsi="宋体" w:eastAsia="宋体" w:cs="宋体"/>
                  <w:i w:val="0"/>
                  <w:iCs w:val="0"/>
                  <w:color w:val="000000"/>
                  <w:kern w:val="0"/>
                  <w:sz w:val="20"/>
                  <w:szCs w:val="20"/>
                  <w:u w:val="none"/>
                  <w:lang w:val="en-US" w:eastAsia="zh-CN" w:bidi="ar"/>
                </w:rPr>
                <w:delText>80</w:delText>
              </w:r>
            </w:del>
          </w:p>
        </w:tc>
      </w:tr>
      <w:tr w14:paraId="76102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34"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34"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35"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A5D3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36" w:author="Administrator" w:date="2024-08-08T09:09:50Z">
              <w:r>
                <w:rPr>
                  <w:rFonts w:hint="eastAsia" w:ascii="宋体" w:hAnsi="宋体" w:eastAsia="宋体" w:cs="宋体"/>
                  <w:i w:val="0"/>
                  <w:color w:val="000000"/>
                  <w:kern w:val="0"/>
                  <w:sz w:val="20"/>
                  <w:szCs w:val="20"/>
                  <w:u w:val="none"/>
                  <w:lang w:val="en-US" w:eastAsia="zh-CN" w:bidi="ar"/>
                </w:rPr>
                <w:t>21502</w:t>
              </w:r>
            </w:ins>
            <w:del w:id="10737" w:author="Administrator" w:date="2024-08-08T09:09:50Z">
              <w:r>
                <w:rPr>
                  <w:rFonts w:hint="eastAsia" w:ascii="宋体" w:hAnsi="宋体" w:eastAsia="宋体" w:cs="宋体"/>
                  <w:i w:val="0"/>
                  <w:iCs w:val="0"/>
                  <w:color w:val="000000"/>
                  <w:kern w:val="0"/>
                  <w:sz w:val="20"/>
                  <w:szCs w:val="20"/>
                  <w:u w:val="none"/>
                  <w:lang w:val="en-US" w:eastAsia="zh-CN" w:bidi="ar"/>
                </w:rPr>
                <w:delText>2150201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38"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516A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39" w:author="Administrator" w:date="2024-08-08T09:09:50Z">
              <w:r>
                <w:rPr>
                  <w:rFonts w:hint="eastAsia" w:ascii="宋体" w:hAnsi="宋体" w:eastAsia="宋体" w:cs="宋体"/>
                  <w:i w:val="0"/>
                  <w:color w:val="000000"/>
                  <w:kern w:val="0"/>
                  <w:sz w:val="20"/>
                  <w:szCs w:val="20"/>
                  <w:u w:val="none"/>
                  <w:lang w:val="en-US" w:eastAsia="zh-CN" w:bidi="ar"/>
                </w:rPr>
                <w:t xml:space="preserve">  制造业</w:t>
              </w:r>
            </w:ins>
            <w:del w:id="10740" w:author="Administrator" w:date="2024-08-08T09:09:50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41"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C12CE3">
            <w:pPr>
              <w:widowControl/>
              <w:jc w:val="right"/>
              <w:textAlignment w:val="center"/>
              <w:rPr>
                <w:rFonts w:hint="eastAsia" w:ascii="宋体" w:hAnsi="宋体" w:eastAsia="宋体" w:cs="宋体"/>
                <w:i w:val="0"/>
                <w:iCs w:val="0"/>
                <w:color w:val="000000"/>
                <w:sz w:val="20"/>
                <w:szCs w:val="20"/>
                <w:u w:val="none"/>
              </w:rPr>
              <w:pPrChange w:id="10742" w:author="Administrator" w:date="2024-08-08T09:09:51Z">
                <w:pPr>
                  <w:jc w:val="right"/>
                </w:pPr>
              </w:pPrChange>
            </w:pPr>
            <w:ins w:id="10743" w:author="Administrator" w:date="2024-08-08T09:09:51Z">
              <w:r>
                <w:rPr>
                  <w:rFonts w:hint="eastAsia" w:ascii="宋体" w:hAnsi="宋体" w:eastAsia="宋体" w:cs="宋体"/>
                  <w:i w:val="0"/>
                  <w:color w:val="000000"/>
                  <w:kern w:val="0"/>
                  <w:sz w:val="20"/>
                  <w:szCs w:val="20"/>
                  <w:u w:val="none"/>
                  <w:lang w:val="en-US" w:eastAsia="zh-CN" w:bidi="ar"/>
                </w:rPr>
                <w:t>240</w:t>
              </w:r>
            </w:ins>
          </w:p>
        </w:tc>
      </w:tr>
      <w:tr w14:paraId="34D65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44"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44"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45"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AB61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46" w:author="Administrator" w:date="2024-08-08T09:09:51Z">
              <w:r>
                <w:rPr>
                  <w:rFonts w:hint="eastAsia" w:ascii="宋体" w:hAnsi="宋体" w:eastAsia="宋体" w:cs="宋体"/>
                  <w:i w:val="0"/>
                  <w:color w:val="000000"/>
                  <w:kern w:val="0"/>
                  <w:sz w:val="20"/>
                  <w:szCs w:val="20"/>
                  <w:u w:val="none"/>
                  <w:lang w:val="en-US" w:eastAsia="zh-CN" w:bidi="ar"/>
                </w:rPr>
                <w:t>2150201</w:t>
              </w:r>
            </w:ins>
            <w:del w:id="10747" w:author="Administrator" w:date="2024-08-08T09:09:51Z">
              <w:r>
                <w:rPr>
                  <w:rFonts w:hint="eastAsia" w:ascii="宋体" w:hAnsi="宋体" w:eastAsia="宋体" w:cs="宋体"/>
                  <w:i w:val="0"/>
                  <w:iCs w:val="0"/>
                  <w:color w:val="000000"/>
                  <w:kern w:val="0"/>
                  <w:sz w:val="20"/>
                  <w:szCs w:val="20"/>
                  <w:u w:val="none"/>
                  <w:lang w:val="en-US" w:eastAsia="zh-CN" w:bidi="ar"/>
                </w:rPr>
                <w:delText>2150202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48"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F263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49" w:author="Administrator" w:date="2024-08-08T09:09:51Z">
              <w:r>
                <w:rPr>
                  <w:rFonts w:hint="eastAsia" w:ascii="宋体" w:hAnsi="宋体" w:eastAsia="宋体" w:cs="宋体"/>
                  <w:i w:val="0"/>
                  <w:color w:val="000000"/>
                  <w:kern w:val="0"/>
                  <w:sz w:val="20"/>
                  <w:szCs w:val="20"/>
                  <w:u w:val="none"/>
                  <w:lang w:val="en-US" w:eastAsia="zh-CN" w:bidi="ar"/>
                </w:rPr>
                <w:t xml:space="preserve">    行政运行</w:t>
              </w:r>
            </w:ins>
            <w:del w:id="10750"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51"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767E18">
            <w:pPr>
              <w:jc w:val="right"/>
              <w:rPr>
                <w:rFonts w:hint="eastAsia" w:ascii="宋体" w:hAnsi="宋体" w:eastAsia="宋体" w:cs="宋体"/>
                <w:i w:val="0"/>
                <w:iCs w:val="0"/>
                <w:color w:val="000000"/>
                <w:sz w:val="20"/>
                <w:szCs w:val="20"/>
                <w:u w:val="none"/>
              </w:rPr>
            </w:pPr>
          </w:p>
        </w:tc>
      </w:tr>
      <w:tr w14:paraId="7DEBB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52"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52"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53"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9FC1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54" w:author="Administrator" w:date="2024-08-08T09:09:51Z">
              <w:r>
                <w:rPr>
                  <w:rFonts w:hint="eastAsia" w:ascii="宋体" w:hAnsi="宋体" w:eastAsia="宋体" w:cs="宋体"/>
                  <w:i w:val="0"/>
                  <w:color w:val="000000"/>
                  <w:kern w:val="0"/>
                  <w:sz w:val="20"/>
                  <w:szCs w:val="20"/>
                  <w:u w:val="none"/>
                  <w:lang w:val="en-US" w:eastAsia="zh-CN" w:bidi="ar"/>
                </w:rPr>
                <w:t>2150202</w:t>
              </w:r>
            </w:ins>
            <w:del w:id="10755" w:author="Administrator" w:date="2024-08-08T09:09:51Z">
              <w:r>
                <w:rPr>
                  <w:rFonts w:hint="eastAsia" w:ascii="宋体" w:hAnsi="宋体" w:eastAsia="宋体" w:cs="宋体"/>
                  <w:i w:val="0"/>
                  <w:iCs w:val="0"/>
                  <w:color w:val="000000"/>
                  <w:kern w:val="0"/>
                  <w:sz w:val="20"/>
                  <w:szCs w:val="20"/>
                  <w:u w:val="none"/>
                  <w:lang w:val="en-US" w:eastAsia="zh-CN" w:bidi="ar"/>
                </w:rPr>
                <w:delText>2150203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56"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290A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57" w:author="Administrator" w:date="2024-08-08T09:09:51Z">
              <w:r>
                <w:rPr>
                  <w:rFonts w:hint="eastAsia" w:ascii="宋体" w:hAnsi="宋体" w:eastAsia="宋体" w:cs="宋体"/>
                  <w:i w:val="0"/>
                  <w:color w:val="000000"/>
                  <w:kern w:val="0"/>
                  <w:sz w:val="20"/>
                  <w:szCs w:val="20"/>
                  <w:u w:val="none"/>
                  <w:lang w:val="en-US" w:eastAsia="zh-CN" w:bidi="ar"/>
                </w:rPr>
                <w:t xml:space="preserve">    一般行政管理事务</w:t>
              </w:r>
            </w:ins>
            <w:del w:id="10758"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59"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47E611">
            <w:pPr>
              <w:jc w:val="right"/>
              <w:rPr>
                <w:rFonts w:hint="eastAsia" w:ascii="宋体" w:hAnsi="宋体" w:eastAsia="宋体" w:cs="宋体"/>
                <w:i w:val="0"/>
                <w:iCs w:val="0"/>
                <w:color w:val="000000"/>
                <w:sz w:val="20"/>
                <w:szCs w:val="20"/>
                <w:u w:val="none"/>
              </w:rPr>
            </w:pPr>
          </w:p>
        </w:tc>
      </w:tr>
      <w:tr w14:paraId="52C58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60"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760"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61"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97A7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62" w:author="Administrator" w:date="2024-08-08T09:09:51Z">
              <w:r>
                <w:rPr>
                  <w:rFonts w:hint="eastAsia" w:ascii="宋体" w:hAnsi="宋体" w:eastAsia="宋体" w:cs="宋体"/>
                  <w:i w:val="0"/>
                  <w:color w:val="000000"/>
                  <w:kern w:val="0"/>
                  <w:sz w:val="20"/>
                  <w:szCs w:val="20"/>
                  <w:u w:val="none"/>
                  <w:lang w:val="en-US" w:eastAsia="zh-CN" w:bidi="ar"/>
                </w:rPr>
                <w:t>2150203</w:t>
              </w:r>
            </w:ins>
            <w:del w:id="10763" w:author="Administrator" w:date="2024-08-08T09:09:51Z">
              <w:r>
                <w:rPr>
                  <w:rFonts w:hint="eastAsia" w:ascii="宋体" w:hAnsi="宋体" w:eastAsia="宋体" w:cs="宋体"/>
                  <w:i w:val="0"/>
                  <w:iCs w:val="0"/>
                  <w:color w:val="000000"/>
                  <w:kern w:val="0"/>
                  <w:sz w:val="20"/>
                  <w:szCs w:val="20"/>
                  <w:u w:val="none"/>
                  <w:lang w:val="en-US" w:eastAsia="zh-CN" w:bidi="ar"/>
                </w:rPr>
                <w:delText>2150204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64"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A1EE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65" w:author="Administrator" w:date="2024-08-08T09:09:51Z">
              <w:r>
                <w:rPr>
                  <w:rFonts w:hint="eastAsia" w:ascii="宋体" w:hAnsi="宋体" w:eastAsia="宋体" w:cs="宋体"/>
                  <w:i w:val="0"/>
                  <w:color w:val="000000"/>
                  <w:kern w:val="0"/>
                  <w:sz w:val="20"/>
                  <w:szCs w:val="20"/>
                  <w:u w:val="none"/>
                  <w:lang w:val="en-US" w:eastAsia="zh-CN" w:bidi="ar"/>
                </w:rPr>
                <w:t xml:space="preserve">    机关服务</w:t>
              </w:r>
            </w:ins>
            <w:del w:id="10766"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纺织业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67"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B247C3">
            <w:pPr>
              <w:jc w:val="right"/>
              <w:rPr>
                <w:rFonts w:hint="eastAsia" w:ascii="宋体" w:hAnsi="宋体" w:eastAsia="宋体" w:cs="宋体"/>
                <w:i w:val="0"/>
                <w:iCs w:val="0"/>
                <w:color w:val="000000"/>
                <w:sz w:val="20"/>
                <w:szCs w:val="20"/>
                <w:u w:val="none"/>
              </w:rPr>
            </w:pPr>
          </w:p>
        </w:tc>
      </w:tr>
      <w:tr w14:paraId="33B19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68"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68"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69"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0C20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70" w:author="Administrator" w:date="2024-08-08T09:09:51Z">
              <w:r>
                <w:rPr>
                  <w:rFonts w:hint="eastAsia" w:ascii="宋体" w:hAnsi="宋体" w:eastAsia="宋体" w:cs="宋体"/>
                  <w:i w:val="0"/>
                  <w:color w:val="000000"/>
                  <w:kern w:val="0"/>
                  <w:sz w:val="20"/>
                  <w:szCs w:val="20"/>
                  <w:u w:val="none"/>
                  <w:lang w:val="en-US" w:eastAsia="zh-CN" w:bidi="ar"/>
                </w:rPr>
                <w:t>2150204</w:t>
              </w:r>
            </w:ins>
            <w:del w:id="10771" w:author="Administrator" w:date="2024-08-08T09:09:51Z">
              <w:r>
                <w:rPr>
                  <w:rFonts w:hint="eastAsia" w:ascii="宋体" w:hAnsi="宋体" w:eastAsia="宋体" w:cs="宋体"/>
                  <w:i w:val="0"/>
                  <w:iCs w:val="0"/>
                  <w:color w:val="000000"/>
                  <w:kern w:val="0"/>
                  <w:sz w:val="20"/>
                  <w:szCs w:val="20"/>
                  <w:u w:val="none"/>
                  <w:lang w:val="en-US" w:eastAsia="zh-CN" w:bidi="ar"/>
                </w:rPr>
                <w:delText>2150205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72"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49B6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73" w:author="Administrator" w:date="2024-08-08T09:09:51Z">
              <w:r>
                <w:rPr>
                  <w:rFonts w:hint="eastAsia" w:ascii="宋体" w:hAnsi="宋体" w:eastAsia="宋体" w:cs="宋体"/>
                  <w:i w:val="0"/>
                  <w:color w:val="000000"/>
                  <w:kern w:val="0"/>
                  <w:sz w:val="20"/>
                  <w:szCs w:val="20"/>
                  <w:u w:val="none"/>
                  <w:lang w:val="en-US" w:eastAsia="zh-CN" w:bidi="ar"/>
                </w:rPr>
                <w:t xml:space="preserve">    纺织业</w:t>
              </w:r>
            </w:ins>
            <w:del w:id="10774"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医药制造业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75"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C6C918">
            <w:pPr>
              <w:jc w:val="right"/>
              <w:rPr>
                <w:rFonts w:hint="eastAsia" w:ascii="宋体" w:hAnsi="宋体" w:eastAsia="宋体" w:cs="宋体"/>
                <w:i w:val="0"/>
                <w:iCs w:val="0"/>
                <w:color w:val="000000"/>
                <w:sz w:val="20"/>
                <w:szCs w:val="20"/>
                <w:u w:val="none"/>
              </w:rPr>
            </w:pPr>
          </w:p>
        </w:tc>
      </w:tr>
      <w:tr w14:paraId="0D880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76"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776"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77"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37A7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78" w:author="Administrator" w:date="2024-08-08T09:09:51Z">
              <w:r>
                <w:rPr>
                  <w:rFonts w:hint="eastAsia" w:ascii="宋体" w:hAnsi="宋体" w:eastAsia="宋体" w:cs="宋体"/>
                  <w:i w:val="0"/>
                  <w:color w:val="000000"/>
                  <w:kern w:val="0"/>
                  <w:sz w:val="20"/>
                  <w:szCs w:val="20"/>
                  <w:u w:val="none"/>
                  <w:lang w:val="en-US" w:eastAsia="zh-CN" w:bidi="ar"/>
                </w:rPr>
                <w:t>2150205</w:t>
              </w:r>
            </w:ins>
            <w:del w:id="10779" w:author="Administrator" w:date="2024-08-08T09:09:51Z">
              <w:r>
                <w:rPr>
                  <w:rFonts w:hint="eastAsia" w:ascii="宋体" w:hAnsi="宋体" w:eastAsia="宋体" w:cs="宋体"/>
                  <w:i w:val="0"/>
                  <w:iCs w:val="0"/>
                  <w:color w:val="000000"/>
                  <w:kern w:val="0"/>
                  <w:sz w:val="20"/>
                  <w:szCs w:val="20"/>
                  <w:u w:val="none"/>
                  <w:lang w:val="en-US" w:eastAsia="zh-CN" w:bidi="ar"/>
                </w:rPr>
                <w:delText>2150206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80"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8D76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81" w:author="Administrator" w:date="2024-08-08T09:09:51Z">
              <w:r>
                <w:rPr>
                  <w:rFonts w:hint="eastAsia" w:ascii="宋体" w:hAnsi="宋体" w:eastAsia="宋体" w:cs="宋体"/>
                  <w:i w:val="0"/>
                  <w:color w:val="000000"/>
                  <w:kern w:val="0"/>
                  <w:sz w:val="20"/>
                  <w:szCs w:val="20"/>
                  <w:u w:val="none"/>
                  <w:lang w:val="en-US" w:eastAsia="zh-CN" w:bidi="ar"/>
                </w:rPr>
                <w:t xml:space="preserve">    医药制造业</w:t>
              </w:r>
            </w:ins>
            <w:del w:id="10782"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非金属矿物制品业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83"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F12B3B">
            <w:pPr>
              <w:jc w:val="right"/>
              <w:rPr>
                <w:rFonts w:hint="eastAsia" w:ascii="宋体" w:hAnsi="宋体" w:eastAsia="宋体" w:cs="宋体"/>
                <w:i w:val="0"/>
                <w:iCs w:val="0"/>
                <w:color w:val="000000"/>
                <w:sz w:val="20"/>
                <w:szCs w:val="20"/>
                <w:u w:val="none"/>
              </w:rPr>
            </w:pPr>
          </w:p>
        </w:tc>
      </w:tr>
      <w:tr w14:paraId="3838E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84" w:author="Administrator" w:date="2024-08-18T12:40: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51" w:hRule="atLeast"/>
          <w:trPrChange w:id="10784" w:author="Administrator" w:date="2024-08-18T12:40:50Z">
            <w:trPr>
              <w:trHeight w:val="631"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85" w:author="Administrator" w:date="2024-08-18T12:40:5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A65C5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bidi="ar"/>
                <w:rPrChange w:id="10786" w:author="Administrator" w:date="2024-08-18T12:33:45Z">
                  <w:rPr>
                    <w:rFonts w:hint="eastAsia" w:ascii="宋体" w:hAnsi="宋体" w:eastAsia="宋体" w:cs="宋体"/>
                    <w:i w:val="0"/>
                    <w:iCs w:val="0"/>
                    <w:color w:val="000000"/>
                    <w:sz w:val="20"/>
                    <w:szCs w:val="20"/>
                    <w:u w:val="none"/>
                  </w:rPr>
                </w:rPrChange>
              </w:rPr>
            </w:pPr>
            <w:ins w:id="10787" w:author="Administrator" w:date="2024-08-08T09:09:51Z">
              <w:r>
                <w:rPr>
                  <w:rFonts w:hint="eastAsia" w:ascii="宋体" w:hAnsi="宋体" w:eastAsia="宋体" w:cs="宋体"/>
                  <w:i w:val="0"/>
                  <w:color w:val="000000"/>
                  <w:kern w:val="0"/>
                  <w:sz w:val="20"/>
                  <w:szCs w:val="20"/>
                  <w:u w:val="none"/>
                  <w:lang w:val="en-US" w:eastAsia="zh-CN" w:bidi="ar"/>
                </w:rPr>
                <w:t>2150206</w:t>
              </w:r>
            </w:ins>
            <w:del w:id="10788" w:author="Administrator" w:date="2024-08-08T09:09:51Z">
              <w:r>
                <w:rPr>
                  <w:rFonts w:hint="eastAsia" w:ascii="宋体" w:hAnsi="宋体" w:eastAsia="宋体" w:cs="宋体"/>
                  <w:i w:val="0"/>
                  <w:iCs w:val="0"/>
                  <w:color w:val="000000"/>
                  <w:kern w:val="0"/>
                  <w:sz w:val="20"/>
                  <w:szCs w:val="20"/>
                  <w:u w:val="none"/>
                  <w:lang w:val="en-US" w:eastAsia="zh-CN" w:bidi="ar"/>
                </w:rPr>
                <w:delText>2150207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89" w:author="Administrator" w:date="2024-08-18T12:40:5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2EDC2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bidi="ar"/>
                <w:rPrChange w:id="10790" w:author="Administrator" w:date="2024-08-18T12:33:45Z">
                  <w:rPr>
                    <w:rFonts w:hint="eastAsia" w:ascii="宋体" w:hAnsi="宋体" w:eastAsia="宋体" w:cs="宋体"/>
                    <w:i w:val="0"/>
                    <w:iCs w:val="0"/>
                    <w:color w:val="000000"/>
                    <w:sz w:val="20"/>
                    <w:szCs w:val="20"/>
                    <w:u w:val="none"/>
                  </w:rPr>
                </w:rPrChange>
              </w:rPr>
            </w:pPr>
            <w:ins w:id="10791" w:author="Administrator" w:date="2024-08-08T09:09:51Z">
              <w:r>
                <w:rPr>
                  <w:rFonts w:hint="eastAsia" w:ascii="宋体" w:hAnsi="宋体" w:eastAsia="宋体" w:cs="宋体"/>
                  <w:i w:val="0"/>
                  <w:color w:val="000000"/>
                  <w:kern w:val="0"/>
                  <w:sz w:val="20"/>
                  <w:szCs w:val="20"/>
                  <w:u w:val="none"/>
                  <w:lang w:val="en-US" w:eastAsia="zh-CN" w:bidi="ar"/>
                </w:rPr>
                <w:t xml:space="preserve">    非金属矿物制品业</w:t>
              </w:r>
            </w:ins>
            <w:del w:id="10792"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通信设备、计算机及其他电子设备制造业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93" w:author="Administrator" w:date="2024-08-18T12:40:5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08C59F">
            <w:pPr>
              <w:widowControl/>
              <w:jc w:val="left"/>
              <w:textAlignment w:val="center"/>
              <w:rPr>
                <w:rFonts w:hint="eastAsia" w:ascii="宋体" w:hAnsi="宋体" w:eastAsia="宋体" w:cs="宋体"/>
                <w:i w:val="0"/>
                <w:iCs w:val="0"/>
                <w:color w:val="000000"/>
                <w:kern w:val="0"/>
                <w:sz w:val="20"/>
                <w:szCs w:val="20"/>
                <w:u w:val="none"/>
                <w:lang w:bidi="ar"/>
                <w:rPrChange w:id="10795" w:author="Administrator" w:date="2024-08-18T12:33:45Z">
                  <w:rPr>
                    <w:rFonts w:hint="eastAsia" w:ascii="宋体" w:hAnsi="宋体" w:eastAsia="宋体" w:cs="宋体"/>
                    <w:i w:val="0"/>
                    <w:iCs w:val="0"/>
                    <w:color w:val="000000"/>
                    <w:sz w:val="20"/>
                    <w:szCs w:val="20"/>
                    <w:u w:val="none"/>
                  </w:rPr>
                </w:rPrChange>
              </w:rPr>
              <w:pPrChange w:id="10794" w:author="Administrator" w:date="2024-08-18T12:33:45Z">
                <w:pPr>
                  <w:jc w:val="right"/>
                </w:pPr>
              </w:pPrChange>
            </w:pPr>
          </w:p>
        </w:tc>
      </w:tr>
      <w:tr w14:paraId="222DA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796"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796"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797"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7541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798" w:author="Administrator" w:date="2024-08-08T09:09:51Z">
              <w:r>
                <w:rPr>
                  <w:rFonts w:hint="eastAsia" w:ascii="宋体" w:hAnsi="宋体" w:eastAsia="宋体" w:cs="宋体"/>
                  <w:i w:val="0"/>
                  <w:color w:val="000000"/>
                  <w:kern w:val="0"/>
                  <w:sz w:val="20"/>
                  <w:szCs w:val="20"/>
                  <w:u w:val="none"/>
                  <w:lang w:val="en-US" w:eastAsia="zh-CN" w:bidi="ar"/>
                </w:rPr>
                <w:t>2150207</w:t>
              </w:r>
            </w:ins>
            <w:del w:id="10799" w:author="Administrator" w:date="2024-08-08T09:09:51Z">
              <w:r>
                <w:rPr>
                  <w:rFonts w:hint="eastAsia" w:ascii="宋体" w:hAnsi="宋体" w:eastAsia="宋体" w:cs="宋体"/>
                  <w:i w:val="0"/>
                  <w:iCs w:val="0"/>
                  <w:color w:val="000000"/>
                  <w:kern w:val="0"/>
                  <w:sz w:val="20"/>
                  <w:szCs w:val="20"/>
                  <w:u w:val="none"/>
                  <w:lang w:val="en-US" w:eastAsia="zh-CN" w:bidi="ar"/>
                </w:rPr>
                <w:delText>2150208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00"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A700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01" w:author="Administrator" w:date="2024-08-08T09:09:51Z">
              <w:r>
                <w:rPr>
                  <w:rFonts w:hint="eastAsia" w:ascii="宋体" w:hAnsi="宋体" w:eastAsia="宋体" w:cs="宋体"/>
                  <w:i w:val="0"/>
                  <w:color w:val="000000"/>
                  <w:kern w:val="0"/>
                  <w:sz w:val="20"/>
                  <w:szCs w:val="20"/>
                  <w:u w:val="none"/>
                  <w:lang w:val="en-US" w:eastAsia="zh-CN" w:bidi="ar"/>
                </w:rPr>
                <w:t xml:space="preserve">    通信设备、计算机及其他电子设备制造业</w:t>
              </w:r>
            </w:ins>
            <w:del w:id="10802"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交通运输设备制造业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03"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0201E6">
            <w:pPr>
              <w:jc w:val="right"/>
              <w:rPr>
                <w:rFonts w:hint="eastAsia" w:ascii="宋体" w:hAnsi="宋体" w:eastAsia="宋体" w:cs="宋体"/>
                <w:i w:val="0"/>
                <w:iCs w:val="0"/>
                <w:color w:val="000000"/>
                <w:sz w:val="20"/>
                <w:szCs w:val="20"/>
                <w:u w:val="none"/>
              </w:rPr>
            </w:pPr>
          </w:p>
        </w:tc>
      </w:tr>
      <w:tr w14:paraId="50015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04"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04"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05"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4118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06" w:author="Administrator" w:date="2024-08-08T09:09:51Z">
              <w:r>
                <w:rPr>
                  <w:rFonts w:hint="eastAsia" w:ascii="宋体" w:hAnsi="宋体" w:eastAsia="宋体" w:cs="宋体"/>
                  <w:i w:val="0"/>
                  <w:color w:val="000000"/>
                  <w:kern w:val="0"/>
                  <w:sz w:val="20"/>
                  <w:szCs w:val="20"/>
                  <w:u w:val="none"/>
                  <w:lang w:val="en-US" w:eastAsia="zh-CN" w:bidi="ar"/>
                </w:rPr>
                <w:t>2150208</w:t>
              </w:r>
            </w:ins>
            <w:del w:id="10807" w:author="Administrator" w:date="2024-08-08T09:09:51Z">
              <w:r>
                <w:rPr>
                  <w:rFonts w:hint="eastAsia" w:ascii="宋体" w:hAnsi="宋体" w:eastAsia="宋体" w:cs="宋体"/>
                  <w:i w:val="0"/>
                  <w:iCs w:val="0"/>
                  <w:color w:val="000000"/>
                  <w:kern w:val="0"/>
                  <w:sz w:val="20"/>
                  <w:szCs w:val="20"/>
                  <w:u w:val="none"/>
                  <w:lang w:val="en-US" w:eastAsia="zh-CN" w:bidi="ar"/>
                </w:rPr>
                <w:delText>2150209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08"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11D6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09" w:author="Administrator" w:date="2024-08-08T09:09:51Z">
              <w:r>
                <w:rPr>
                  <w:rFonts w:hint="eastAsia" w:ascii="宋体" w:hAnsi="宋体" w:eastAsia="宋体" w:cs="宋体"/>
                  <w:i w:val="0"/>
                  <w:color w:val="000000"/>
                  <w:kern w:val="0"/>
                  <w:sz w:val="20"/>
                  <w:szCs w:val="20"/>
                  <w:u w:val="none"/>
                  <w:lang w:val="en-US" w:eastAsia="zh-CN" w:bidi="ar"/>
                </w:rPr>
                <w:t xml:space="preserve">    交通运输设备制造业</w:t>
              </w:r>
            </w:ins>
            <w:del w:id="10810"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电气机械及器材制造业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11"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D0733B">
            <w:pPr>
              <w:jc w:val="right"/>
              <w:rPr>
                <w:rFonts w:hint="eastAsia" w:ascii="宋体" w:hAnsi="宋体" w:eastAsia="宋体" w:cs="宋体"/>
                <w:i w:val="0"/>
                <w:iCs w:val="0"/>
                <w:color w:val="000000"/>
                <w:sz w:val="20"/>
                <w:szCs w:val="20"/>
                <w:u w:val="none"/>
              </w:rPr>
            </w:pPr>
          </w:p>
        </w:tc>
      </w:tr>
      <w:tr w14:paraId="7FD7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12"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12"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13"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984D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14" w:author="Administrator" w:date="2024-08-08T09:09:51Z">
              <w:r>
                <w:rPr>
                  <w:rFonts w:hint="eastAsia" w:ascii="宋体" w:hAnsi="宋体" w:eastAsia="宋体" w:cs="宋体"/>
                  <w:i w:val="0"/>
                  <w:color w:val="000000"/>
                  <w:kern w:val="0"/>
                  <w:sz w:val="20"/>
                  <w:szCs w:val="20"/>
                  <w:u w:val="none"/>
                  <w:lang w:val="en-US" w:eastAsia="zh-CN" w:bidi="ar"/>
                </w:rPr>
                <w:t>2150209</w:t>
              </w:r>
            </w:ins>
            <w:del w:id="10815" w:author="Administrator" w:date="2024-08-08T09:09:51Z">
              <w:r>
                <w:rPr>
                  <w:rFonts w:hint="eastAsia" w:ascii="宋体" w:hAnsi="宋体" w:eastAsia="宋体" w:cs="宋体"/>
                  <w:i w:val="0"/>
                  <w:iCs w:val="0"/>
                  <w:color w:val="000000"/>
                  <w:kern w:val="0"/>
                  <w:sz w:val="20"/>
                  <w:szCs w:val="20"/>
                  <w:u w:val="none"/>
                  <w:lang w:val="en-US" w:eastAsia="zh-CN" w:bidi="ar"/>
                </w:rPr>
                <w:delText>2150210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16"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900F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17" w:author="Administrator" w:date="2024-08-08T09:09:51Z">
              <w:r>
                <w:rPr>
                  <w:rFonts w:hint="eastAsia" w:ascii="宋体" w:hAnsi="宋体" w:eastAsia="宋体" w:cs="宋体"/>
                  <w:i w:val="0"/>
                  <w:color w:val="000000"/>
                  <w:kern w:val="0"/>
                  <w:sz w:val="20"/>
                  <w:szCs w:val="20"/>
                  <w:u w:val="none"/>
                  <w:lang w:val="en-US" w:eastAsia="zh-CN" w:bidi="ar"/>
                </w:rPr>
                <w:t xml:space="preserve">    电气机械及器材制造业</w:t>
              </w:r>
            </w:ins>
            <w:del w:id="10818"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工艺品及其他制造业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19"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DC70E8">
            <w:pPr>
              <w:jc w:val="right"/>
              <w:rPr>
                <w:rFonts w:hint="eastAsia" w:ascii="宋体" w:hAnsi="宋体" w:eastAsia="宋体" w:cs="宋体"/>
                <w:i w:val="0"/>
                <w:iCs w:val="0"/>
                <w:color w:val="000000"/>
                <w:sz w:val="20"/>
                <w:szCs w:val="20"/>
                <w:u w:val="none"/>
              </w:rPr>
            </w:pPr>
          </w:p>
        </w:tc>
      </w:tr>
      <w:tr w14:paraId="6AF05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20"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820"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21"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DF2A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22" w:author="Administrator" w:date="2024-08-08T09:09:51Z">
              <w:r>
                <w:rPr>
                  <w:rFonts w:hint="eastAsia" w:ascii="宋体" w:hAnsi="宋体" w:eastAsia="宋体" w:cs="宋体"/>
                  <w:i w:val="0"/>
                  <w:color w:val="000000"/>
                  <w:kern w:val="0"/>
                  <w:sz w:val="20"/>
                  <w:szCs w:val="20"/>
                  <w:u w:val="none"/>
                  <w:lang w:val="en-US" w:eastAsia="zh-CN" w:bidi="ar"/>
                </w:rPr>
                <w:t>2150210</w:t>
              </w:r>
            </w:ins>
            <w:del w:id="10823" w:author="Administrator" w:date="2024-08-08T09:09:51Z">
              <w:r>
                <w:rPr>
                  <w:rFonts w:hint="eastAsia" w:ascii="宋体" w:hAnsi="宋体" w:eastAsia="宋体" w:cs="宋体"/>
                  <w:i w:val="0"/>
                  <w:iCs w:val="0"/>
                  <w:color w:val="000000"/>
                  <w:kern w:val="0"/>
                  <w:sz w:val="20"/>
                  <w:szCs w:val="20"/>
                  <w:u w:val="none"/>
                  <w:lang w:val="en-US" w:eastAsia="zh-CN" w:bidi="ar"/>
                </w:rPr>
                <w:delText>2150212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24"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C68D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25" w:author="Administrator" w:date="2024-08-08T09:09:51Z">
              <w:r>
                <w:rPr>
                  <w:rFonts w:hint="eastAsia" w:ascii="宋体" w:hAnsi="宋体" w:eastAsia="宋体" w:cs="宋体"/>
                  <w:i w:val="0"/>
                  <w:color w:val="000000"/>
                  <w:kern w:val="0"/>
                  <w:sz w:val="20"/>
                  <w:szCs w:val="20"/>
                  <w:u w:val="none"/>
                  <w:lang w:val="en-US" w:eastAsia="zh-CN" w:bidi="ar"/>
                </w:rPr>
                <w:t xml:space="preserve">    工艺品及其他制造业</w:t>
              </w:r>
            </w:ins>
            <w:del w:id="10826"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石油加工、炼焦及核燃料加工业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27"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3F95CA">
            <w:pPr>
              <w:jc w:val="right"/>
              <w:rPr>
                <w:rFonts w:hint="eastAsia" w:ascii="宋体" w:hAnsi="宋体" w:eastAsia="宋体" w:cs="宋体"/>
                <w:i w:val="0"/>
                <w:iCs w:val="0"/>
                <w:color w:val="000000"/>
                <w:sz w:val="20"/>
                <w:szCs w:val="20"/>
                <w:u w:val="none"/>
              </w:rPr>
            </w:pPr>
          </w:p>
        </w:tc>
      </w:tr>
      <w:tr w14:paraId="1B1AE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28"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28"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29"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199A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30" w:author="Administrator" w:date="2024-08-08T09:09:51Z">
              <w:r>
                <w:rPr>
                  <w:rFonts w:hint="eastAsia" w:ascii="宋体" w:hAnsi="宋体" w:eastAsia="宋体" w:cs="宋体"/>
                  <w:i w:val="0"/>
                  <w:color w:val="000000"/>
                  <w:kern w:val="0"/>
                  <w:sz w:val="20"/>
                  <w:szCs w:val="20"/>
                  <w:u w:val="none"/>
                  <w:lang w:val="en-US" w:eastAsia="zh-CN" w:bidi="ar"/>
                </w:rPr>
                <w:t>2150212</w:t>
              </w:r>
            </w:ins>
            <w:del w:id="10831" w:author="Administrator" w:date="2024-08-08T09:09:51Z">
              <w:r>
                <w:rPr>
                  <w:rFonts w:hint="eastAsia" w:ascii="宋体" w:hAnsi="宋体" w:eastAsia="宋体" w:cs="宋体"/>
                  <w:i w:val="0"/>
                  <w:iCs w:val="0"/>
                  <w:color w:val="000000"/>
                  <w:kern w:val="0"/>
                  <w:sz w:val="20"/>
                  <w:szCs w:val="20"/>
                  <w:u w:val="none"/>
                  <w:lang w:val="en-US" w:eastAsia="zh-CN" w:bidi="ar"/>
                </w:rPr>
                <w:delText>2150213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32"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E6EC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33" w:author="Administrator" w:date="2024-08-08T09:09:51Z">
              <w:r>
                <w:rPr>
                  <w:rFonts w:hint="eastAsia" w:ascii="宋体" w:hAnsi="宋体" w:eastAsia="宋体" w:cs="宋体"/>
                  <w:i w:val="0"/>
                  <w:color w:val="000000"/>
                  <w:kern w:val="0"/>
                  <w:sz w:val="20"/>
                  <w:szCs w:val="20"/>
                  <w:u w:val="none"/>
                  <w:lang w:val="en-US" w:eastAsia="zh-CN" w:bidi="ar"/>
                </w:rPr>
                <w:t xml:space="preserve">    石油加工、炼焦及核燃料加工业</w:t>
              </w:r>
            </w:ins>
            <w:del w:id="10834"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化学原料及化学制品制造业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35"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421274">
            <w:pPr>
              <w:jc w:val="right"/>
              <w:rPr>
                <w:rFonts w:hint="eastAsia" w:ascii="宋体" w:hAnsi="宋体" w:eastAsia="宋体" w:cs="宋体"/>
                <w:i w:val="0"/>
                <w:iCs w:val="0"/>
                <w:color w:val="000000"/>
                <w:sz w:val="20"/>
                <w:szCs w:val="20"/>
                <w:u w:val="none"/>
              </w:rPr>
            </w:pPr>
          </w:p>
        </w:tc>
      </w:tr>
      <w:tr w14:paraId="0B3DD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36" w:author="Administrator" w:date="2024-08-08T09:09:5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36" w:author="Administrator" w:date="2024-08-08T09:09:5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37" w:author="Administrator" w:date="2024-08-08T09:09:5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31A9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38" w:author="Administrator" w:date="2024-08-08T09:09:51Z">
              <w:r>
                <w:rPr>
                  <w:rFonts w:hint="eastAsia" w:ascii="宋体" w:hAnsi="宋体" w:eastAsia="宋体" w:cs="宋体"/>
                  <w:i w:val="0"/>
                  <w:color w:val="000000"/>
                  <w:kern w:val="0"/>
                  <w:sz w:val="20"/>
                  <w:szCs w:val="20"/>
                  <w:u w:val="none"/>
                  <w:lang w:val="en-US" w:eastAsia="zh-CN" w:bidi="ar"/>
                </w:rPr>
                <w:t>2150213</w:t>
              </w:r>
            </w:ins>
            <w:del w:id="10839" w:author="Administrator" w:date="2024-08-08T09:09:51Z">
              <w:r>
                <w:rPr>
                  <w:rFonts w:hint="eastAsia" w:ascii="宋体" w:hAnsi="宋体" w:eastAsia="宋体" w:cs="宋体"/>
                  <w:i w:val="0"/>
                  <w:iCs w:val="0"/>
                  <w:color w:val="000000"/>
                  <w:kern w:val="0"/>
                  <w:sz w:val="20"/>
                  <w:szCs w:val="20"/>
                  <w:u w:val="none"/>
                  <w:lang w:val="en-US" w:eastAsia="zh-CN" w:bidi="ar"/>
                </w:rPr>
                <w:delText>2150214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40" w:author="Administrator" w:date="2024-08-08T09:09:5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C6A1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41" w:author="Administrator" w:date="2024-08-08T09:09:51Z">
              <w:r>
                <w:rPr>
                  <w:rFonts w:hint="eastAsia" w:ascii="宋体" w:hAnsi="宋体" w:eastAsia="宋体" w:cs="宋体"/>
                  <w:i w:val="0"/>
                  <w:color w:val="000000"/>
                  <w:kern w:val="0"/>
                  <w:sz w:val="20"/>
                  <w:szCs w:val="20"/>
                  <w:u w:val="none"/>
                  <w:lang w:val="en-US" w:eastAsia="zh-CN" w:bidi="ar"/>
                </w:rPr>
                <w:t xml:space="preserve">    化学原料及化学制品制造业</w:t>
              </w:r>
            </w:ins>
            <w:del w:id="10842" w:author="Administrator" w:date="2024-08-08T09:09:51Z">
              <w:r>
                <w:rPr>
                  <w:rFonts w:hint="eastAsia" w:ascii="宋体" w:hAnsi="宋体" w:eastAsia="宋体" w:cs="宋体"/>
                  <w:i w:val="0"/>
                  <w:iCs w:val="0"/>
                  <w:color w:val="000000"/>
                  <w:kern w:val="0"/>
                  <w:sz w:val="20"/>
                  <w:szCs w:val="20"/>
                  <w:u w:val="none"/>
                  <w:lang w:val="en-US" w:eastAsia="zh-CN" w:bidi="ar"/>
                </w:rPr>
                <w:delText xml:space="preserve">    黑色金属冶炼及压延加工业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43" w:author="Administrator" w:date="2024-08-08T09:09:5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80B34F">
            <w:pPr>
              <w:jc w:val="right"/>
              <w:rPr>
                <w:rFonts w:hint="eastAsia" w:ascii="宋体" w:hAnsi="宋体" w:eastAsia="宋体" w:cs="宋体"/>
                <w:i w:val="0"/>
                <w:iCs w:val="0"/>
                <w:color w:val="000000"/>
                <w:sz w:val="20"/>
                <w:szCs w:val="20"/>
                <w:u w:val="none"/>
              </w:rPr>
            </w:pPr>
          </w:p>
        </w:tc>
      </w:tr>
      <w:tr w14:paraId="6824B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44"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44"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45"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1B4B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46" w:author="Administrator" w:date="2024-08-08T09:09:51Z">
              <w:r>
                <w:rPr>
                  <w:rFonts w:hint="eastAsia" w:ascii="宋体" w:hAnsi="宋体" w:eastAsia="宋体" w:cs="宋体"/>
                  <w:i w:val="0"/>
                  <w:color w:val="000000"/>
                  <w:kern w:val="0"/>
                  <w:sz w:val="20"/>
                  <w:szCs w:val="20"/>
                  <w:u w:val="none"/>
                  <w:lang w:val="en-US" w:eastAsia="zh-CN" w:bidi="ar"/>
                </w:rPr>
                <w:t>2150214</w:t>
              </w:r>
            </w:ins>
            <w:del w:id="10847" w:author="Administrator" w:date="2024-08-08T09:09:51Z">
              <w:r>
                <w:rPr>
                  <w:rFonts w:hint="eastAsia" w:ascii="宋体" w:hAnsi="宋体" w:eastAsia="宋体" w:cs="宋体"/>
                  <w:i w:val="0"/>
                  <w:iCs w:val="0"/>
                  <w:color w:val="000000"/>
                  <w:kern w:val="0"/>
                  <w:sz w:val="20"/>
                  <w:szCs w:val="20"/>
                  <w:u w:val="none"/>
                  <w:lang w:val="en-US" w:eastAsia="zh-CN" w:bidi="ar"/>
                </w:rPr>
                <w:delText>2150215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48"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E617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49" w:author="Administrator" w:date="2024-08-08T09:09:52Z">
              <w:r>
                <w:rPr>
                  <w:rFonts w:hint="eastAsia" w:ascii="宋体" w:hAnsi="宋体" w:eastAsia="宋体" w:cs="宋体"/>
                  <w:i w:val="0"/>
                  <w:color w:val="000000"/>
                  <w:kern w:val="0"/>
                  <w:sz w:val="20"/>
                  <w:szCs w:val="20"/>
                  <w:u w:val="none"/>
                  <w:lang w:val="en-US" w:eastAsia="zh-CN" w:bidi="ar"/>
                </w:rPr>
                <w:t xml:space="preserve">    黑色金属冶炼及压延加工业</w:t>
              </w:r>
            </w:ins>
            <w:del w:id="10850"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有色金属冶炼及压延加工业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51"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FB2ED3">
            <w:pPr>
              <w:jc w:val="right"/>
              <w:rPr>
                <w:rFonts w:hint="eastAsia" w:ascii="宋体" w:hAnsi="宋体" w:eastAsia="宋体" w:cs="宋体"/>
                <w:i w:val="0"/>
                <w:iCs w:val="0"/>
                <w:color w:val="000000"/>
                <w:sz w:val="20"/>
                <w:szCs w:val="20"/>
                <w:u w:val="none"/>
              </w:rPr>
            </w:pPr>
          </w:p>
        </w:tc>
      </w:tr>
      <w:tr w14:paraId="4ADD5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52"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52"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53"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851C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54" w:author="Administrator" w:date="2024-08-08T09:09:52Z">
              <w:r>
                <w:rPr>
                  <w:rFonts w:hint="eastAsia" w:ascii="宋体" w:hAnsi="宋体" w:eastAsia="宋体" w:cs="宋体"/>
                  <w:i w:val="0"/>
                  <w:color w:val="000000"/>
                  <w:kern w:val="0"/>
                  <w:sz w:val="20"/>
                  <w:szCs w:val="20"/>
                  <w:u w:val="none"/>
                  <w:lang w:val="en-US" w:eastAsia="zh-CN" w:bidi="ar"/>
                </w:rPr>
                <w:t>2150215</w:t>
              </w:r>
            </w:ins>
            <w:del w:id="10855" w:author="Administrator" w:date="2024-08-08T09:09:52Z">
              <w:r>
                <w:rPr>
                  <w:rFonts w:hint="eastAsia" w:ascii="宋体" w:hAnsi="宋体" w:eastAsia="宋体" w:cs="宋体"/>
                  <w:i w:val="0"/>
                  <w:iCs w:val="0"/>
                  <w:color w:val="000000"/>
                  <w:kern w:val="0"/>
                  <w:sz w:val="20"/>
                  <w:szCs w:val="20"/>
                  <w:u w:val="none"/>
                  <w:lang w:val="en-US" w:eastAsia="zh-CN" w:bidi="ar"/>
                </w:rPr>
                <w:delText>2150299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56"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034A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57" w:author="Administrator" w:date="2024-08-08T09:09:52Z">
              <w:r>
                <w:rPr>
                  <w:rFonts w:hint="eastAsia" w:ascii="宋体" w:hAnsi="宋体" w:eastAsia="宋体" w:cs="宋体"/>
                  <w:i w:val="0"/>
                  <w:color w:val="000000"/>
                  <w:kern w:val="0"/>
                  <w:sz w:val="20"/>
                  <w:szCs w:val="20"/>
                  <w:u w:val="none"/>
                  <w:lang w:val="en-US" w:eastAsia="zh-CN" w:bidi="ar"/>
                </w:rPr>
                <w:t xml:space="preserve">    有色金属冶炼及压延加工业</w:t>
              </w:r>
            </w:ins>
            <w:del w:id="10858"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其他制造业支出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59"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92FBC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0860" w:author="Administrator" w:date="2024-08-08T09:09:52Z">
                <w:pPr>
                  <w:keepNext w:val="0"/>
                  <w:keepLines w:val="0"/>
                  <w:widowControl/>
                  <w:suppressLineNumbers w:val="0"/>
                  <w:jc w:val="right"/>
                  <w:textAlignment w:val="center"/>
                </w:pPr>
              </w:pPrChange>
            </w:pPr>
            <w:del w:id="10861" w:author="Administrator" w:date="2024-08-08T09:09:52Z">
              <w:r>
                <w:rPr>
                  <w:rFonts w:hint="eastAsia" w:ascii="宋体" w:hAnsi="宋体" w:eastAsia="宋体" w:cs="宋体"/>
                  <w:i w:val="0"/>
                  <w:iCs w:val="0"/>
                  <w:color w:val="000000"/>
                  <w:kern w:val="0"/>
                  <w:sz w:val="20"/>
                  <w:szCs w:val="20"/>
                  <w:u w:val="none"/>
                  <w:lang w:val="en-US" w:eastAsia="zh-CN" w:bidi="ar"/>
                </w:rPr>
                <w:delText>80</w:delText>
              </w:r>
            </w:del>
          </w:p>
        </w:tc>
      </w:tr>
      <w:tr w14:paraId="7453A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62"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862"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63"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2908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64" w:author="Administrator" w:date="2024-08-08T09:09:52Z">
              <w:r>
                <w:rPr>
                  <w:rFonts w:hint="eastAsia" w:ascii="宋体" w:hAnsi="宋体" w:eastAsia="宋体" w:cs="宋体"/>
                  <w:i w:val="0"/>
                  <w:color w:val="000000"/>
                  <w:kern w:val="0"/>
                  <w:sz w:val="20"/>
                  <w:szCs w:val="20"/>
                  <w:u w:val="none"/>
                  <w:lang w:val="en-US" w:eastAsia="zh-CN" w:bidi="ar"/>
                </w:rPr>
                <w:t>2150299</w:t>
              </w:r>
            </w:ins>
            <w:del w:id="10865" w:author="Administrator" w:date="2024-08-08T09:09:52Z">
              <w:r>
                <w:rPr>
                  <w:rFonts w:hint="eastAsia" w:ascii="宋体" w:hAnsi="宋体" w:eastAsia="宋体" w:cs="宋体"/>
                  <w:i w:val="0"/>
                  <w:iCs w:val="0"/>
                  <w:color w:val="000000"/>
                  <w:kern w:val="0"/>
                  <w:sz w:val="20"/>
                  <w:szCs w:val="20"/>
                  <w:u w:val="none"/>
                  <w:lang w:val="en-US" w:eastAsia="zh-CN" w:bidi="ar"/>
                </w:rPr>
                <w:delText>21503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66"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7156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67" w:author="Administrator" w:date="2024-08-08T09:09:52Z">
              <w:r>
                <w:rPr>
                  <w:rFonts w:hint="eastAsia" w:ascii="宋体" w:hAnsi="宋体" w:eastAsia="宋体" w:cs="宋体"/>
                  <w:i w:val="0"/>
                  <w:color w:val="000000"/>
                  <w:kern w:val="0"/>
                  <w:sz w:val="20"/>
                  <w:szCs w:val="20"/>
                  <w:u w:val="none"/>
                  <w:lang w:val="en-US" w:eastAsia="zh-CN" w:bidi="ar"/>
                </w:rPr>
                <w:t xml:space="preserve">    其他制造业支出</w:t>
              </w:r>
            </w:ins>
            <w:del w:id="10868"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建筑业</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69"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A0324E">
            <w:pPr>
              <w:widowControl/>
              <w:jc w:val="right"/>
              <w:textAlignment w:val="center"/>
              <w:rPr>
                <w:rFonts w:hint="eastAsia" w:ascii="宋体" w:hAnsi="宋体" w:eastAsia="宋体" w:cs="宋体"/>
                <w:i w:val="0"/>
                <w:iCs w:val="0"/>
                <w:color w:val="000000"/>
                <w:sz w:val="20"/>
                <w:szCs w:val="20"/>
                <w:u w:val="none"/>
              </w:rPr>
              <w:pPrChange w:id="10870" w:author="Administrator" w:date="2024-08-08T09:09:52Z">
                <w:pPr>
                  <w:jc w:val="right"/>
                </w:pPr>
              </w:pPrChange>
            </w:pPr>
            <w:ins w:id="10871" w:author="Administrator" w:date="2024-08-08T09:09:52Z">
              <w:r>
                <w:rPr>
                  <w:rFonts w:hint="eastAsia" w:ascii="宋体" w:hAnsi="宋体" w:eastAsia="宋体" w:cs="宋体"/>
                  <w:i w:val="0"/>
                  <w:color w:val="000000"/>
                  <w:kern w:val="0"/>
                  <w:sz w:val="20"/>
                  <w:szCs w:val="20"/>
                  <w:u w:val="none"/>
                  <w:lang w:val="en-US" w:eastAsia="zh-CN" w:bidi="ar"/>
                </w:rPr>
                <w:t>240</w:t>
              </w:r>
            </w:ins>
          </w:p>
        </w:tc>
      </w:tr>
      <w:tr w14:paraId="6E40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72"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872"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73"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CFC8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74" w:author="Administrator" w:date="2024-08-08T09:09:52Z">
              <w:r>
                <w:rPr>
                  <w:rFonts w:hint="eastAsia" w:ascii="宋体" w:hAnsi="宋体" w:eastAsia="宋体" w:cs="宋体"/>
                  <w:i w:val="0"/>
                  <w:color w:val="000000"/>
                  <w:kern w:val="0"/>
                  <w:sz w:val="20"/>
                  <w:szCs w:val="20"/>
                  <w:u w:val="none"/>
                  <w:lang w:val="en-US" w:eastAsia="zh-CN" w:bidi="ar"/>
                </w:rPr>
                <w:t>21503</w:t>
              </w:r>
            </w:ins>
            <w:del w:id="10875" w:author="Administrator" w:date="2024-08-08T09:09:52Z">
              <w:r>
                <w:rPr>
                  <w:rFonts w:hint="eastAsia" w:ascii="宋体" w:hAnsi="宋体" w:eastAsia="宋体" w:cs="宋体"/>
                  <w:i w:val="0"/>
                  <w:iCs w:val="0"/>
                  <w:color w:val="000000"/>
                  <w:kern w:val="0"/>
                  <w:sz w:val="20"/>
                  <w:szCs w:val="20"/>
                  <w:u w:val="none"/>
                  <w:lang w:val="en-US" w:eastAsia="zh-CN" w:bidi="ar"/>
                </w:rPr>
                <w:delText>2150301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76"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AF57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77" w:author="Administrator" w:date="2024-08-08T09:09:52Z">
              <w:r>
                <w:rPr>
                  <w:rFonts w:hint="eastAsia" w:ascii="宋体" w:hAnsi="宋体" w:eastAsia="宋体" w:cs="宋体"/>
                  <w:i w:val="0"/>
                  <w:color w:val="000000"/>
                  <w:kern w:val="0"/>
                  <w:sz w:val="20"/>
                  <w:szCs w:val="20"/>
                  <w:u w:val="none"/>
                  <w:lang w:val="en-US" w:eastAsia="zh-CN" w:bidi="ar"/>
                </w:rPr>
                <w:t xml:space="preserve">  建筑业</w:t>
              </w:r>
            </w:ins>
            <w:del w:id="10878"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79"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23C4B3">
            <w:pPr>
              <w:widowControl/>
              <w:jc w:val="right"/>
              <w:textAlignment w:val="center"/>
              <w:rPr>
                <w:rFonts w:hint="eastAsia" w:ascii="宋体" w:hAnsi="宋体" w:eastAsia="宋体" w:cs="宋体"/>
                <w:i w:val="0"/>
                <w:iCs w:val="0"/>
                <w:color w:val="000000"/>
                <w:sz w:val="20"/>
                <w:szCs w:val="20"/>
                <w:u w:val="none"/>
              </w:rPr>
              <w:pPrChange w:id="10880" w:author="Administrator" w:date="2024-08-08T09:09:52Z">
                <w:pPr>
                  <w:jc w:val="right"/>
                </w:pPr>
              </w:pPrChange>
            </w:pPr>
            <w:ins w:id="10881" w:author="Administrator" w:date="2024-08-08T09:09:52Z">
              <w:r>
                <w:rPr>
                  <w:rFonts w:hint="eastAsia" w:ascii="宋体" w:hAnsi="宋体" w:eastAsia="宋体" w:cs="宋体"/>
                  <w:i w:val="0"/>
                  <w:color w:val="000000"/>
                  <w:kern w:val="0"/>
                  <w:sz w:val="20"/>
                  <w:szCs w:val="20"/>
                  <w:u w:val="none"/>
                  <w:lang w:val="en-US" w:eastAsia="zh-CN" w:bidi="ar"/>
                </w:rPr>
                <w:t>100</w:t>
              </w:r>
            </w:ins>
          </w:p>
        </w:tc>
      </w:tr>
      <w:tr w14:paraId="4E07A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82"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82"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83"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4A57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84" w:author="Administrator" w:date="2024-08-08T09:09:52Z">
              <w:r>
                <w:rPr>
                  <w:rFonts w:hint="eastAsia" w:ascii="宋体" w:hAnsi="宋体" w:eastAsia="宋体" w:cs="宋体"/>
                  <w:i w:val="0"/>
                  <w:color w:val="000000"/>
                  <w:kern w:val="0"/>
                  <w:sz w:val="20"/>
                  <w:szCs w:val="20"/>
                  <w:u w:val="none"/>
                  <w:lang w:val="en-US" w:eastAsia="zh-CN" w:bidi="ar"/>
                </w:rPr>
                <w:t>2150301</w:t>
              </w:r>
            </w:ins>
            <w:del w:id="10885" w:author="Administrator" w:date="2024-08-08T09:09:52Z">
              <w:r>
                <w:rPr>
                  <w:rFonts w:hint="eastAsia" w:ascii="宋体" w:hAnsi="宋体" w:eastAsia="宋体" w:cs="宋体"/>
                  <w:i w:val="0"/>
                  <w:iCs w:val="0"/>
                  <w:color w:val="000000"/>
                  <w:kern w:val="0"/>
                  <w:sz w:val="20"/>
                  <w:szCs w:val="20"/>
                  <w:u w:val="none"/>
                  <w:lang w:val="en-US" w:eastAsia="zh-CN" w:bidi="ar"/>
                </w:rPr>
                <w:delText>2150302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86"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142D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87" w:author="Administrator" w:date="2024-08-08T09:09:52Z">
              <w:r>
                <w:rPr>
                  <w:rFonts w:hint="eastAsia" w:ascii="宋体" w:hAnsi="宋体" w:eastAsia="宋体" w:cs="宋体"/>
                  <w:i w:val="0"/>
                  <w:color w:val="000000"/>
                  <w:kern w:val="0"/>
                  <w:sz w:val="20"/>
                  <w:szCs w:val="20"/>
                  <w:u w:val="none"/>
                  <w:lang w:val="en-US" w:eastAsia="zh-CN" w:bidi="ar"/>
                </w:rPr>
                <w:t xml:space="preserve">    行政运行</w:t>
              </w:r>
            </w:ins>
            <w:del w:id="10888"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89"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F71EBF">
            <w:pPr>
              <w:jc w:val="right"/>
              <w:rPr>
                <w:rFonts w:hint="eastAsia" w:ascii="宋体" w:hAnsi="宋体" w:eastAsia="宋体" w:cs="宋体"/>
                <w:i w:val="0"/>
                <w:iCs w:val="0"/>
                <w:color w:val="000000"/>
                <w:sz w:val="20"/>
                <w:szCs w:val="20"/>
                <w:u w:val="none"/>
              </w:rPr>
            </w:pPr>
          </w:p>
        </w:tc>
      </w:tr>
      <w:tr w14:paraId="1AC74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90"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90"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91"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9AB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92" w:author="Administrator" w:date="2024-08-08T09:09:52Z">
              <w:r>
                <w:rPr>
                  <w:rFonts w:hint="eastAsia" w:ascii="宋体" w:hAnsi="宋体" w:eastAsia="宋体" w:cs="宋体"/>
                  <w:i w:val="0"/>
                  <w:color w:val="000000"/>
                  <w:kern w:val="0"/>
                  <w:sz w:val="20"/>
                  <w:szCs w:val="20"/>
                  <w:u w:val="none"/>
                  <w:lang w:val="en-US" w:eastAsia="zh-CN" w:bidi="ar"/>
                </w:rPr>
                <w:t>2150302</w:t>
              </w:r>
            </w:ins>
            <w:del w:id="10893" w:author="Administrator" w:date="2024-08-08T09:09:52Z">
              <w:r>
                <w:rPr>
                  <w:rFonts w:hint="eastAsia" w:ascii="宋体" w:hAnsi="宋体" w:eastAsia="宋体" w:cs="宋体"/>
                  <w:i w:val="0"/>
                  <w:iCs w:val="0"/>
                  <w:color w:val="000000"/>
                  <w:kern w:val="0"/>
                  <w:sz w:val="20"/>
                  <w:szCs w:val="20"/>
                  <w:u w:val="none"/>
                  <w:lang w:val="en-US" w:eastAsia="zh-CN" w:bidi="ar"/>
                </w:rPr>
                <w:delText>2150303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94"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DC68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895" w:author="Administrator" w:date="2024-08-08T09:09:52Z">
              <w:r>
                <w:rPr>
                  <w:rFonts w:hint="eastAsia" w:ascii="宋体" w:hAnsi="宋体" w:eastAsia="宋体" w:cs="宋体"/>
                  <w:i w:val="0"/>
                  <w:color w:val="000000"/>
                  <w:kern w:val="0"/>
                  <w:sz w:val="20"/>
                  <w:szCs w:val="20"/>
                  <w:u w:val="none"/>
                  <w:lang w:val="en-US" w:eastAsia="zh-CN" w:bidi="ar"/>
                </w:rPr>
                <w:t xml:space="preserve">    一般行政管理事务</w:t>
              </w:r>
            </w:ins>
            <w:del w:id="10896"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97"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8484A8">
            <w:pPr>
              <w:jc w:val="right"/>
              <w:rPr>
                <w:rFonts w:hint="eastAsia" w:ascii="宋体" w:hAnsi="宋体" w:eastAsia="宋体" w:cs="宋体"/>
                <w:i w:val="0"/>
                <w:iCs w:val="0"/>
                <w:color w:val="000000"/>
                <w:sz w:val="20"/>
                <w:szCs w:val="20"/>
                <w:u w:val="none"/>
              </w:rPr>
            </w:pPr>
          </w:p>
        </w:tc>
      </w:tr>
      <w:tr w14:paraId="4B7B8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898"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898"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899"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4C03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00" w:author="Administrator" w:date="2024-08-08T09:09:52Z">
              <w:r>
                <w:rPr>
                  <w:rFonts w:hint="eastAsia" w:ascii="宋体" w:hAnsi="宋体" w:eastAsia="宋体" w:cs="宋体"/>
                  <w:i w:val="0"/>
                  <w:color w:val="000000"/>
                  <w:kern w:val="0"/>
                  <w:sz w:val="20"/>
                  <w:szCs w:val="20"/>
                  <w:u w:val="none"/>
                  <w:lang w:val="en-US" w:eastAsia="zh-CN" w:bidi="ar"/>
                </w:rPr>
                <w:t>2150303</w:t>
              </w:r>
            </w:ins>
            <w:del w:id="10901" w:author="Administrator" w:date="2024-08-08T09:09:52Z">
              <w:r>
                <w:rPr>
                  <w:rFonts w:hint="eastAsia" w:ascii="宋体" w:hAnsi="宋体" w:eastAsia="宋体" w:cs="宋体"/>
                  <w:i w:val="0"/>
                  <w:iCs w:val="0"/>
                  <w:color w:val="000000"/>
                  <w:kern w:val="0"/>
                  <w:sz w:val="20"/>
                  <w:szCs w:val="20"/>
                  <w:u w:val="none"/>
                  <w:lang w:val="en-US" w:eastAsia="zh-CN" w:bidi="ar"/>
                </w:rPr>
                <w:delText>2150399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02"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3AAB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03" w:author="Administrator" w:date="2024-08-08T09:09:52Z">
              <w:r>
                <w:rPr>
                  <w:rFonts w:hint="eastAsia" w:ascii="宋体" w:hAnsi="宋体" w:eastAsia="宋体" w:cs="宋体"/>
                  <w:i w:val="0"/>
                  <w:color w:val="000000"/>
                  <w:kern w:val="0"/>
                  <w:sz w:val="20"/>
                  <w:szCs w:val="20"/>
                  <w:u w:val="none"/>
                  <w:lang w:val="en-US" w:eastAsia="zh-CN" w:bidi="ar"/>
                </w:rPr>
                <w:t xml:space="preserve">    机关服务</w:t>
              </w:r>
            </w:ins>
            <w:del w:id="10904"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其他建筑业支出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05"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E61B46">
            <w:pPr>
              <w:jc w:val="right"/>
              <w:rPr>
                <w:rFonts w:hint="eastAsia" w:ascii="宋体" w:hAnsi="宋体" w:eastAsia="宋体" w:cs="宋体"/>
                <w:i w:val="0"/>
                <w:iCs w:val="0"/>
                <w:color w:val="000000"/>
                <w:sz w:val="20"/>
                <w:szCs w:val="20"/>
                <w:u w:val="none"/>
              </w:rPr>
            </w:pPr>
          </w:p>
        </w:tc>
      </w:tr>
      <w:tr w14:paraId="657C5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06"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06"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07"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03DF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08" w:author="Administrator" w:date="2024-08-08T09:09:52Z">
              <w:r>
                <w:rPr>
                  <w:rFonts w:hint="eastAsia" w:ascii="宋体" w:hAnsi="宋体" w:eastAsia="宋体" w:cs="宋体"/>
                  <w:i w:val="0"/>
                  <w:color w:val="000000"/>
                  <w:kern w:val="0"/>
                  <w:sz w:val="20"/>
                  <w:szCs w:val="20"/>
                  <w:u w:val="none"/>
                  <w:lang w:val="en-US" w:eastAsia="zh-CN" w:bidi="ar"/>
                </w:rPr>
                <w:t>2150399</w:t>
              </w:r>
            </w:ins>
            <w:del w:id="10909" w:author="Administrator" w:date="2024-08-08T09:09:52Z">
              <w:r>
                <w:rPr>
                  <w:rFonts w:hint="eastAsia" w:ascii="宋体" w:hAnsi="宋体" w:eastAsia="宋体" w:cs="宋体"/>
                  <w:i w:val="0"/>
                  <w:iCs w:val="0"/>
                  <w:color w:val="000000"/>
                  <w:kern w:val="0"/>
                  <w:sz w:val="20"/>
                  <w:szCs w:val="20"/>
                  <w:u w:val="none"/>
                  <w:lang w:val="en-US" w:eastAsia="zh-CN" w:bidi="ar"/>
                </w:rPr>
                <w:delText>21505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10"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3CBF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11" w:author="Administrator" w:date="2024-08-08T09:09:52Z">
              <w:r>
                <w:rPr>
                  <w:rFonts w:hint="eastAsia" w:ascii="宋体" w:hAnsi="宋体" w:eastAsia="宋体" w:cs="宋体"/>
                  <w:i w:val="0"/>
                  <w:color w:val="000000"/>
                  <w:kern w:val="0"/>
                  <w:sz w:val="20"/>
                  <w:szCs w:val="20"/>
                  <w:u w:val="none"/>
                  <w:lang w:val="en-US" w:eastAsia="zh-CN" w:bidi="ar"/>
                </w:rPr>
                <w:t xml:space="preserve">    其他建筑业支出</w:t>
              </w:r>
            </w:ins>
            <w:del w:id="10912"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工业和信息产业监管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13"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DD05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0914" w:author="Administrator" w:date="2024-08-08T09:09:52Z">
              <w:r>
                <w:rPr>
                  <w:rFonts w:hint="eastAsia" w:ascii="宋体" w:hAnsi="宋体" w:eastAsia="宋体" w:cs="宋体"/>
                  <w:i w:val="0"/>
                  <w:color w:val="000000"/>
                  <w:kern w:val="0"/>
                  <w:sz w:val="20"/>
                  <w:szCs w:val="20"/>
                  <w:u w:val="none"/>
                  <w:lang w:val="en-US" w:eastAsia="zh-CN" w:bidi="ar"/>
                </w:rPr>
                <w:t>100</w:t>
              </w:r>
            </w:ins>
            <w:del w:id="10915" w:author="Administrator" w:date="2024-08-08T09:09:52Z">
              <w:r>
                <w:rPr>
                  <w:rFonts w:hint="eastAsia" w:ascii="宋体" w:hAnsi="宋体" w:eastAsia="宋体" w:cs="宋体"/>
                  <w:i w:val="0"/>
                  <w:iCs w:val="0"/>
                  <w:color w:val="000000"/>
                  <w:kern w:val="0"/>
                  <w:sz w:val="20"/>
                  <w:szCs w:val="20"/>
                  <w:u w:val="none"/>
                  <w:lang w:val="en-US" w:eastAsia="zh-CN" w:bidi="ar"/>
                </w:rPr>
                <w:delText>200</w:delText>
              </w:r>
            </w:del>
          </w:p>
        </w:tc>
      </w:tr>
      <w:tr w14:paraId="0D71F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16"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16"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17"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14A3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18" w:author="Administrator" w:date="2024-08-08T09:09:52Z">
              <w:r>
                <w:rPr>
                  <w:rFonts w:hint="eastAsia" w:ascii="宋体" w:hAnsi="宋体" w:eastAsia="宋体" w:cs="宋体"/>
                  <w:i w:val="0"/>
                  <w:color w:val="000000"/>
                  <w:kern w:val="0"/>
                  <w:sz w:val="20"/>
                  <w:szCs w:val="20"/>
                  <w:u w:val="none"/>
                  <w:lang w:val="en-US" w:eastAsia="zh-CN" w:bidi="ar"/>
                </w:rPr>
                <w:t>21505</w:t>
              </w:r>
            </w:ins>
            <w:del w:id="10919" w:author="Administrator" w:date="2024-08-08T09:09:52Z">
              <w:r>
                <w:rPr>
                  <w:rFonts w:hint="eastAsia" w:ascii="宋体" w:hAnsi="宋体" w:eastAsia="宋体" w:cs="宋体"/>
                  <w:i w:val="0"/>
                  <w:iCs w:val="0"/>
                  <w:color w:val="000000"/>
                  <w:kern w:val="0"/>
                  <w:sz w:val="20"/>
                  <w:szCs w:val="20"/>
                  <w:u w:val="none"/>
                  <w:lang w:val="en-US" w:eastAsia="zh-CN" w:bidi="ar"/>
                </w:rPr>
                <w:delText>2150501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20"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E4C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21" w:author="Administrator" w:date="2024-08-08T09:09:52Z">
              <w:r>
                <w:rPr>
                  <w:rFonts w:hint="eastAsia" w:ascii="宋体" w:hAnsi="宋体" w:eastAsia="宋体" w:cs="宋体"/>
                  <w:i w:val="0"/>
                  <w:color w:val="000000"/>
                  <w:kern w:val="0"/>
                  <w:sz w:val="20"/>
                  <w:szCs w:val="20"/>
                  <w:u w:val="none"/>
                  <w:lang w:val="en-US" w:eastAsia="zh-CN" w:bidi="ar"/>
                </w:rPr>
                <w:t xml:space="preserve">  工业和信息产业监管</w:t>
              </w:r>
            </w:ins>
            <w:del w:id="10922"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23"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F900EE">
            <w:pPr>
              <w:widowControl/>
              <w:jc w:val="right"/>
              <w:textAlignment w:val="center"/>
              <w:rPr>
                <w:rFonts w:hint="eastAsia" w:ascii="宋体" w:hAnsi="宋体" w:eastAsia="宋体" w:cs="宋体"/>
                <w:i w:val="0"/>
                <w:iCs w:val="0"/>
                <w:color w:val="000000"/>
                <w:sz w:val="20"/>
                <w:szCs w:val="20"/>
                <w:u w:val="none"/>
              </w:rPr>
              <w:pPrChange w:id="10924" w:author="Administrator" w:date="2024-08-08T09:09:52Z">
                <w:pPr>
                  <w:jc w:val="right"/>
                </w:pPr>
              </w:pPrChange>
            </w:pPr>
            <w:ins w:id="10925" w:author="Administrator" w:date="2024-08-08T09:09:52Z">
              <w:r>
                <w:rPr>
                  <w:rFonts w:hint="eastAsia" w:ascii="宋体" w:hAnsi="宋体" w:eastAsia="宋体" w:cs="宋体"/>
                  <w:i w:val="0"/>
                  <w:color w:val="000000"/>
                  <w:kern w:val="0"/>
                  <w:sz w:val="20"/>
                  <w:szCs w:val="20"/>
                  <w:u w:val="none"/>
                  <w:lang w:val="en-US" w:eastAsia="zh-CN" w:bidi="ar"/>
                </w:rPr>
                <w:t>60</w:t>
              </w:r>
            </w:ins>
          </w:p>
        </w:tc>
      </w:tr>
      <w:tr w14:paraId="2F5AB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26" w:author="Administrator" w:date="2024-08-08T09:09:5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26" w:author="Administrator" w:date="2024-08-08T09:09:5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27" w:author="Administrator" w:date="2024-08-08T09:09:5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B22A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28" w:author="Administrator" w:date="2024-08-08T09:09:52Z">
              <w:r>
                <w:rPr>
                  <w:rFonts w:hint="eastAsia" w:ascii="宋体" w:hAnsi="宋体" w:eastAsia="宋体" w:cs="宋体"/>
                  <w:i w:val="0"/>
                  <w:color w:val="000000"/>
                  <w:kern w:val="0"/>
                  <w:sz w:val="20"/>
                  <w:szCs w:val="20"/>
                  <w:u w:val="none"/>
                  <w:lang w:val="en-US" w:eastAsia="zh-CN" w:bidi="ar"/>
                </w:rPr>
                <w:t>2150501</w:t>
              </w:r>
            </w:ins>
            <w:del w:id="10929" w:author="Administrator" w:date="2024-08-08T09:09:52Z">
              <w:r>
                <w:rPr>
                  <w:rFonts w:hint="eastAsia" w:ascii="宋体" w:hAnsi="宋体" w:eastAsia="宋体" w:cs="宋体"/>
                  <w:i w:val="0"/>
                  <w:iCs w:val="0"/>
                  <w:color w:val="000000"/>
                  <w:kern w:val="0"/>
                  <w:sz w:val="20"/>
                  <w:szCs w:val="20"/>
                  <w:u w:val="none"/>
                  <w:lang w:val="en-US" w:eastAsia="zh-CN" w:bidi="ar"/>
                </w:rPr>
                <w:delText>2150502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30" w:author="Administrator" w:date="2024-08-08T09:09:5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70A1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31" w:author="Administrator" w:date="2024-08-08T09:09:52Z">
              <w:r>
                <w:rPr>
                  <w:rFonts w:hint="eastAsia" w:ascii="宋体" w:hAnsi="宋体" w:eastAsia="宋体" w:cs="宋体"/>
                  <w:i w:val="0"/>
                  <w:color w:val="000000"/>
                  <w:kern w:val="0"/>
                  <w:sz w:val="20"/>
                  <w:szCs w:val="20"/>
                  <w:u w:val="none"/>
                  <w:lang w:val="en-US" w:eastAsia="zh-CN" w:bidi="ar"/>
                </w:rPr>
                <w:t xml:space="preserve">    行政运行</w:t>
              </w:r>
            </w:ins>
            <w:del w:id="10932"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33" w:author="Administrator" w:date="2024-08-08T09:09:5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E635D5">
            <w:pPr>
              <w:jc w:val="right"/>
              <w:rPr>
                <w:rFonts w:hint="eastAsia" w:ascii="宋体" w:hAnsi="宋体" w:eastAsia="宋体" w:cs="宋体"/>
                <w:i w:val="0"/>
                <w:iCs w:val="0"/>
                <w:color w:val="000000"/>
                <w:sz w:val="20"/>
                <w:szCs w:val="20"/>
                <w:u w:val="none"/>
              </w:rPr>
            </w:pPr>
          </w:p>
        </w:tc>
      </w:tr>
      <w:tr w14:paraId="38A96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34"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34"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35"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B14E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36" w:author="Administrator" w:date="2024-08-08T09:09:52Z">
              <w:r>
                <w:rPr>
                  <w:rFonts w:hint="eastAsia" w:ascii="宋体" w:hAnsi="宋体" w:eastAsia="宋体" w:cs="宋体"/>
                  <w:i w:val="0"/>
                  <w:color w:val="000000"/>
                  <w:kern w:val="0"/>
                  <w:sz w:val="20"/>
                  <w:szCs w:val="20"/>
                  <w:u w:val="none"/>
                  <w:lang w:val="en-US" w:eastAsia="zh-CN" w:bidi="ar"/>
                </w:rPr>
                <w:t>2150502</w:t>
              </w:r>
            </w:ins>
            <w:del w:id="10937" w:author="Administrator" w:date="2024-08-08T09:09:52Z">
              <w:r>
                <w:rPr>
                  <w:rFonts w:hint="eastAsia" w:ascii="宋体" w:hAnsi="宋体" w:eastAsia="宋体" w:cs="宋体"/>
                  <w:i w:val="0"/>
                  <w:iCs w:val="0"/>
                  <w:color w:val="000000"/>
                  <w:kern w:val="0"/>
                  <w:sz w:val="20"/>
                  <w:szCs w:val="20"/>
                  <w:u w:val="none"/>
                  <w:lang w:val="en-US" w:eastAsia="zh-CN" w:bidi="ar"/>
                </w:rPr>
                <w:delText>2150503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38"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250B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39" w:author="Administrator" w:date="2024-08-08T09:09:53Z">
              <w:r>
                <w:rPr>
                  <w:rFonts w:hint="eastAsia" w:ascii="宋体" w:hAnsi="宋体" w:eastAsia="宋体" w:cs="宋体"/>
                  <w:i w:val="0"/>
                  <w:color w:val="000000"/>
                  <w:kern w:val="0"/>
                  <w:sz w:val="20"/>
                  <w:szCs w:val="20"/>
                  <w:u w:val="none"/>
                  <w:lang w:val="en-US" w:eastAsia="zh-CN" w:bidi="ar"/>
                </w:rPr>
                <w:t xml:space="preserve">    一般行政管理事务</w:t>
              </w:r>
            </w:ins>
            <w:del w:id="10940" w:author="Administrator" w:date="2024-08-08T09:09:5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41"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1EE60A">
            <w:pPr>
              <w:jc w:val="right"/>
              <w:rPr>
                <w:rFonts w:hint="eastAsia" w:ascii="宋体" w:hAnsi="宋体" w:eastAsia="宋体" w:cs="宋体"/>
                <w:i w:val="0"/>
                <w:iCs w:val="0"/>
                <w:color w:val="000000"/>
                <w:sz w:val="20"/>
                <w:szCs w:val="20"/>
                <w:u w:val="none"/>
              </w:rPr>
            </w:pPr>
          </w:p>
        </w:tc>
      </w:tr>
      <w:tr w14:paraId="13625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42"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0942"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43"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20C0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44" w:author="Administrator" w:date="2024-08-08T09:09:53Z">
              <w:r>
                <w:rPr>
                  <w:rFonts w:hint="eastAsia" w:ascii="宋体" w:hAnsi="宋体" w:eastAsia="宋体" w:cs="宋体"/>
                  <w:i w:val="0"/>
                  <w:color w:val="000000"/>
                  <w:kern w:val="0"/>
                  <w:sz w:val="20"/>
                  <w:szCs w:val="20"/>
                  <w:u w:val="none"/>
                  <w:lang w:val="en-US" w:eastAsia="zh-CN" w:bidi="ar"/>
                </w:rPr>
                <w:t>2150503</w:t>
              </w:r>
            </w:ins>
            <w:del w:id="10945" w:author="Administrator" w:date="2024-08-08T09:09:53Z">
              <w:r>
                <w:rPr>
                  <w:rFonts w:hint="eastAsia" w:ascii="宋体" w:hAnsi="宋体" w:eastAsia="宋体" w:cs="宋体"/>
                  <w:i w:val="0"/>
                  <w:iCs w:val="0"/>
                  <w:color w:val="000000"/>
                  <w:kern w:val="0"/>
                  <w:sz w:val="20"/>
                  <w:szCs w:val="20"/>
                  <w:u w:val="none"/>
                  <w:lang w:val="en-US" w:eastAsia="zh-CN" w:bidi="ar"/>
                </w:rPr>
                <w:delText>2150505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46"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AE74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47" w:author="Administrator" w:date="2024-08-08T09:09:53Z">
              <w:r>
                <w:rPr>
                  <w:rFonts w:hint="eastAsia" w:ascii="宋体" w:hAnsi="宋体" w:eastAsia="宋体" w:cs="宋体"/>
                  <w:i w:val="0"/>
                  <w:color w:val="000000"/>
                  <w:kern w:val="0"/>
                  <w:sz w:val="20"/>
                  <w:szCs w:val="20"/>
                  <w:u w:val="none"/>
                  <w:lang w:val="en-US" w:eastAsia="zh-CN" w:bidi="ar"/>
                </w:rPr>
                <w:t xml:space="preserve">    机关服务</w:t>
              </w:r>
            </w:ins>
            <w:del w:id="10948"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战备应急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49"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88A71D">
            <w:pPr>
              <w:jc w:val="right"/>
              <w:rPr>
                <w:rFonts w:hint="eastAsia" w:ascii="宋体" w:hAnsi="宋体" w:eastAsia="宋体" w:cs="宋体"/>
                <w:i w:val="0"/>
                <w:iCs w:val="0"/>
                <w:color w:val="000000"/>
                <w:sz w:val="20"/>
                <w:szCs w:val="20"/>
                <w:u w:val="none"/>
              </w:rPr>
            </w:pPr>
          </w:p>
        </w:tc>
      </w:tr>
      <w:tr w14:paraId="3F9FF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50"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50"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51"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2D7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52" w:author="Administrator" w:date="2024-08-08T09:09:53Z">
              <w:r>
                <w:rPr>
                  <w:rFonts w:hint="eastAsia" w:ascii="宋体" w:hAnsi="宋体" w:eastAsia="宋体" w:cs="宋体"/>
                  <w:i w:val="0"/>
                  <w:color w:val="000000"/>
                  <w:kern w:val="0"/>
                  <w:sz w:val="20"/>
                  <w:szCs w:val="20"/>
                  <w:u w:val="none"/>
                  <w:lang w:val="en-US" w:eastAsia="zh-CN" w:bidi="ar"/>
                </w:rPr>
                <w:t>2150505</w:t>
              </w:r>
            </w:ins>
            <w:del w:id="10953" w:author="Administrator" w:date="2024-08-08T09:09:53Z">
              <w:r>
                <w:rPr>
                  <w:rFonts w:hint="eastAsia" w:ascii="宋体" w:hAnsi="宋体" w:eastAsia="宋体" w:cs="宋体"/>
                  <w:i w:val="0"/>
                  <w:iCs w:val="0"/>
                  <w:color w:val="000000"/>
                  <w:kern w:val="0"/>
                  <w:sz w:val="20"/>
                  <w:szCs w:val="20"/>
                  <w:u w:val="none"/>
                  <w:lang w:val="en-US" w:eastAsia="zh-CN" w:bidi="ar"/>
                </w:rPr>
                <w:delText>2150507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54"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1272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55" w:author="Administrator" w:date="2024-08-08T09:09:53Z">
              <w:r>
                <w:rPr>
                  <w:rFonts w:hint="eastAsia" w:ascii="宋体" w:hAnsi="宋体" w:eastAsia="宋体" w:cs="宋体"/>
                  <w:i w:val="0"/>
                  <w:color w:val="000000"/>
                  <w:kern w:val="0"/>
                  <w:sz w:val="20"/>
                  <w:szCs w:val="20"/>
                  <w:u w:val="none"/>
                  <w:lang w:val="en-US" w:eastAsia="zh-CN" w:bidi="ar"/>
                </w:rPr>
                <w:t xml:space="preserve">    战备应急</w:t>
              </w:r>
            </w:ins>
            <w:del w:id="10956"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专用通信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57"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24EE9F">
            <w:pPr>
              <w:jc w:val="right"/>
              <w:rPr>
                <w:rFonts w:hint="eastAsia" w:ascii="宋体" w:hAnsi="宋体" w:eastAsia="宋体" w:cs="宋体"/>
                <w:i w:val="0"/>
                <w:iCs w:val="0"/>
                <w:color w:val="000000"/>
                <w:sz w:val="20"/>
                <w:szCs w:val="20"/>
                <w:u w:val="none"/>
              </w:rPr>
            </w:pPr>
          </w:p>
        </w:tc>
      </w:tr>
      <w:tr w14:paraId="01579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58"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58"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59"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5EF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60" w:author="Administrator" w:date="2024-08-08T09:09:53Z">
              <w:r>
                <w:rPr>
                  <w:rFonts w:hint="eastAsia" w:ascii="宋体" w:hAnsi="宋体" w:eastAsia="宋体" w:cs="宋体"/>
                  <w:i w:val="0"/>
                  <w:color w:val="000000"/>
                  <w:kern w:val="0"/>
                  <w:sz w:val="20"/>
                  <w:szCs w:val="20"/>
                  <w:u w:val="none"/>
                  <w:lang w:val="en-US" w:eastAsia="zh-CN" w:bidi="ar"/>
                </w:rPr>
                <w:t>2150507</w:t>
              </w:r>
            </w:ins>
            <w:del w:id="10961" w:author="Administrator" w:date="2024-08-08T09:09:53Z">
              <w:r>
                <w:rPr>
                  <w:rFonts w:hint="eastAsia" w:ascii="宋体" w:hAnsi="宋体" w:eastAsia="宋体" w:cs="宋体"/>
                  <w:i w:val="0"/>
                  <w:iCs w:val="0"/>
                  <w:color w:val="000000"/>
                  <w:kern w:val="0"/>
                  <w:sz w:val="20"/>
                  <w:szCs w:val="20"/>
                  <w:u w:val="none"/>
                  <w:lang w:val="en-US" w:eastAsia="zh-CN" w:bidi="ar"/>
                </w:rPr>
                <w:delText>2150508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62"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76F9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63" w:author="Administrator" w:date="2024-08-08T09:09:53Z">
              <w:r>
                <w:rPr>
                  <w:rFonts w:hint="eastAsia" w:ascii="宋体" w:hAnsi="宋体" w:eastAsia="宋体" w:cs="宋体"/>
                  <w:i w:val="0"/>
                  <w:color w:val="000000"/>
                  <w:kern w:val="0"/>
                  <w:sz w:val="20"/>
                  <w:szCs w:val="20"/>
                  <w:u w:val="none"/>
                  <w:lang w:val="en-US" w:eastAsia="zh-CN" w:bidi="ar"/>
                </w:rPr>
                <w:t xml:space="preserve">    专用通信</w:t>
              </w:r>
            </w:ins>
            <w:del w:id="10964"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无线电及信息通信监管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65"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D98615">
            <w:pPr>
              <w:jc w:val="right"/>
              <w:rPr>
                <w:rFonts w:hint="eastAsia" w:ascii="宋体" w:hAnsi="宋体" w:eastAsia="宋体" w:cs="宋体"/>
                <w:i w:val="0"/>
                <w:iCs w:val="0"/>
                <w:color w:val="000000"/>
                <w:sz w:val="20"/>
                <w:szCs w:val="20"/>
                <w:u w:val="none"/>
              </w:rPr>
            </w:pPr>
          </w:p>
        </w:tc>
      </w:tr>
      <w:tr w14:paraId="41088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66"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10966" w:author="Administrator" w:date="2024-08-08T09:09:5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67"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1B64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68" w:author="Administrator" w:date="2024-08-08T09:09:53Z">
              <w:r>
                <w:rPr>
                  <w:rFonts w:hint="eastAsia" w:ascii="宋体" w:hAnsi="宋体" w:eastAsia="宋体" w:cs="宋体"/>
                  <w:i w:val="0"/>
                  <w:color w:val="000000"/>
                  <w:kern w:val="0"/>
                  <w:sz w:val="20"/>
                  <w:szCs w:val="20"/>
                  <w:u w:val="none"/>
                  <w:lang w:val="en-US" w:eastAsia="zh-CN" w:bidi="ar"/>
                </w:rPr>
                <w:t>2150508</w:t>
              </w:r>
            </w:ins>
            <w:del w:id="10969" w:author="Administrator" w:date="2024-08-08T09:09:53Z">
              <w:r>
                <w:rPr>
                  <w:rFonts w:hint="eastAsia" w:ascii="宋体" w:hAnsi="宋体" w:eastAsia="宋体" w:cs="宋体"/>
                  <w:i w:val="0"/>
                  <w:iCs w:val="0"/>
                  <w:color w:val="000000"/>
                  <w:kern w:val="0"/>
                  <w:sz w:val="20"/>
                  <w:szCs w:val="20"/>
                  <w:u w:val="none"/>
                  <w:lang w:val="en-US" w:eastAsia="zh-CN" w:bidi="ar"/>
                </w:rPr>
                <w:delText>2150516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70"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56D3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71" w:author="Administrator" w:date="2024-08-08T09:09:53Z">
              <w:r>
                <w:rPr>
                  <w:rFonts w:hint="eastAsia" w:ascii="宋体" w:hAnsi="宋体" w:eastAsia="宋体" w:cs="宋体"/>
                  <w:i w:val="0"/>
                  <w:color w:val="000000"/>
                  <w:kern w:val="0"/>
                  <w:sz w:val="20"/>
                  <w:szCs w:val="20"/>
                  <w:u w:val="none"/>
                  <w:lang w:val="en-US" w:eastAsia="zh-CN" w:bidi="ar"/>
                </w:rPr>
                <w:t xml:space="preserve">    无线电及信息通信监管</w:t>
              </w:r>
            </w:ins>
            <w:del w:id="10972"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工程建设及运行维护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73"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4FAF55">
            <w:pPr>
              <w:jc w:val="right"/>
              <w:rPr>
                <w:rFonts w:hint="eastAsia" w:ascii="宋体" w:hAnsi="宋体" w:eastAsia="宋体" w:cs="宋体"/>
                <w:i w:val="0"/>
                <w:iCs w:val="0"/>
                <w:color w:val="000000"/>
                <w:sz w:val="20"/>
                <w:szCs w:val="20"/>
                <w:u w:val="none"/>
              </w:rPr>
            </w:pPr>
          </w:p>
        </w:tc>
      </w:tr>
      <w:tr w14:paraId="58AB1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74"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0974" w:author="Administrator" w:date="2024-08-08T09:09:5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75"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29D4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76" w:author="Administrator" w:date="2024-08-08T09:09:53Z">
              <w:r>
                <w:rPr>
                  <w:rFonts w:hint="eastAsia" w:ascii="宋体" w:hAnsi="宋体" w:eastAsia="宋体" w:cs="宋体"/>
                  <w:i w:val="0"/>
                  <w:color w:val="000000"/>
                  <w:kern w:val="0"/>
                  <w:sz w:val="20"/>
                  <w:szCs w:val="20"/>
                  <w:u w:val="none"/>
                  <w:lang w:val="en-US" w:eastAsia="zh-CN" w:bidi="ar"/>
                </w:rPr>
                <w:t>2150516</w:t>
              </w:r>
            </w:ins>
            <w:del w:id="10977" w:author="Administrator" w:date="2024-08-08T09:09:53Z">
              <w:r>
                <w:rPr>
                  <w:rFonts w:hint="eastAsia" w:ascii="宋体" w:hAnsi="宋体" w:eastAsia="宋体" w:cs="宋体"/>
                  <w:i w:val="0"/>
                  <w:iCs w:val="0"/>
                  <w:color w:val="000000"/>
                  <w:kern w:val="0"/>
                  <w:sz w:val="20"/>
                  <w:szCs w:val="20"/>
                  <w:u w:val="none"/>
                  <w:lang w:val="en-US" w:eastAsia="zh-CN" w:bidi="ar"/>
                </w:rPr>
                <w:delText>2150517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78"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CC28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79" w:author="Administrator" w:date="2024-08-08T09:09:53Z">
              <w:r>
                <w:rPr>
                  <w:rFonts w:hint="eastAsia" w:ascii="宋体" w:hAnsi="宋体" w:eastAsia="宋体" w:cs="宋体"/>
                  <w:i w:val="0"/>
                  <w:color w:val="000000"/>
                  <w:kern w:val="0"/>
                  <w:sz w:val="20"/>
                  <w:szCs w:val="20"/>
                  <w:u w:val="none"/>
                  <w:lang w:val="en-US" w:eastAsia="zh-CN" w:bidi="ar"/>
                </w:rPr>
                <w:t xml:space="preserve">    工程建设及运行维护</w:t>
              </w:r>
            </w:ins>
            <w:del w:id="10980"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产业发展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81"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64FF77">
            <w:pPr>
              <w:jc w:val="right"/>
              <w:rPr>
                <w:rFonts w:hint="eastAsia" w:ascii="宋体" w:hAnsi="宋体" w:eastAsia="宋体" w:cs="宋体"/>
                <w:i w:val="0"/>
                <w:iCs w:val="0"/>
                <w:color w:val="000000"/>
                <w:sz w:val="20"/>
                <w:szCs w:val="20"/>
                <w:u w:val="none"/>
              </w:rPr>
            </w:pPr>
          </w:p>
        </w:tc>
      </w:tr>
      <w:tr w14:paraId="20005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82"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0982" w:author="Administrator" w:date="2024-08-08T09:09:5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83"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45DE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84" w:author="Administrator" w:date="2024-08-08T09:09:53Z">
              <w:r>
                <w:rPr>
                  <w:rFonts w:hint="eastAsia" w:ascii="宋体" w:hAnsi="宋体" w:eastAsia="宋体" w:cs="宋体"/>
                  <w:i w:val="0"/>
                  <w:color w:val="000000"/>
                  <w:kern w:val="0"/>
                  <w:sz w:val="20"/>
                  <w:szCs w:val="20"/>
                  <w:u w:val="none"/>
                  <w:lang w:val="en-US" w:eastAsia="zh-CN" w:bidi="ar"/>
                </w:rPr>
                <w:t>2150517</w:t>
              </w:r>
            </w:ins>
            <w:del w:id="10985" w:author="Administrator" w:date="2024-08-08T09:09:53Z">
              <w:r>
                <w:rPr>
                  <w:rFonts w:hint="eastAsia" w:ascii="宋体" w:hAnsi="宋体" w:eastAsia="宋体" w:cs="宋体"/>
                  <w:i w:val="0"/>
                  <w:iCs w:val="0"/>
                  <w:color w:val="000000"/>
                  <w:kern w:val="0"/>
                  <w:sz w:val="20"/>
                  <w:szCs w:val="20"/>
                  <w:u w:val="none"/>
                  <w:lang w:val="en-US" w:eastAsia="zh-CN" w:bidi="ar"/>
                </w:rPr>
                <w:delText>2150550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86"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0447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87" w:author="Administrator" w:date="2024-08-08T09:09:53Z">
              <w:r>
                <w:rPr>
                  <w:rFonts w:hint="eastAsia" w:ascii="宋体" w:hAnsi="宋体" w:eastAsia="宋体" w:cs="宋体"/>
                  <w:i w:val="0"/>
                  <w:color w:val="000000"/>
                  <w:kern w:val="0"/>
                  <w:sz w:val="20"/>
                  <w:szCs w:val="20"/>
                  <w:u w:val="none"/>
                  <w:lang w:val="en-US" w:eastAsia="zh-CN" w:bidi="ar"/>
                </w:rPr>
                <w:t xml:space="preserve">    产业发展</w:t>
              </w:r>
            </w:ins>
            <w:del w:id="10988"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89"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1DE15B">
            <w:pPr>
              <w:widowControl/>
              <w:jc w:val="right"/>
              <w:textAlignment w:val="center"/>
              <w:rPr>
                <w:rFonts w:hint="eastAsia" w:ascii="宋体" w:hAnsi="宋体" w:eastAsia="宋体" w:cs="宋体"/>
                <w:i w:val="0"/>
                <w:iCs w:val="0"/>
                <w:color w:val="000000"/>
                <w:sz w:val="20"/>
                <w:szCs w:val="20"/>
                <w:u w:val="none"/>
              </w:rPr>
              <w:pPrChange w:id="10990" w:author="Administrator" w:date="2024-08-08T09:09:53Z">
                <w:pPr>
                  <w:jc w:val="right"/>
                </w:pPr>
              </w:pPrChange>
            </w:pPr>
            <w:ins w:id="10991" w:author="Administrator" w:date="2024-08-08T09:09:53Z">
              <w:r>
                <w:rPr>
                  <w:rFonts w:hint="eastAsia" w:ascii="宋体" w:hAnsi="宋体" w:eastAsia="宋体" w:cs="宋体"/>
                  <w:i w:val="0"/>
                  <w:color w:val="000000"/>
                  <w:kern w:val="0"/>
                  <w:sz w:val="20"/>
                  <w:szCs w:val="20"/>
                  <w:u w:val="none"/>
                  <w:lang w:val="en-US" w:eastAsia="zh-CN" w:bidi="ar"/>
                </w:rPr>
                <w:t>5</w:t>
              </w:r>
            </w:ins>
          </w:p>
        </w:tc>
      </w:tr>
      <w:tr w14:paraId="61869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0992"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0992"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93"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E7F3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94" w:author="Administrator" w:date="2024-08-08T09:09:53Z">
              <w:r>
                <w:rPr>
                  <w:rFonts w:hint="eastAsia" w:ascii="宋体" w:hAnsi="宋体" w:eastAsia="宋体" w:cs="宋体"/>
                  <w:i w:val="0"/>
                  <w:color w:val="000000"/>
                  <w:kern w:val="0"/>
                  <w:sz w:val="20"/>
                  <w:szCs w:val="20"/>
                  <w:u w:val="none"/>
                  <w:lang w:val="en-US" w:eastAsia="zh-CN" w:bidi="ar"/>
                </w:rPr>
                <w:t>2150550</w:t>
              </w:r>
            </w:ins>
            <w:del w:id="10995" w:author="Administrator" w:date="2024-08-08T09:09:53Z">
              <w:r>
                <w:rPr>
                  <w:rFonts w:hint="eastAsia" w:ascii="宋体" w:hAnsi="宋体" w:eastAsia="宋体" w:cs="宋体"/>
                  <w:i w:val="0"/>
                  <w:iCs w:val="0"/>
                  <w:color w:val="000000"/>
                  <w:kern w:val="0"/>
                  <w:sz w:val="20"/>
                  <w:szCs w:val="20"/>
                  <w:u w:val="none"/>
                  <w:lang w:val="en-US" w:eastAsia="zh-CN" w:bidi="ar"/>
                </w:rPr>
                <w:delText>2150599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96"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9258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0997" w:author="Administrator" w:date="2024-08-08T09:09:53Z">
              <w:r>
                <w:rPr>
                  <w:rFonts w:hint="eastAsia" w:ascii="宋体" w:hAnsi="宋体" w:eastAsia="宋体" w:cs="宋体"/>
                  <w:i w:val="0"/>
                  <w:color w:val="000000"/>
                  <w:kern w:val="0"/>
                  <w:sz w:val="20"/>
                  <w:szCs w:val="20"/>
                  <w:u w:val="none"/>
                  <w:lang w:val="en-US" w:eastAsia="zh-CN" w:bidi="ar"/>
                </w:rPr>
                <w:t xml:space="preserve">    事业运行</w:t>
              </w:r>
            </w:ins>
            <w:del w:id="10998"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其他工业和信息产业监管支出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0999"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EBD4E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000" w:author="Administrator" w:date="2024-08-08T09:09:53Z">
                <w:pPr>
                  <w:keepNext w:val="0"/>
                  <w:keepLines w:val="0"/>
                  <w:widowControl/>
                  <w:suppressLineNumbers w:val="0"/>
                  <w:jc w:val="right"/>
                  <w:textAlignment w:val="center"/>
                </w:pPr>
              </w:pPrChange>
            </w:pPr>
            <w:del w:id="11001" w:author="Administrator" w:date="2024-08-08T09:09:53Z">
              <w:r>
                <w:rPr>
                  <w:rFonts w:hint="eastAsia" w:ascii="宋体" w:hAnsi="宋体" w:eastAsia="宋体" w:cs="宋体"/>
                  <w:i w:val="0"/>
                  <w:iCs w:val="0"/>
                  <w:color w:val="000000"/>
                  <w:kern w:val="0"/>
                  <w:sz w:val="20"/>
                  <w:szCs w:val="20"/>
                  <w:u w:val="none"/>
                  <w:lang w:val="en-US" w:eastAsia="zh-CN" w:bidi="ar"/>
                </w:rPr>
                <w:delText>200</w:delText>
              </w:r>
            </w:del>
          </w:p>
        </w:tc>
      </w:tr>
      <w:tr w14:paraId="41E36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02"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02"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03"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D716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04" w:author="Administrator" w:date="2024-08-08T09:09:53Z">
              <w:r>
                <w:rPr>
                  <w:rFonts w:hint="eastAsia" w:ascii="宋体" w:hAnsi="宋体" w:eastAsia="宋体" w:cs="宋体"/>
                  <w:i w:val="0"/>
                  <w:color w:val="000000"/>
                  <w:kern w:val="0"/>
                  <w:sz w:val="20"/>
                  <w:szCs w:val="20"/>
                  <w:u w:val="none"/>
                  <w:lang w:val="en-US" w:eastAsia="zh-CN" w:bidi="ar"/>
                </w:rPr>
                <w:t>2150599</w:t>
              </w:r>
            </w:ins>
            <w:del w:id="11005" w:author="Administrator" w:date="2024-08-08T09:09:53Z">
              <w:r>
                <w:rPr>
                  <w:rFonts w:hint="eastAsia" w:ascii="宋体" w:hAnsi="宋体" w:eastAsia="宋体" w:cs="宋体"/>
                  <w:i w:val="0"/>
                  <w:iCs w:val="0"/>
                  <w:color w:val="000000"/>
                  <w:kern w:val="0"/>
                  <w:sz w:val="20"/>
                  <w:szCs w:val="20"/>
                  <w:u w:val="none"/>
                  <w:lang w:val="en-US" w:eastAsia="zh-CN" w:bidi="ar"/>
                </w:rPr>
                <w:delText>21507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06"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7F3C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07" w:author="Administrator" w:date="2024-08-08T09:09:53Z">
              <w:r>
                <w:rPr>
                  <w:rFonts w:hint="eastAsia" w:ascii="宋体" w:hAnsi="宋体" w:eastAsia="宋体" w:cs="宋体"/>
                  <w:i w:val="0"/>
                  <w:color w:val="000000"/>
                  <w:kern w:val="0"/>
                  <w:sz w:val="20"/>
                  <w:szCs w:val="20"/>
                  <w:u w:val="none"/>
                  <w:lang w:val="en-US" w:eastAsia="zh-CN" w:bidi="ar"/>
                </w:rPr>
                <w:t xml:space="preserve">    其他工业和信息产业监管支出</w:t>
              </w:r>
            </w:ins>
            <w:del w:id="11008"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国有资产监管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09"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93A836">
            <w:pPr>
              <w:widowControl/>
              <w:jc w:val="right"/>
              <w:textAlignment w:val="center"/>
              <w:rPr>
                <w:rFonts w:hint="eastAsia" w:ascii="宋体" w:hAnsi="宋体" w:eastAsia="宋体" w:cs="宋体"/>
                <w:i w:val="0"/>
                <w:iCs w:val="0"/>
                <w:color w:val="000000"/>
                <w:sz w:val="20"/>
                <w:szCs w:val="20"/>
                <w:u w:val="none"/>
              </w:rPr>
              <w:pPrChange w:id="11010" w:author="Administrator" w:date="2024-08-08T09:09:53Z">
                <w:pPr>
                  <w:jc w:val="right"/>
                </w:pPr>
              </w:pPrChange>
            </w:pPr>
            <w:ins w:id="11011" w:author="Administrator" w:date="2024-08-08T09:09:53Z">
              <w:r>
                <w:rPr>
                  <w:rFonts w:hint="eastAsia" w:ascii="宋体" w:hAnsi="宋体" w:eastAsia="宋体" w:cs="宋体"/>
                  <w:i w:val="0"/>
                  <w:color w:val="000000"/>
                  <w:kern w:val="0"/>
                  <w:sz w:val="20"/>
                  <w:szCs w:val="20"/>
                  <w:u w:val="none"/>
                  <w:lang w:val="en-US" w:eastAsia="zh-CN" w:bidi="ar"/>
                </w:rPr>
                <w:t>55</w:t>
              </w:r>
            </w:ins>
          </w:p>
        </w:tc>
      </w:tr>
      <w:tr w14:paraId="5598F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12"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12"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13"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060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14" w:author="Administrator" w:date="2024-08-08T09:09:53Z">
              <w:r>
                <w:rPr>
                  <w:rFonts w:hint="eastAsia" w:ascii="宋体" w:hAnsi="宋体" w:eastAsia="宋体" w:cs="宋体"/>
                  <w:i w:val="0"/>
                  <w:color w:val="000000"/>
                  <w:kern w:val="0"/>
                  <w:sz w:val="20"/>
                  <w:szCs w:val="20"/>
                  <w:u w:val="none"/>
                  <w:lang w:val="en-US" w:eastAsia="zh-CN" w:bidi="ar"/>
                </w:rPr>
                <w:t>21507</w:t>
              </w:r>
            </w:ins>
            <w:del w:id="11015" w:author="Administrator" w:date="2024-08-08T09:09:53Z">
              <w:r>
                <w:rPr>
                  <w:rFonts w:hint="eastAsia" w:ascii="宋体" w:hAnsi="宋体" w:eastAsia="宋体" w:cs="宋体"/>
                  <w:i w:val="0"/>
                  <w:iCs w:val="0"/>
                  <w:color w:val="000000"/>
                  <w:kern w:val="0"/>
                  <w:sz w:val="20"/>
                  <w:szCs w:val="20"/>
                  <w:u w:val="none"/>
                  <w:lang w:val="en-US" w:eastAsia="zh-CN" w:bidi="ar"/>
                </w:rPr>
                <w:delText>2150701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16"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A95C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17" w:author="Administrator" w:date="2024-08-08T09:09:53Z">
              <w:r>
                <w:rPr>
                  <w:rFonts w:hint="eastAsia" w:ascii="宋体" w:hAnsi="宋体" w:eastAsia="宋体" w:cs="宋体"/>
                  <w:i w:val="0"/>
                  <w:color w:val="000000"/>
                  <w:kern w:val="0"/>
                  <w:sz w:val="20"/>
                  <w:szCs w:val="20"/>
                  <w:u w:val="none"/>
                  <w:lang w:val="en-US" w:eastAsia="zh-CN" w:bidi="ar"/>
                </w:rPr>
                <w:t xml:space="preserve">  国有资产监管</w:t>
              </w:r>
            </w:ins>
            <w:del w:id="11018"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19"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552E78">
            <w:pPr>
              <w:jc w:val="right"/>
              <w:rPr>
                <w:rFonts w:hint="eastAsia" w:ascii="宋体" w:hAnsi="宋体" w:eastAsia="宋体" w:cs="宋体"/>
                <w:i w:val="0"/>
                <w:iCs w:val="0"/>
                <w:color w:val="000000"/>
                <w:sz w:val="20"/>
                <w:szCs w:val="20"/>
                <w:u w:val="none"/>
              </w:rPr>
            </w:pPr>
          </w:p>
        </w:tc>
      </w:tr>
      <w:tr w14:paraId="2342E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20"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20"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21"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991F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22" w:author="Administrator" w:date="2024-08-08T09:09:53Z">
              <w:r>
                <w:rPr>
                  <w:rFonts w:hint="eastAsia" w:ascii="宋体" w:hAnsi="宋体" w:eastAsia="宋体" w:cs="宋体"/>
                  <w:i w:val="0"/>
                  <w:color w:val="000000"/>
                  <w:kern w:val="0"/>
                  <w:sz w:val="20"/>
                  <w:szCs w:val="20"/>
                  <w:u w:val="none"/>
                  <w:lang w:val="en-US" w:eastAsia="zh-CN" w:bidi="ar"/>
                </w:rPr>
                <w:t>2150701</w:t>
              </w:r>
            </w:ins>
            <w:del w:id="11023" w:author="Administrator" w:date="2024-08-08T09:09:53Z">
              <w:r>
                <w:rPr>
                  <w:rFonts w:hint="eastAsia" w:ascii="宋体" w:hAnsi="宋体" w:eastAsia="宋体" w:cs="宋体"/>
                  <w:i w:val="0"/>
                  <w:iCs w:val="0"/>
                  <w:color w:val="000000"/>
                  <w:kern w:val="0"/>
                  <w:sz w:val="20"/>
                  <w:szCs w:val="20"/>
                  <w:u w:val="none"/>
                  <w:lang w:val="en-US" w:eastAsia="zh-CN" w:bidi="ar"/>
                </w:rPr>
                <w:delText>2150702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24"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B7D7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25" w:author="Administrator" w:date="2024-08-08T09:09:53Z">
              <w:r>
                <w:rPr>
                  <w:rFonts w:hint="eastAsia" w:ascii="宋体" w:hAnsi="宋体" w:eastAsia="宋体" w:cs="宋体"/>
                  <w:i w:val="0"/>
                  <w:color w:val="000000"/>
                  <w:kern w:val="0"/>
                  <w:sz w:val="20"/>
                  <w:szCs w:val="20"/>
                  <w:u w:val="none"/>
                  <w:lang w:val="en-US" w:eastAsia="zh-CN" w:bidi="ar"/>
                </w:rPr>
                <w:t xml:space="preserve">    行政运行</w:t>
              </w:r>
            </w:ins>
            <w:del w:id="11026"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27"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86B9CF">
            <w:pPr>
              <w:jc w:val="right"/>
              <w:rPr>
                <w:rFonts w:hint="eastAsia" w:ascii="宋体" w:hAnsi="宋体" w:eastAsia="宋体" w:cs="宋体"/>
                <w:i w:val="0"/>
                <w:iCs w:val="0"/>
                <w:color w:val="000000"/>
                <w:sz w:val="20"/>
                <w:szCs w:val="20"/>
                <w:u w:val="none"/>
              </w:rPr>
            </w:pPr>
          </w:p>
        </w:tc>
      </w:tr>
      <w:tr w14:paraId="4EB6A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28" w:author="Administrator" w:date="2024-08-08T09:09:5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28" w:author="Administrator" w:date="2024-08-08T09:09:5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29" w:author="Administrator" w:date="2024-08-08T09:09:5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B90E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30" w:author="Administrator" w:date="2024-08-08T09:09:53Z">
              <w:r>
                <w:rPr>
                  <w:rFonts w:hint="eastAsia" w:ascii="宋体" w:hAnsi="宋体" w:eastAsia="宋体" w:cs="宋体"/>
                  <w:i w:val="0"/>
                  <w:color w:val="000000"/>
                  <w:kern w:val="0"/>
                  <w:sz w:val="20"/>
                  <w:szCs w:val="20"/>
                  <w:u w:val="none"/>
                  <w:lang w:val="en-US" w:eastAsia="zh-CN" w:bidi="ar"/>
                </w:rPr>
                <w:t>2150702</w:t>
              </w:r>
            </w:ins>
            <w:del w:id="11031" w:author="Administrator" w:date="2024-08-08T09:09:53Z">
              <w:r>
                <w:rPr>
                  <w:rFonts w:hint="eastAsia" w:ascii="宋体" w:hAnsi="宋体" w:eastAsia="宋体" w:cs="宋体"/>
                  <w:i w:val="0"/>
                  <w:iCs w:val="0"/>
                  <w:color w:val="000000"/>
                  <w:kern w:val="0"/>
                  <w:sz w:val="20"/>
                  <w:szCs w:val="20"/>
                  <w:u w:val="none"/>
                  <w:lang w:val="en-US" w:eastAsia="zh-CN" w:bidi="ar"/>
                </w:rPr>
                <w:delText>2150703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32" w:author="Administrator" w:date="2024-08-08T09:09:5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7FC5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33" w:author="Administrator" w:date="2024-08-08T09:09:53Z">
              <w:r>
                <w:rPr>
                  <w:rFonts w:hint="eastAsia" w:ascii="宋体" w:hAnsi="宋体" w:eastAsia="宋体" w:cs="宋体"/>
                  <w:i w:val="0"/>
                  <w:color w:val="000000"/>
                  <w:kern w:val="0"/>
                  <w:sz w:val="20"/>
                  <w:szCs w:val="20"/>
                  <w:u w:val="none"/>
                  <w:lang w:val="en-US" w:eastAsia="zh-CN" w:bidi="ar"/>
                </w:rPr>
                <w:t xml:space="preserve">    一般行政管理事务</w:t>
              </w:r>
            </w:ins>
            <w:del w:id="11034" w:author="Administrator" w:date="2024-08-08T09:09:5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35" w:author="Administrator" w:date="2024-08-08T09:09:5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99976C">
            <w:pPr>
              <w:jc w:val="right"/>
              <w:rPr>
                <w:rFonts w:hint="eastAsia" w:ascii="宋体" w:hAnsi="宋体" w:eastAsia="宋体" w:cs="宋体"/>
                <w:i w:val="0"/>
                <w:iCs w:val="0"/>
                <w:color w:val="000000"/>
                <w:sz w:val="20"/>
                <w:szCs w:val="20"/>
                <w:u w:val="none"/>
              </w:rPr>
            </w:pPr>
          </w:p>
        </w:tc>
      </w:tr>
      <w:tr w14:paraId="273A6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36"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54" w:hRule="atLeast"/>
          <w:trPrChange w:id="11036" w:author="Administrator" w:date="2024-08-08T09:09:54Z">
            <w:trPr>
              <w:trHeight w:val="354"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37"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CE19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38" w:author="Administrator" w:date="2024-08-08T09:09:53Z">
              <w:r>
                <w:rPr>
                  <w:rFonts w:hint="eastAsia" w:ascii="宋体" w:hAnsi="宋体" w:eastAsia="宋体" w:cs="宋体"/>
                  <w:i w:val="0"/>
                  <w:color w:val="000000"/>
                  <w:kern w:val="0"/>
                  <w:sz w:val="20"/>
                  <w:szCs w:val="20"/>
                  <w:u w:val="none"/>
                  <w:lang w:val="en-US" w:eastAsia="zh-CN" w:bidi="ar"/>
                </w:rPr>
                <w:t>2150703</w:t>
              </w:r>
            </w:ins>
            <w:del w:id="11039" w:author="Administrator" w:date="2024-08-08T09:09:53Z">
              <w:r>
                <w:rPr>
                  <w:rFonts w:hint="eastAsia" w:ascii="宋体" w:hAnsi="宋体" w:eastAsia="宋体" w:cs="宋体"/>
                  <w:i w:val="0"/>
                  <w:iCs w:val="0"/>
                  <w:color w:val="000000"/>
                  <w:kern w:val="0"/>
                  <w:sz w:val="20"/>
                  <w:szCs w:val="20"/>
                  <w:u w:val="none"/>
                  <w:lang w:val="en-US" w:eastAsia="zh-CN" w:bidi="ar"/>
                </w:rPr>
                <w:delText>2150704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40"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22A3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41" w:author="Administrator" w:date="2024-08-08T09:09:54Z">
              <w:r>
                <w:rPr>
                  <w:rFonts w:hint="eastAsia" w:ascii="宋体" w:hAnsi="宋体" w:eastAsia="宋体" w:cs="宋体"/>
                  <w:i w:val="0"/>
                  <w:color w:val="000000"/>
                  <w:kern w:val="0"/>
                  <w:sz w:val="20"/>
                  <w:szCs w:val="20"/>
                  <w:u w:val="none"/>
                  <w:lang w:val="en-US" w:eastAsia="zh-CN" w:bidi="ar"/>
                </w:rPr>
                <w:t xml:space="preserve">    机关服务</w:t>
              </w:r>
            </w:ins>
            <w:del w:id="11042"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国有企业监事会专项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43"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731202">
            <w:pPr>
              <w:jc w:val="right"/>
              <w:rPr>
                <w:rFonts w:hint="eastAsia" w:ascii="宋体" w:hAnsi="宋体" w:eastAsia="宋体" w:cs="宋体"/>
                <w:i w:val="0"/>
                <w:iCs w:val="0"/>
                <w:color w:val="000000"/>
                <w:sz w:val="20"/>
                <w:szCs w:val="20"/>
                <w:u w:val="none"/>
              </w:rPr>
            </w:pPr>
          </w:p>
        </w:tc>
      </w:tr>
      <w:tr w14:paraId="5D03D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44"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44"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45"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D3BB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46" w:author="Administrator" w:date="2024-08-08T09:09:54Z">
              <w:r>
                <w:rPr>
                  <w:rFonts w:hint="eastAsia" w:ascii="宋体" w:hAnsi="宋体" w:eastAsia="宋体" w:cs="宋体"/>
                  <w:i w:val="0"/>
                  <w:color w:val="000000"/>
                  <w:kern w:val="0"/>
                  <w:sz w:val="20"/>
                  <w:szCs w:val="20"/>
                  <w:u w:val="none"/>
                  <w:lang w:val="en-US" w:eastAsia="zh-CN" w:bidi="ar"/>
                </w:rPr>
                <w:t>2150704</w:t>
              </w:r>
            </w:ins>
            <w:del w:id="11047" w:author="Administrator" w:date="2024-08-08T09:09:54Z">
              <w:r>
                <w:rPr>
                  <w:rFonts w:hint="eastAsia" w:ascii="宋体" w:hAnsi="宋体" w:eastAsia="宋体" w:cs="宋体"/>
                  <w:i w:val="0"/>
                  <w:iCs w:val="0"/>
                  <w:color w:val="000000"/>
                  <w:kern w:val="0"/>
                  <w:sz w:val="20"/>
                  <w:szCs w:val="20"/>
                  <w:u w:val="none"/>
                  <w:lang w:val="en-US" w:eastAsia="zh-CN" w:bidi="ar"/>
                </w:rPr>
                <w:delText>2150705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48"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8934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49" w:author="Administrator" w:date="2024-08-08T09:09:54Z">
              <w:r>
                <w:rPr>
                  <w:rFonts w:hint="eastAsia" w:ascii="宋体" w:hAnsi="宋体" w:eastAsia="宋体" w:cs="宋体"/>
                  <w:i w:val="0"/>
                  <w:color w:val="000000"/>
                  <w:kern w:val="0"/>
                  <w:sz w:val="20"/>
                  <w:szCs w:val="20"/>
                  <w:u w:val="none"/>
                  <w:lang w:val="en-US" w:eastAsia="zh-CN" w:bidi="ar"/>
                </w:rPr>
                <w:t xml:space="preserve">    国有企业监事会专项</w:t>
              </w:r>
            </w:ins>
            <w:del w:id="11050"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中央企业专项管理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51"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0C4E28">
            <w:pPr>
              <w:jc w:val="right"/>
              <w:rPr>
                <w:rFonts w:hint="eastAsia" w:ascii="宋体" w:hAnsi="宋体" w:eastAsia="宋体" w:cs="宋体"/>
                <w:i w:val="0"/>
                <w:iCs w:val="0"/>
                <w:color w:val="000000"/>
                <w:sz w:val="20"/>
                <w:szCs w:val="20"/>
                <w:u w:val="none"/>
              </w:rPr>
            </w:pPr>
          </w:p>
        </w:tc>
      </w:tr>
      <w:tr w14:paraId="05D3D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52"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52"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53"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F889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54" w:author="Administrator" w:date="2024-08-08T09:09:54Z">
              <w:r>
                <w:rPr>
                  <w:rFonts w:hint="eastAsia" w:ascii="宋体" w:hAnsi="宋体" w:eastAsia="宋体" w:cs="宋体"/>
                  <w:i w:val="0"/>
                  <w:color w:val="000000"/>
                  <w:kern w:val="0"/>
                  <w:sz w:val="20"/>
                  <w:szCs w:val="20"/>
                  <w:u w:val="none"/>
                  <w:lang w:val="en-US" w:eastAsia="zh-CN" w:bidi="ar"/>
                </w:rPr>
                <w:t>2150705</w:t>
              </w:r>
            </w:ins>
            <w:del w:id="11055" w:author="Administrator" w:date="2024-08-08T09:09:54Z">
              <w:r>
                <w:rPr>
                  <w:rFonts w:hint="eastAsia" w:ascii="宋体" w:hAnsi="宋体" w:eastAsia="宋体" w:cs="宋体"/>
                  <w:i w:val="0"/>
                  <w:iCs w:val="0"/>
                  <w:color w:val="000000"/>
                  <w:kern w:val="0"/>
                  <w:sz w:val="20"/>
                  <w:szCs w:val="20"/>
                  <w:u w:val="none"/>
                  <w:lang w:val="en-US" w:eastAsia="zh-CN" w:bidi="ar"/>
                </w:rPr>
                <w:delText>2150799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56"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433A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57" w:author="Administrator" w:date="2024-08-08T09:09:54Z">
              <w:r>
                <w:rPr>
                  <w:rFonts w:hint="eastAsia" w:ascii="宋体" w:hAnsi="宋体" w:eastAsia="宋体" w:cs="宋体"/>
                  <w:i w:val="0"/>
                  <w:color w:val="000000"/>
                  <w:kern w:val="0"/>
                  <w:sz w:val="20"/>
                  <w:szCs w:val="20"/>
                  <w:u w:val="none"/>
                  <w:lang w:val="en-US" w:eastAsia="zh-CN" w:bidi="ar"/>
                </w:rPr>
                <w:t xml:space="preserve">    中央企业专项管理</w:t>
              </w:r>
            </w:ins>
            <w:del w:id="11058"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其他国有资产监管支出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59"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781095">
            <w:pPr>
              <w:jc w:val="right"/>
              <w:rPr>
                <w:rFonts w:hint="eastAsia" w:ascii="宋体" w:hAnsi="宋体" w:eastAsia="宋体" w:cs="宋体"/>
                <w:i w:val="0"/>
                <w:iCs w:val="0"/>
                <w:color w:val="000000"/>
                <w:sz w:val="20"/>
                <w:szCs w:val="20"/>
                <w:u w:val="none"/>
              </w:rPr>
            </w:pPr>
          </w:p>
        </w:tc>
      </w:tr>
      <w:tr w14:paraId="747B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60"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60"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61"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157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62" w:author="Administrator" w:date="2024-08-08T09:09:54Z">
              <w:r>
                <w:rPr>
                  <w:rFonts w:hint="eastAsia" w:ascii="宋体" w:hAnsi="宋体" w:eastAsia="宋体" w:cs="宋体"/>
                  <w:i w:val="0"/>
                  <w:color w:val="000000"/>
                  <w:kern w:val="0"/>
                  <w:sz w:val="20"/>
                  <w:szCs w:val="20"/>
                  <w:u w:val="none"/>
                  <w:lang w:val="en-US" w:eastAsia="zh-CN" w:bidi="ar"/>
                </w:rPr>
                <w:t>2150799</w:t>
              </w:r>
            </w:ins>
            <w:del w:id="11063" w:author="Administrator" w:date="2024-08-08T09:09:54Z">
              <w:r>
                <w:rPr>
                  <w:rFonts w:hint="eastAsia" w:ascii="宋体" w:hAnsi="宋体" w:eastAsia="宋体" w:cs="宋体"/>
                  <w:i w:val="0"/>
                  <w:iCs w:val="0"/>
                  <w:color w:val="000000"/>
                  <w:kern w:val="0"/>
                  <w:sz w:val="20"/>
                  <w:szCs w:val="20"/>
                  <w:u w:val="none"/>
                  <w:lang w:val="en-US" w:eastAsia="zh-CN" w:bidi="ar"/>
                </w:rPr>
                <w:delText>21508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64"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2C6B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65" w:author="Administrator" w:date="2024-08-08T09:09:54Z">
              <w:r>
                <w:rPr>
                  <w:rFonts w:hint="eastAsia" w:ascii="宋体" w:hAnsi="宋体" w:eastAsia="宋体" w:cs="宋体"/>
                  <w:i w:val="0"/>
                  <w:color w:val="000000"/>
                  <w:kern w:val="0"/>
                  <w:sz w:val="20"/>
                  <w:szCs w:val="20"/>
                  <w:u w:val="none"/>
                  <w:lang w:val="en-US" w:eastAsia="zh-CN" w:bidi="ar"/>
                </w:rPr>
                <w:t xml:space="preserve">    其他国有资产监管支出</w:t>
              </w:r>
            </w:ins>
            <w:del w:id="11066"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支持中小企业发展和管理支出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67"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AEDA6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068" w:author="Administrator" w:date="2024-08-08T09:09:54Z">
                <w:pPr>
                  <w:keepNext w:val="0"/>
                  <w:keepLines w:val="0"/>
                  <w:widowControl/>
                  <w:suppressLineNumbers w:val="0"/>
                  <w:jc w:val="right"/>
                  <w:textAlignment w:val="center"/>
                </w:pPr>
              </w:pPrChange>
            </w:pPr>
            <w:del w:id="11069" w:author="Administrator" w:date="2024-08-08T09:09:54Z">
              <w:r>
                <w:rPr>
                  <w:rFonts w:hint="eastAsia" w:ascii="宋体" w:hAnsi="宋体" w:eastAsia="宋体" w:cs="宋体"/>
                  <w:i w:val="0"/>
                  <w:iCs w:val="0"/>
                  <w:color w:val="000000"/>
                  <w:kern w:val="0"/>
                  <w:sz w:val="20"/>
                  <w:szCs w:val="20"/>
                  <w:u w:val="none"/>
                  <w:lang w:val="en-US" w:eastAsia="zh-CN" w:bidi="ar"/>
                </w:rPr>
                <w:delText>105</w:delText>
              </w:r>
            </w:del>
          </w:p>
        </w:tc>
      </w:tr>
      <w:tr w14:paraId="2144B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70"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070"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71"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7121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72" w:author="Administrator" w:date="2024-08-08T09:09:54Z">
              <w:r>
                <w:rPr>
                  <w:rFonts w:hint="eastAsia" w:ascii="宋体" w:hAnsi="宋体" w:eastAsia="宋体" w:cs="宋体"/>
                  <w:i w:val="0"/>
                  <w:color w:val="000000"/>
                  <w:kern w:val="0"/>
                  <w:sz w:val="20"/>
                  <w:szCs w:val="20"/>
                  <w:u w:val="none"/>
                  <w:lang w:val="en-US" w:eastAsia="zh-CN" w:bidi="ar"/>
                </w:rPr>
                <w:t>21508</w:t>
              </w:r>
            </w:ins>
            <w:del w:id="11073" w:author="Administrator" w:date="2024-08-08T09:09:54Z">
              <w:r>
                <w:rPr>
                  <w:rFonts w:hint="eastAsia" w:ascii="宋体" w:hAnsi="宋体" w:eastAsia="宋体" w:cs="宋体"/>
                  <w:i w:val="0"/>
                  <w:iCs w:val="0"/>
                  <w:color w:val="000000"/>
                  <w:kern w:val="0"/>
                  <w:sz w:val="20"/>
                  <w:szCs w:val="20"/>
                  <w:u w:val="none"/>
                  <w:lang w:val="en-US" w:eastAsia="zh-CN" w:bidi="ar"/>
                </w:rPr>
                <w:delText>2150801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74"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4C73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75" w:author="Administrator" w:date="2024-08-08T09:09:54Z">
              <w:r>
                <w:rPr>
                  <w:rFonts w:hint="eastAsia" w:ascii="宋体" w:hAnsi="宋体" w:eastAsia="宋体" w:cs="宋体"/>
                  <w:i w:val="0"/>
                  <w:color w:val="000000"/>
                  <w:kern w:val="0"/>
                  <w:sz w:val="20"/>
                  <w:szCs w:val="20"/>
                  <w:u w:val="none"/>
                  <w:lang w:val="en-US" w:eastAsia="zh-CN" w:bidi="ar"/>
                </w:rPr>
                <w:t xml:space="preserve">  支持中小企业发展和管理支出</w:t>
              </w:r>
            </w:ins>
            <w:del w:id="11076"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77"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11D384">
            <w:pPr>
              <w:widowControl/>
              <w:jc w:val="right"/>
              <w:textAlignment w:val="center"/>
              <w:rPr>
                <w:rFonts w:hint="eastAsia" w:ascii="宋体" w:hAnsi="宋体" w:eastAsia="宋体" w:cs="宋体"/>
                <w:i w:val="0"/>
                <w:iCs w:val="0"/>
                <w:color w:val="000000"/>
                <w:sz w:val="20"/>
                <w:szCs w:val="20"/>
                <w:u w:val="none"/>
              </w:rPr>
              <w:pPrChange w:id="11078" w:author="Administrator" w:date="2024-08-08T09:09:54Z">
                <w:pPr>
                  <w:jc w:val="right"/>
                </w:pPr>
              </w:pPrChange>
            </w:pPr>
            <w:ins w:id="11079" w:author="Administrator" w:date="2024-08-08T09:09:54Z">
              <w:r>
                <w:rPr>
                  <w:rFonts w:hint="eastAsia" w:ascii="宋体" w:hAnsi="宋体" w:eastAsia="宋体" w:cs="宋体"/>
                  <w:i w:val="0"/>
                  <w:color w:val="000000"/>
                  <w:kern w:val="0"/>
                  <w:sz w:val="20"/>
                  <w:szCs w:val="20"/>
                  <w:u w:val="none"/>
                  <w:lang w:val="en-US" w:eastAsia="zh-CN" w:bidi="ar"/>
                </w:rPr>
                <w:t>73</w:t>
              </w:r>
            </w:ins>
          </w:p>
        </w:tc>
      </w:tr>
      <w:tr w14:paraId="5CB30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80"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80"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81"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2410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82" w:author="Administrator" w:date="2024-08-08T09:09:54Z">
              <w:r>
                <w:rPr>
                  <w:rFonts w:hint="eastAsia" w:ascii="宋体" w:hAnsi="宋体" w:eastAsia="宋体" w:cs="宋体"/>
                  <w:i w:val="0"/>
                  <w:color w:val="000000"/>
                  <w:kern w:val="0"/>
                  <w:sz w:val="20"/>
                  <w:szCs w:val="20"/>
                  <w:u w:val="none"/>
                  <w:lang w:val="en-US" w:eastAsia="zh-CN" w:bidi="ar"/>
                </w:rPr>
                <w:t>2150801</w:t>
              </w:r>
            </w:ins>
            <w:del w:id="11083" w:author="Administrator" w:date="2024-08-08T09:09:54Z">
              <w:r>
                <w:rPr>
                  <w:rFonts w:hint="eastAsia" w:ascii="宋体" w:hAnsi="宋体" w:eastAsia="宋体" w:cs="宋体"/>
                  <w:i w:val="0"/>
                  <w:iCs w:val="0"/>
                  <w:color w:val="000000"/>
                  <w:kern w:val="0"/>
                  <w:sz w:val="20"/>
                  <w:szCs w:val="20"/>
                  <w:u w:val="none"/>
                  <w:lang w:val="en-US" w:eastAsia="zh-CN" w:bidi="ar"/>
                </w:rPr>
                <w:delText>2150802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84"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63E8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85" w:author="Administrator" w:date="2024-08-08T09:09:54Z">
              <w:r>
                <w:rPr>
                  <w:rFonts w:hint="eastAsia" w:ascii="宋体" w:hAnsi="宋体" w:eastAsia="宋体" w:cs="宋体"/>
                  <w:i w:val="0"/>
                  <w:color w:val="000000"/>
                  <w:kern w:val="0"/>
                  <w:sz w:val="20"/>
                  <w:szCs w:val="20"/>
                  <w:u w:val="none"/>
                  <w:lang w:val="en-US" w:eastAsia="zh-CN" w:bidi="ar"/>
                </w:rPr>
                <w:t xml:space="preserve">    行政运行</w:t>
              </w:r>
            </w:ins>
            <w:del w:id="11086"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87"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84529C">
            <w:pPr>
              <w:jc w:val="right"/>
              <w:rPr>
                <w:rFonts w:hint="eastAsia" w:ascii="宋体" w:hAnsi="宋体" w:eastAsia="宋体" w:cs="宋体"/>
                <w:i w:val="0"/>
                <w:iCs w:val="0"/>
                <w:color w:val="000000"/>
                <w:sz w:val="20"/>
                <w:szCs w:val="20"/>
                <w:u w:val="none"/>
              </w:rPr>
            </w:pPr>
          </w:p>
        </w:tc>
      </w:tr>
      <w:tr w14:paraId="0E638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88"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088"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89"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311A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90" w:author="Administrator" w:date="2024-08-08T09:09:54Z">
              <w:r>
                <w:rPr>
                  <w:rFonts w:hint="eastAsia" w:ascii="宋体" w:hAnsi="宋体" w:eastAsia="宋体" w:cs="宋体"/>
                  <w:i w:val="0"/>
                  <w:color w:val="000000"/>
                  <w:kern w:val="0"/>
                  <w:sz w:val="20"/>
                  <w:szCs w:val="20"/>
                  <w:u w:val="none"/>
                  <w:lang w:val="en-US" w:eastAsia="zh-CN" w:bidi="ar"/>
                </w:rPr>
                <w:t>2150802</w:t>
              </w:r>
            </w:ins>
            <w:del w:id="11091" w:author="Administrator" w:date="2024-08-08T09:09:54Z">
              <w:r>
                <w:rPr>
                  <w:rFonts w:hint="eastAsia" w:ascii="宋体" w:hAnsi="宋体" w:eastAsia="宋体" w:cs="宋体"/>
                  <w:i w:val="0"/>
                  <w:iCs w:val="0"/>
                  <w:color w:val="000000"/>
                  <w:kern w:val="0"/>
                  <w:sz w:val="20"/>
                  <w:szCs w:val="20"/>
                  <w:u w:val="none"/>
                  <w:lang w:val="en-US" w:eastAsia="zh-CN" w:bidi="ar"/>
                </w:rPr>
                <w:delText>2150803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92"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D3A5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93" w:author="Administrator" w:date="2024-08-08T09:09:54Z">
              <w:r>
                <w:rPr>
                  <w:rFonts w:hint="eastAsia" w:ascii="宋体" w:hAnsi="宋体" w:eastAsia="宋体" w:cs="宋体"/>
                  <w:i w:val="0"/>
                  <w:color w:val="000000"/>
                  <w:kern w:val="0"/>
                  <w:sz w:val="20"/>
                  <w:szCs w:val="20"/>
                  <w:u w:val="none"/>
                  <w:lang w:val="en-US" w:eastAsia="zh-CN" w:bidi="ar"/>
                </w:rPr>
                <w:t xml:space="preserve">    一般行政管理事务</w:t>
              </w:r>
            </w:ins>
            <w:del w:id="11094"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95"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46044F">
            <w:pPr>
              <w:jc w:val="right"/>
              <w:rPr>
                <w:rFonts w:hint="eastAsia" w:ascii="宋体" w:hAnsi="宋体" w:eastAsia="宋体" w:cs="宋体"/>
                <w:i w:val="0"/>
                <w:iCs w:val="0"/>
                <w:color w:val="000000"/>
                <w:sz w:val="20"/>
                <w:szCs w:val="20"/>
                <w:u w:val="none"/>
              </w:rPr>
            </w:pPr>
          </w:p>
        </w:tc>
      </w:tr>
      <w:tr w14:paraId="122C4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096"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096"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097"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8060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098" w:author="Administrator" w:date="2024-08-08T09:09:54Z">
              <w:r>
                <w:rPr>
                  <w:rFonts w:hint="eastAsia" w:ascii="宋体" w:hAnsi="宋体" w:eastAsia="宋体" w:cs="宋体"/>
                  <w:i w:val="0"/>
                  <w:color w:val="000000"/>
                  <w:kern w:val="0"/>
                  <w:sz w:val="20"/>
                  <w:szCs w:val="20"/>
                  <w:u w:val="none"/>
                  <w:lang w:val="en-US" w:eastAsia="zh-CN" w:bidi="ar"/>
                </w:rPr>
                <w:t>2150803</w:t>
              </w:r>
            </w:ins>
            <w:del w:id="11099" w:author="Administrator" w:date="2024-08-08T09:09:54Z">
              <w:r>
                <w:rPr>
                  <w:rFonts w:hint="eastAsia" w:ascii="宋体" w:hAnsi="宋体" w:eastAsia="宋体" w:cs="宋体"/>
                  <w:i w:val="0"/>
                  <w:iCs w:val="0"/>
                  <w:color w:val="000000"/>
                  <w:kern w:val="0"/>
                  <w:sz w:val="20"/>
                  <w:szCs w:val="20"/>
                  <w:u w:val="none"/>
                  <w:lang w:val="en-US" w:eastAsia="zh-CN" w:bidi="ar"/>
                </w:rPr>
                <w:delText>2150804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00"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E15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01" w:author="Administrator" w:date="2024-08-08T09:09:54Z">
              <w:r>
                <w:rPr>
                  <w:rFonts w:hint="eastAsia" w:ascii="宋体" w:hAnsi="宋体" w:eastAsia="宋体" w:cs="宋体"/>
                  <w:i w:val="0"/>
                  <w:color w:val="000000"/>
                  <w:kern w:val="0"/>
                  <w:sz w:val="20"/>
                  <w:szCs w:val="20"/>
                  <w:u w:val="none"/>
                  <w:lang w:val="en-US" w:eastAsia="zh-CN" w:bidi="ar"/>
                </w:rPr>
                <w:t xml:space="preserve">    机关服务</w:t>
              </w:r>
            </w:ins>
            <w:del w:id="11102"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科技型中小企业技术创新基金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03"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116D98">
            <w:pPr>
              <w:jc w:val="right"/>
              <w:rPr>
                <w:rFonts w:hint="eastAsia" w:ascii="宋体" w:hAnsi="宋体" w:eastAsia="宋体" w:cs="宋体"/>
                <w:i w:val="0"/>
                <w:iCs w:val="0"/>
                <w:color w:val="000000"/>
                <w:sz w:val="20"/>
                <w:szCs w:val="20"/>
                <w:u w:val="none"/>
              </w:rPr>
            </w:pPr>
          </w:p>
        </w:tc>
      </w:tr>
      <w:tr w14:paraId="6A9E0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04"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04"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05"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BCD6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06" w:author="Administrator" w:date="2024-08-08T09:09:54Z">
              <w:r>
                <w:rPr>
                  <w:rFonts w:hint="eastAsia" w:ascii="宋体" w:hAnsi="宋体" w:eastAsia="宋体" w:cs="宋体"/>
                  <w:i w:val="0"/>
                  <w:color w:val="000000"/>
                  <w:kern w:val="0"/>
                  <w:sz w:val="20"/>
                  <w:szCs w:val="20"/>
                  <w:u w:val="none"/>
                  <w:lang w:val="en-US" w:eastAsia="zh-CN" w:bidi="ar"/>
                </w:rPr>
                <w:t>2150804</w:t>
              </w:r>
            </w:ins>
            <w:del w:id="11107" w:author="Administrator" w:date="2024-08-08T09:09:54Z">
              <w:r>
                <w:rPr>
                  <w:rFonts w:hint="eastAsia" w:ascii="宋体" w:hAnsi="宋体" w:eastAsia="宋体" w:cs="宋体"/>
                  <w:i w:val="0"/>
                  <w:iCs w:val="0"/>
                  <w:color w:val="000000"/>
                  <w:kern w:val="0"/>
                  <w:sz w:val="20"/>
                  <w:szCs w:val="20"/>
                  <w:u w:val="none"/>
                  <w:lang w:val="en-US" w:eastAsia="zh-CN" w:bidi="ar"/>
                </w:rPr>
                <w:delText>2150805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08"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D17B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09" w:author="Administrator" w:date="2024-08-08T09:09:54Z">
              <w:r>
                <w:rPr>
                  <w:rFonts w:hint="eastAsia" w:ascii="宋体" w:hAnsi="宋体" w:eastAsia="宋体" w:cs="宋体"/>
                  <w:i w:val="0"/>
                  <w:color w:val="000000"/>
                  <w:kern w:val="0"/>
                  <w:sz w:val="20"/>
                  <w:szCs w:val="20"/>
                  <w:u w:val="none"/>
                  <w:lang w:val="en-US" w:eastAsia="zh-CN" w:bidi="ar"/>
                </w:rPr>
                <w:t xml:space="preserve">    科技型中小企业技术创新基金</w:t>
              </w:r>
            </w:ins>
            <w:del w:id="11110"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中小企业发展专项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11"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BBA84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112" w:author="Administrator" w:date="2024-08-08T09:09:54Z">
                <w:pPr>
                  <w:keepNext w:val="0"/>
                  <w:keepLines w:val="0"/>
                  <w:widowControl/>
                  <w:suppressLineNumbers w:val="0"/>
                  <w:jc w:val="right"/>
                  <w:textAlignment w:val="center"/>
                </w:pPr>
              </w:pPrChange>
            </w:pPr>
            <w:del w:id="11113" w:author="Administrator" w:date="2024-08-08T09:09:54Z">
              <w:r>
                <w:rPr>
                  <w:rFonts w:hint="eastAsia" w:ascii="宋体" w:hAnsi="宋体" w:eastAsia="宋体" w:cs="宋体"/>
                  <w:i w:val="0"/>
                  <w:iCs w:val="0"/>
                  <w:color w:val="000000"/>
                  <w:kern w:val="0"/>
                  <w:sz w:val="20"/>
                  <w:szCs w:val="20"/>
                  <w:u w:val="none"/>
                  <w:lang w:val="en-US" w:eastAsia="zh-CN" w:bidi="ar"/>
                </w:rPr>
                <w:delText>65</w:delText>
              </w:r>
            </w:del>
          </w:p>
        </w:tc>
      </w:tr>
      <w:tr w14:paraId="39D9B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14"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114" w:author="Administrator" w:date="2024-08-08T09:09:54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15"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E0CE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16" w:author="Administrator" w:date="2024-08-08T09:09:54Z">
              <w:r>
                <w:rPr>
                  <w:rFonts w:hint="eastAsia" w:ascii="宋体" w:hAnsi="宋体" w:eastAsia="宋体" w:cs="宋体"/>
                  <w:i w:val="0"/>
                  <w:color w:val="000000"/>
                  <w:kern w:val="0"/>
                  <w:sz w:val="20"/>
                  <w:szCs w:val="20"/>
                  <w:u w:val="none"/>
                  <w:lang w:val="en-US" w:eastAsia="zh-CN" w:bidi="ar"/>
                </w:rPr>
                <w:t>2150805</w:t>
              </w:r>
            </w:ins>
            <w:del w:id="11117" w:author="Administrator" w:date="2024-08-08T09:09:54Z">
              <w:r>
                <w:rPr>
                  <w:rFonts w:hint="eastAsia" w:ascii="宋体" w:hAnsi="宋体" w:eastAsia="宋体" w:cs="宋体"/>
                  <w:i w:val="0"/>
                  <w:iCs w:val="0"/>
                  <w:color w:val="000000"/>
                  <w:kern w:val="0"/>
                  <w:sz w:val="20"/>
                  <w:szCs w:val="20"/>
                  <w:u w:val="none"/>
                  <w:lang w:val="en-US" w:eastAsia="zh-CN" w:bidi="ar"/>
                </w:rPr>
                <w:delText>2150806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18"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C85C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19" w:author="Administrator" w:date="2024-08-08T09:09:54Z">
              <w:r>
                <w:rPr>
                  <w:rFonts w:hint="eastAsia" w:ascii="宋体" w:hAnsi="宋体" w:eastAsia="宋体" w:cs="宋体"/>
                  <w:i w:val="0"/>
                  <w:color w:val="000000"/>
                  <w:kern w:val="0"/>
                  <w:sz w:val="20"/>
                  <w:szCs w:val="20"/>
                  <w:u w:val="none"/>
                  <w:lang w:val="en-US" w:eastAsia="zh-CN" w:bidi="ar"/>
                </w:rPr>
                <w:t xml:space="preserve">    中小企业发展专项</w:t>
              </w:r>
            </w:ins>
            <w:del w:id="11120"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减免房租补贴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21"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80F940">
            <w:pPr>
              <w:widowControl/>
              <w:jc w:val="right"/>
              <w:textAlignment w:val="center"/>
              <w:rPr>
                <w:rFonts w:hint="eastAsia" w:ascii="宋体" w:hAnsi="宋体" w:eastAsia="宋体" w:cs="宋体"/>
                <w:i w:val="0"/>
                <w:iCs w:val="0"/>
                <w:color w:val="000000"/>
                <w:sz w:val="20"/>
                <w:szCs w:val="20"/>
                <w:u w:val="none"/>
              </w:rPr>
              <w:pPrChange w:id="11122" w:author="Administrator" w:date="2024-08-08T09:09:54Z">
                <w:pPr>
                  <w:jc w:val="right"/>
                </w:pPr>
              </w:pPrChange>
            </w:pPr>
            <w:ins w:id="11123" w:author="Administrator" w:date="2024-08-08T09:09:54Z">
              <w:r>
                <w:rPr>
                  <w:rFonts w:hint="eastAsia" w:ascii="宋体" w:hAnsi="宋体" w:eastAsia="宋体" w:cs="宋体"/>
                  <w:i w:val="0"/>
                  <w:color w:val="000000"/>
                  <w:kern w:val="0"/>
                  <w:sz w:val="20"/>
                  <w:szCs w:val="20"/>
                  <w:u w:val="none"/>
                  <w:lang w:val="en-US" w:eastAsia="zh-CN" w:bidi="ar"/>
                </w:rPr>
                <w:t>45</w:t>
              </w:r>
            </w:ins>
          </w:p>
        </w:tc>
      </w:tr>
      <w:tr w14:paraId="08DF5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24" w:author="Administrator" w:date="2024-08-08T09:09: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24" w:author="Administrator" w:date="2024-08-08T09:09:5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25" w:author="Administrator" w:date="2024-08-08T09:09:5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08B8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26" w:author="Administrator" w:date="2024-08-08T09:09:54Z">
              <w:r>
                <w:rPr>
                  <w:rFonts w:hint="eastAsia" w:ascii="宋体" w:hAnsi="宋体" w:eastAsia="宋体" w:cs="宋体"/>
                  <w:i w:val="0"/>
                  <w:color w:val="000000"/>
                  <w:kern w:val="0"/>
                  <w:sz w:val="20"/>
                  <w:szCs w:val="20"/>
                  <w:u w:val="none"/>
                  <w:lang w:val="en-US" w:eastAsia="zh-CN" w:bidi="ar"/>
                </w:rPr>
                <w:t>2150806</w:t>
              </w:r>
            </w:ins>
            <w:del w:id="11127" w:author="Administrator" w:date="2024-08-08T09:09:54Z">
              <w:r>
                <w:rPr>
                  <w:rFonts w:hint="eastAsia" w:ascii="宋体" w:hAnsi="宋体" w:eastAsia="宋体" w:cs="宋体"/>
                  <w:i w:val="0"/>
                  <w:iCs w:val="0"/>
                  <w:color w:val="000000"/>
                  <w:kern w:val="0"/>
                  <w:sz w:val="20"/>
                  <w:szCs w:val="20"/>
                  <w:u w:val="none"/>
                  <w:lang w:val="en-US" w:eastAsia="zh-CN" w:bidi="ar"/>
                </w:rPr>
                <w:delText>2150899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28" w:author="Administrator" w:date="2024-08-08T09:09:5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D944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29" w:author="Administrator" w:date="2024-08-08T09:09:54Z">
              <w:r>
                <w:rPr>
                  <w:rFonts w:hint="eastAsia" w:ascii="宋体" w:hAnsi="宋体" w:eastAsia="宋体" w:cs="宋体"/>
                  <w:i w:val="0"/>
                  <w:color w:val="000000"/>
                  <w:kern w:val="0"/>
                  <w:sz w:val="20"/>
                  <w:szCs w:val="20"/>
                  <w:u w:val="none"/>
                  <w:lang w:val="en-US" w:eastAsia="zh-CN" w:bidi="ar"/>
                </w:rPr>
                <w:t xml:space="preserve">    减免房租补贴</w:t>
              </w:r>
            </w:ins>
            <w:del w:id="11130"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其他支持中小企业发展和管理支出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31" w:author="Administrator" w:date="2024-08-08T09:09:5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66296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132" w:author="Administrator" w:date="2024-08-08T09:09:54Z">
                <w:pPr>
                  <w:keepNext w:val="0"/>
                  <w:keepLines w:val="0"/>
                  <w:widowControl/>
                  <w:suppressLineNumbers w:val="0"/>
                  <w:jc w:val="right"/>
                  <w:textAlignment w:val="center"/>
                </w:pPr>
              </w:pPrChange>
            </w:pPr>
            <w:del w:id="11133" w:author="Administrator" w:date="2024-08-08T09:09:54Z">
              <w:r>
                <w:rPr>
                  <w:rFonts w:hint="eastAsia" w:ascii="宋体" w:hAnsi="宋体" w:eastAsia="宋体" w:cs="宋体"/>
                  <w:i w:val="0"/>
                  <w:iCs w:val="0"/>
                  <w:color w:val="000000"/>
                  <w:kern w:val="0"/>
                  <w:sz w:val="20"/>
                  <w:szCs w:val="20"/>
                  <w:u w:val="none"/>
                  <w:lang w:val="en-US" w:eastAsia="zh-CN" w:bidi="ar"/>
                </w:rPr>
                <w:delText>40</w:delText>
              </w:r>
            </w:del>
          </w:p>
        </w:tc>
      </w:tr>
      <w:tr w14:paraId="09023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34"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34"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35"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3C63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36" w:author="Administrator" w:date="2024-08-08T09:09:54Z">
              <w:r>
                <w:rPr>
                  <w:rFonts w:hint="eastAsia" w:ascii="宋体" w:hAnsi="宋体" w:eastAsia="宋体" w:cs="宋体"/>
                  <w:i w:val="0"/>
                  <w:color w:val="000000"/>
                  <w:kern w:val="0"/>
                  <w:sz w:val="20"/>
                  <w:szCs w:val="20"/>
                  <w:u w:val="none"/>
                  <w:lang w:val="en-US" w:eastAsia="zh-CN" w:bidi="ar"/>
                </w:rPr>
                <w:t>2150899</w:t>
              </w:r>
            </w:ins>
            <w:del w:id="11137" w:author="Administrator" w:date="2024-08-08T09:09:54Z">
              <w:r>
                <w:rPr>
                  <w:rFonts w:hint="eastAsia" w:ascii="宋体" w:hAnsi="宋体" w:eastAsia="宋体" w:cs="宋体"/>
                  <w:i w:val="0"/>
                  <w:iCs w:val="0"/>
                  <w:color w:val="000000"/>
                  <w:kern w:val="0"/>
                  <w:sz w:val="20"/>
                  <w:szCs w:val="20"/>
                  <w:u w:val="none"/>
                  <w:lang w:val="en-US" w:eastAsia="zh-CN" w:bidi="ar"/>
                </w:rPr>
                <w:delText>21599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38"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C96A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39" w:author="Administrator" w:date="2024-08-08T09:09:54Z">
              <w:r>
                <w:rPr>
                  <w:rFonts w:hint="eastAsia" w:ascii="宋体" w:hAnsi="宋体" w:eastAsia="宋体" w:cs="宋体"/>
                  <w:i w:val="0"/>
                  <w:color w:val="000000"/>
                  <w:kern w:val="0"/>
                  <w:sz w:val="20"/>
                  <w:szCs w:val="20"/>
                  <w:u w:val="none"/>
                  <w:lang w:val="en-US" w:eastAsia="zh-CN" w:bidi="ar"/>
                </w:rPr>
                <w:t xml:space="preserve">    其他支持中小企业发展和管理支出</w:t>
              </w:r>
            </w:ins>
            <w:del w:id="11140" w:author="Administrator" w:date="2024-08-08T09:09:54Z">
              <w:r>
                <w:rPr>
                  <w:rFonts w:hint="eastAsia" w:ascii="宋体" w:hAnsi="宋体" w:eastAsia="宋体" w:cs="宋体"/>
                  <w:i w:val="0"/>
                  <w:iCs w:val="0"/>
                  <w:color w:val="000000"/>
                  <w:kern w:val="0"/>
                  <w:sz w:val="20"/>
                  <w:szCs w:val="20"/>
                  <w:u w:val="none"/>
                  <w:lang w:val="en-US" w:eastAsia="zh-CN" w:bidi="ar"/>
                </w:rPr>
                <w:delText xml:space="preserve">  其他资源勘探工业信息等支出(款)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41"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D73A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142" w:author="Administrator" w:date="2024-08-08T09:09:55Z">
              <w:r>
                <w:rPr>
                  <w:rFonts w:hint="eastAsia" w:ascii="宋体" w:hAnsi="宋体" w:eastAsia="宋体" w:cs="宋体"/>
                  <w:i w:val="0"/>
                  <w:color w:val="000000"/>
                  <w:kern w:val="0"/>
                  <w:sz w:val="20"/>
                  <w:szCs w:val="20"/>
                  <w:u w:val="none"/>
                  <w:lang w:val="en-US" w:eastAsia="zh-CN" w:bidi="ar"/>
                </w:rPr>
                <w:t>28</w:t>
              </w:r>
            </w:ins>
            <w:del w:id="11143" w:author="Administrator" w:date="2024-08-08T09:09:55Z">
              <w:r>
                <w:rPr>
                  <w:rFonts w:hint="eastAsia" w:ascii="宋体" w:hAnsi="宋体" w:eastAsia="宋体" w:cs="宋体"/>
                  <w:i w:val="0"/>
                  <w:iCs w:val="0"/>
                  <w:color w:val="000000"/>
                  <w:kern w:val="0"/>
                  <w:sz w:val="20"/>
                  <w:szCs w:val="20"/>
                  <w:u w:val="none"/>
                  <w:lang w:val="en-US" w:eastAsia="zh-CN" w:bidi="ar"/>
                </w:rPr>
                <w:delText>799</w:delText>
              </w:r>
            </w:del>
          </w:p>
        </w:tc>
      </w:tr>
      <w:tr w14:paraId="5250B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44"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44"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45"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DB61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46" w:author="Administrator" w:date="2024-08-08T09:09:55Z">
              <w:r>
                <w:rPr>
                  <w:rFonts w:hint="eastAsia" w:ascii="宋体" w:hAnsi="宋体" w:eastAsia="宋体" w:cs="宋体"/>
                  <w:i w:val="0"/>
                  <w:color w:val="000000"/>
                  <w:kern w:val="0"/>
                  <w:sz w:val="20"/>
                  <w:szCs w:val="20"/>
                  <w:u w:val="none"/>
                  <w:lang w:val="en-US" w:eastAsia="zh-CN" w:bidi="ar"/>
                </w:rPr>
                <w:t>21599</w:t>
              </w:r>
            </w:ins>
            <w:del w:id="11147" w:author="Administrator" w:date="2024-08-08T09:09:55Z">
              <w:r>
                <w:rPr>
                  <w:rFonts w:hint="eastAsia" w:ascii="宋体" w:hAnsi="宋体" w:eastAsia="宋体" w:cs="宋体"/>
                  <w:i w:val="0"/>
                  <w:iCs w:val="0"/>
                  <w:color w:val="000000"/>
                  <w:kern w:val="0"/>
                  <w:sz w:val="20"/>
                  <w:szCs w:val="20"/>
                  <w:u w:val="none"/>
                  <w:lang w:val="en-US" w:eastAsia="zh-CN" w:bidi="ar"/>
                </w:rPr>
                <w:delText>2159901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48"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5558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49" w:author="Administrator" w:date="2024-08-08T09:09:55Z">
              <w:r>
                <w:rPr>
                  <w:rFonts w:hint="eastAsia" w:ascii="宋体" w:hAnsi="宋体" w:eastAsia="宋体" w:cs="宋体"/>
                  <w:i w:val="0"/>
                  <w:color w:val="000000"/>
                  <w:kern w:val="0"/>
                  <w:sz w:val="20"/>
                  <w:szCs w:val="20"/>
                  <w:u w:val="none"/>
                  <w:lang w:val="en-US" w:eastAsia="zh-CN" w:bidi="ar"/>
                </w:rPr>
                <w:t xml:space="preserve">  其他资源勘探工业信息等支出(款)</w:t>
              </w:r>
            </w:ins>
            <w:del w:id="11150"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黄金事务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51"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E3193F">
            <w:pPr>
              <w:widowControl/>
              <w:jc w:val="right"/>
              <w:textAlignment w:val="center"/>
              <w:rPr>
                <w:rFonts w:hint="eastAsia" w:ascii="宋体" w:hAnsi="宋体" w:eastAsia="宋体" w:cs="宋体"/>
                <w:i w:val="0"/>
                <w:iCs w:val="0"/>
                <w:color w:val="000000"/>
                <w:sz w:val="20"/>
                <w:szCs w:val="20"/>
                <w:u w:val="none"/>
              </w:rPr>
              <w:pPrChange w:id="11152" w:author="Administrator" w:date="2024-08-08T09:09:55Z">
                <w:pPr>
                  <w:jc w:val="right"/>
                </w:pPr>
              </w:pPrChange>
            </w:pPr>
            <w:ins w:id="11153" w:author="Administrator" w:date="2024-08-08T09:09:55Z">
              <w:r>
                <w:rPr>
                  <w:rFonts w:hint="eastAsia" w:ascii="宋体" w:hAnsi="宋体" w:eastAsia="宋体" w:cs="宋体"/>
                  <w:i w:val="0"/>
                  <w:color w:val="000000"/>
                  <w:kern w:val="0"/>
                  <w:sz w:val="20"/>
                  <w:szCs w:val="20"/>
                  <w:u w:val="none"/>
                  <w:lang w:val="en-US" w:eastAsia="zh-CN" w:bidi="ar"/>
                </w:rPr>
                <w:t>53</w:t>
              </w:r>
            </w:ins>
          </w:p>
        </w:tc>
      </w:tr>
      <w:tr w14:paraId="6FFEF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54"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54"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55"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8CF9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56" w:author="Administrator" w:date="2024-08-08T09:09:55Z">
              <w:r>
                <w:rPr>
                  <w:rFonts w:hint="eastAsia" w:ascii="宋体" w:hAnsi="宋体" w:eastAsia="宋体" w:cs="宋体"/>
                  <w:i w:val="0"/>
                  <w:color w:val="000000"/>
                  <w:kern w:val="0"/>
                  <w:sz w:val="20"/>
                  <w:szCs w:val="20"/>
                  <w:u w:val="none"/>
                  <w:lang w:val="en-US" w:eastAsia="zh-CN" w:bidi="ar"/>
                </w:rPr>
                <w:t>2159901</w:t>
              </w:r>
            </w:ins>
            <w:del w:id="11157" w:author="Administrator" w:date="2024-08-08T09:09:55Z">
              <w:r>
                <w:rPr>
                  <w:rFonts w:hint="eastAsia" w:ascii="宋体" w:hAnsi="宋体" w:eastAsia="宋体" w:cs="宋体"/>
                  <w:i w:val="0"/>
                  <w:iCs w:val="0"/>
                  <w:color w:val="000000"/>
                  <w:kern w:val="0"/>
                  <w:sz w:val="20"/>
                  <w:szCs w:val="20"/>
                  <w:u w:val="none"/>
                  <w:lang w:val="en-US" w:eastAsia="zh-CN" w:bidi="ar"/>
                </w:rPr>
                <w:delText>2159904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58"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CD52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59" w:author="Administrator" w:date="2024-08-08T09:09:55Z">
              <w:r>
                <w:rPr>
                  <w:rFonts w:hint="eastAsia" w:ascii="宋体" w:hAnsi="宋体" w:eastAsia="宋体" w:cs="宋体"/>
                  <w:i w:val="0"/>
                  <w:color w:val="000000"/>
                  <w:kern w:val="0"/>
                  <w:sz w:val="20"/>
                  <w:szCs w:val="20"/>
                  <w:u w:val="none"/>
                  <w:lang w:val="en-US" w:eastAsia="zh-CN" w:bidi="ar"/>
                </w:rPr>
                <w:t xml:space="preserve">    黄金事务</w:t>
              </w:r>
            </w:ins>
            <w:del w:id="11160"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技术改造支出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61"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FB98EE">
            <w:pPr>
              <w:jc w:val="right"/>
              <w:rPr>
                <w:rFonts w:hint="eastAsia" w:ascii="宋体" w:hAnsi="宋体" w:eastAsia="宋体" w:cs="宋体"/>
                <w:i w:val="0"/>
                <w:iCs w:val="0"/>
                <w:color w:val="000000"/>
                <w:sz w:val="20"/>
                <w:szCs w:val="20"/>
                <w:u w:val="none"/>
              </w:rPr>
            </w:pPr>
          </w:p>
        </w:tc>
      </w:tr>
      <w:tr w14:paraId="46A26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62"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62"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63"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78D7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64" w:author="Administrator" w:date="2024-08-08T09:09:55Z">
              <w:r>
                <w:rPr>
                  <w:rFonts w:hint="eastAsia" w:ascii="宋体" w:hAnsi="宋体" w:eastAsia="宋体" w:cs="宋体"/>
                  <w:i w:val="0"/>
                  <w:color w:val="000000"/>
                  <w:kern w:val="0"/>
                  <w:sz w:val="20"/>
                  <w:szCs w:val="20"/>
                  <w:u w:val="none"/>
                  <w:lang w:val="en-US" w:eastAsia="zh-CN" w:bidi="ar"/>
                </w:rPr>
                <w:t>2159904</w:t>
              </w:r>
            </w:ins>
            <w:del w:id="11165" w:author="Administrator" w:date="2024-08-08T09:09:55Z">
              <w:r>
                <w:rPr>
                  <w:rFonts w:hint="eastAsia" w:ascii="宋体" w:hAnsi="宋体" w:eastAsia="宋体" w:cs="宋体"/>
                  <w:i w:val="0"/>
                  <w:iCs w:val="0"/>
                  <w:color w:val="000000"/>
                  <w:kern w:val="0"/>
                  <w:sz w:val="20"/>
                  <w:szCs w:val="20"/>
                  <w:u w:val="none"/>
                  <w:lang w:val="en-US" w:eastAsia="zh-CN" w:bidi="ar"/>
                </w:rPr>
                <w:delText>2159905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66"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FDDE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67" w:author="Administrator" w:date="2024-08-08T09:09:55Z">
              <w:r>
                <w:rPr>
                  <w:rFonts w:hint="eastAsia" w:ascii="宋体" w:hAnsi="宋体" w:eastAsia="宋体" w:cs="宋体"/>
                  <w:i w:val="0"/>
                  <w:color w:val="000000"/>
                  <w:kern w:val="0"/>
                  <w:sz w:val="20"/>
                  <w:szCs w:val="20"/>
                  <w:u w:val="none"/>
                  <w:lang w:val="en-US" w:eastAsia="zh-CN" w:bidi="ar"/>
                </w:rPr>
                <w:t xml:space="preserve">    技术改造支出</w:t>
              </w:r>
            </w:ins>
            <w:del w:id="11168"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中药材扶持资金支出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69"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8923A7">
            <w:pPr>
              <w:jc w:val="right"/>
              <w:rPr>
                <w:rFonts w:hint="eastAsia" w:ascii="宋体" w:hAnsi="宋体" w:eastAsia="宋体" w:cs="宋体"/>
                <w:i w:val="0"/>
                <w:iCs w:val="0"/>
                <w:color w:val="000000"/>
                <w:sz w:val="20"/>
                <w:szCs w:val="20"/>
                <w:u w:val="none"/>
              </w:rPr>
            </w:pPr>
          </w:p>
        </w:tc>
      </w:tr>
      <w:tr w14:paraId="7E464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70"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631" w:hRule="atLeast"/>
          <w:trPrChange w:id="11170" w:author="Administrator" w:date="2024-08-08T09:09:55Z">
            <w:trPr>
              <w:trHeight w:val="631"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71"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2DF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72" w:author="Administrator" w:date="2024-08-08T09:09:55Z">
              <w:r>
                <w:rPr>
                  <w:rFonts w:hint="eastAsia" w:ascii="宋体" w:hAnsi="宋体" w:eastAsia="宋体" w:cs="宋体"/>
                  <w:i w:val="0"/>
                  <w:color w:val="000000"/>
                  <w:kern w:val="0"/>
                  <w:sz w:val="20"/>
                  <w:szCs w:val="20"/>
                  <w:u w:val="none"/>
                  <w:lang w:val="en-US" w:eastAsia="zh-CN" w:bidi="ar"/>
                </w:rPr>
                <w:t>2159905</w:t>
              </w:r>
            </w:ins>
            <w:del w:id="11173" w:author="Administrator" w:date="2024-08-08T09:09:55Z">
              <w:r>
                <w:rPr>
                  <w:rFonts w:hint="eastAsia" w:ascii="宋体" w:hAnsi="宋体" w:eastAsia="宋体" w:cs="宋体"/>
                  <w:i w:val="0"/>
                  <w:iCs w:val="0"/>
                  <w:color w:val="000000"/>
                  <w:kern w:val="0"/>
                  <w:sz w:val="20"/>
                  <w:szCs w:val="20"/>
                  <w:u w:val="none"/>
                  <w:lang w:val="en-US" w:eastAsia="zh-CN" w:bidi="ar"/>
                </w:rPr>
                <w:delText>2159906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74"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80DD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75" w:author="Administrator" w:date="2024-08-08T09:09:55Z">
              <w:r>
                <w:rPr>
                  <w:rFonts w:hint="eastAsia" w:ascii="宋体" w:hAnsi="宋体" w:eastAsia="宋体" w:cs="宋体"/>
                  <w:i w:val="0"/>
                  <w:color w:val="000000"/>
                  <w:kern w:val="0"/>
                  <w:sz w:val="20"/>
                  <w:szCs w:val="20"/>
                  <w:u w:val="none"/>
                  <w:lang w:val="en-US" w:eastAsia="zh-CN" w:bidi="ar"/>
                </w:rPr>
                <w:t xml:space="preserve">    中药材扶持资金支出</w:t>
              </w:r>
            </w:ins>
            <w:del w:id="11176"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重点产业振兴和技术改造项目贷款贴息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77"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9558CC">
            <w:pPr>
              <w:jc w:val="right"/>
              <w:rPr>
                <w:rFonts w:hint="eastAsia" w:ascii="宋体" w:hAnsi="宋体" w:eastAsia="宋体" w:cs="宋体"/>
                <w:i w:val="0"/>
                <w:iCs w:val="0"/>
                <w:color w:val="000000"/>
                <w:sz w:val="20"/>
                <w:szCs w:val="20"/>
                <w:u w:val="none"/>
              </w:rPr>
            </w:pPr>
          </w:p>
        </w:tc>
      </w:tr>
      <w:tr w14:paraId="52AD8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78"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78"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79"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395A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80" w:author="Administrator" w:date="2024-08-08T09:09:55Z">
              <w:r>
                <w:rPr>
                  <w:rFonts w:hint="eastAsia" w:ascii="宋体" w:hAnsi="宋体" w:eastAsia="宋体" w:cs="宋体"/>
                  <w:i w:val="0"/>
                  <w:color w:val="000000"/>
                  <w:kern w:val="0"/>
                  <w:sz w:val="20"/>
                  <w:szCs w:val="20"/>
                  <w:u w:val="none"/>
                  <w:lang w:val="en-US" w:eastAsia="zh-CN" w:bidi="ar"/>
                </w:rPr>
                <w:t>2159906</w:t>
              </w:r>
            </w:ins>
            <w:del w:id="11181" w:author="Administrator" w:date="2024-08-08T09:09:55Z">
              <w:r>
                <w:rPr>
                  <w:rFonts w:hint="eastAsia" w:ascii="宋体" w:hAnsi="宋体" w:eastAsia="宋体" w:cs="宋体"/>
                  <w:i w:val="0"/>
                  <w:iCs w:val="0"/>
                  <w:color w:val="000000"/>
                  <w:kern w:val="0"/>
                  <w:sz w:val="20"/>
                  <w:szCs w:val="20"/>
                  <w:u w:val="none"/>
                  <w:lang w:val="en-US" w:eastAsia="zh-CN" w:bidi="ar"/>
                </w:rPr>
                <w:delText>2159999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82"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A033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83" w:author="Administrator" w:date="2024-08-08T09:09:55Z">
              <w:r>
                <w:rPr>
                  <w:rFonts w:hint="eastAsia" w:ascii="宋体" w:hAnsi="宋体" w:eastAsia="宋体" w:cs="宋体"/>
                  <w:i w:val="0"/>
                  <w:color w:val="000000"/>
                  <w:kern w:val="0"/>
                  <w:sz w:val="20"/>
                  <w:szCs w:val="20"/>
                  <w:u w:val="none"/>
                  <w:lang w:val="en-US" w:eastAsia="zh-CN" w:bidi="ar"/>
                </w:rPr>
                <w:t xml:space="preserve">    重点产业振兴和技术改造项目贷款贴息</w:t>
              </w:r>
            </w:ins>
            <w:del w:id="11184"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其他资源勘探工业信息等支出(项)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85"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70539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186" w:author="Administrator" w:date="2024-08-08T09:09:55Z">
                <w:pPr>
                  <w:keepNext w:val="0"/>
                  <w:keepLines w:val="0"/>
                  <w:widowControl/>
                  <w:suppressLineNumbers w:val="0"/>
                  <w:jc w:val="right"/>
                  <w:textAlignment w:val="center"/>
                </w:pPr>
              </w:pPrChange>
            </w:pPr>
            <w:del w:id="11187" w:author="Administrator" w:date="2024-08-08T09:09:55Z">
              <w:r>
                <w:rPr>
                  <w:rFonts w:hint="eastAsia" w:ascii="宋体" w:hAnsi="宋体" w:eastAsia="宋体" w:cs="宋体"/>
                  <w:i w:val="0"/>
                  <w:iCs w:val="0"/>
                  <w:color w:val="000000"/>
                  <w:kern w:val="0"/>
                  <w:sz w:val="20"/>
                  <w:szCs w:val="20"/>
                  <w:u w:val="none"/>
                  <w:lang w:val="en-US" w:eastAsia="zh-CN" w:bidi="ar"/>
                </w:rPr>
                <w:delText>799</w:delText>
              </w:r>
            </w:del>
          </w:p>
        </w:tc>
      </w:tr>
      <w:tr w14:paraId="14117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88"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88"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89"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A1CB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90" w:author="Administrator" w:date="2024-08-08T09:09:55Z">
              <w:r>
                <w:rPr>
                  <w:rFonts w:hint="eastAsia" w:ascii="宋体" w:hAnsi="宋体" w:eastAsia="宋体" w:cs="宋体"/>
                  <w:i w:val="0"/>
                  <w:color w:val="000000"/>
                  <w:kern w:val="0"/>
                  <w:sz w:val="20"/>
                  <w:szCs w:val="20"/>
                  <w:u w:val="none"/>
                  <w:lang w:val="en-US" w:eastAsia="zh-CN" w:bidi="ar"/>
                </w:rPr>
                <w:t>2159999</w:t>
              </w:r>
            </w:ins>
            <w:del w:id="11191" w:author="Administrator" w:date="2024-08-08T09:09:55Z">
              <w:r>
                <w:rPr>
                  <w:rFonts w:hint="eastAsia" w:ascii="宋体" w:hAnsi="宋体" w:eastAsia="宋体" w:cs="宋体"/>
                  <w:i w:val="0"/>
                  <w:iCs w:val="0"/>
                  <w:color w:val="000000"/>
                  <w:kern w:val="0"/>
                  <w:sz w:val="20"/>
                  <w:szCs w:val="20"/>
                  <w:u w:val="none"/>
                  <w:lang w:val="en-US" w:eastAsia="zh-CN" w:bidi="ar"/>
                </w:rPr>
                <w:delText>216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92"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391A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193" w:author="Administrator" w:date="2024-08-08T09:09:55Z">
              <w:r>
                <w:rPr>
                  <w:rFonts w:hint="eastAsia" w:ascii="宋体" w:hAnsi="宋体" w:eastAsia="宋体" w:cs="宋体"/>
                  <w:i w:val="0"/>
                  <w:color w:val="000000"/>
                  <w:kern w:val="0"/>
                  <w:sz w:val="20"/>
                  <w:szCs w:val="20"/>
                  <w:u w:val="none"/>
                  <w:lang w:val="en-US" w:eastAsia="zh-CN" w:bidi="ar"/>
                </w:rPr>
                <w:t xml:space="preserve">    其他资源勘探工业信息等支出(项)</w:t>
              </w:r>
            </w:ins>
            <w:del w:id="11194" w:author="Administrator" w:date="2024-08-08T09:09:55Z">
              <w:r>
                <w:rPr>
                  <w:rFonts w:hint="eastAsia" w:ascii="宋体" w:hAnsi="宋体" w:eastAsia="宋体" w:cs="宋体"/>
                  <w:i w:val="0"/>
                  <w:iCs w:val="0"/>
                  <w:color w:val="000000"/>
                  <w:kern w:val="0"/>
                  <w:sz w:val="20"/>
                  <w:szCs w:val="20"/>
                  <w:u w:val="none"/>
                  <w:lang w:val="en-US" w:eastAsia="zh-CN" w:bidi="ar"/>
                </w:rPr>
                <w:delText>商业服务业等支出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95"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A825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196" w:author="Administrator" w:date="2024-08-08T09:09:55Z">
              <w:r>
                <w:rPr>
                  <w:rFonts w:hint="eastAsia" w:ascii="宋体" w:hAnsi="宋体" w:eastAsia="宋体" w:cs="宋体"/>
                  <w:i w:val="0"/>
                  <w:color w:val="000000"/>
                  <w:kern w:val="0"/>
                  <w:sz w:val="20"/>
                  <w:szCs w:val="20"/>
                  <w:u w:val="none"/>
                  <w:lang w:val="en-US" w:eastAsia="zh-CN" w:bidi="ar"/>
                </w:rPr>
                <w:t>53</w:t>
              </w:r>
            </w:ins>
            <w:del w:id="11197" w:author="Administrator" w:date="2024-08-08T09:09:55Z">
              <w:r>
                <w:rPr>
                  <w:rFonts w:hint="eastAsia" w:ascii="宋体" w:hAnsi="宋体" w:eastAsia="宋体" w:cs="宋体"/>
                  <w:i w:val="0"/>
                  <w:iCs w:val="0"/>
                  <w:color w:val="000000"/>
                  <w:kern w:val="0"/>
                  <w:sz w:val="20"/>
                  <w:szCs w:val="20"/>
                  <w:u w:val="none"/>
                  <w:lang w:val="en-US" w:eastAsia="zh-CN" w:bidi="ar"/>
                </w:rPr>
                <w:delText>1,640</w:delText>
              </w:r>
            </w:del>
          </w:p>
        </w:tc>
      </w:tr>
      <w:tr w14:paraId="0E4FF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198"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198"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199"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CD40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00" w:author="Administrator" w:date="2024-08-08T09:09:55Z">
              <w:r>
                <w:rPr>
                  <w:rFonts w:hint="eastAsia" w:ascii="宋体" w:hAnsi="宋体" w:eastAsia="宋体" w:cs="宋体"/>
                  <w:i w:val="0"/>
                  <w:color w:val="000000"/>
                  <w:kern w:val="0"/>
                  <w:sz w:val="20"/>
                  <w:szCs w:val="20"/>
                  <w:u w:val="none"/>
                  <w:lang w:val="en-US" w:eastAsia="zh-CN" w:bidi="ar"/>
                </w:rPr>
                <w:t>216</w:t>
              </w:r>
            </w:ins>
            <w:del w:id="11201" w:author="Administrator" w:date="2024-08-08T09:09:55Z">
              <w:r>
                <w:rPr>
                  <w:rFonts w:hint="eastAsia" w:ascii="宋体" w:hAnsi="宋体" w:eastAsia="宋体" w:cs="宋体"/>
                  <w:i w:val="0"/>
                  <w:iCs w:val="0"/>
                  <w:color w:val="000000"/>
                  <w:kern w:val="0"/>
                  <w:sz w:val="20"/>
                  <w:szCs w:val="20"/>
                  <w:u w:val="none"/>
                  <w:lang w:val="en-US" w:eastAsia="zh-CN" w:bidi="ar"/>
                </w:rPr>
                <w:delText>21602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02"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05A6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03" w:author="Administrator" w:date="2024-08-08T09:09:55Z">
              <w:r>
                <w:rPr>
                  <w:rFonts w:hint="eastAsia" w:ascii="宋体" w:hAnsi="宋体" w:eastAsia="宋体" w:cs="宋体"/>
                  <w:i w:val="0"/>
                  <w:color w:val="000000"/>
                  <w:kern w:val="0"/>
                  <w:sz w:val="20"/>
                  <w:szCs w:val="20"/>
                  <w:u w:val="none"/>
                  <w:lang w:val="en-US" w:eastAsia="zh-CN" w:bidi="ar"/>
                </w:rPr>
                <w:t>商业服务业等支出</w:t>
              </w:r>
            </w:ins>
            <w:del w:id="11204"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商业流通事务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05"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181E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206" w:author="Administrator" w:date="2024-08-08T09:09:55Z">
              <w:r>
                <w:rPr>
                  <w:rFonts w:hint="eastAsia" w:ascii="宋体" w:hAnsi="宋体" w:eastAsia="宋体" w:cs="宋体"/>
                  <w:i w:val="0"/>
                  <w:color w:val="000000"/>
                  <w:kern w:val="0"/>
                  <w:sz w:val="20"/>
                  <w:szCs w:val="20"/>
                  <w:u w:val="none"/>
                  <w:lang w:val="en-US" w:eastAsia="zh-CN" w:bidi="ar"/>
                </w:rPr>
                <w:t>1,033</w:t>
              </w:r>
            </w:ins>
            <w:del w:id="11207" w:author="Administrator" w:date="2024-08-08T09:09:55Z">
              <w:r>
                <w:rPr>
                  <w:rFonts w:hint="eastAsia" w:ascii="宋体" w:hAnsi="宋体" w:eastAsia="宋体" w:cs="宋体"/>
                  <w:i w:val="0"/>
                  <w:iCs w:val="0"/>
                  <w:color w:val="000000"/>
                  <w:kern w:val="0"/>
                  <w:sz w:val="20"/>
                  <w:szCs w:val="20"/>
                  <w:u w:val="none"/>
                  <w:lang w:val="en-US" w:eastAsia="zh-CN" w:bidi="ar"/>
                </w:rPr>
                <w:delText>1,640</w:delText>
              </w:r>
            </w:del>
          </w:p>
        </w:tc>
      </w:tr>
      <w:tr w14:paraId="6C3CD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08"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08"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09"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B929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10" w:author="Administrator" w:date="2024-08-08T09:09:55Z">
              <w:r>
                <w:rPr>
                  <w:rFonts w:hint="eastAsia" w:ascii="宋体" w:hAnsi="宋体" w:eastAsia="宋体" w:cs="宋体"/>
                  <w:i w:val="0"/>
                  <w:color w:val="000000"/>
                  <w:kern w:val="0"/>
                  <w:sz w:val="20"/>
                  <w:szCs w:val="20"/>
                  <w:u w:val="none"/>
                  <w:lang w:val="en-US" w:eastAsia="zh-CN" w:bidi="ar"/>
                </w:rPr>
                <w:t>21602</w:t>
              </w:r>
            </w:ins>
            <w:del w:id="11211" w:author="Administrator" w:date="2024-08-08T09:09:55Z">
              <w:r>
                <w:rPr>
                  <w:rFonts w:hint="eastAsia" w:ascii="宋体" w:hAnsi="宋体" w:eastAsia="宋体" w:cs="宋体"/>
                  <w:i w:val="0"/>
                  <w:iCs w:val="0"/>
                  <w:color w:val="000000"/>
                  <w:kern w:val="0"/>
                  <w:sz w:val="20"/>
                  <w:szCs w:val="20"/>
                  <w:u w:val="none"/>
                  <w:lang w:val="en-US" w:eastAsia="zh-CN" w:bidi="ar"/>
                </w:rPr>
                <w:delText>2160201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12"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6878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13" w:author="Administrator" w:date="2024-08-08T09:09:55Z">
              <w:r>
                <w:rPr>
                  <w:rFonts w:hint="eastAsia" w:ascii="宋体" w:hAnsi="宋体" w:eastAsia="宋体" w:cs="宋体"/>
                  <w:i w:val="0"/>
                  <w:color w:val="000000"/>
                  <w:kern w:val="0"/>
                  <w:sz w:val="20"/>
                  <w:szCs w:val="20"/>
                  <w:u w:val="none"/>
                  <w:lang w:val="en-US" w:eastAsia="zh-CN" w:bidi="ar"/>
                </w:rPr>
                <w:t xml:space="preserve">  商业流通事务</w:t>
              </w:r>
            </w:ins>
            <w:del w:id="11214"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15"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E730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216" w:author="Administrator" w:date="2024-08-08T09:09:55Z">
              <w:r>
                <w:rPr>
                  <w:rFonts w:hint="eastAsia" w:ascii="宋体" w:hAnsi="宋体" w:eastAsia="宋体" w:cs="宋体"/>
                  <w:i w:val="0"/>
                  <w:color w:val="000000"/>
                  <w:kern w:val="0"/>
                  <w:sz w:val="20"/>
                  <w:szCs w:val="20"/>
                  <w:u w:val="none"/>
                  <w:lang w:val="en-US" w:eastAsia="zh-CN" w:bidi="ar"/>
                </w:rPr>
                <w:t>965</w:t>
              </w:r>
            </w:ins>
            <w:del w:id="11217" w:author="Administrator" w:date="2024-08-08T09:09:55Z">
              <w:r>
                <w:rPr>
                  <w:rFonts w:hint="eastAsia" w:ascii="宋体" w:hAnsi="宋体" w:eastAsia="宋体" w:cs="宋体"/>
                  <w:i w:val="0"/>
                  <w:iCs w:val="0"/>
                  <w:color w:val="000000"/>
                  <w:kern w:val="0"/>
                  <w:sz w:val="20"/>
                  <w:szCs w:val="20"/>
                  <w:u w:val="none"/>
                  <w:lang w:val="en-US" w:eastAsia="zh-CN" w:bidi="ar"/>
                </w:rPr>
                <w:delText>307</w:delText>
              </w:r>
            </w:del>
          </w:p>
        </w:tc>
      </w:tr>
      <w:tr w14:paraId="0F5CA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18" w:author="Administrator" w:date="2024-08-08T09:09: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18" w:author="Administrator" w:date="2024-08-08T09:09:5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19" w:author="Administrator" w:date="2024-08-08T09:09:5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1F81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20" w:author="Administrator" w:date="2024-08-08T09:09:55Z">
              <w:r>
                <w:rPr>
                  <w:rFonts w:hint="eastAsia" w:ascii="宋体" w:hAnsi="宋体" w:eastAsia="宋体" w:cs="宋体"/>
                  <w:i w:val="0"/>
                  <w:color w:val="000000"/>
                  <w:kern w:val="0"/>
                  <w:sz w:val="20"/>
                  <w:szCs w:val="20"/>
                  <w:u w:val="none"/>
                  <w:lang w:val="en-US" w:eastAsia="zh-CN" w:bidi="ar"/>
                </w:rPr>
                <w:t>2160201</w:t>
              </w:r>
            </w:ins>
            <w:del w:id="11221" w:author="Administrator" w:date="2024-08-08T09:09:55Z">
              <w:r>
                <w:rPr>
                  <w:rFonts w:hint="eastAsia" w:ascii="宋体" w:hAnsi="宋体" w:eastAsia="宋体" w:cs="宋体"/>
                  <w:i w:val="0"/>
                  <w:iCs w:val="0"/>
                  <w:color w:val="000000"/>
                  <w:kern w:val="0"/>
                  <w:sz w:val="20"/>
                  <w:szCs w:val="20"/>
                  <w:u w:val="none"/>
                  <w:lang w:val="en-US" w:eastAsia="zh-CN" w:bidi="ar"/>
                </w:rPr>
                <w:delText>2160202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22" w:author="Administrator" w:date="2024-08-08T09:09:5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F74F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23" w:author="Administrator" w:date="2024-08-08T09:09:55Z">
              <w:r>
                <w:rPr>
                  <w:rFonts w:hint="eastAsia" w:ascii="宋体" w:hAnsi="宋体" w:eastAsia="宋体" w:cs="宋体"/>
                  <w:i w:val="0"/>
                  <w:color w:val="000000"/>
                  <w:kern w:val="0"/>
                  <w:sz w:val="20"/>
                  <w:szCs w:val="20"/>
                  <w:u w:val="none"/>
                  <w:lang w:val="en-US" w:eastAsia="zh-CN" w:bidi="ar"/>
                </w:rPr>
                <w:t xml:space="preserve">    行政运行</w:t>
              </w:r>
            </w:ins>
            <w:del w:id="11224" w:author="Administrator" w:date="2024-08-08T09:09:55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25" w:author="Administrator" w:date="2024-08-08T09:09:5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DDEE4A">
            <w:pPr>
              <w:widowControl/>
              <w:jc w:val="right"/>
              <w:textAlignment w:val="center"/>
              <w:rPr>
                <w:rFonts w:hint="eastAsia" w:ascii="宋体" w:hAnsi="宋体" w:eastAsia="宋体" w:cs="宋体"/>
                <w:i w:val="0"/>
                <w:iCs w:val="0"/>
                <w:color w:val="000000"/>
                <w:sz w:val="20"/>
                <w:szCs w:val="20"/>
                <w:u w:val="none"/>
              </w:rPr>
              <w:pPrChange w:id="11226" w:author="Administrator" w:date="2024-08-08T09:09:55Z">
                <w:pPr>
                  <w:jc w:val="right"/>
                </w:pPr>
              </w:pPrChange>
            </w:pPr>
            <w:ins w:id="11227" w:author="Administrator" w:date="2024-08-08T09:09:55Z">
              <w:r>
                <w:rPr>
                  <w:rFonts w:hint="eastAsia" w:ascii="宋体" w:hAnsi="宋体" w:eastAsia="宋体" w:cs="宋体"/>
                  <w:i w:val="0"/>
                  <w:color w:val="000000"/>
                  <w:kern w:val="0"/>
                  <w:sz w:val="20"/>
                  <w:szCs w:val="20"/>
                  <w:u w:val="none"/>
                  <w:lang w:val="en-US" w:eastAsia="zh-CN" w:bidi="ar"/>
                </w:rPr>
                <w:t>113</w:t>
              </w:r>
            </w:ins>
          </w:p>
        </w:tc>
      </w:tr>
      <w:tr w14:paraId="19F26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28"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28"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29"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B18D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30" w:author="Administrator" w:date="2024-08-08T09:09:55Z">
              <w:r>
                <w:rPr>
                  <w:rFonts w:hint="eastAsia" w:ascii="宋体" w:hAnsi="宋体" w:eastAsia="宋体" w:cs="宋体"/>
                  <w:i w:val="0"/>
                  <w:color w:val="000000"/>
                  <w:kern w:val="0"/>
                  <w:sz w:val="20"/>
                  <w:szCs w:val="20"/>
                  <w:u w:val="none"/>
                  <w:lang w:val="en-US" w:eastAsia="zh-CN" w:bidi="ar"/>
                </w:rPr>
                <w:t>2160202</w:t>
              </w:r>
            </w:ins>
            <w:del w:id="11231" w:author="Administrator" w:date="2024-08-08T09:09:55Z">
              <w:r>
                <w:rPr>
                  <w:rFonts w:hint="eastAsia" w:ascii="宋体" w:hAnsi="宋体" w:eastAsia="宋体" w:cs="宋体"/>
                  <w:i w:val="0"/>
                  <w:iCs w:val="0"/>
                  <w:color w:val="000000"/>
                  <w:kern w:val="0"/>
                  <w:sz w:val="20"/>
                  <w:szCs w:val="20"/>
                  <w:u w:val="none"/>
                  <w:lang w:val="en-US" w:eastAsia="zh-CN" w:bidi="ar"/>
                </w:rPr>
                <w:delText>2160203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32"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478E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33" w:author="Administrator" w:date="2024-08-08T09:09:56Z">
              <w:r>
                <w:rPr>
                  <w:rFonts w:hint="eastAsia" w:ascii="宋体" w:hAnsi="宋体" w:eastAsia="宋体" w:cs="宋体"/>
                  <w:i w:val="0"/>
                  <w:color w:val="000000"/>
                  <w:kern w:val="0"/>
                  <w:sz w:val="20"/>
                  <w:szCs w:val="20"/>
                  <w:u w:val="none"/>
                  <w:lang w:val="en-US" w:eastAsia="zh-CN" w:bidi="ar"/>
                </w:rPr>
                <w:t xml:space="preserve">    一般行政管理事务</w:t>
              </w:r>
            </w:ins>
            <w:del w:id="11234"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35"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8083D6">
            <w:pPr>
              <w:jc w:val="right"/>
              <w:rPr>
                <w:rFonts w:hint="eastAsia" w:ascii="宋体" w:hAnsi="宋体" w:eastAsia="宋体" w:cs="宋体"/>
                <w:i w:val="0"/>
                <w:iCs w:val="0"/>
                <w:color w:val="000000"/>
                <w:sz w:val="20"/>
                <w:szCs w:val="20"/>
                <w:u w:val="none"/>
              </w:rPr>
            </w:pPr>
          </w:p>
        </w:tc>
      </w:tr>
      <w:tr w14:paraId="06D18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36"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36"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37"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AAFD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38" w:author="Administrator" w:date="2024-08-08T09:09:56Z">
              <w:r>
                <w:rPr>
                  <w:rFonts w:hint="eastAsia" w:ascii="宋体" w:hAnsi="宋体" w:eastAsia="宋体" w:cs="宋体"/>
                  <w:i w:val="0"/>
                  <w:color w:val="000000"/>
                  <w:kern w:val="0"/>
                  <w:sz w:val="20"/>
                  <w:szCs w:val="20"/>
                  <w:u w:val="none"/>
                  <w:lang w:val="en-US" w:eastAsia="zh-CN" w:bidi="ar"/>
                </w:rPr>
                <w:t>2160203</w:t>
              </w:r>
            </w:ins>
            <w:del w:id="11239" w:author="Administrator" w:date="2024-08-08T09:09:56Z">
              <w:r>
                <w:rPr>
                  <w:rFonts w:hint="eastAsia" w:ascii="宋体" w:hAnsi="宋体" w:eastAsia="宋体" w:cs="宋体"/>
                  <w:i w:val="0"/>
                  <w:iCs w:val="0"/>
                  <w:color w:val="000000"/>
                  <w:kern w:val="0"/>
                  <w:sz w:val="20"/>
                  <w:szCs w:val="20"/>
                  <w:u w:val="none"/>
                  <w:lang w:val="en-US" w:eastAsia="zh-CN" w:bidi="ar"/>
                </w:rPr>
                <w:delText>2160216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40"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F94E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41" w:author="Administrator" w:date="2024-08-08T09:09:56Z">
              <w:r>
                <w:rPr>
                  <w:rFonts w:hint="eastAsia" w:ascii="宋体" w:hAnsi="宋体" w:eastAsia="宋体" w:cs="宋体"/>
                  <w:i w:val="0"/>
                  <w:color w:val="000000"/>
                  <w:kern w:val="0"/>
                  <w:sz w:val="20"/>
                  <w:szCs w:val="20"/>
                  <w:u w:val="none"/>
                  <w:lang w:val="en-US" w:eastAsia="zh-CN" w:bidi="ar"/>
                </w:rPr>
                <w:t xml:space="preserve">    机关服务</w:t>
              </w:r>
            </w:ins>
            <w:del w:id="11242"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食品流通安全补贴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43"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979905">
            <w:pPr>
              <w:jc w:val="right"/>
              <w:rPr>
                <w:rFonts w:hint="eastAsia" w:ascii="宋体" w:hAnsi="宋体" w:eastAsia="宋体" w:cs="宋体"/>
                <w:i w:val="0"/>
                <w:iCs w:val="0"/>
                <w:color w:val="000000"/>
                <w:sz w:val="20"/>
                <w:szCs w:val="20"/>
                <w:u w:val="none"/>
              </w:rPr>
            </w:pPr>
          </w:p>
        </w:tc>
      </w:tr>
      <w:tr w14:paraId="066DD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44"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244"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45"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6AD9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46" w:author="Administrator" w:date="2024-08-08T09:09:56Z">
              <w:r>
                <w:rPr>
                  <w:rFonts w:hint="eastAsia" w:ascii="宋体" w:hAnsi="宋体" w:eastAsia="宋体" w:cs="宋体"/>
                  <w:i w:val="0"/>
                  <w:color w:val="000000"/>
                  <w:kern w:val="0"/>
                  <w:sz w:val="20"/>
                  <w:szCs w:val="20"/>
                  <w:u w:val="none"/>
                  <w:lang w:val="en-US" w:eastAsia="zh-CN" w:bidi="ar"/>
                </w:rPr>
                <w:t>2160216</w:t>
              </w:r>
            </w:ins>
            <w:del w:id="11247" w:author="Administrator" w:date="2024-08-08T09:09:56Z">
              <w:r>
                <w:rPr>
                  <w:rFonts w:hint="eastAsia" w:ascii="宋体" w:hAnsi="宋体" w:eastAsia="宋体" w:cs="宋体"/>
                  <w:i w:val="0"/>
                  <w:iCs w:val="0"/>
                  <w:color w:val="000000"/>
                  <w:kern w:val="0"/>
                  <w:sz w:val="20"/>
                  <w:szCs w:val="20"/>
                  <w:u w:val="none"/>
                  <w:lang w:val="en-US" w:eastAsia="zh-CN" w:bidi="ar"/>
                </w:rPr>
                <w:delText>2160217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48"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BA1F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49" w:author="Administrator" w:date="2024-08-08T09:09:56Z">
              <w:r>
                <w:rPr>
                  <w:rFonts w:hint="eastAsia" w:ascii="宋体" w:hAnsi="宋体" w:eastAsia="宋体" w:cs="宋体"/>
                  <w:i w:val="0"/>
                  <w:color w:val="000000"/>
                  <w:kern w:val="0"/>
                  <w:sz w:val="20"/>
                  <w:szCs w:val="20"/>
                  <w:u w:val="none"/>
                  <w:lang w:val="en-US" w:eastAsia="zh-CN" w:bidi="ar"/>
                </w:rPr>
                <w:t xml:space="preserve">    食品流通安全补贴</w:t>
              </w:r>
            </w:ins>
            <w:del w:id="11250"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市场监测及信息管理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51"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E28B95">
            <w:pPr>
              <w:jc w:val="right"/>
              <w:rPr>
                <w:rFonts w:hint="eastAsia" w:ascii="宋体" w:hAnsi="宋体" w:eastAsia="宋体" w:cs="宋体"/>
                <w:i w:val="0"/>
                <w:iCs w:val="0"/>
                <w:color w:val="000000"/>
                <w:sz w:val="20"/>
                <w:szCs w:val="20"/>
                <w:u w:val="none"/>
              </w:rPr>
            </w:pPr>
          </w:p>
        </w:tc>
      </w:tr>
      <w:tr w14:paraId="7D0F3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52"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252"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53"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2BA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54" w:author="Administrator" w:date="2024-08-08T09:09:56Z">
              <w:r>
                <w:rPr>
                  <w:rFonts w:hint="eastAsia" w:ascii="宋体" w:hAnsi="宋体" w:eastAsia="宋体" w:cs="宋体"/>
                  <w:i w:val="0"/>
                  <w:color w:val="000000"/>
                  <w:kern w:val="0"/>
                  <w:sz w:val="20"/>
                  <w:szCs w:val="20"/>
                  <w:u w:val="none"/>
                  <w:lang w:val="en-US" w:eastAsia="zh-CN" w:bidi="ar"/>
                </w:rPr>
                <w:t>2160217</w:t>
              </w:r>
            </w:ins>
            <w:del w:id="11255" w:author="Administrator" w:date="2024-08-08T09:09:56Z">
              <w:r>
                <w:rPr>
                  <w:rFonts w:hint="eastAsia" w:ascii="宋体" w:hAnsi="宋体" w:eastAsia="宋体" w:cs="宋体"/>
                  <w:i w:val="0"/>
                  <w:iCs w:val="0"/>
                  <w:color w:val="000000"/>
                  <w:kern w:val="0"/>
                  <w:sz w:val="20"/>
                  <w:szCs w:val="20"/>
                  <w:u w:val="none"/>
                  <w:lang w:val="en-US" w:eastAsia="zh-CN" w:bidi="ar"/>
                </w:rPr>
                <w:delText>2160218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56"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EF9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57" w:author="Administrator" w:date="2024-08-08T09:09:56Z">
              <w:r>
                <w:rPr>
                  <w:rFonts w:hint="eastAsia" w:ascii="宋体" w:hAnsi="宋体" w:eastAsia="宋体" w:cs="宋体"/>
                  <w:i w:val="0"/>
                  <w:color w:val="000000"/>
                  <w:kern w:val="0"/>
                  <w:sz w:val="20"/>
                  <w:szCs w:val="20"/>
                  <w:u w:val="none"/>
                  <w:lang w:val="en-US" w:eastAsia="zh-CN" w:bidi="ar"/>
                </w:rPr>
                <w:t xml:space="preserve">    市场监测及信息管理</w:t>
              </w:r>
            </w:ins>
            <w:del w:id="11258"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民贸企业补贴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59"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B6369">
            <w:pPr>
              <w:jc w:val="right"/>
              <w:rPr>
                <w:rFonts w:hint="eastAsia" w:ascii="宋体" w:hAnsi="宋体" w:eastAsia="宋体" w:cs="宋体"/>
                <w:i w:val="0"/>
                <w:iCs w:val="0"/>
                <w:color w:val="000000"/>
                <w:sz w:val="20"/>
                <w:szCs w:val="20"/>
                <w:u w:val="none"/>
              </w:rPr>
            </w:pPr>
          </w:p>
        </w:tc>
      </w:tr>
      <w:tr w14:paraId="7F3E8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60"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60"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61"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4C08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62" w:author="Administrator" w:date="2024-08-08T09:09:56Z">
              <w:r>
                <w:rPr>
                  <w:rFonts w:hint="eastAsia" w:ascii="宋体" w:hAnsi="宋体" w:eastAsia="宋体" w:cs="宋体"/>
                  <w:i w:val="0"/>
                  <w:color w:val="000000"/>
                  <w:kern w:val="0"/>
                  <w:sz w:val="20"/>
                  <w:szCs w:val="20"/>
                  <w:u w:val="none"/>
                  <w:lang w:val="en-US" w:eastAsia="zh-CN" w:bidi="ar"/>
                </w:rPr>
                <w:t>2160218</w:t>
              </w:r>
            </w:ins>
            <w:del w:id="11263" w:author="Administrator" w:date="2024-08-08T09:09:56Z">
              <w:r>
                <w:rPr>
                  <w:rFonts w:hint="eastAsia" w:ascii="宋体" w:hAnsi="宋体" w:eastAsia="宋体" w:cs="宋体"/>
                  <w:i w:val="0"/>
                  <w:iCs w:val="0"/>
                  <w:color w:val="000000"/>
                  <w:kern w:val="0"/>
                  <w:sz w:val="20"/>
                  <w:szCs w:val="20"/>
                  <w:u w:val="none"/>
                  <w:lang w:val="en-US" w:eastAsia="zh-CN" w:bidi="ar"/>
                </w:rPr>
                <w:delText>2160219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64"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2361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65" w:author="Administrator" w:date="2024-08-08T09:09:56Z">
              <w:r>
                <w:rPr>
                  <w:rFonts w:hint="eastAsia" w:ascii="宋体" w:hAnsi="宋体" w:eastAsia="宋体" w:cs="宋体"/>
                  <w:i w:val="0"/>
                  <w:color w:val="000000"/>
                  <w:kern w:val="0"/>
                  <w:sz w:val="20"/>
                  <w:szCs w:val="20"/>
                  <w:u w:val="none"/>
                  <w:lang w:val="en-US" w:eastAsia="zh-CN" w:bidi="ar"/>
                </w:rPr>
                <w:t xml:space="preserve">    民贸企业补贴</w:t>
              </w:r>
            </w:ins>
            <w:del w:id="11266"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民贸民品贷款贴息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67"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F4AA75">
            <w:pPr>
              <w:jc w:val="right"/>
              <w:rPr>
                <w:rFonts w:hint="eastAsia" w:ascii="宋体" w:hAnsi="宋体" w:eastAsia="宋体" w:cs="宋体"/>
                <w:i w:val="0"/>
                <w:iCs w:val="0"/>
                <w:color w:val="000000"/>
                <w:sz w:val="20"/>
                <w:szCs w:val="20"/>
                <w:u w:val="none"/>
              </w:rPr>
            </w:pPr>
          </w:p>
        </w:tc>
      </w:tr>
      <w:tr w14:paraId="36EB3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68"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68"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69"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20B7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70" w:author="Administrator" w:date="2024-08-08T09:09:56Z">
              <w:r>
                <w:rPr>
                  <w:rFonts w:hint="eastAsia" w:ascii="宋体" w:hAnsi="宋体" w:eastAsia="宋体" w:cs="宋体"/>
                  <w:i w:val="0"/>
                  <w:color w:val="000000"/>
                  <w:kern w:val="0"/>
                  <w:sz w:val="20"/>
                  <w:szCs w:val="20"/>
                  <w:u w:val="none"/>
                  <w:lang w:val="en-US" w:eastAsia="zh-CN" w:bidi="ar"/>
                </w:rPr>
                <w:t>2160219</w:t>
              </w:r>
            </w:ins>
            <w:del w:id="11271" w:author="Administrator" w:date="2024-08-08T09:09:56Z">
              <w:r>
                <w:rPr>
                  <w:rFonts w:hint="eastAsia" w:ascii="宋体" w:hAnsi="宋体" w:eastAsia="宋体" w:cs="宋体"/>
                  <w:i w:val="0"/>
                  <w:iCs w:val="0"/>
                  <w:color w:val="000000"/>
                  <w:kern w:val="0"/>
                  <w:sz w:val="20"/>
                  <w:szCs w:val="20"/>
                  <w:u w:val="none"/>
                  <w:lang w:val="en-US" w:eastAsia="zh-CN" w:bidi="ar"/>
                </w:rPr>
                <w:delText>2160250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72"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B90F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73" w:author="Administrator" w:date="2024-08-08T09:09:56Z">
              <w:r>
                <w:rPr>
                  <w:rFonts w:hint="eastAsia" w:ascii="宋体" w:hAnsi="宋体" w:eastAsia="宋体" w:cs="宋体"/>
                  <w:i w:val="0"/>
                  <w:color w:val="000000"/>
                  <w:kern w:val="0"/>
                  <w:sz w:val="20"/>
                  <w:szCs w:val="20"/>
                  <w:u w:val="none"/>
                  <w:lang w:val="en-US" w:eastAsia="zh-CN" w:bidi="ar"/>
                </w:rPr>
                <w:t xml:space="preserve">    民贸民品贷款贴息</w:t>
              </w:r>
            </w:ins>
            <w:del w:id="11274"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75"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9CC60A">
            <w:pPr>
              <w:jc w:val="right"/>
              <w:rPr>
                <w:rFonts w:hint="eastAsia" w:ascii="宋体" w:hAnsi="宋体" w:eastAsia="宋体" w:cs="宋体"/>
                <w:i w:val="0"/>
                <w:iCs w:val="0"/>
                <w:color w:val="000000"/>
                <w:sz w:val="20"/>
                <w:szCs w:val="20"/>
                <w:u w:val="none"/>
              </w:rPr>
            </w:pPr>
          </w:p>
        </w:tc>
      </w:tr>
      <w:tr w14:paraId="27096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76"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76"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77"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17B5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78" w:author="Administrator" w:date="2024-08-08T09:09:56Z">
              <w:r>
                <w:rPr>
                  <w:rFonts w:hint="eastAsia" w:ascii="宋体" w:hAnsi="宋体" w:eastAsia="宋体" w:cs="宋体"/>
                  <w:i w:val="0"/>
                  <w:color w:val="000000"/>
                  <w:kern w:val="0"/>
                  <w:sz w:val="20"/>
                  <w:szCs w:val="20"/>
                  <w:u w:val="none"/>
                  <w:lang w:val="en-US" w:eastAsia="zh-CN" w:bidi="ar"/>
                </w:rPr>
                <w:t>2160250</w:t>
              </w:r>
            </w:ins>
            <w:del w:id="11279" w:author="Administrator" w:date="2024-08-08T09:09:56Z">
              <w:r>
                <w:rPr>
                  <w:rFonts w:hint="eastAsia" w:ascii="宋体" w:hAnsi="宋体" w:eastAsia="宋体" w:cs="宋体"/>
                  <w:i w:val="0"/>
                  <w:iCs w:val="0"/>
                  <w:color w:val="000000"/>
                  <w:kern w:val="0"/>
                  <w:sz w:val="20"/>
                  <w:szCs w:val="20"/>
                  <w:u w:val="none"/>
                  <w:lang w:val="en-US" w:eastAsia="zh-CN" w:bidi="ar"/>
                </w:rPr>
                <w:delText>2160299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80"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5411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81" w:author="Administrator" w:date="2024-08-08T09:09:56Z">
              <w:r>
                <w:rPr>
                  <w:rFonts w:hint="eastAsia" w:ascii="宋体" w:hAnsi="宋体" w:eastAsia="宋体" w:cs="宋体"/>
                  <w:i w:val="0"/>
                  <w:color w:val="000000"/>
                  <w:kern w:val="0"/>
                  <w:sz w:val="20"/>
                  <w:szCs w:val="20"/>
                  <w:u w:val="none"/>
                  <w:lang w:val="en-US" w:eastAsia="zh-CN" w:bidi="ar"/>
                </w:rPr>
                <w:t xml:space="preserve">    事业运行</w:t>
              </w:r>
            </w:ins>
            <w:del w:id="11282"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其他商业流通事务支出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83"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954E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284" w:author="Administrator" w:date="2024-08-08T09:09:56Z">
              <w:r>
                <w:rPr>
                  <w:rFonts w:hint="eastAsia" w:ascii="宋体" w:hAnsi="宋体" w:eastAsia="宋体" w:cs="宋体"/>
                  <w:i w:val="0"/>
                  <w:color w:val="000000"/>
                  <w:kern w:val="0"/>
                  <w:sz w:val="20"/>
                  <w:szCs w:val="20"/>
                  <w:u w:val="none"/>
                  <w:lang w:val="en-US" w:eastAsia="zh-CN" w:bidi="ar"/>
                </w:rPr>
                <w:t>212</w:t>
              </w:r>
            </w:ins>
            <w:del w:id="11285" w:author="Administrator" w:date="2024-08-08T09:09:56Z">
              <w:r>
                <w:rPr>
                  <w:rFonts w:hint="eastAsia" w:ascii="宋体" w:hAnsi="宋体" w:eastAsia="宋体" w:cs="宋体"/>
                  <w:i w:val="0"/>
                  <w:iCs w:val="0"/>
                  <w:color w:val="000000"/>
                  <w:kern w:val="0"/>
                  <w:sz w:val="20"/>
                  <w:szCs w:val="20"/>
                  <w:u w:val="none"/>
                  <w:lang w:val="en-US" w:eastAsia="zh-CN" w:bidi="ar"/>
                </w:rPr>
                <w:delText>1,333</w:delText>
              </w:r>
            </w:del>
          </w:p>
        </w:tc>
      </w:tr>
      <w:tr w14:paraId="53483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86"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86"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87"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204F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88" w:author="Administrator" w:date="2024-08-08T09:09:56Z">
              <w:r>
                <w:rPr>
                  <w:rFonts w:hint="eastAsia" w:ascii="宋体" w:hAnsi="宋体" w:eastAsia="宋体" w:cs="宋体"/>
                  <w:i w:val="0"/>
                  <w:color w:val="000000"/>
                  <w:kern w:val="0"/>
                  <w:sz w:val="20"/>
                  <w:szCs w:val="20"/>
                  <w:u w:val="none"/>
                  <w:lang w:val="en-US" w:eastAsia="zh-CN" w:bidi="ar"/>
                </w:rPr>
                <w:t>2160299</w:t>
              </w:r>
            </w:ins>
            <w:del w:id="11289" w:author="Administrator" w:date="2024-08-08T09:09:56Z">
              <w:r>
                <w:rPr>
                  <w:rFonts w:hint="eastAsia" w:ascii="宋体" w:hAnsi="宋体" w:eastAsia="宋体" w:cs="宋体"/>
                  <w:i w:val="0"/>
                  <w:iCs w:val="0"/>
                  <w:color w:val="000000"/>
                  <w:kern w:val="0"/>
                  <w:sz w:val="20"/>
                  <w:szCs w:val="20"/>
                  <w:u w:val="none"/>
                  <w:lang w:val="en-US" w:eastAsia="zh-CN" w:bidi="ar"/>
                </w:rPr>
                <w:delText>21606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90"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8B31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91" w:author="Administrator" w:date="2024-08-08T09:09:56Z">
              <w:r>
                <w:rPr>
                  <w:rFonts w:hint="eastAsia" w:ascii="宋体" w:hAnsi="宋体" w:eastAsia="宋体" w:cs="宋体"/>
                  <w:i w:val="0"/>
                  <w:color w:val="000000"/>
                  <w:kern w:val="0"/>
                  <w:sz w:val="20"/>
                  <w:szCs w:val="20"/>
                  <w:u w:val="none"/>
                  <w:lang w:val="en-US" w:eastAsia="zh-CN" w:bidi="ar"/>
                </w:rPr>
                <w:t xml:space="preserve">    其他商业流通事务支出</w:t>
              </w:r>
            </w:ins>
            <w:del w:id="11292"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涉外发展服务支出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93"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CC8C9B">
            <w:pPr>
              <w:widowControl/>
              <w:jc w:val="right"/>
              <w:textAlignment w:val="center"/>
              <w:rPr>
                <w:rFonts w:hint="eastAsia" w:ascii="宋体" w:hAnsi="宋体" w:eastAsia="宋体" w:cs="宋体"/>
                <w:i w:val="0"/>
                <w:iCs w:val="0"/>
                <w:color w:val="000000"/>
                <w:sz w:val="20"/>
                <w:szCs w:val="20"/>
                <w:u w:val="none"/>
              </w:rPr>
              <w:pPrChange w:id="11294" w:author="Administrator" w:date="2024-08-08T09:09:56Z">
                <w:pPr>
                  <w:jc w:val="right"/>
                </w:pPr>
              </w:pPrChange>
            </w:pPr>
            <w:ins w:id="11295" w:author="Administrator" w:date="2024-08-08T09:09:56Z">
              <w:r>
                <w:rPr>
                  <w:rFonts w:hint="eastAsia" w:ascii="宋体" w:hAnsi="宋体" w:eastAsia="宋体" w:cs="宋体"/>
                  <w:i w:val="0"/>
                  <w:color w:val="000000"/>
                  <w:kern w:val="0"/>
                  <w:sz w:val="20"/>
                  <w:szCs w:val="20"/>
                  <w:u w:val="none"/>
                  <w:lang w:val="en-US" w:eastAsia="zh-CN" w:bidi="ar"/>
                </w:rPr>
                <w:t>640</w:t>
              </w:r>
            </w:ins>
          </w:p>
        </w:tc>
      </w:tr>
      <w:tr w14:paraId="627C8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296"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296"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297"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72B6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298" w:author="Administrator" w:date="2024-08-08T09:09:56Z">
              <w:r>
                <w:rPr>
                  <w:rFonts w:hint="eastAsia" w:ascii="宋体" w:hAnsi="宋体" w:eastAsia="宋体" w:cs="宋体"/>
                  <w:i w:val="0"/>
                  <w:color w:val="000000"/>
                  <w:kern w:val="0"/>
                  <w:sz w:val="20"/>
                  <w:szCs w:val="20"/>
                  <w:u w:val="none"/>
                  <w:lang w:val="en-US" w:eastAsia="zh-CN" w:bidi="ar"/>
                </w:rPr>
                <w:t>21606</w:t>
              </w:r>
            </w:ins>
            <w:del w:id="11299" w:author="Administrator" w:date="2024-08-08T09:09:56Z">
              <w:r>
                <w:rPr>
                  <w:rFonts w:hint="eastAsia" w:ascii="宋体" w:hAnsi="宋体" w:eastAsia="宋体" w:cs="宋体"/>
                  <w:i w:val="0"/>
                  <w:iCs w:val="0"/>
                  <w:color w:val="000000"/>
                  <w:kern w:val="0"/>
                  <w:sz w:val="20"/>
                  <w:szCs w:val="20"/>
                  <w:u w:val="none"/>
                  <w:lang w:val="en-US" w:eastAsia="zh-CN" w:bidi="ar"/>
                </w:rPr>
                <w:delText>2160601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00"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B89B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01" w:author="Administrator" w:date="2024-08-08T09:09:56Z">
              <w:r>
                <w:rPr>
                  <w:rFonts w:hint="eastAsia" w:ascii="宋体" w:hAnsi="宋体" w:eastAsia="宋体" w:cs="宋体"/>
                  <w:i w:val="0"/>
                  <w:color w:val="000000"/>
                  <w:kern w:val="0"/>
                  <w:sz w:val="20"/>
                  <w:szCs w:val="20"/>
                  <w:u w:val="none"/>
                  <w:lang w:val="en-US" w:eastAsia="zh-CN" w:bidi="ar"/>
                </w:rPr>
                <w:t xml:space="preserve">  涉外发展服务支出</w:t>
              </w:r>
            </w:ins>
            <w:del w:id="11302"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03"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36C0EF">
            <w:pPr>
              <w:widowControl/>
              <w:jc w:val="right"/>
              <w:textAlignment w:val="center"/>
              <w:rPr>
                <w:rFonts w:hint="eastAsia" w:ascii="宋体" w:hAnsi="宋体" w:eastAsia="宋体" w:cs="宋体"/>
                <w:i w:val="0"/>
                <w:iCs w:val="0"/>
                <w:color w:val="000000"/>
                <w:sz w:val="20"/>
                <w:szCs w:val="20"/>
                <w:u w:val="none"/>
              </w:rPr>
              <w:pPrChange w:id="11304" w:author="Administrator" w:date="2024-08-08T09:09:56Z">
                <w:pPr>
                  <w:jc w:val="right"/>
                </w:pPr>
              </w:pPrChange>
            </w:pPr>
            <w:ins w:id="11305" w:author="Administrator" w:date="2024-08-08T09:09:56Z">
              <w:r>
                <w:rPr>
                  <w:rFonts w:hint="eastAsia" w:ascii="宋体" w:hAnsi="宋体" w:eastAsia="宋体" w:cs="宋体"/>
                  <w:i w:val="0"/>
                  <w:color w:val="000000"/>
                  <w:kern w:val="0"/>
                  <w:sz w:val="20"/>
                  <w:szCs w:val="20"/>
                  <w:u w:val="none"/>
                  <w:lang w:val="en-US" w:eastAsia="zh-CN" w:bidi="ar"/>
                </w:rPr>
                <w:t>40</w:t>
              </w:r>
            </w:ins>
          </w:p>
        </w:tc>
      </w:tr>
      <w:tr w14:paraId="66EAD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06"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06"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07"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8CD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08" w:author="Administrator" w:date="2024-08-08T09:09:56Z">
              <w:r>
                <w:rPr>
                  <w:rFonts w:hint="eastAsia" w:ascii="宋体" w:hAnsi="宋体" w:eastAsia="宋体" w:cs="宋体"/>
                  <w:i w:val="0"/>
                  <w:color w:val="000000"/>
                  <w:kern w:val="0"/>
                  <w:sz w:val="20"/>
                  <w:szCs w:val="20"/>
                  <w:u w:val="none"/>
                  <w:lang w:val="en-US" w:eastAsia="zh-CN" w:bidi="ar"/>
                </w:rPr>
                <w:t>2160601</w:t>
              </w:r>
            </w:ins>
            <w:del w:id="11309" w:author="Administrator" w:date="2024-08-08T09:09:56Z">
              <w:r>
                <w:rPr>
                  <w:rFonts w:hint="eastAsia" w:ascii="宋体" w:hAnsi="宋体" w:eastAsia="宋体" w:cs="宋体"/>
                  <w:i w:val="0"/>
                  <w:iCs w:val="0"/>
                  <w:color w:val="000000"/>
                  <w:kern w:val="0"/>
                  <w:sz w:val="20"/>
                  <w:szCs w:val="20"/>
                  <w:u w:val="none"/>
                  <w:lang w:val="en-US" w:eastAsia="zh-CN" w:bidi="ar"/>
                </w:rPr>
                <w:delText>2160602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10"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8DBF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11" w:author="Administrator" w:date="2024-08-08T09:09:56Z">
              <w:r>
                <w:rPr>
                  <w:rFonts w:hint="eastAsia" w:ascii="宋体" w:hAnsi="宋体" w:eastAsia="宋体" w:cs="宋体"/>
                  <w:i w:val="0"/>
                  <w:color w:val="000000"/>
                  <w:kern w:val="0"/>
                  <w:sz w:val="20"/>
                  <w:szCs w:val="20"/>
                  <w:u w:val="none"/>
                  <w:lang w:val="en-US" w:eastAsia="zh-CN" w:bidi="ar"/>
                </w:rPr>
                <w:t xml:space="preserve">    行政运行</w:t>
              </w:r>
            </w:ins>
            <w:del w:id="11312"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13"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E0C47C">
            <w:pPr>
              <w:jc w:val="right"/>
              <w:rPr>
                <w:rFonts w:hint="eastAsia" w:ascii="宋体" w:hAnsi="宋体" w:eastAsia="宋体" w:cs="宋体"/>
                <w:i w:val="0"/>
                <w:iCs w:val="0"/>
                <w:color w:val="000000"/>
                <w:sz w:val="20"/>
                <w:szCs w:val="20"/>
                <w:u w:val="none"/>
              </w:rPr>
            </w:pPr>
          </w:p>
        </w:tc>
      </w:tr>
      <w:tr w14:paraId="5499F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14" w:author="Administrator" w:date="2024-08-08T09:09: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14" w:author="Administrator" w:date="2024-08-08T09:09:5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15" w:author="Administrator" w:date="2024-08-08T09:09:5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9921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16" w:author="Administrator" w:date="2024-08-08T09:09:56Z">
              <w:r>
                <w:rPr>
                  <w:rFonts w:hint="eastAsia" w:ascii="宋体" w:hAnsi="宋体" w:eastAsia="宋体" w:cs="宋体"/>
                  <w:i w:val="0"/>
                  <w:color w:val="000000"/>
                  <w:kern w:val="0"/>
                  <w:sz w:val="20"/>
                  <w:szCs w:val="20"/>
                  <w:u w:val="none"/>
                  <w:lang w:val="en-US" w:eastAsia="zh-CN" w:bidi="ar"/>
                </w:rPr>
                <w:t>2160602</w:t>
              </w:r>
            </w:ins>
            <w:del w:id="11317" w:author="Administrator" w:date="2024-08-08T09:09:56Z">
              <w:r>
                <w:rPr>
                  <w:rFonts w:hint="eastAsia" w:ascii="宋体" w:hAnsi="宋体" w:eastAsia="宋体" w:cs="宋体"/>
                  <w:i w:val="0"/>
                  <w:iCs w:val="0"/>
                  <w:color w:val="000000"/>
                  <w:kern w:val="0"/>
                  <w:sz w:val="20"/>
                  <w:szCs w:val="20"/>
                  <w:u w:val="none"/>
                  <w:lang w:val="en-US" w:eastAsia="zh-CN" w:bidi="ar"/>
                </w:rPr>
                <w:delText>2160603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18" w:author="Administrator" w:date="2024-08-08T09:09:5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100D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19" w:author="Administrator" w:date="2024-08-08T09:09:56Z">
              <w:r>
                <w:rPr>
                  <w:rFonts w:hint="eastAsia" w:ascii="宋体" w:hAnsi="宋体" w:eastAsia="宋体" w:cs="宋体"/>
                  <w:i w:val="0"/>
                  <w:color w:val="000000"/>
                  <w:kern w:val="0"/>
                  <w:sz w:val="20"/>
                  <w:szCs w:val="20"/>
                  <w:u w:val="none"/>
                  <w:lang w:val="en-US" w:eastAsia="zh-CN" w:bidi="ar"/>
                </w:rPr>
                <w:t xml:space="preserve">    一般行政管理事务</w:t>
              </w:r>
            </w:ins>
            <w:del w:id="11320" w:author="Administrator" w:date="2024-08-08T09:09:56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21" w:author="Administrator" w:date="2024-08-08T09:09:5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759D6D">
            <w:pPr>
              <w:jc w:val="right"/>
              <w:rPr>
                <w:rFonts w:hint="eastAsia" w:ascii="宋体" w:hAnsi="宋体" w:eastAsia="宋体" w:cs="宋体"/>
                <w:i w:val="0"/>
                <w:iCs w:val="0"/>
                <w:color w:val="000000"/>
                <w:sz w:val="20"/>
                <w:szCs w:val="20"/>
                <w:u w:val="none"/>
              </w:rPr>
            </w:pPr>
          </w:p>
        </w:tc>
      </w:tr>
      <w:tr w14:paraId="44A41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22"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22"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23"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140C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24" w:author="Administrator" w:date="2024-08-08T09:09:56Z">
              <w:r>
                <w:rPr>
                  <w:rFonts w:hint="eastAsia" w:ascii="宋体" w:hAnsi="宋体" w:eastAsia="宋体" w:cs="宋体"/>
                  <w:i w:val="0"/>
                  <w:color w:val="000000"/>
                  <w:kern w:val="0"/>
                  <w:sz w:val="20"/>
                  <w:szCs w:val="20"/>
                  <w:u w:val="none"/>
                  <w:lang w:val="en-US" w:eastAsia="zh-CN" w:bidi="ar"/>
                </w:rPr>
                <w:t>2160603</w:t>
              </w:r>
            </w:ins>
            <w:del w:id="11325" w:author="Administrator" w:date="2024-08-08T09:09:56Z">
              <w:r>
                <w:rPr>
                  <w:rFonts w:hint="eastAsia" w:ascii="宋体" w:hAnsi="宋体" w:eastAsia="宋体" w:cs="宋体"/>
                  <w:i w:val="0"/>
                  <w:iCs w:val="0"/>
                  <w:color w:val="000000"/>
                  <w:kern w:val="0"/>
                  <w:sz w:val="20"/>
                  <w:szCs w:val="20"/>
                  <w:u w:val="none"/>
                  <w:lang w:val="en-US" w:eastAsia="zh-CN" w:bidi="ar"/>
                </w:rPr>
                <w:delText>2160607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26"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51B1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27" w:author="Administrator" w:date="2024-08-08T09:09:57Z">
              <w:r>
                <w:rPr>
                  <w:rFonts w:hint="eastAsia" w:ascii="宋体" w:hAnsi="宋体" w:eastAsia="宋体" w:cs="宋体"/>
                  <w:i w:val="0"/>
                  <w:color w:val="000000"/>
                  <w:kern w:val="0"/>
                  <w:sz w:val="20"/>
                  <w:szCs w:val="20"/>
                  <w:u w:val="none"/>
                  <w:lang w:val="en-US" w:eastAsia="zh-CN" w:bidi="ar"/>
                </w:rPr>
                <w:t xml:space="preserve">    机关服务</w:t>
              </w:r>
            </w:ins>
            <w:del w:id="11328"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外商投资环境建设补助资金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29"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3850D2">
            <w:pPr>
              <w:jc w:val="right"/>
              <w:rPr>
                <w:rFonts w:hint="eastAsia" w:ascii="宋体" w:hAnsi="宋体" w:eastAsia="宋体" w:cs="宋体"/>
                <w:i w:val="0"/>
                <w:iCs w:val="0"/>
                <w:color w:val="000000"/>
                <w:sz w:val="20"/>
                <w:szCs w:val="20"/>
                <w:u w:val="none"/>
              </w:rPr>
            </w:pPr>
          </w:p>
        </w:tc>
      </w:tr>
      <w:tr w14:paraId="1F242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30"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30"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31"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BDF6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32" w:author="Administrator" w:date="2024-08-08T09:09:57Z">
              <w:r>
                <w:rPr>
                  <w:rFonts w:hint="eastAsia" w:ascii="宋体" w:hAnsi="宋体" w:eastAsia="宋体" w:cs="宋体"/>
                  <w:i w:val="0"/>
                  <w:color w:val="000000"/>
                  <w:kern w:val="0"/>
                  <w:sz w:val="20"/>
                  <w:szCs w:val="20"/>
                  <w:u w:val="none"/>
                  <w:lang w:val="en-US" w:eastAsia="zh-CN" w:bidi="ar"/>
                </w:rPr>
                <w:t>2160607</w:t>
              </w:r>
            </w:ins>
            <w:del w:id="11333" w:author="Administrator" w:date="2024-08-08T09:09:57Z">
              <w:r>
                <w:rPr>
                  <w:rFonts w:hint="eastAsia" w:ascii="宋体" w:hAnsi="宋体" w:eastAsia="宋体" w:cs="宋体"/>
                  <w:i w:val="0"/>
                  <w:iCs w:val="0"/>
                  <w:color w:val="000000"/>
                  <w:kern w:val="0"/>
                  <w:sz w:val="20"/>
                  <w:szCs w:val="20"/>
                  <w:u w:val="none"/>
                  <w:lang w:val="en-US" w:eastAsia="zh-CN" w:bidi="ar"/>
                </w:rPr>
                <w:delText>2160699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34"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470E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35" w:author="Administrator" w:date="2024-08-08T09:09:57Z">
              <w:r>
                <w:rPr>
                  <w:rFonts w:hint="eastAsia" w:ascii="宋体" w:hAnsi="宋体" w:eastAsia="宋体" w:cs="宋体"/>
                  <w:i w:val="0"/>
                  <w:color w:val="000000"/>
                  <w:kern w:val="0"/>
                  <w:sz w:val="20"/>
                  <w:szCs w:val="20"/>
                  <w:u w:val="none"/>
                  <w:lang w:val="en-US" w:eastAsia="zh-CN" w:bidi="ar"/>
                </w:rPr>
                <w:t xml:space="preserve">    外商投资环境建设补助资金</w:t>
              </w:r>
            </w:ins>
            <w:del w:id="11336"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其他涉外发展服务支出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37"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3E746D">
            <w:pPr>
              <w:jc w:val="right"/>
              <w:rPr>
                <w:rFonts w:hint="eastAsia" w:ascii="宋体" w:hAnsi="宋体" w:eastAsia="宋体" w:cs="宋体"/>
                <w:i w:val="0"/>
                <w:iCs w:val="0"/>
                <w:color w:val="000000"/>
                <w:sz w:val="20"/>
                <w:szCs w:val="20"/>
                <w:u w:val="none"/>
              </w:rPr>
            </w:pPr>
          </w:p>
        </w:tc>
      </w:tr>
      <w:tr w14:paraId="2B7D3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38"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338"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39"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2402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40" w:author="Administrator" w:date="2024-08-08T09:09:57Z">
              <w:r>
                <w:rPr>
                  <w:rFonts w:hint="eastAsia" w:ascii="宋体" w:hAnsi="宋体" w:eastAsia="宋体" w:cs="宋体"/>
                  <w:i w:val="0"/>
                  <w:color w:val="000000"/>
                  <w:kern w:val="0"/>
                  <w:sz w:val="20"/>
                  <w:szCs w:val="20"/>
                  <w:u w:val="none"/>
                  <w:lang w:val="en-US" w:eastAsia="zh-CN" w:bidi="ar"/>
                </w:rPr>
                <w:t>2160699</w:t>
              </w:r>
            </w:ins>
            <w:del w:id="11341" w:author="Administrator" w:date="2024-08-08T09:09:57Z">
              <w:r>
                <w:rPr>
                  <w:rFonts w:hint="eastAsia" w:ascii="宋体" w:hAnsi="宋体" w:eastAsia="宋体" w:cs="宋体"/>
                  <w:i w:val="0"/>
                  <w:iCs w:val="0"/>
                  <w:color w:val="000000"/>
                  <w:kern w:val="0"/>
                  <w:sz w:val="20"/>
                  <w:szCs w:val="20"/>
                  <w:u w:val="none"/>
                  <w:lang w:val="en-US" w:eastAsia="zh-CN" w:bidi="ar"/>
                </w:rPr>
                <w:delText>21699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42"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4AFF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43" w:author="Administrator" w:date="2024-08-08T09:09:57Z">
              <w:r>
                <w:rPr>
                  <w:rFonts w:hint="eastAsia" w:ascii="宋体" w:hAnsi="宋体" w:eastAsia="宋体" w:cs="宋体"/>
                  <w:i w:val="0"/>
                  <w:color w:val="000000"/>
                  <w:kern w:val="0"/>
                  <w:sz w:val="20"/>
                  <w:szCs w:val="20"/>
                  <w:u w:val="none"/>
                  <w:lang w:val="en-US" w:eastAsia="zh-CN" w:bidi="ar"/>
                </w:rPr>
                <w:t xml:space="preserve">    其他涉外发展服务支出</w:t>
              </w:r>
            </w:ins>
            <w:del w:id="11344"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其他商业服务业等支出(款)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45"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1C14BE">
            <w:pPr>
              <w:widowControl/>
              <w:jc w:val="right"/>
              <w:textAlignment w:val="center"/>
              <w:rPr>
                <w:rFonts w:hint="eastAsia" w:ascii="宋体" w:hAnsi="宋体" w:eastAsia="宋体" w:cs="宋体"/>
                <w:i w:val="0"/>
                <w:iCs w:val="0"/>
                <w:color w:val="000000"/>
                <w:sz w:val="20"/>
                <w:szCs w:val="20"/>
                <w:u w:val="none"/>
              </w:rPr>
              <w:pPrChange w:id="11346" w:author="Administrator" w:date="2024-08-08T09:09:57Z">
                <w:pPr>
                  <w:jc w:val="right"/>
                </w:pPr>
              </w:pPrChange>
            </w:pPr>
            <w:ins w:id="11347" w:author="Administrator" w:date="2024-08-08T09:09:57Z">
              <w:r>
                <w:rPr>
                  <w:rFonts w:hint="eastAsia" w:ascii="宋体" w:hAnsi="宋体" w:eastAsia="宋体" w:cs="宋体"/>
                  <w:i w:val="0"/>
                  <w:color w:val="000000"/>
                  <w:kern w:val="0"/>
                  <w:sz w:val="20"/>
                  <w:szCs w:val="20"/>
                  <w:u w:val="none"/>
                  <w:lang w:val="en-US" w:eastAsia="zh-CN" w:bidi="ar"/>
                </w:rPr>
                <w:t>40</w:t>
              </w:r>
            </w:ins>
          </w:p>
        </w:tc>
      </w:tr>
      <w:tr w14:paraId="3AE48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48"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48"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49"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46F4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50" w:author="Administrator" w:date="2024-08-08T09:09:57Z">
              <w:r>
                <w:rPr>
                  <w:rFonts w:hint="eastAsia" w:ascii="宋体" w:hAnsi="宋体" w:eastAsia="宋体" w:cs="宋体"/>
                  <w:i w:val="0"/>
                  <w:color w:val="000000"/>
                  <w:kern w:val="0"/>
                  <w:sz w:val="20"/>
                  <w:szCs w:val="20"/>
                  <w:u w:val="none"/>
                  <w:lang w:val="en-US" w:eastAsia="zh-CN" w:bidi="ar"/>
                </w:rPr>
                <w:t>21699</w:t>
              </w:r>
            </w:ins>
            <w:del w:id="11351" w:author="Administrator" w:date="2024-08-08T09:09:57Z">
              <w:r>
                <w:rPr>
                  <w:rFonts w:hint="eastAsia" w:ascii="宋体" w:hAnsi="宋体" w:eastAsia="宋体" w:cs="宋体"/>
                  <w:i w:val="0"/>
                  <w:iCs w:val="0"/>
                  <w:color w:val="000000"/>
                  <w:kern w:val="0"/>
                  <w:sz w:val="20"/>
                  <w:szCs w:val="20"/>
                  <w:u w:val="none"/>
                  <w:lang w:val="en-US" w:eastAsia="zh-CN" w:bidi="ar"/>
                </w:rPr>
                <w:delText>2169901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52"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5FA2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53" w:author="Administrator" w:date="2024-08-08T09:09:57Z">
              <w:r>
                <w:rPr>
                  <w:rFonts w:hint="eastAsia" w:ascii="宋体" w:hAnsi="宋体" w:eastAsia="宋体" w:cs="宋体"/>
                  <w:i w:val="0"/>
                  <w:color w:val="000000"/>
                  <w:kern w:val="0"/>
                  <w:sz w:val="20"/>
                  <w:szCs w:val="20"/>
                  <w:u w:val="none"/>
                  <w:lang w:val="en-US" w:eastAsia="zh-CN" w:bidi="ar"/>
                </w:rPr>
                <w:t xml:space="preserve">  其他商业服务业等支出(款)</w:t>
              </w:r>
            </w:ins>
            <w:del w:id="11354"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服务业基础设施建设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55"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711FC5">
            <w:pPr>
              <w:widowControl/>
              <w:jc w:val="right"/>
              <w:textAlignment w:val="center"/>
              <w:rPr>
                <w:rFonts w:hint="eastAsia" w:ascii="宋体" w:hAnsi="宋体" w:eastAsia="宋体" w:cs="宋体"/>
                <w:i w:val="0"/>
                <w:iCs w:val="0"/>
                <w:color w:val="000000"/>
                <w:sz w:val="20"/>
                <w:szCs w:val="20"/>
                <w:u w:val="none"/>
              </w:rPr>
              <w:pPrChange w:id="11356" w:author="Administrator" w:date="2024-08-08T09:09:57Z">
                <w:pPr>
                  <w:jc w:val="right"/>
                </w:pPr>
              </w:pPrChange>
            </w:pPr>
            <w:ins w:id="11357" w:author="Administrator" w:date="2024-08-08T09:09:57Z">
              <w:r>
                <w:rPr>
                  <w:rFonts w:hint="eastAsia" w:ascii="宋体" w:hAnsi="宋体" w:eastAsia="宋体" w:cs="宋体"/>
                  <w:i w:val="0"/>
                  <w:color w:val="000000"/>
                  <w:kern w:val="0"/>
                  <w:sz w:val="20"/>
                  <w:szCs w:val="20"/>
                  <w:u w:val="none"/>
                  <w:lang w:val="en-US" w:eastAsia="zh-CN" w:bidi="ar"/>
                </w:rPr>
                <w:t>28</w:t>
              </w:r>
            </w:ins>
          </w:p>
        </w:tc>
      </w:tr>
      <w:tr w14:paraId="60B7F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58"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58"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59"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241C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60" w:author="Administrator" w:date="2024-08-08T09:09:57Z">
              <w:r>
                <w:rPr>
                  <w:rFonts w:hint="eastAsia" w:ascii="宋体" w:hAnsi="宋体" w:eastAsia="宋体" w:cs="宋体"/>
                  <w:i w:val="0"/>
                  <w:color w:val="000000"/>
                  <w:kern w:val="0"/>
                  <w:sz w:val="20"/>
                  <w:szCs w:val="20"/>
                  <w:u w:val="none"/>
                  <w:lang w:val="en-US" w:eastAsia="zh-CN" w:bidi="ar"/>
                </w:rPr>
                <w:t>2169901</w:t>
              </w:r>
            </w:ins>
            <w:del w:id="11361" w:author="Administrator" w:date="2024-08-08T09:09:57Z">
              <w:r>
                <w:rPr>
                  <w:rFonts w:hint="eastAsia" w:ascii="宋体" w:hAnsi="宋体" w:eastAsia="宋体" w:cs="宋体"/>
                  <w:i w:val="0"/>
                  <w:iCs w:val="0"/>
                  <w:color w:val="000000"/>
                  <w:kern w:val="0"/>
                  <w:sz w:val="20"/>
                  <w:szCs w:val="20"/>
                  <w:u w:val="none"/>
                  <w:lang w:val="en-US" w:eastAsia="zh-CN" w:bidi="ar"/>
                </w:rPr>
                <w:delText>2169999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62"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6509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63" w:author="Administrator" w:date="2024-08-08T09:09:57Z">
              <w:r>
                <w:rPr>
                  <w:rFonts w:hint="eastAsia" w:ascii="宋体" w:hAnsi="宋体" w:eastAsia="宋体" w:cs="宋体"/>
                  <w:i w:val="0"/>
                  <w:color w:val="000000"/>
                  <w:kern w:val="0"/>
                  <w:sz w:val="20"/>
                  <w:szCs w:val="20"/>
                  <w:u w:val="none"/>
                  <w:lang w:val="en-US" w:eastAsia="zh-CN" w:bidi="ar"/>
                </w:rPr>
                <w:t xml:space="preserve">    服务业基础设施建设</w:t>
              </w:r>
            </w:ins>
            <w:del w:id="11364"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其他商业服务业等支出(项)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65"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9E1190">
            <w:pPr>
              <w:jc w:val="right"/>
              <w:rPr>
                <w:rFonts w:hint="eastAsia" w:ascii="宋体" w:hAnsi="宋体" w:eastAsia="宋体" w:cs="宋体"/>
                <w:i w:val="0"/>
                <w:iCs w:val="0"/>
                <w:color w:val="000000"/>
                <w:sz w:val="20"/>
                <w:szCs w:val="20"/>
                <w:u w:val="none"/>
              </w:rPr>
            </w:pPr>
          </w:p>
        </w:tc>
      </w:tr>
      <w:tr w14:paraId="5CC3F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66"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66"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67"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EA8C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68" w:author="Administrator" w:date="2024-08-08T09:09:57Z">
              <w:r>
                <w:rPr>
                  <w:rFonts w:hint="eastAsia" w:ascii="宋体" w:hAnsi="宋体" w:eastAsia="宋体" w:cs="宋体"/>
                  <w:i w:val="0"/>
                  <w:color w:val="000000"/>
                  <w:kern w:val="0"/>
                  <w:sz w:val="20"/>
                  <w:szCs w:val="20"/>
                  <w:u w:val="none"/>
                  <w:lang w:val="en-US" w:eastAsia="zh-CN" w:bidi="ar"/>
                </w:rPr>
                <w:t>2169999</w:t>
              </w:r>
            </w:ins>
            <w:del w:id="11369" w:author="Administrator" w:date="2024-08-08T09:09:57Z">
              <w:r>
                <w:rPr>
                  <w:rFonts w:hint="eastAsia" w:ascii="宋体" w:hAnsi="宋体" w:eastAsia="宋体" w:cs="宋体"/>
                  <w:i w:val="0"/>
                  <w:iCs w:val="0"/>
                  <w:color w:val="000000"/>
                  <w:kern w:val="0"/>
                  <w:sz w:val="20"/>
                  <w:szCs w:val="20"/>
                  <w:u w:val="none"/>
                  <w:lang w:val="en-US" w:eastAsia="zh-CN" w:bidi="ar"/>
                </w:rPr>
                <w:delText>217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70"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FC1F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71" w:author="Administrator" w:date="2024-08-08T09:09:57Z">
              <w:r>
                <w:rPr>
                  <w:rFonts w:hint="eastAsia" w:ascii="宋体" w:hAnsi="宋体" w:eastAsia="宋体" w:cs="宋体"/>
                  <w:i w:val="0"/>
                  <w:color w:val="000000"/>
                  <w:kern w:val="0"/>
                  <w:sz w:val="20"/>
                  <w:szCs w:val="20"/>
                  <w:u w:val="none"/>
                  <w:lang w:val="en-US" w:eastAsia="zh-CN" w:bidi="ar"/>
                </w:rPr>
                <w:t xml:space="preserve">    其他商业服务业等支出(项)</w:t>
              </w:r>
            </w:ins>
            <w:del w:id="11372" w:author="Administrator" w:date="2024-08-08T09:09:57Z">
              <w:r>
                <w:rPr>
                  <w:rFonts w:hint="eastAsia" w:ascii="宋体" w:hAnsi="宋体" w:eastAsia="宋体" w:cs="宋体"/>
                  <w:i w:val="0"/>
                  <w:iCs w:val="0"/>
                  <w:color w:val="000000"/>
                  <w:kern w:val="0"/>
                  <w:sz w:val="20"/>
                  <w:szCs w:val="20"/>
                  <w:u w:val="none"/>
                  <w:lang w:val="en-US" w:eastAsia="zh-CN" w:bidi="ar"/>
                </w:rPr>
                <w:delText>金融支出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73"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004A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374" w:author="Administrator" w:date="2024-08-08T09:09:57Z">
              <w:r>
                <w:rPr>
                  <w:rFonts w:hint="eastAsia" w:ascii="宋体" w:hAnsi="宋体" w:eastAsia="宋体" w:cs="宋体"/>
                  <w:i w:val="0"/>
                  <w:color w:val="000000"/>
                  <w:kern w:val="0"/>
                  <w:sz w:val="20"/>
                  <w:szCs w:val="20"/>
                  <w:u w:val="none"/>
                  <w:lang w:val="en-US" w:eastAsia="zh-CN" w:bidi="ar"/>
                </w:rPr>
                <w:t>28</w:t>
              </w:r>
            </w:ins>
            <w:del w:id="11375" w:author="Administrator" w:date="2024-08-08T09:09:57Z">
              <w:r>
                <w:rPr>
                  <w:rFonts w:hint="eastAsia" w:ascii="宋体" w:hAnsi="宋体" w:eastAsia="宋体" w:cs="宋体"/>
                  <w:i w:val="0"/>
                  <w:iCs w:val="0"/>
                  <w:color w:val="000000"/>
                  <w:kern w:val="0"/>
                  <w:sz w:val="20"/>
                  <w:szCs w:val="20"/>
                  <w:u w:val="none"/>
                  <w:lang w:val="en-US" w:eastAsia="zh-CN" w:bidi="ar"/>
                </w:rPr>
                <w:delText>120</w:delText>
              </w:r>
            </w:del>
          </w:p>
        </w:tc>
      </w:tr>
      <w:tr w14:paraId="2AA2E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76"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76"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77"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03AA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78" w:author="Administrator" w:date="2024-08-08T09:09:57Z">
              <w:r>
                <w:rPr>
                  <w:rFonts w:hint="eastAsia" w:ascii="宋体" w:hAnsi="宋体" w:eastAsia="宋体" w:cs="宋体"/>
                  <w:i w:val="0"/>
                  <w:color w:val="000000"/>
                  <w:kern w:val="0"/>
                  <w:sz w:val="20"/>
                  <w:szCs w:val="20"/>
                  <w:u w:val="none"/>
                  <w:lang w:val="en-US" w:eastAsia="zh-CN" w:bidi="ar"/>
                </w:rPr>
                <w:t>217</w:t>
              </w:r>
            </w:ins>
            <w:del w:id="11379" w:author="Administrator" w:date="2024-08-08T09:09:57Z">
              <w:r>
                <w:rPr>
                  <w:rFonts w:hint="eastAsia" w:ascii="宋体" w:hAnsi="宋体" w:eastAsia="宋体" w:cs="宋体"/>
                  <w:i w:val="0"/>
                  <w:iCs w:val="0"/>
                  <w:color w:val="000000"/>
                  <w:kern w:val="0"/>
                  <w:sz w:val="20"/>
                  <w:szCs w:val="20"/>
                  <w:u w:val="none"/>
                  <w:lang w:val="en-US" w:eastAsia="zh-CN" w:bidi="ar"/>
                </w:rPr>
                <w:delText>21701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80"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9F00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81" w:author="Administrator" w:date="2024-08-08T09:09:57Z">
              <w:r>
                <w:rPr>
                  <w:rFonts w:hint="eastAsia" w:ascii="宋体" w:hAnsi="宋体" w:eastAsia="宋体" w:cs="宋体"/>
                  <w:i w:val="0"/>
                  <w:color w:val="000000"/>
                  <w:kern w:val="0"/>
                  <w:sz w:val="20"/>
                  <w:szCs w:val="20"/>
                  <w:u w:val="none"/>
                  <w:lang w:val="en-US" w:eastAsia="zh-CN" w:bidi="ar"/>
                </w:rPr>
                <w:t>金融支出</w:t>
              </w:r>
            </w:ins>
            <w:del w:id="11382"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金融部门行政支出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83"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CEF776">
            <w:pPr>
              <w:widowControl/>
              <w:jc w:val="right"/>
              <w:textAlignment w:val="center"/>
              <w:rPr>
                <w:rFonts w:hint="eastAsia" w:ascii="宋体" w:hAnsi="宋体" w:eastAsia="宋体" w:cs="宋体"/>
                <w:i w:val="0"/>
                <w:iCs w:val="0"/>
                <w:color w:val="000000"/>
                <w:sz w:val="20"/>
                <w:szCs w:val="20"/>
                <w:u w:val="none"/>
              </w:rPr>
              <w:pPrChange w:id="11384" w:author="Administrator" w:date="2024-08-08T09:09:57Z">
                <w:pPr>
                  <w:jc w:val="right"/>
                </w:pPr>
              </w:pPrChange>
            </w:pPr>
            <w:ins w:id="11385" w:author="Administrator" w:date="2024-08-08T09:09:57Z">
              <w:r>
                <w:rPr>
                  <w:rFonts w:hint="eastAsia" w:ascii="宋体" w:hAnsi="宋体" w:eastAsia="宋体" w:cs="宋体"/>
                  <w:i w:val="0"/>
                  <w:color w:val="000000"/>
                  <w:kern w:val="0"/>
                  <w:sz w:val="20"/>
                  <w:szCs w:val="20"/>
                  <w:u w:val="none"/>
                  <w:lang w:val="en-US" w:eastAsia="zh-CN" w:bidi="ar"/>
                </w:rPr>
                <w:t>88</w:t>
              </w:r>
            </w:ins>
          </w:p>
        </w:tc>
      </w:tr>
      <w:tr w14:paraId="4CA87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86"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386"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87"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4FDD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88" w:author="Administrator" w:date="2024-08-08T09:09:57Z">
              <w:r>
                <w:rPr>
                  <w:rFonts w:hint="eastAsia" w:ascii="宋体" w:hAnsi="宋体" w:eastAsia="宋体" w:cs="宋体"/>
                  <w:i w:val="0"/>
                  <w:color w:val="000000"/>
                  <w:kern w:val="0"/>
                  <w:sz w:val="20"/>
                  <w:szCs w:val="20"/>
                  <w:u w:val="none"/>
                  <w:lang w:val="en-US" w:eastAsia="zh-CN" w:bidi="ar"/>
                </w:rPr>
                <w:t>21701</w:t>
              </w:r>
            </w:ins>
            <w:del w:id="11389" w:author="Administrator" w:date="2024-08-08T09:09:57Z">
              <w:r>
                <w:rPr>
                  <w:rFonts w:hint="eastAsia" w:ascii="宋体" w:hAnsi="宋体" w:eastAsia="宋体" w:cs="宋体"/>
                  <w:i w:val="0"/>
                  <w:iCs w:val="0"/>
                  <w:color w:val="000000"/>
                  <w:kern w:val="0"/>
                  <w:sz w:val="20"/>
                  <w:szCs w:val="20"/>
                  <w:u w:val="none"/>
                  <w:lang w:val="en-US" w:eastAsia="zh-CN" w:bidi="ar"/>
                </w:rPr>
                <w:delText>2170101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90"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0F48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91" w:author="Administrator" w:date="2024-08-08T09:09:57Z">
              <w:r>
                <w:rPr>
                  <w:rFonts w:hint="eastAsia" w:ascii="宋体" w:hAnsi="宋体" w:eastAsia="宋体" w:cs="宋体"/>
                  <w:i w:val="0"/>
                  <w:color w:val="000000"/>
                  <w:kern w:val="0"/>
                  <w:sz w:val="20"/>
                  <w:szCs w:val="20"/>
                  <w:u w:val="none"/>
                  <w:lang w:val="en-US" w:eastAsia="zh-CN" w:bidi="ar"/>
                </w:rPr>
                <w:t xml:space="preserve">  金融部门行政支出</w:t>
              </w:r>
            </w:ins>
            <w:del w:id="11392"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93"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BFCA48">
            <w:pPr>
              <w:jc w:val="right"/>
              <w:rPr>
                <w:rFonts w:hint="eastAsia" w:ascii="宋体" w:hAnsi="宋体" w:eastAsia="宋体" w:cs="宋体"/>
                <w:i w:val="0"/>
                <w:iCs w:val="0"/>
                <w:color w:val="000000"/>
                <w:sz w:val="20"/>
                <w:szCs w:val="20"/>
                <w:u w:val="none"/>
              </w:rPr>
            </w:pPr>
          </w:p>
        </w:tc>
      </w:tr>
      <w:tr w14:paraId="00757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394"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394"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95"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0877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96" w:author="Administrator" w:date="2024-08-08T09:09:57Z">
              <w:r>
                <w:rPr>
                  <w:rFonts w:hint="eastAsia" w:ascii="宋体" w:hAnsi="宋体" w:eastAsia="宋体" w:cs="宋体"/>
                  <w:i w:val="0"/>
                  <w:color w:val="000000"/>
                  <w:kern w:val="0"/>
                  <w:sz w:val="20"/>
                  <w:szCs w:val="20"/>
                  <w:u w:val="none"/>
                  <w:lang w:val="en-US" w:eastAsia="zh-CN" w:bidi="ar"/>
                </w:rPr>
                <w:t>2170101</w:t>
              </w:r>
            </w:ins>
            <w:del w:id="11397" w:author="Administrator" w:date="2024-08-08T09:09:57Z">
              <w:r>
                <w:rPr>
                  <w:rFonts w:hint="eastAsia" w:ascii="宋体" w:hAnsi="宋体" w:eastAsia="宋体" w:cs="宋体"/>
                  <w:i w:val="0"/>
                  <w:iCs w:val="0"/>
                  <w:color w:val="000000"/>
                  <w:kern w:val="0"/>
                  <w:sz w:val="20"/>
                  <w:szCs w:val="20"/>
                  <w:u w:val="none"/>
                  <w:lang w:val="en-US" w:eastAsia="zh-CN" w:bidi="ar"/>
                </w:rPr>
                <w:delText>2170102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398"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5FB6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399" w:author="Administrator" w:date="2024-08-08T09:09:57Z">
              <w:r>
                <w:rPr>
                  <w:rFonts w:hint="eastAsia" w:ascii="宋体" w:hAnsi="宋体" w:eastAsia="宋体" w:cs="宋体"/>
                  <w:i w:val="0"/>
                  <w:color w:val="000000"/>
                  <w:kern w:val="0"/>
                  <w:sz w:val="20"/>
                  <w:szCs w:val="20"/>
                  <w:u w:val="none"/>
                  <w:lang w:val="en-US" w:eastAsia="zh-CN" w:bidi="ar"/>
                </w:rPr>
                <w:t xml:space="preserve">    行政运行</w:t>
              </w:r>
            </w:ins>
            <w:del w:id="11400"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01"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B2D202">
            <w:pPr>
              <w:jc w:val="right"/>
              <w:rPr>
                <w:rFonts w:hint="eastAsia" w:ascii="宋体" w:hAnsi="宋体" w:eastAsia="宋体" w:cs="宋体"/>
                <w:i w:val="0"/>
                <w:iCs w:val="0"/>
                <w:color w:val="000000"/>
                <w:sz w:val="20"/>
                <w:szCs w:val="20"/>
                <w:u w:val="none"/>
              </w:rPr>
            </w:pPr>
          </w:p>
        </w:tc>
      </w:tr>
      <w:tr w14:paraId="72EDA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02" w:author="Administrator" w:date="2024-08-08T09:09:5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02" w:author="Administrator" w:date="2024-08-08T09:09:5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03" w:author="Administrator" w:date="2024-08-08T09:09:5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455F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04" w:author="Administrator" w:date="2024-08-08T09:09:57Z">
              <w:r>
                <w:rPr>
                  <w:rFonts w:hint="eastAsia" w:ascii="宋体" w:hAnsi="宋体" w:eastAsia="宋体" w:cs="宋体"/>
                  <w:i w:val="0"/>
                  <w:color w:val="000000"/>
                  <w:kern w:val="0"/>
                  <w:sz w:val="20"/>
                  <w:szCs w:val="20"/>
                  <w:u w:val="none"/>
                  <w:lang w:val="en-US" w:eastAsia="zh-CN" w:bidi="ar"/>
                </w:rPr>
                <w:t>2170102</w:t>
              </w:r>
            </w:ins>
            <w:del w:id="11405" w:author="Administrator" w:date="2024-08-08T09:09:57Z">
              <w:r>
                <w:rPr>
                  <w:rFonts w:hint="eastAsia" w:ascii="宋体" w:hAnsi="宋体" w:eastAsia="宋体" w:cs="宋体"/>
                  <w:i w:val="0"/>
                  <w:iCs w:val="0"/>
                  <w:color w:val="000000"/>
                  <w:kern w:val="0"/>
                  <w:sz w:val="20"/>
                  <w:szCs w:val="20"/>
                  <w:u w:val="none"/>
                  <w:lang w:val="en-US" w:eastAsia="zh-CN" w:bidi="ar"/>
                </w:rPr>
                <w:delText>2170103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06" w:author="Administrator" w:date="2024-08-08T09:09:5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3A01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07" w:author="Administrator" w:date="2024-08-08T09:09:57Z">
              <w:r>
                <w:rPr>
                  <w:rFonts w:hint="eastAsia" w:ascii="宋体" w:hAnsi="宋体" w:eastAsia="宋体" w:cs="宋体"/>
                  <w:i w:val="0"/>
                  <w:color w:val="000000"/>
                  <w:kern w:val="0"/>
                  <w:sz w:val="20"/>
                  <w:szCs w:val="20"/>
                  <w:u w:val="none"/>
                  <w:lang w:val="en-US" w:eastAsia="zh-CN" w:bidi="ar"/>
                </w:rPr>
                <w:t xml:space="preserve">    一般行政管理事务</w:t>
              </w:r>
            </w:ins>
            <w:del w:id="11408"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09" w:author="Administrator" w:date="2024-08-08T09:09:5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078EE7">
            <w:pPr>
              <w:jc w:val="right"/>
              <w:rPr>
                <w:rFonts w:hint="eastAsia" w:ascii="宋体" w:hAnsi="宋体" w:eastAsia="宋体" w:cs="宋体"/>
                <w:i w:val="0"/>
                <w:iCs w:val="0"/>
                <w:color w:val="000000"/>
                <w:sz w:val="20"/>
                <w:szCs w:val="20"/>
                <w:u w:val="none"/>
              </w:rPr>
            </w:pPr>
          </w:p>
        </w:tc>
      </w:tr>
      <w:tr w14:paraId="25E44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10"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410"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11"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D2CA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12" w:author="Administrator" w:date="2024-08-08T09:09:57Z">
              <w:r>
                <w:rPr>
                  <w:rFonts w:hint="eastAsia" w:ascii="宋体" w:hAnsi="宋体" w:eastAsia="宋体" w:cs="宋体"/>
                  <w:i w:val="0"/>
                  <w:color w:val="000000"/>
                  <w:kern w:val="0"/>
                  <w:sz w:val="20"/>
                  <w:szCs w:val="20"/>
                  <w:u w:val="none"/>
                  <w:lang w:val="en-US" w:eastAsia="zh-CN" w:bidi="ar"/>
                </w:rPr>
                <w:t>2170103</w:t>
              </w:r>
            </w:ins>
            <w:del w:id="11413" w:author="Administrator" w:date="2024-08-08T09:09:57Z">
              <w:r>
                <w:rPr>
                  <w:rFonts w:hint="eastAsia" w:ascii="宋体" w:hAnsi="宋体" w:eastAsia="宋体" w:cs="宋体"/>
                  <w:i w:val="0"/>
                  <w:iCs w:val="0"/>
                  <w:color w:val="000000"/>
                  <w:kern w:val="0"/>
                  <w:sz w:val="20"/>
                  <w:szCs w:val="20"/>
                  <w:u w:val="none"/>
                  <w:lang w:val="en-US" w:eastAsia="zh-CN" w:bidi="ar"/>
                </w:rPr>
                <w:delText>2170104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14"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B470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15" w:author="Administrator" w:date="2024-08-08T09:09:57Z">
              <w:r>
                <w:rPr>
                  <w:rFonts w:hint="eastAsia" w:ascii="宋体" w:hAnsi="宋体" w:eastAsia="宋体" w:cs="宋体"/>
                  <w:i w:val="0"/>
                  <w:color w:val="000000"/>
                  <w:kern w:val="0"/>
                  <w:sz w:val="20"/>
                  <w:szCs w:val="20"/>
                  <w:u w:val="none"/>
                  <w:lang w:val="en-US" w:eastAsia="zh-CN" w:bidi="ar"/>
                </w:rPr>
                <w:t xml:space="preserve">    机关服务</w:t>
              </w:r>
            </w:ins>
            <w:del w:id="11416" w:author="Administrator" w:date="2024-08-08T09:09:57Z">
              <w:r>
                <w:rPr>
                  <w:rFonts w:hint="eastAsia" w:ascii="宋体" w:hAnsi="宋体" w:eastAsia="宋体" w:cs="宋体"/>
                  <w:i w:val="0"/>
                  <w:iCs w:val="0"/>
                  <w:color w:val="000000"/>
                  <w:kern w:val="0"/>
                  <w:sz w:val="20"/>
                  <w:szCs w:val="20"/>
                  <w:u w:val="none"/>
                  <w:lang w:val="en-US" w:eastAsia="zh-CN" w:bidi="ar"/>
                </w:rPr>
                <w:delText xml:space="preserve">    安全防卫</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17"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3807E6">
            <w:pPr>
              <w:jc w:val="right"/>
              <w:rPr>
                <w:rFonts w:hint="eastAsia" w:ascii="宋体" w:hAnsi="宋体" w:eastAsia="宋体" w:cs="宋体"/>
                <w:i w:val="0"/>
                <w:iCs w:val="0"/>
                <w:color w:val="000000"/>
                <w:sz w:val="20"/>
                <w:szCs w:val="20"/>
                <w:u w:val="none"/>
              </w:rPr>
            </w:pPr>
          </w:p>
        </w:tc>
      </w:tr>
      <w:tr w14:paraId="04438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18"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18"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19"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EB1E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20" w:author="Administrator" w:date="2024-08-08T09:09:58Z">
              <w:r>
                <w:rPr>
                  <w:rFonts w:hint="eastAsia" w:ascii="宋体" w:hAnsi="宋体" w:eastAsia="宋体" w:cs="宋体"/>
                  <w:i w:val="0"/>
                  <w:color w:val="000000"/>
                  <w:kern w:val="0"/>
                  <w:sz w:val="20"/>
                  <w:szCs w:val="20"/>
                  <w:u w:val="none"/>
                  <w:lang w:val="en-US" w:eastAsia="zh-CN" w:bidi="ar"/>
                </w:rPr>
                <w:t>2170104</w:t>
              </w:r>
            </w:ins>
            <w:del w:id="11421" w:author="Administrator" w:date="2024-08-08T09:09:58Z">
              <w:r>
                <w:rPr>
                  <w:rFonts w:hint="eastAsia" w:ascii="宋体" w:hAnsi="宋体" w:eastAsia="宋体" w:cs="宋体"/>
                  <w:i w:val="0"/>
                  <w:iCs w:val="0"/>
                  <w:color w:val="000000"/>
                  <w:kern w:val="0"/>
                  <w:sz w:val="20"/>
                  <w:szCs w:val="20"/>
                  <w:u w:val="none"/>
                  <w:lang w:val="en-US" w:eastAsia="zh-CN" w:bidi="ar"/>
                </w:rPr>
                <w:delText>2170150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22"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26B0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23" w:author="Administrator" w:date="2024-08-08T09:09:58Z">
              <w:r>
                <w:rPr>
                  <w:rFonts w:hint="eastAsia" w:ascii="宋体" w:hAnsi="宋体" w:eastAsia="宋体" w:cs="宋体"/>
                  <w:i w:val="0"/>
                  <w:color w:val="000000"/>
                  <w:kern w:val="0"/>
                  <w:sz w:val="20"/>
                  <w:szCs w:val="20"/>
                  <w:u w:val="none"/>
                  <w:lang w:val="en-US" w:eastAsia="zh-CN" w:bidi="ar"/>
                </w:rPr>
                <w:t xml:space="preserve">    安全防卫</w:t>
              </w:r>
            </w:ins>
            <w:del w:id="11424"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25"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649363">
            <w:pPr>
              <w:jc w:val="right"/>
              <w:rPr>
                <w:rFonts w:hint="eastAsia" w:ascii="宋体" w:hAnsi="宋体" w:eastAsia="宋体" w:cs="宋体"/>
                <w:i w:val="0"/>
                <w:iCs w:val="0"/>
                <w:color w:val="000000"/>
                <w:sz w:val="20"/>
                <w:szCs w:val="20"/>
                <w:u w:val="none"/>
              </w:rPr>
            </w:pPr>
          </w:p>
        </w:tc>
      </w:tr>
      <w:tr w14:paraId="695F5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26"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26"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27"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7B8C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28" w:author="Administrator" w:date="2024-08-08T09:09:58Z">
              <w:r>
                <w:rPr>
                  <w:rFonts w:hint="eastAsia" w:ascii="宋体" w:hAnsi="宋体" w:eastAsia="宋体" w:cs="宋体"/>
                  <w:i w:val="0"/>
                  <w:color w:val="000000"/>
                  <w:kern w:val="0"/>
                  <w:sz w:val="20"/>
                  <w:szCs w:val="20"/>
                  <w:u w:val="none"/>
                  <w:lang w:val="en-US" w:eastAsia="zh-CN" w:bidi="ar"/>
                </w:rPr>
                <w:t>2170150</w:t>
              </w:r>
            </w:ins>
            <w:del w:id="11429" w:author="Administrator" w:date="2024-08-08T09:09:58Z">
              <w:r>
                <w:rPr>
                  <w:rFonts w:hint="eastAsia" w:ascii="宋体" w:hAnsi="宋体" w:eastAsia="宋体" w:cs="宋体"/>
                  <w:i w:val="0"/>
                  <w:iCs w:val="0"/>
                  <w:color w:val="000000"/>
                  <w:kern w:val="0"/>
                  <w:sz w:val="20"/>
                  <w:szCs w:val="20"/>
                  <w:u w:val="none"/>
                  <w:lang w:val="en-US" w:eastAsia="zh-CN" w:bidi="ar"/>
                </w:rPr>
                <w:delText>2170199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30"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10C3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31" w:author="Administrator" w:date="2024-08-08T09:09:58Z">
              <w:r>
                <w:rPr>
                  <w:rFonts w:hint="eastAsia" w:ascii="宋体" w:hAnsi="宋体" w:eastAsia="宋体" w:cs="宋体"/>
                  <w:i w:val="0"/>
                  <w:color w:val="000000"/>
                  <w:kern w:val="0"/>
                  <w:sz w:val="20"/>
                  <w:szCs w:val="20"/>
                  <w:u w:val="none"/>
                  <w:lang w:val="en-US" w:eastAsia="zh-CN" w:bidi="ar"/>
                </w:rPr>
                <w:t xml:space="preserve">    事业运行</w:t>
              </w:r>
            </w:ins>
            <w:del w:id="11432"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金融部门其他行政支出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33"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F97164">
            <w:pPr>
              <w:jc w:val="right"/>
              <w:rPr>
                <w:rFonts w:hint="eastAsia" w:ascii="宋体" w:hAnsi="宋体" w:eastAsia="宋体" w:cs="宋体"/>
                <w:i w:val="0"/>
                <w:iCs w:val="0"/>
                <w:color w:val="000000"/>
                <w:sz w:val="20"/>
                <w:szCs w:val="20"/>
                <w:u w:val="none"/>
              </w:rPr>
            </w:pPr>
          </w:p>
        </w:tc>
      </w:tr>
      <w:tr w14:paraId="05FF8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34"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34"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35"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FF93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36" w:author="Administrator" w:date="2024-08-08T09:09:58Z">
              <w:r>
                <w:rPr>
                  <w:rFonts w:hint="eastAsia" w:ascii="宋体" w:hAnsi="宋体" w:eastAsia="宋体" w:cs="宋体"/>
                  <w:i w:val="0"/>
                  <w:color w:val="000000"/>
                  <w:kern w:val="0"/>
                  <w:sz w:val="20"/>
                  <w:szCs w:val="20"/>
                  <w:u w:val="none"/>
                  <w:lang w:val="en-US" w:eastAsia="zh-CN" w:bidi="ar"/>
                </w:rPr>
                <w:t>2170199</w:t>
              </w:r>
            </w:ins>
            <w:del w:id="11437" w:author="Administrator" w:date="2024-08-08T09:09:58Z">
              <w:r>
                <w:rPr>
                  <w:rFonts w:hint="eastAsia" w:ascii="宋体" w:hAnsi="宋体" w:eastAsia="宋体" w:cs="宋体"/>
                  <w:i w:val="0"/>
                  <w:iCs w:val="0"/>
                  <w:color w:val="000000"/>
                  <w:kern w:val="0"/>
                  <w:sz w:val="20"/>
                  <w:szCs w:val="20"/>
                  <w:u w:val="none"/>
                  <w:lang w:val="en-US" w:eastAsia="zh-CN" w:bidi="ar"/>
                </w:rPr>
                <w:delText>21702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38"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43C8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39" w:author="Administrator" w:date="2024-08-08T09:09:58Z">
              <w:r>
                <w:rPr>
                  <w:rFonts w:hint="eastAsia" w:ascii="宋体" w:hAnsi="宋体" w:eastAsia="宋体" w:cs="宋体"/>
                  <w:i w:val="0"/>
                  <w:color w:val="000000"/>
                  <w:kern w:val="0"/>
                  <w:sz w:val="20"/>
                  <w:szCs w:val="20"/>
                  <w:u w:val="none"/>
                  <w:lang w:val="en-US" w:eastAsia="zh-CN" w:bidi="ar"/>
                </w:rPr>
                <w:t xml:space="preserve">    金融部门其他行政支出</w:t>
              </w:r>
            </w:ins>
            <w:del w:id="11440"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金融部门监管支出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41"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2D475A">
            <w:pPr>
              <w:jc w:val="right"/>
              <w:rPr>
                <w:rFonts w:hint="eastAsia" w:ascii="宋体" w:hAnsi="宋体" w:eastAsia="宋体" w:cs="宋体"/>
                <w:i w:val="0"/>
                <w:iCs w:val="0"/>
                <w:color w:val="000000"/>
                <w:sz w:val="20"/>
                <w:szCs w:val="20"/>
                <w:u w:val="none"/>
              </w:rPr>
            </w:pPr>
          </w:p>
        </w:tc>
      </w:tr>
      <w:tr w14:paraId="4CDDE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42"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42"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43"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7FEA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44" w:author="Administrator" w:date="2024-08-08T09:09:58Z">
              <w:r>
                <w:rPr>
                  <w:rFonts w:hint="eastAsia" w:ascii="宋体" w:hAnsi="宋体" w:eastAsia="宋体" w:cs="宋体"/>
                  <w:i w:val="0"/>
                  <w:color w:val="000000"/>
                  <w:kern w:val="0"/>
                  <w:sz w:val="20"/>
                  <w:szCs w:val="20"/>
                  <w:u w:val="none"/>
                  <w:lang w:val="en-US" w:eastAsia="zh-CN" w:bidi="ar"/>
                </w:rPr>
                <w:t>21702</w:t>
              </w:r>
            </w:ins>
            <w:del w:id="11445" w:author="Administrator" w:date="2024-08-08T09:09:58Z">
              <w:r>
                <w:rPr>
                  <w:rFonts w:hint="eastAsia" w:ascii="宋体" w:hAnsi="宋体" w:eastAsia="宋体" w:cs="宋体"/>
                  <w:i w:val="0"/>
                  <w:iCs w:val="0"/>
                  <w:color w:val="000000"/>
                  <w:kern w:val="0"/>
                  <w:sz w:val="20"/>
                  <w:szCs w:val="20"/>
                  <w:u w:val="none"/>
                  <w:lang w:val="en-US" w:eastAsia="zh-CN" w:bidi="ar"/>
                </w:rPr>
                <w:delText>2170201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46"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C058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47" w:author="Administrator" w:date="2024-08-08T09:09:58Z">
              <w:r>
                <w:rPr>
                  <w:rFonts w:hint="eastAsia" w:ascii="宋体" w:hAnsi="宋体" w:eastAsia="宋体" w:cs="宋体"/>
                  <w:i w:val="0"/>
                  <w:color w:val="000000"/>
                  <w:kern w:val="0"/>
                  <w:sz w:val="20"/>
                  <w:szCs w:val="20"/>
                  <w:u w:val="none"/>
                  <w:lang w:val="en-US" w:eastAsia="zh-CN" w:bidi="ar"/>
                </w:rPr>
                <w:t xml:space="preserve">  金融部门监管支出</w:t>
              </w:r>
            </w:ins>
            <w:del w:id="11448"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货币发行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49"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7C2EBC">
            <w:pPr>
              <w:jc w:val="right"/>
              <w:rPr>
                <w:rFonts w:hint="eastAsia" w:ascii="宋体" w:hAnsi="宋体" w:eastAsia="宋体" w:cs="宋体"/>
                <w:i w:val="0"/>
                <w:iCs w:val="0"/>
                <w:color w:val="000000"/>
                <w:sz w:val="20"/>
                <w:szCs w:val="20"/>
                <w:u w:val="none"/>
              </w:rPr>
            </w:pPr>
          </w:p>
        </w:tc>
      </w:tr>
      <w:tr w14:paraId="7D67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50"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50"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51"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DFBB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52" w:author="Administrator" w:date="2024-08-08T09:09:58Z">
              <w:r>
                <w:rPr>
                  <w:rFonts w:hint="eastAsia" w:ascii="宋体" w:hAnsi="宋体" w:eastAsia="宋体" w:cs="宋体"/>
                  <w:i w:val="0"/>
                  <w:color w:val="000000"/>
                  <w:kern w:val="0"/>
                  <w:sz w:val="20"/>
                  <w:szCs w:val="20"/>
                  <w:u w:val="none"/>
                  <w:lang w:val="en-US" w:eastAsia="zh-CN" w:bidi="ar"/>
                </w:rPr>
                <w:t>2170201</w:t>
              </w:r>
            </w:ins>
            <w:del w:id="11453" w:author="Administrator" w:date="2024-08-08T09:09:58Z">
              <w:r>
                <w:rPr>
                  <w:rFonts w:hint="eastAsia" w:ascii="宋体" w:hAnsi="宋体" w:eastAsia="宋体" w:cs="宋体"/>
                  <w:i w:val="0"/>
                  <w:iCs w:val="0"/>
                  <w:color w:val="000000"/>
                  <w:kern w:val="0"/>
                  <w:sz w:val="20"/>
                  <w:szCs w:val="20"/>
                  <w:u w:val="none"/>
                  <w:lang w:val="en-US" w:eastAsia="zh-CN" w:bidi="ar"/>
                </w:rPr>
                <w:delText>2170202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54"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EAB8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55" w:author="Administrator" w:date="2024-08-08T09:09:58Z">
              <w:r>
                <w:rPr>
                  <w:rFonts w:hint="eastAsia" w:ascii="宋体" w:hAnsi="宋体" w:eastAsia="宋体" w:cs="宋体"/>
                  <w:i w:val="0"/>
                  <w:color w:val="000000"/>
                  <w:kern w:val="0"/>
                  <w:sz w:val="20"/>
                  <w:szCs w:val="20"/>
                  <w:u w:val="none"/>
                  <w:lang w:val="en-US" w:eastAsia="zh-CN" w:bidi="ar"/>
                </w:rPr>
                <w:t xml:space="preserve">    货币发行</w:t>
              </w:r>
            </w:ins>
            <w:del w:id="11456"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金融服务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57"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6EF24F">
            <w:pPr>
              <w:jc w:val="right"/>
              <w:rPr>
                <w:rFonts w:hint="eastAsia" w:ascii="宋体" w:hAnsi="宋体" w:eastAsia="宋体" w:cs="宋体"/>
                <w:i w:val="0"/>
                <w:iCs w:val="0"/>
                <w:color w:val="000000"/>
                <w:sz w:val="20"/>
                <w:szCs w:val="20"/>
                <w:u w:val="none"/>
              </w:rPr>
            </w:pPr>
          </w:p>
        </w:tc>
      </w:tr>
      <w:tr w14:paraId="2EE7A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58"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58"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59"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CCFD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60" w:author="Administrator" w:date="2024-08-08T09:09:58Z">
              <w:r>
                <w:rPr>
                  <w:rFonts w:hint="eastAsia" w:ascii="宋体" w:hAnsi="宋体" w:eastAsia="宋体" w:cs="宋体"/>
                  <w:i w:val="0"/>
                  <w:color w:val="000000"/>
                  <w:kern w:val="0"/>
                  <w:sz w:val="20"/>
                  <w:szCs w:val="20"/>
                  <w:u w:val="none"/>
                  <w:lang w:val="en-US" w:eastAsia="zh-CN" w:bidi="ar"/>
                </w:rPr>
                <w:t>2170202</w:t>
              </w:r>
            </w:ins>
            <w:del w:id="11461" w:author="Administrator" w:date="2024-08-08T09:09:58Z">
              <w:r>
                <w:rPr>
                  <w:rFonts w:hint="eastAsia" w:ascii="宋体" w:hAnsi="宋体" w:eastAsia="宋体" w:cs="宋体"/>
                  <w:i w:val="0"/>
                  <w:iCs w:val="0"/>
                  <w:color w:val="000000"/>
                  <w:kern w:val="0"/>
                  <w:sz w:val="20"/>
                  <w:szCs w:val="20"/>
                  <w:u w:val="none"/>
                  <w:lang w:val="en-US" w:eastAsia="zh-CN" w:bidi="ar"/>
                </w:rPr>
                <w:delText>2170203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62"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3589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63" w:author="Administrator" w:date="2024-08-08T09:09:58Z">
              <w:r>
                <w:rPr>
                  <w:rFonts w:hint="eastAsia" w:ascii="宋体" w:hAnsi="宋体" w:eastAsia="宋体" w:cs="宋体"/>
                  <w:i w:val="0"/>
                  <w:color w:val="000000"/>
                  <w:kern w:val="0"/>
                  <w:sz w:val="20"/>
                  <w:szCs w:val="20"/>
                  <w:u w:val="none"/>
                  <w:lang w:val="en-US" w:eastAsia="zh-CN" w:bidi="ar"/>
                </w:rPr>
                <w:t xml:space="preserve">    金融服务</w:t>
              </w:r>
            </w:ins>
            <w:del w:id="11464"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反假币</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65"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0A5353">
            <w:pPr>
              <w:jc w:val="right"/>
              <w:rPr>
                <w:rFonts w:hint="eastAsia" w:ascii="宋体" w:hAnsi="宋体" w:eastAsia="宋体" w:cs="宋体"/>
                <w:i w:val="0"/>
                <w:iCs w:val="0"/>
                <w:color w:val="000000"/>
                <w:sz w:val="20"/>
                <w:szCs w:val="20"/>
                <w:u w:val="none"/>
              </w:rPr>
            </w:pPr>
          </w:p>
        </w:tc>
      </w:tr>
      <w:tr w14:paraId="3463F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66"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466"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67"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6FB7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68" w:author="Administrator" w:date="2024-08-08T09:09:58Z">
              <w:r>
                <w:rPr>
                  <w:rFonts w:hint="eastAsia" w:ascii="宋体" w:hAnsi="宋体" w:eastAsia="宋体" w:cs="宋体"/>
                  <w:i w:val="0"/>
                  <w:color w:val="000000"/>
                  <w:kern w:val="0"/>
                  <w:sz w:val="20"/>
                  <w:szCs w:val="20"/>
                  <w:u w:val="none"/>
                  <w:lang w:val="en-US" w:eastAsia="zh-CN" w:bidi="ar"/>
                </w:rPr>
                <w:t>2170203</w:t>
              </w:r>
            </w:ins>
            <w:del w:id="11469" w:author="Administrator" w:date="2024-08-08T09:09:58Z">
              <w:r>
                <w:rPr>
                  <w:rFonts w:hint="eastAsia" w:ascii="宋体" w:hAnsi="宋体" w:eastAsia="宋体" w:cs="宋体"/>
                  <w:i w:val="0"/>
                  <w:iCs w:val="0"/>
                  <w:color w:val="000000"/>
                  <w:kern w:val="0"/>
                  <w:sz w:val="20"/>
                  <w:szCs w:val="20"/>
                  <w:u w:val="none"/>
                  <w:lang w:val="en-US" w:eastAsia="zh-CN" w:bidi="ar"/>
                </w:rPr>
                <w:delText>2170204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70"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2DB2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71" w:author="Administrator" w:date="2024-08-08T09:09:58Z">
              <w:r>
                <w:rPr>
                  <w:rFonts w:hint="eastAsia" w:ascii="宋体" w:hAnsi="宋体" w:eastAsia="宋体" w:cs="宋体"/>
                  <w:i w:val="0"/>
                  <w:color w:val="000000"/>
                  <w:kern w:val="0"/>
                  <w:sz w:val="20"/>
                  <w:szCs w:val="20"/>
                  <w:u w:val="none"/>
                  <w:lang w:val="en-US" w:eastAsia="zh-CN" w:bidi="ar"/>
                </w:rPr>
                <w:t xml:space="preserve">    反假币</w:t>
              </w:r>
            </w:ins>
            <w:del w:id="11472"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重点金融机构监管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73"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52D85D">
            <w:pPr>
              <w:jc w:val="right"/>
              <w:rPr>
                <w:rFonts w:hint="eastAsia" w:ascii="宋体" w:hAnsi="宋体" w:eastAsia="宋体" w:cs="宋体"/>
                <w:i w:val="0"/>
                <w:iCs w:val="0"/>
                <w:color w:val="000000"/>
                <w:sz w:val="20"/>
                <w:szCs w:val="20"/>
                <w:u w:val="none"/>
              </w:rPr>
            </w:pPr>
          </w:p>
        </w:tc>
      </w:tr>
      <w:tr w14:paraId="4B6EF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74"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74"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75"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EF03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76" w:author="Administrator" w:date="2024-08-08T09:09:58Z">
              <w:r>
                <w:rPr>
                  <w:rFonts w:hint="eastAsia" w:ascii="宋体" w:hAnsi="宋体" w:eastAsia="宋体" w:cs="宋体"/>
                  <w:i w:val="0"/>
                  <w:color w:val="000000"/>
                  <w:kern w:val="0"/>
                  <w:sz w:val="20"/>
                  <w:szCs w:val="20"/>
                  <w:u w:val="none"/>
                  <w:lang w:val="en-US" w:eastAsia="zh-CN" w:bidi="ar"/>
                </w:rPr>
                <w:t>2170204</w:t>
              </w:r>
            </w:ins>
            <w:del w:id="11477" w:author="Administrator" w:date="2024-08-08T09:09:58Z">
              <w:r>
                <w:rPr>
                  <w:rFonts w:hint="eastAsia" w:ascii="宋体" w:hAnsi="宋体" w:eastAsia="宋体" w:cs="宋体"/>
                  <w:i w:val="0"/>
                  <w:iCs w:val="0"/>
                  <w:color w:val="000000"/>
                  <w:kern w:val="0"/>
                  <w:sz w:val="20"/>
                  <w:szCs w:val="20"/>
                  <w:u w:val="none"/>
                  <w:lang w:val="en-US" w:eastAsia="zh-CN" w:bidi="ar"/>
                </w:rPr>
                <w:delText>2170205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78"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511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79" w:author="Administrator" w:date="2024-08-08T09:09:58Z">
              <w:r>
                <w:rPr>
                  <w:rFonts w:hint="eastAsia" w:ascii="宋体" w:hAnsi="宋体" w:eastAsia="宋体" w:cs="宋体"/>
                  <w:i w:val="0"/>
                  <w:color w:val="000000"/>
                  <w:kern w:val="0"/>
                  <w:sz w:val="20"/>
                  <w:szCs w:val="20"/>
                  <w:u w:val="none"/>
                  <w:lang w:val="en-US" w:eastAsia="zh-CN" w:bidi="ar"/>
                </w:rPr>
                <w:t xml:space="preserve">    重点金融机构监管</w:t>
              </w:r>
            </w:ins>
            <w:del w:id="11480"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金融稽查与案件处理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81"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E36838">
            <w:pPr>
              <w:jc w:val="right"/>
              <w:rPr>
                <w:rFonts w:hint="eastAsia" w:ascii="宋体" w:hAnsi="宋体" w:eastAsia="宋体" w:cs="宋体"/>
                <w:i w:val="0"/>
                <w:iCs w:val="0"/>
                <w:color w:val="000000"/>
                <w:sz w:val="20"/>
                <w:szCs w:val="20"/>
                <w:u w:val="none"/>
              </w:rPr>
            </w:pPr>
          </w:p>
        </w:tc>
      </w:tr>
      <w:tr w14:paraId="64D7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82"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482"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83"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FABF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84" w:author="Administrator" w:date="2024-08-08T09:09:58Z">
              <w:r>
                <w:rPr>
                  <w:rFonts w:hint="eastAsia" w:ascii="宋体" w:hAnsi="宋体" w:eastAsia="宋体" w:cs="宋体"/>
                  <w:i w:val="0"/>
                  <w:color w:val="000000"/>
                  <w:kern w:val="0"/>
                  <w:sz w:val="20"/>
                  <w:szCs w:val="20"/>
                  <w:u w:val="none"/>
                  <w:lang w:val="en-US" w:eastAsia="zh-CN" w:bidi="ar"/>
                </w:rPr>
                <w:t>2170205</w:t>
              </w:r>
            </w:ins>
            <w:del w:id="11485" w:author="Administrator" w:date="2024-08-08T09:09:58Z">
              <w:r>
                <w:rPr>
                  <w:rFonts w:hint="eastAsia" w:ascii="宋体" w:hAnsi="宋体" w:eastAsia="宋体" w:cs="宋体"/>
                  <w:i w:val="0"/>
                  <w:iCs w:val="0"/>
                  <w:color w:val="000000"/>
                  <w:kern w:val="0"/>
                  <w:sz w:val="20"/>
                  <w:szCs w:val="20"/>
                  <w:u w:val="none"/>
                  <w:lang w:val="en-US" w:eastAsia="zh-CN" w:bidi="ar"/>
                </w:rPr>
                <w:delText>2170206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86"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820B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87" w:author="Administrator" w:date="2024-08-08T09:09:58Z">
              <w:r>
                <w:rPr>
                  <w:rFonts w:hint="eastAsia" w:ascii="宋体" w:hAnsi="宋体" w:eastAsia="宋体" w:cs="宋体"/>
                  <w:i w:val="0"/>
                  <w:color w:val="000000"/>
                  <w:kern w:val="0"/>
                  <w:sz w:val="20"/>
                  <w:szCs w:val="20"/>
                  <w:u w:val="none"/>
                  <w:lang w:val="en-US" w:eastAsia="zh-CN" w:bidi="ar"/>
                </w:rPr>
                <w:t xml:space="preserve">    金融稽查与案件处理</w:t>
              </w:r>
            </w:ins>
            <w:del w:id="11488"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金融行业电子化建设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89"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CC36CD">
            <w:pPr>
              <w:jc w:val="right"/>
              <w:rPr>
                <w:rFonts w:hint="eastAsia" w:ascii="宋体" w:hAnsi="宋体" w:eastAsia="宋体" w:cs="宋体"/>
                <w:i w:val="0"/>
                <w:iCs w:val="0"/>
                <w:color w:val="000000"/>
                <w:sz w:val="20"/>
                <w:szCs w:val="20"/>
                <w:u w:val="none"/>
              </w:rPr>
            </w:pPr>
          </w:p>
        </w:tc>
      </w:tr>
      <w:tr w14:paraId="1DD6F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90"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490"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91"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0EEB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92" w:author="Administrator" w:date="2024-08-08T09:09:58Z">
              <w:r>
                <w:rPr>
                  <w:rFonts w:hint="eastAsia" w:ascii="宋体" w:hAnsi="宋体" w:eastAsia="宋体" w:cs="宋体"/>
                  <w:i w:val="0"/>
                  <w:color w:val="000000"/>
                  <w:kern w:val="0"/>
                  <w:sz w:val="20"/>
                  <w:szCs w:val="20"/>
                  <w:u w:val="none"/>
                  <w:lang w:val="en-US" w:eastAsia="zh-CN" w:bidi="ar"/>
                </w:rPr>
                <w:t>2170206</w:t>
              </w:r>
            </w:ins>
            <w:del w:id="11493" w:author="Administrator" w:date="2024-08-08T09:09:58Z">
              <w:r>
                <w:rPr>
                  <w:rFonts w:hint="eastAsia" w:ascii="宋体" w:hAnsi="宋体" w:eastAsia="宋体" w:cs="宋体"/>
                  <w:i w:val="0"/>
                  <w:iCs w:val="0"/>
                  <w:color w:val="000000"/>
                  <w:kern w:val="0"/>
                  <w:sz w:val="20"/>
                  <w:szCs w:val="20"/>
                  <w:u w:val="none"/>
                  <w:lang w:val="en-US" w:eastAsia="zh-CN" w:bidi="ar"/>
                </w:rPr>
                <w:delText>2170207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94"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78D0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495" w:author="Administrator" w:date="2024-08-08T09:09:58Z">
              <w:r>
                <w:rPr>
                  <w:rFonts w:hint="eastAsia" w:ascii="宋体" w:hAnsi="宋体" w:eastAsia="宋体" w:cs="宋体"/>
                  <w:i w:val="0"/>
                  <w:color w:val="000000"/>
                  <w:kern w:val="0"/>
                  <w:sz w:val="20"/>
                  <w:szCs w:val="20"/>
                  <w:u w:val="none"/>
                  <w:lang w:val="en-US" w:eastAsia="zh-CN" w:bidi="ar"/>
                </w:rPr>
                <w:t xml:space="preserve">    金融行业电子化建设</w:t>
              </w:r>
            </w:ins>
            <w:del w:id="11496"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从业人员资格考试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97"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71A416">
            <w:pPr>
              <w:jc w:val="right"/>
              <w:rPr>
                <w:rFonts w:hint="eastAsia" w:ascii="宋体" w:hAnsi="宋体" w:eastAsia="宋体" w:cs="宋体"/>
                <w:i w:val="0"/>
                <w:iCs w:val="0"/>
                <w:color w:val="000000"/>
                <w:sz w:val="20"/>
                <w:szCs w:val="20"/>
                <w:u w:val="none"/>
              </w:rPr>
            </w:pPr>
          </w:p>
        </w:tc>
      </w:tr>
      <w:tr w14:paraId="5FB0A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498" w:author="Administrator" w:date="2024-08-08T09:09:5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498" w:author="Administrator" w:date="2024-08-08T09:09:5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499" w:author="Administrator" w:date="2024-08-08T09:09:5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F098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00" w:author="Administrator" w:date="2024-08-08T09:09:58Z">
              <w:r>
                <w:rPr>
                  <w:rFonts w:hint="eastAsia" w:ascii="宋体" w:hAnsi="宋体" w:eastAsia="宋体" w:cs="宋体"/>
                  <w:i w:val="0"/>
                  <w:color w:val="000000"/>
                  <w:kern w:val="0"/>
                  <w:sz w:val="20"/>
                  <w:szCs w:val="20"/>
                  <w:u w:val="none"/>
                  <w:lang w:val="en-US" w:eastAsia="zh-CN" w:bidi="ar"/>
                </w:rPr>
                <w:t>2170207</w:t>
              </w:r>
            </w:ins>
            <w:del w:id="11501" w:author="Administrator" w:date="2024-08-08T09:09:58Z">
              <w:r>
                <w:rPr>
                  <w:rFonts w:hint="eastAsia" w:ascii="宋体" w:hAnsi="宋体" w:eastAsia="宋体" w:cs="宋体"/>
                  <w:i w:val="0"/>
                  <w:iCs w:val="0"/>
                  <w:color w:val="000000"/>
                  <w:kern w:val="0"/>
                  <w:sz w:val="20"/>
                  <w:szCs w:val="20"/>
                  <w:u w:val="none"/>
                  <w:lang w:val="en-US" w:eastAsia="zh-CN" w:bidi="ar"/>
                </w:rPr>
                <w:delText>2170208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02" w:author="Administrator" w:date="2024-08-08T09:09:5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F59E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03" w:author="Administrator" w:date="2024-08-08T09:09:58Z">
              <w:r>
                <w:rPr>
                  <w:rFonts w:hint="eastAsia" w:ascii="宋体" w:hAnsi="宋体" w:eastAsia="宋体" w:cs="宋体"/>
                  <w:i w:val="0"/>
                  <w:color w:val="000000"/>
                  <w:kern w:val="0"/>
                  <w:sz w:val="20"/>
                  <w:szCs w:val="20"/>
                  <w:u w:val="none"/>
                  <w:lang w:val="en-US" w:eastAsia="zh-CN" w:bidi="ar"/>
                </w:rPr>
                <w:t xml:space="preserve">    从业人员资格考试</w:t>
              </w:r>
            </w:ins>
            <w:del w:id="11504"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反洗钱</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05" w:author="Administrator" w:date="2024-08-08T09:09:5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C76A2D">
            <w:pPr>
              <w:jc w:val="right"/>
              <w:rPr>
                <w:rFonts w:hint="eastAsia" w:ascii="宋体" w:hAnsi="宋体" w:eastAsia="宋体" w:cs="宋体"/>
                <w:i w:val="0"/>
                <w:iCs w:val="0"/>
                <w:color w:val="000000"/>
                <w:sz w:val="20"/>
                <w:szCs w:val="20"/>
                <w:u w:val="none"/>
              </w:rPr>
            </w:pPr>
          </w:p>
        </w:tc>
      </w:tr>
      <w:tr w14:paraId="70DF6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06"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06"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07"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3AA6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08" w:author="Administrator" w:date="2024-08-08T09:09:58Z">
              <w:r>
                <w:rPr>
                  <w:rFonts w:hint="eastAsia" w:ascii="宋体" w:hAnsi="宋体" w:eastAsia="宋体" w:cs="宋体"/>
                  <w:i w:val="0"/>
                  <w:color w:val="000000"/>
                  <w:kern w:val="0"/>
                  <w:sz w:val="20"/>
                  <w:szCs w:val="20"/>
                  <w:u w:val="none"/>
                  <w:lang w:val="en-US" w:eastAsia="zh-CN" w:bidi="ar"/>
                </w:rPr>
                <w:t>2170208</w:t>
              </w:r>
            </w:ins>
            <w:del w:id="11509" w:author="Administrator" w:date="2024-08-08T09:09:58Z">
              <w:r>
                <w:rPr>
                  <w:rFonts w:hint="eastAsia" w:ascii="宋体" w:hAnsi="宋体" w:eastAsia="宋体" w:cs="宋体"/>
                  <w:i w:val="0"/>
                  <w:iCs w:val="0"/>
                  <w:color w:val="000000"/>
                  <w:kern w:val="0"/>
                  <w:sz w:val="20"/>
                  <w:szCs w:val="20"/>
                  <w:u w:val="none"/>
                  <w:lang w:val="en-US" w:eastAsia="zh-CN" w:bidi="ar"/>
                </w:rPr>
                <w:delText>2170299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10"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65D5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11" w:author="Administrator" w:date="2024-08-08T09:09:58Z">
              <w:r>
                <w:rPr>
                  <w:rFonts w:hint="eastAsia" w:ascii="宋体" w:hAnsi="宋体" w:eastAsia="宋体" w:cs="宋体"/>
                  <w:i w:val="0"/>
                  <w:color w:val="000000"/>
                  <w:kern w:val="0"/>
                  <w:sz w:val="20"/>
                  <w:szCs w:val="20"/>
                  <w:u w:val="none"/>
                  <w:lang w:val="en-US" w:eastAsia="zh-CN" w:bidi="ar"/>
                </w:rPr>
                <w:t xml:space="preserve">    反洗钱</w:t>
              </w:r>
            </w:ins>
            <w:del w:id="11512" w:author="Administrator" w:date="2024-08-08T09:09:58Z">
              <w:r>
                <w:rPr>
                  <w:rFonts w:hint="eastAsia" w:ascii="宋体" w:hAnsi="宋体" w:eastAsia="宋体" w:cs="宋体"/>
                  <w:i w:val="0"/>
                  <w:iCs w:val="0"/>
                  <w:color w:val="000000"/>
                  <w:kern w:val="0"/>
                  <w:sz w:val="20"/>
                  <w:szCs w:val="20"/>
                  <w:u w:val="none"/>
                  <w:lang w:val="en-US" w:eastAsia="zh-CN" w:bidi="ar"/>
                </w:rPr>
                <w:delText xml:space="preserve">    金融部门其他监管支出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13"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E87A03">
            <w:pPr>
              <w:jc w:val="right"/>
              <w:rPr>
                <w:rFonts w:hint="eastAsia" w:ascii="宋体" w:hAnsi="宋体" w:eastAsia="宋体" w:cs="宋体"/>
                <w:i w:val="0"/>
                <w:iCs w:val="0"/>
                <w:color w:val="000000"/>
                <w:sz w:val="20"/>
                <w:szCs w:val="20"/>
                <w:u w:val="none"/>
              </w:rPr>
            </w:pPr>
          </w:p>
        </w:tc>
      </w:tr>
      <w:tr w14:paraId="493C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14"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14"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15"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C532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16" w:author="Administrator" w:date="2024-08-08T09:09:59Z">
              <w:r>
                <w:rPr>
                  <w:rFonts w:hint="eastAsia" w:ascii="宋体" w:hAnsi="宋体" w:eastAsia="宋体" w:cs="宋体"/>
                  <w:i w:val="0"/>
                  <w:color w:val="000000"/>
                  <w:kern w:val="0"/>
                  <w:sz w:val="20"/>
                  <w:szCs w:val="20"/>
                  <w:u w:val="none"/>
                  <w:lang w:val="en-US" w:eastAsia="zh-CN" w:bidi="ar"/>
                </w:rPr>
                <w:t>2170299</w:t>
              </w:r>
            </w:ins>
            <w:del w:id="11517" w:author="Administrator" w:date="2024-08-08T09:09:59Z">
              <w:r>
                <w:rPr>
                  <w:rFonts w:hint="eastAsia" w:ascii="宋体" w:hAnsi="宋体" w:eastAsia="宋体" w:cs="宋体"/>
                  <w:i w:val="0"/>
                  <w:iCs w:val="0"/>
                  <w:color w:val="000000"/>
                  <w:kern w:val="0"/>
                  <w:sz w:val="20"/>
                  <w:szCs w:val="20"/>
                  <w:u w:val="none"/>
                  <w:lang w:val="en-US" w:eastAsia="zh-CN" w:bidi="ar"/>
                </w:rPr>
                <w:delText>21703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18"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C10F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19" w:author="Administrator" w:date="2024-08-08T09:09:59Z">
              <w:r>
                <w:rPr>
                  <w:rFonts w:hint="eastAsia" w:ascii="宋体" w:hAnsi="宋体" w:eastAsia="宋体" w:cs="宋体"/>
                  <w:i w:val="0"/>
                  <w:color w:val="000000"/>
                  <w:kern w:val="0"/>
                  <w:sz w:val="20"/>
                  <w:szCs w:val="20"/>
                  <w:u w:val="none"/>
                  <w:lang w:val="en-US" w:eastAsia="zh-CN" w:bidi="ar"/>
                </w:rPr>
                <w:t xml:space="preserve">    金融部门其他监管支出</w:t>
              </w:r>
            </w:ins>
            <w:del w:id="11520"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金融发展支出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21"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D886B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522" w:author="Administrator" w:date="2024-08-08T09:09:59Z">
                <w:pPr>
                  <w:keepNext w:val="0"/>
                  <w:keepLines w:val="0"/>
                  <w:widowControl/>
                  <w:suppressLineNumbers w:val="0"/>
                  <w:jc w:val="right"/>
                  <w:textAlignment w:val="center"/>
                </w:pPr>
              </w:pPrChange>
            </w:pPr>
            <w:del w:id="11523" w:author="Administrator" w:date="2024-08-08T09:09:59Z">
              <w:r>
                <w:rPr>
                  <w:rFonts w:hint="eastAsia" w:ascii="宋体" w:hAnsi="宋体" w:eastAsia="宋体" w:cs="宋体"/>
                  <w:i w:val="0"/>
                  <w:iCs w:val="0"/>
                  <w:color w:val="000000"/>
                  <w:kern w:val="0"/>
                  <w:sz w:val="20"/>
                  <w:szCs w:val="20"/>
                  <w:u w:val="none"/>
                  <w:lang w:val="en-US" w:eastAsia="zh-CN" w:bidi="ar"/>
                </w:rPr>
                <w:delText>120</w:delText>
              </w:r>
            </w:del>
          </w:p>
        </w:tc>
      </w:tr>
      <w:tr w14:paraId="083E6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24"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524"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25"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E60A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26" w:author="Administrator" w:date="2024-08-08T09:09:59Z">
              <w:r>
                <w:rPr>
                  <w:rFonts w:hint="eastAsia" w:ascii="宋体" w:hAnsi="宋体" w:eastAsia="宋体" w:cs="宋体"/>
                  <w:i w:val="0"/>
                  <w:color w:val="000000"/>
                  <w:kern w:val="0"/>
                  <w:sz w:val="20"/>
                  <w:szCs w:val="20"/>
                  <w:u w:val="none"/>
                  <w:lang w:val="en-US" w:eastAsia="zh-CN" w:bidi="ar"/>
                </w:rPr>
                <w:t>21703</w:t>
              </w:r>
            </w:ins>
            <w:del w:id="11527" w:author="Administrator" w:date="2024-08-08T09:09:59Z">
              <w:r>
                <w:rPr>
                  <w:rFonts w:hint="eastAsia" w:ascii="宋体" w:hAnsi="宋体" w:eastAsia="宋体" w:cs="宋体"/>
                  <w:i w:val="0"/>
                  <w:iCs w:val="0"/>
                  <w:color w:val="000000"/>
                  <w:kern w:val="0"/>
                  <w:sz w:val="20"/>
                  <w:szCs w:val="20"/>
                  <w:u w:val="none"/>
                  <w:lang w:val="en-US" w:eastAsia="zh-CN" w:bidi="ar"/>
                </w:rPr>
                <w:delText>2170301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28"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17ED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29" w:author="Administrator" w:date="2024-08-08T09:09:59Z">
              <w:r>
                <w:rPr>
                  <w:rFonts w:hint="eastAsia" w:ascii="宋体" w:hAnsi="宋体" w:eastAsia="宋体" w:cs="宋体"/>
                  <w:i w:val="0"/>
                  <w:color w:val="000000"/>
                  <w:kern w:val="0"/>
                  <w:sz w:val="20"/>
                  <w:szCs w:val="20"/>
                  <w:u w:val="none"/>
                  <w:lang w:val="en-US" w:eastAsia="zh-CN" w:bidi="ar"/>
                </w:rPr>
                <w:t xml:space="preserve">  金融发展支出</w:t>
              </w:r>
            </w:ins>
            <w:del w:id="11530"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政策性银行亏损补贴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31"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13A752">
            <w:pPr>
              <w:widowControl/>
              <w:jc w:val="right"/>
              <w:textAlignment w:val="center"/>
              <w:rPr>
                <w:rFonts w:hint="eastAsia" w:ascii="宋体" w:hAnsi="宋体" w:eastAsia="宋体" w:cs="宋体"/>
                <w:i w:val="0"/>
                <w:iCs w:val="0"/>
                <w:color w:val="000000"/>
                <w:sz w:val="20"/>
                <w:szCs w:val="20"/>
                <w:u w:val="none"/>
              </w:rPr>
              <w:pPrChange w:id="11532" w:author="Administrator" w:date="2024-08-08T09:09:59Z">
                <w:pPr>
                  <w:jc w:val="right"/>
                </w:pPr>
              </w:pPrChange>
            </w:pPr>
            <w:ins w:id="11533" w:author="Administrator" w:date="2024-08-08T09:09:59Z">
              <w:r>
                <w:rPr>
                  <w:rFonts w:hint="eastAsia" w:ascii="宋体" w:hAnsi="宋体" w:eastAsia="宋体" w:cs="宋体"/>
                  <w:i w:val="0"/>
                  <w:color w:val="000000"/>
                  <w:kern w:val="0"/>
                  <w:sz w:val="20"/>
                  <w:szCs w:val="20"/>
                  <w:u w:val="none"/>
                  <w:lang w:val="en-US" w:eastAsia="zh-CN" w:bidi="ar"/>
                </w:rPr>
                <w:t>88</w:t>
              </w:r>
            </w:ins>
          </w:p>
        </w:tc>
      </w:tr>
      <w:tr w14:paraId="5CD1F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34"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34"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35"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9371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36" w:author="Administrator" w:date="2024-08-08T09:09:59Z">
              <w:r>
                <w:rPr>
                  <w:rFonts w:hint="eastAsia" w:ascii="宋体" w:hAnsi="宋体" w:eastAsia="宋体" w:cs="宋体"/>
                  <w:i w:val="0"/>
                  <w:color w:val="000000"/>
                  <w:kern w:val="0"/>
                  <w:sz w:val="20"/>
                  <w:szCs w:val="20"/>
                  <w:u w:val="none"/>
                  <w:lang w:val="en-US" w:eastAsia="zh-CN" w:bidi="ar"/>
                </w:rPr>
                <w:t>2170301</w:t>
              </w:r>
            </w:ins>
            <w:del w:id="11537" w:author="Administrator" w:date="2024-08-08T09:09:59Z">
              <w:r>
                <w:rPr>
                  <w:rFonts w:hint="eastAsia" w:ascii="宋体" w:hAnsi="宋体" w:eastAsia="宋体" w:cs="宋体"/>
                  <w:i w:val="0"/>
                  <w:iCs w:val="0"/>
                  <w:color w:val="000000"/>
                  <w:kern w:val="0"/>
                  <w:sz w:val="20"/>
                  <w:szCs w:val="20"/>
                  <w:u w:val="none"/>
                  <w:lang w:val="en-US" w:eastAsia="zh-CN" w:bidi="ar"/>
                </w:rPr>
                <w:delText>2170302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38"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5A2B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39" w:author="Administrator" w:date="2024-08-08T09:09:59Z">
              <w:r>
                <w:rPr>
                  <w:rFonts w:hint="eastAsia" w:ascii="宋体" w:hAnsi="宋体" w:eastAsia="宋体" w:cs="宋体"/>
                  <w:i w:val="0"/>
                  <w:color w:val="000000"/>
                  <w:kern w:val="0"/>
                  <w:sz w:val="20"/>
                  <w:szCs w:val="20"/>
                  <w:u w:val="none"/>
                  <w:lang w:val="en-US" w:eastAsia="zh-CN" w:bidi="ar"/>
                </w:rPr>
                <w:t xml:space="preserve">    政策性银行亏损补贴</w:t>
              </w:r>
            </w:ins>
            <w:del w:id="11540"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利息费用补贴支出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41"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8D33CF">
            <w:pPr>
              <w:jc w:val="right"/>
              <w:rPr>
                <w:rFonts w:hint="eastAsia" w:ascii="宋体" w:hAnsi="宋体" w:eastAsia="宋体" w:cs="宋体"/>
                <w:i w:val="0"/>
                <w:iCs w:val="0"/>
                <w:color w:val="000000"/>
                <w:sz w:val="20"/>
                <w:szCs w:val="20"/>
                <w:u w:val="none"/>
              </w:rPr>
            </w:pPr>
          </w:p>
        </w:tc>
      </w:tr>
      <w:tr w14:paraId="7DB93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42"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42"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43"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04D4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44" w:author="Administrator" w:date="2024-08-08T09:09:59Z">
              <w:r>
                <w:rPr>
                  <w:rFonts w:hint="eastAsia" w:ascii="宋体" w:hAnsi="宋体" w:eastAsia="宋体" w:cs="宋体"/>
                  <w:i w:val="0"/>
                  <w:color w:val="000000"/>
                  <w:kern w:val="0"/>
                  <w:sz w:val="20"/>
                  <w:szCs w:val="20"/>
                  <w:u w:val="none"/>
                  <w:lang w:val="en-US" w:eastAsia="zh-CN" w:bidi="ar"/>
                </w:rPr>
                <w:t>2170302</w:t>
              </w:r>
            </w:ins>
            <w:del w:id="11545" w:author="Administrator" w:date="2024-08-08T09:09:59Z">
              <w:r>
                <w:rPr>
                  <w:rFonts w:hint="eastAsia" w:ascii="宋体" w:hAnsi="宋体" w:eastAsia="宋体" w:cs="宋体"/>
                  <w:i w:val="0"/>
                  <w:iCs w:val="0"/>
                  <w:color w:val="000000"/>
                  <w:kern w:val="0"/>
                  <w:sz w:val="20"/>
                  <w:szCs w:val="20"/>
                  <w:u w:val="none"/>
                  <w:lang w:val="en-US" w:eastAsia="zh-CN" w:bidi="ar"/>
                </w:rPr>
                <w:delText>2170303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46"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A745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47" w:author="Administrator" w:date="2024-08-08T09:09:59Z">
              <w:r>
                <w:rPr>
                  <w:rFonts w:hint="eastAsia" w:ascii="宋体" w:hAnsi="宋体" w:eastAsia="宋体" w:cs="宋体"/>
                  <w:i w:val="0"/>
                  <w:color w:val="000000"/>
                  <w:kern w:val="0"/>
                  <w:sz w:val="20"/>
                  <w:szCs w:val="20"/>
                  <w:u w:val="none"/>
                  <w:lang w:val="en-US" w:eastAsia="zh-CN" w:bidi="ar"/>
                </w:rPr>
                <w:t xml:space="preserve">    利息费用补贴支出</w:t>
              </w:r>
            </w:ins>
            <w:del w:id="11548"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补充资本金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49"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14C5E2">
            <w:pPr>
              <w:jc w:val="right"/>
              <w:rPr>
                <w:rFonts w:hint="eastAsia" w:ascii="宋体" w:hAnsi="宋体" w:eastAsia="宋体" w:cs="宋体"/>
                <w:i w:val="0"/>
                <w:iCs w:val="0"/>
                <w:color w:val="000000"/>
                <w:sz w:val="20"/>
                <w:szCs w:val="20"/>
                <w:u w:val="none"/>
              </w:rPr>
            </w:pPr>
          </w:p>
        </w:tc>
      </w:tr>
      <w:tr w14:paraId="13AC5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50"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550"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51"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1E3D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52" w:author="Administrator" w:date="2024-08-08T09:09:59Z">
              <w:r>
                <w:rPr>
                  <w:rFonts w:hint="eastAsia" w:ascii="宋体" w:hAnsi="宋体" w:eastAsia="宋体" w:cs="宋体"/>
                  <w:i w:val="0"/>
                  <w:color w:val="000000"/>
                  <w:kern w:val="0"/>
                  <w:sz w:val="20"/>
                  <w:szCs w:val="20"/>
                  <w:u w:val="none"/>
                  <w:lang w:val="en-US" w:eastAsia="zh-CN" w:bidi="ar"/>
                </w:rPr>
                <w:t>2170303</w:t>
              </w:r>
            </w:ins>
            <w:del w:id="11553" w:author="Administrator" w:date="2024-08-08T09:09:59Z">
              <w:r>
                <w:rPr>
                  <w:rFonts w:hint="eastAsia" w:ascii="宋体" w:hAnsi="宋体" w:eastAsia="宋体" w:cs="宋体"/>
                  <w:i w:val="0"/>
                  <w:iCs w:val="0"/>
                  <w:color w:val="000000"/>
                  <w:kern w:val="0"/>
                  <w:sz w:val="20"/>
                  <w:szCs w:val="20"/>
                  <w:u w:val="none"/>
                  <w:lang w:val="en-US" w:eastAsia="zh-CN" w:bidi="ar"/>
                </w:rPr>
                <w:delText>2170304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54"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C7FD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55" w:author="Administrator" w:date="2024-08-08T09:09:59Z">
              <w:r>
                <w:rPr>
                  <w:rFonts w:hint="eastAsia" w:ascii="宋体" w:hAnsi="宋体" w:eastAsia="宋体" w:cs="宋体"/>
                  <w:i w:val="0"/>
                  <w:color w:val="000000"/>
                  <w:kern w:val="0"/>
                  <w:sz w:val="20"/>
                  <w:szCs w:val="20"/>
                  <w:u w:val="none"/>
                  <w:lang w:val="en-US" w:eastAsia="zh-CN" w:bidi="ar"/>
                </w:rPr>
                <w:t xml:space="preserve">    补充资本金</w:t>
              </w:r>
            </w:ins>
            <w:del w:id="11556"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风险基金补助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57"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4F2639">
            <w:pPr>
              <w:jc w:val="right"/>
              <w:rPr>
                <w:rFonts w:hint="eastAsia" w:ascii="宋体" w:hAnsi="宋体" w:eastAsia="宋体" w:cs="宋体"/>
                <w:i w:val="0"/>
                <w:iCs w:val="0"/>
                <w:color w:val="000000"/>
                <w:sz w:val="20"/>
                <w:szCs w:val="20"/>
                <w:u w:val="none"/>
              </w:rPr>
            </w:pPr>
          </w:p>
        </w:tc>
      </w:tr>
      <w:tr w14:paraId="5A0B9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58"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58"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59"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3F14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60" w:author="Administrator" w:date="2024-08-08T09:09:59Z">
              <w:r>
                <w:rPr>
                  <w:rFonts w:hint="eastAsia" w:ascii="宋体" w:hAnsi="宋体" w:eastAsia="宋体" w:cs="宋体"/>
                  <w:i w:val="0"/>
                  <w:color w:val="000000"/>
                  <w:kern w:val="0"/>
                  <w:sz w:val="20"/>
                  <w:szCs w:val="20"/>
                  <w:u w:val="none"/>
                  <w:lang w:val="en-US" w:eastAsia="zh-CN" w:bidi="ar"/>
                </w:rPr>
                <w:t>2170304</w:t>
              </w:r>
            </w:ins>
            <w:del w:id="11561" w:author="Administrator" w:date="2024-08-08T09:09:59Z">
              <w:r>
                <w:rPr>
                  <w:rFonts w:hint="eastAsia" w:ascii="宋体" w:hAnsi="宋体" w:eastAsia="宋体" w:cs="宋体"/>
                  <w:i w:val="0"/>
                  <w:iCs w:val="0"/>
                  <w:color w:val="000000"/>
                  <w:kern w:val="0"/>
                  <w:sz w:val="20"/>
                  <w:szCs w:val="20"/>
                  <w:u w:val="none"/>
                  <w:lang w:val="en-US" w:eastAsia="zh-CN" w:bidi="ar"/>
                </w:rPr>
                <w:delText>2170399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62"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DB07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63" w:author="Administrator" w:date="2024-08-08T09:09:59Z">
              <w:r>
                <w:rPr>
                  <w:rFonts w:hint="eastAsia" w:ascii="宋体" w:hAnsi="宋体" w:eastAsia="宋体" w:cs="宋体"/>
                  <w:i w:val="0"/>
                  <w:color w:val="000000"/>
                  <w:kern w:val="0"/>
                  <w:sz w:val="20"/>
                  <w:szCs w:val="20"/>
                  <w:u w:val="none"/>
                  <w:lang w:val="en-US" w:eastAsia="zh-CN" w:bidi="ar"/>
                </w:rPr>
                <w:t xml:space="preserve">    风险基金补助</w:t>
              </w:r>
            </w:ins>
            <w:del w:id="11564"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其他金融发展支出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65"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14672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566" w:author="Administrator" w:date="2024-08-08T09:09:59Z">
                <w:pPr>
                  <w:keepNext w:val="0"/>
                  <w:keepLines w:val="0"/>
                  <w:widowControl/>
                  <w:suppressLineNumbers w:val="0"/>
                  <w:jc w:val="right"/>
                  <w:textAlignment w:val="center"/>
                </w:pPr>
              </w:pPrChange>
            </w:pPr>
            <w:del w:id="11567" w:author="Administrator" w:date="2024-08-08T09:09:59Z">
              <w:r>
                <w:rPr>
                  <w:rFonts w:hint="eastAsia" w:ascii="宋体" w:hAnsi="宋体" w:eastAsia="宋体" w:cs="宋体"/>
                  <w:i w:val="0"/>
                  <w:iCs w:val="0"/>
                  <w:color w:val="000000"/>
                  <w:kern w:val="0"/>
                  <w:sz w:val="20"/>
                  <w:szCs w:val="20"/>
                  <w:u w:val="none"/>
                  <w:lang w:val="en-US" w:eastAsia="zh-CN" w:bidi="ar"/>
                </w:rPr>
                <w:delText>120</w:delText>
              </w:r>
            </w:del>
          </w:p>
        </w:tc>
      </w:tr>
      <w:tr w14:paraId="1243E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68"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68"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69"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D61B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70" w:author="Administrator" w:date="2024-08-08T09:09:59Z">
              <w:r>
                <w:rPr>
                  <w:rFonts w:hint="eastAsia" w:ascii="宋体" w:hAnsi="宋体" w:eastAsia="宋体" w:cs="宋体"/>
                  <w:i w:val="0"/>
                  <w:color w:val="000000"/>
                  <w:kern w:val="0"/>
                  <w:sz w:val="20"/>
                  <w:szCs w:val="20"/>
                  <w:u w:val="none"/>
                  <w:lang w:val="en-US" w:eastAsia="zh-CN" w:bidi="ar"/>
                </w:rPr>
                <w:t>2170399</w:t>
              </w:r>
            </w:ins>
            <w:del w:id="11571" w:author="Administrator" w:date="2024-08-08T09:09:59Z">
              <w:r>
                <w:rPr>
                  <w:rFonts w:hint="eastAsia" w:ascii="宋体" w:hAnsi="宋体" w:eastAsia="宋体" w:cs="宋体"/>
                  <w:i w:val="0"/>
                  <w:iCs w:val="0"/>
                  <w:color w:val="000000"/>
                  <w:kern w:val="0"/>
                  <w:sz w:val="20"/>
                  <w:szCs w:val="20"/>
                  <w:u w:val="none"/>
                  <w:lang w:val="en-US" w:eastAsia="zh-CN" w:bidi="ar"/>
                </w:rPr>
                <w:delText>21704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72"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C972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73" w:author="Administrator" w:date="2024-08-08T09:09:59Z">
              <w:r>
                <w:rPr>
                  <w:rFonts w:hint="eastAsia" w:ascii="宋体" w:hAnsi="宋体" w:eastAsia="宋体" w:cs="宋体"/>
                  <w:i w:val="0"/>
                  <w:color w:val="000000"/>
                  <w:kern w:val="0"/>
                  <w:sz w:val="20"/>
                  <w:szCs w:val="20"/>
                  <w:u w:val="none"/>
                  <w:lang w:val="en-US" w:eastAsia="zh-CN" w:bidi="ar"/>
                </w:rPr>
                <w:t xml:space="preserve">    其他金融发展支出</w:t>
              </w:r>
            </w:ins>
            <w:del w:id="11574"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金融调控支出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75"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8DE0A1">
            <w:pPr>
              <w:widowControl/>
              <w:jc w:val="right"/>
              <w:textAlignment w:val="center"/>
              <w:rPr>
                <w:rFonts w:hint="eastAsia" w:ascii="宋体" w:hAnsi="宋体" w:eastAsia="宋体" w:cs="宋体"/>
                <w:i w:val="0"/>
                <w:iCs w:val="0"/>
                <w:color w:val="000000"/>
                <w:sz w:val="20"/>
                <w:szCs w:val="20"/>
                <w:u w:val="none"/>
              </w:rPr>
              <w:pPrChange w:id="11576" w:author="Administrator" w:date="2024-08-08T09:09:59Z">
                <w:pPr>
                  <w:jc w:val="right"/>
                </w:pPr>
              </w:pPrChange>
            </w:pPr>
            <w:ins w:id="11577" w:author="Administrator" w:date="2024-08-08T09:09:59Z">
              <w:r>
                <w:rPr>
                  <w:rFonts w:hint="eastAsia" w:ascii="宋体" w:hAnsi="宋体" w:eastAsia="宋体" w:cs="宋体"/>
                  <w:i w:val="0"/>
                  <w:color w:val="000000"/>
                  <w:kern w:val="0"/>
                  <w:sz w:val="20"/>
                  <w:szCs w:val="20"/>
                  <w:u w:val="none"/>
                  <w:lang w:val="en-US" w:eastAsia="zh-CN" w:bidi="ar"/>
                </w:rPr>
                <w:t>88</w:t>
              </w:r>
            </w:ins>
          </w:p>
        </w:tc>
      </w:tr>
      <w:tr w14:paraId="24CAB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78"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578"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79"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47EA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80" w:author="Administrator" w:date="2024-08-08T09:09:59Z">
              <w:r>
                <w:rPr>
                  <w:rFonts w:hint="eastAsia" w:ascii="宋体" w:hAnsi="宋体" w:eastAsia="宋体" w:cs="宋体"/>
                  <w:i w:val="0"/>
                  <w:color w:val="000000"/>
                  <w:kern w:val="0"/>
                  <w:sz w:val="20"/>
                  <w:szCs w:val="20"/>
                  <w:u w:val="none"/>
                  <w:lang w:val="en-US" w:eastAsia="zh-CN" w:bidi="ar"/>
                </w:rPr>
                <w:t>21704</w:t>
              </w:r>
            </w:ins>
            <w:del w:id="11581" w:author="Administrator" w:date="2024-08-08T09:09:59Z">
              <w:r>
                <w:rPr>
                  <w:rFonts w:hint="eastAsia" w:ascii="宋体" w:hAnsi="宋体" w:eastAsia="宋体" w:cs="宋体"/>
                  <w:i w:val="0"/>
                  <w:iCs w:val="0"/>
                  <w:color w:val="000000"/>
                  <w:kern w:val="0"/>
                  <w:sz w:val="20"/>
                  <w:szCs w:val="20"/>
                  <w:u w:val="none"/>
                  <w:lang w:val="en-US" w:eastAsia="zh-CN" w:bidi="ar"/>
                </w:rPr>
                <w:delText>2170401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82"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4F5D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83" w:author="Administrator" w:date="2024-08-08T09:09:59Z">
              <w:r>
                <w:rPr>
                  <w:rFonts w:hint="eastAsia" w:ascii="宋体" w:hAnsi="宋体" w:eastAsia="宋体" w:cs="宋体"/>
                  <w:i w:val="0"/>
                  <w:color w:val="000000"/>
                  <w:kern w:val="0"/>
                  <w:sz w:val="20"/>
                  <w:szCs w:val="20"/>
                  <w:u w:val="none"/>
                  <w:lang w:val="en-US" w:eastAsia="zh-CN" w:bidi="ar"/>
                </w:rPr>
                <w:t xml:space="preserve">  金融调控支出</w:t>
              </w:r>
            </w:ins>
            <w:del w:id="11584"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中央银行亏损补贴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85"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09C25E">
            <w:pPr>
              <w:jc w:val="right"/>
              <w:rPr>
                <w:rFonts w:hint="eastAsia" w:ascii="宋体" w:hAnsi="宋体" w:eastAsia="宋体" w:cs="宋体"/>
                <w:i w:val="0"/>
                <w:iCs w:val="0"/>
                <w:color w:val="000000"/>
                <w:sz w:val="20"/>
                <w:szCs w:val="20"/>
                <w:u w:val="none"/>
              </w:rPr>
            </w:pPr>
          </w:p>
        </w:tc>
      </w:tr>
      <w:tr w14:paraId="6E865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86"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586"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87"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3B0E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88" w:author="Administrator" w:date="2024-08-08T09:09:59Z">
              <w:r>
                <w:rPr>
                  <w:rFonts w:hint="eastAsia" w:ascii="宋体" w:hAnsi="宋体" w:eastAsia="宋体" w:cs="宋体"/>
                  <w:i w:val="0"/>
                  <w:color w:val="000000"/>
                  <w:kern w:val="0"/>
                  <w:sz w:val="20"/>
                  <w:szCs w:val="20"/>
                  <w:u w:val="none"/>
                  <w:lang w:val="en-US" w:eastAsia="zh-CN" w:bidi="ar"/>
                </w:rPr>
                <w:t>2170401</w:t>
              </w:r>
            </w:ins>
            <w:del w:id="11589" w:author="Administrator" w:date="2024-08-08T09:09:59Z">
              <w:r>
                <w:rPr>
                  <w:rFonts w:hint="eastAsia" w:ascii="宋体" w:hAnsi="宋体" w:eastAsia="宋体" w:cs="宋体"/>
                  <w:i w:val="0"/>
                  <w:iCs w:val="0"/>
                  <w:color w:val="000000"/>
                  <w:kern w:val="0"/>
                  <w:sz w:val="20"/>
                  <w:szCs w:val="20"/>
                  <w:u w:val="none"/>
                  <w:lang w:val="en-US" w:eastAsia="zh-CN" w:bidi="ar"/>
                </w:rPr>
                <w:delText>2170499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90"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21630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91" w:author="Administrator" w:date="2024-08-08T09:09:59Z">
              <w:r>
                <w:rPr>
                  <w:rFonts w:hint="eastAsia" w:ascii="宋体" w:hAnsi="宋体" w:eastAsia="宋体" w:cs="宋体"/>
                  <w:i w:val="0"/>
                  <w:color w:val="000000"/>
                  <w:kern w:val="0"/>
                  <w:sz w:val="20"/>
                  <w:szCs w:val="20"/>
                  <w:u w:val="none"/>
                  <w:lang w:val="en-US" w:eastAsia="zh-CN" w:bidi="ar"/>
                </w:rPr>
                <w:t xml:space="preserve">    中央银行亏损补贴</w:t>
              </w:r>
            </w:ins>
            <w:del w:id="11592"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其他金融调控支出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93"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238436">
            <w:pPr>
              <w:jc w:val="right"/>
              <w:rPr>
                <w:rFonts w:hint="eastAsia" w:ascii="宋体" w:hAnsi="宋体" w:eastAsia="宋体" w:cs="宋体"/>
                <w:i w:val="0"/>
                <w:iCs w:val="0"/>
                <w:color w:val="000000"/>
                <w:sz w:val="20"/>
                <w:szCs w:val="20"/>
                <w:u w:val="none"/>
              </w:rPr>
            </w:pPr>
          </w:p>
        </w:tc>
      </w:tr>
      <w:tr w14:paraId="3FA28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594" w:author="Administrator" w:date="2024-08-08T09:09:5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594" w:author="Administrator" w:date="2024-08-08T09:09:5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95" w:author="Administrator" w:date="2024-08-08T09:09:5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7EB4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96" w:author="Administrator" w:date="2024-08-08T09:09:59Z">
              <w:r>
                <w:rPr>
                  <w:rFonts w:hint="eastAsia" w:ascii="宋体" w:hAnsi="宋体" w:eastAsia="宋体" w:cs="宋体"/>
                  <w:i w:val="0"/>
                  <w:color w:val="000000"/>
                  <w:kern w:val="0"/>
                  <w:sz w:val="20"/>
                  <w:szCs w:val="20"/>
                  <w:u w:val="none"/>
                  <w:lang w:val="en-US" w:eastAsia="zh-CN" w:bidi="ar"/>
                </w:rPr>
                <w:t>2170499</w:t>
              </w:r>
            </w:ins>
            <w:del w:id="11597" w:author="Administrator" w:date="2024-08-08T09:09:59Z">
              <w:r>
                <w:rPr>
                  <w:rFonts w:hint="eastAsia" w:ascii="宋体" w:hAnsi="宋体" w:eastAsia="宋体" w:cs="宋体"/>
                  <w:i w:val="0"/>
                  <w:iCs w:val="0"/>
                  <w:color w:val="000000"/>
                  <w:kern w:val="0"/>
                  <w:sz w:val="20"/>
                  <w:szCs w:val="20"/>
                  <w:u w:val="none"/>
                  <w:lang w:val="en-US" w:eastAsia="zh-CN" w:bidi="ar"/>
                </w:rPr>
                <w:delText>21799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598" w:author="Administrator" w:date="2024-08-08T09:09:5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6A4B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599" w:author="Administrator" w:date="2024-08-08T09:09:59Z">
              <w:r>
                <w:rPr>
                  <w:rFonts w:hint="eastAsia" w:ascii="宋体" w:hAnsi="宋体" w:eastAsia="宋体" w:cs="宋体"/>
                  <w:i w:val="0"/>
                  <w:color w:val="000000"/>
                  <w:kern w:val="0"/>
                  <w:sz w:val="20"/>
                  <w:szCs w:val="20"/>
                  <w:u w:val="none"/>
                  <w:lang w:val="en-US" w:eastAsia="zh-CN" w:bidi="ar"/>
                </w:rPr>
                <w:t xml:space="preserve">    其他金融调控支出</w:t>
              </w:r>
            </w:ins>
            <w:del w:id="11600"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其他金融支出(款)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01" w:author="Administrator" w:date="2024-08-08T09:09:5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094122">
            <w:pPr>
              <w:jc w:val="right"/>
              <w:rPr>
                <w:rFonts w:hint="eastAsia" w:ascii="宋体" w:hAnsi="宋体" w:eastAsia="宋体" w:cs="宋体"/>
                <w:i w:val="0"/>
                <w:iCs w:val="0"/>
                <w:color w:val="000000"/>
                <w:sz w:val="20"/>
                <w:szCs w:val="20"/>
                <w:u w:val="none"/>
              </w:rPr>
            </w:pPr>
          </w:p>
        </w:tc>
      </w:tr>
      <w:tr w14:paraId="38EE4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02"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602" w:author="Administrator" w:date="2024-08-08T09:10:00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03"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1D81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04" w:author="Administrator" w:date="2024-08-08T09:09:59Z">
              <w:r>
                <w:rPr>
                  <w:rFonts w:hint="eastAsia" w:ascii="宋体" w:hAnsi="宋体" w:eastAsia="宋体" w:cs="宋体"/>
                  <w:i w:val="0"/>
                  <w:color w:val="000000"/>
                  <w:kern w:val="0"/>
                  <w:sz w:val="20"/>
                  <w:szCs w:val="20"/>
                  <w:u w:val="none"/>
                  <w:lang w:val="en-US" w:eastAsia="zh-CN" w:bidi="ar"/>
                </w:rPr>
                <w:t>21799</w:t>
              </w:r>
            </w:ins>
            <w:del w:id="11605" w:author="Administrator" w:date="2024-08-08T09:09:59Z">
              <w:r>
                <w:rPr>
                  <w:rFonts w:hint="eastAsia" w:ascii="宋体" w:hAnsi="宋体" w:eastAsia="宋体" w:cs="宋体"/>
                  <w:i w:val="0"/>
                  <w:iCs w:val="0"/>
                  <w:color w:val="000000"/>
                  <w:kern w:val="0"/>
                  <w:sz w:val="20"/>
                  <w:szCs w:val="20"/>
                  <w:u w:val="none"/>
                  <w:lang w:val="en-US" w:eastAsia="zh-CN" w:bidi="ar"/>
                </w:rPr>
                <w:delText>2179902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06"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FA2F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07" w:author="Administrator" w:date="2024-08-08T09:09:59Z">
              <w:r>
                <w:rPr>
                  <w:rFonts w:hint="eastAsia" w:ascii="宋体" w:hAnsi="宋体" w:eastAsia="宋体" w:cs="宋体"/>
                  <w:i w:val="0"/>
                  <w:color w:val="000000"/>
                  <w:kern w:val="0"/>
                  <w:sz w:val="20"/>
                  <w:szCs w:val="20"/>
                  <w:u w:val="none"/>
                  <w:lang w:val="en-US" w:eastAsia="zh-CN" w:bidi="ar"/>
                </w:rPr>
                <w:t xml:space="preserve">  其他金融支出(款)</w:t>
              </w:r>
            </w:ins>
            <w:del w:id="11608" w:author="Administrator" w:date="2024-08-08T09:09:59Z">
              <w:r>
                <w:rPr>
                  <w:rFonts w:hint="eastAsia" w:ascii="宋体" w:hAnsi="宋体" w:eastAsia="宋体" w:cs="宋体"/>
                  <w:i w:val="0"/>
                  <w:iCs w:val="0"/>
                  <w:color w:val="000000"/>
                  <w:kern w:val="0"/>
                  <w:sz w:val="20"/>
                  <w:szCs w:val="20"/>
                  <w:u w:val="none"/>
                  <w:lang w:val="en-US" w:eastAsia="zh-CN" w:bidi="ar"/>
                </w:rPr>
                <w:delText xml:space="preserve">    重点企业贷款贴息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09"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170380">
            <w:pPr>
              <w:jc w:val="right"/>
              <w:rPr>
                <w:rFonts w:hint="eastAsia" w:ascii="宋体" w:hAnsi="宋体" w:eastAsia="宋体" w:cs="宋体"/>
                <w:i w:val="0"/>
                <w:iCs w:val="0"/>
                <w:color w:val="000000"/>
                <w:sz w:val="20"/>
                <w:szCs w:val="20"/>
                <w:u w:val="none"/>
              </w:rPr>
            </w:pPr>
          </w:p>
        </w:tc>
      </w:tr>
      <w:tr w14:paraId="5FAF1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10"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610" w:author="Administrator" w:date="2024-08-08T09:10:00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11"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43C0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12" w:author="Administrator" w:date="2024-08-08T09:10:00Z">
              <w:r>
                <w:rPr>
                  <w:rFonts w:hint="eastAsia" w:ascii="宋体" w:hAnsi="宋体" w:eastAsia="宋体" w:cs="宋体"/>
                  <w:i w:val="0"/>
                  <w:color w:val="000000"/>
                  <w:kern w:val="0"/>
                  <w:sz w:val="20"/>
                  <w:szCs w:val="20"/>
                  <w:u w:val="none"/>
                  <w:lang w:val="en-US" w:eastAsia="zh-CN" w:bidi="ar"/>
                </w:rPr>
                <w:t>2179902</w:t>
              </w:r>
            </w:ins>
            <w:del w:id="11613" w:author="Administrator" w:date="2024-08-08T09:10:00Z">
              <w:r>
                <w:rPr>
                  <w:rFonts w:hint="eastAsia" w:ascii="宋体" w:hAnsi="宋体" w:eastAsia="宋体" w:cs="宋体"/>
                  <w:i w:val="0"/>
                  <w:iCs w:val="0"/>
                  <w:color w:val="000000"/>
                  <w:kern w:val="0"/>
                  <w:sz w:val="20"/>
                  <w:szCs w:val="20"/>
                  <w:u w:val="none"/>
                  <w:lang w:val="en-US" w:eastAsia="zh-CN" w:bidi="ar"/>
                </w:rPr>
                <w:delText>2179999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14"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A6C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15" w:author="Administrator" w:date="2024-08-08T09:10:00Z">
              <w:r>
                <w:rPr>
                  <w:rFonts w:hint="eastAsia" w:ascii="宋体" w:hAnsi="宋体" w:eastAsia="宋体" w:cs="宋体"/>
                  <w:i w:val="0"/>
                  <w:color w:val="000000"/>
                  <w:kern w:val="0"/>
                  <w:sz w:val="20"/>
                  <w:szCs w:val="20"/>
                  <w:u w:val="none"/>
                  <w:lang w:val="en-US" w:eastAsia="zh-CN" w:bidi="ar"/>
                </w:rPr>
                <w:t xml:space="preserve">    重点企业贷款贴息</w:t>
              </w:r>
            </w:ins>
            <w:del w:id="11616"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其他金融支出(项)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17"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9AE358">
            <w:pPr>
              <w:jc w:val="right"/>
              <w:rPr>
                <w:rFonts w:hint="eastAsia" w:ascii="宋体" w:hAnsi="宋体" w:eastAsia="宋体" w:cs="宋体"/>
                <w:i w:val="0"/>
                <w:iCs w:val="0"/>
                <w:color w:val="000000"/>
                <w:sz w:val="20"/>
                <w:szCs w:val="20"/>
                <w:u w:val="none"/>
              </w:rPr>
            </w:pPr>
          </w:p>
        </w:tc>
      </w:tr>
      <w:tr w14:paraId="2AC34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18"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18"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19"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6D53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20" w:author="Administrator" w:date="2024-08-08T09:10:00Z">
              <w:r>
                <w:rPr>
                  <w:rFonts w:hint="eastAsia" w:ascii="宋体" w:hAnsi="宋体" w:eastAsia="宋体" w:cs="宋体"/>
                  <w:i w:val="0"/>
                  <w:color w:val="000000"/>
                  <w:kern w:val="0"/>
                  <w:sz w:val="20"/>
                  <w:szCs w:val="20"/>
                  <w:u w:val="none"/>
                  <w:lang w:val="en-US" w:eastAsia="zh-CN" w:bidi="ar"/>
                </w:rPr>
                <w:t>2179999</w:t>
              </w:r>
            </w:ins>
            <w:del w:id="11621" w:author="Administrator" w:date="2024-08-08T09:10:00Z">
              <w:r>
                <w:rPr>
                  <w:rFonts w:hint="eastAsia" w:ascii="宋体" w:hAnsi="宋体" w:eastAsia="宋体" w:cs="宋体"/>
                  <w:i w:val="0"/>
                  <w:iCs w:val="0"/>
                  <w:color w:val="000000"/>
                  <w:kern w:val="0"/>
                  <w:sz w:val="20"/>
                  <w:szCs w:val="20"/>
                  <w:u w:val="none"/>
                  <w:lang w:val="en-US" w:eastAsia="zh-CN" w:bidi="ar"/>
                </w:rPr>
                <w:delText>219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22"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37E8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23" w:author="Administrator" w:date="2024-08-08T09:10:00Z">
              <w:r>
                <w:rPr>
                  <w:rFonts w:hint="eastAsia" w:ascii="宋体" w:hAnsi="宋体" w:eastAsia="宋体" w:cs="宋体"/>
                  <w:i w:val="0"/>
                  <w:color w:val="000000"/>
                  <w:kern w:val="0"/>
                  <w:sz w:val="20"/>
                  <w:szCs w:val="20"/>
                  <w:u w:val="none"/>
                  <w:lang w:val="en-US" w:eastAsia="zh-CN" w:bidi="ar"/>
                </w:rPr>
                <w:t xml:space="preserve">    其他金融支出(项)</w:t>
              </w:r>
            </w:ins>
            <w:del w:id="11624" w:author="Administrator" w:date="2024-08-08T09:10:00Z">
              <w:r>
                <w:rPr>
                  <w:rFonts w:hint="eastAsia" w:ascii="宋体" w:hAnsi="宋体" w:eastAsia="宋体" w:cs="宋体"/>
                  <w:i w:val="0"/>
                  <w:iCs w:val="0"/>
                  <w:color w:val="000000"/>
                  <w:kern w:val="0"/>
                  <w:sz w:val="20"/>
                  <w:szCs w:val="20"/>
                  <w:u w:val="none"/>
                  <w:lang w:val="en-US" w:eastAsia="zh-CN" w:bidi="ar"/>
                </w:rPr>
                <w:delText>援助其他地区支出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25"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E72514">
            <w:pPr>
              <w:jc w:val="right"/>
              <w:rPr>
                <w:rFonts w:hint="eastAsia" w:ascii="宋体" w:hAnsi="宋体" w:eastAsia="宋体" w:cs="宋体"/>
                <w:i w:val="0"/>
                <w:iCs w:val="0"/>
                <w:color w:val="000000"/>
                <w:sz w:val="20"/>
                <w:szCs w:val="20"/>
                <w:u w:val="none"/>
              </w:rPr>
            </w:pPr>
          </w:p>
        </w:tc>
      </w:tr>
      <w:tr w14:paraId="21027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26"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26"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27"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FD9A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28" w:author="Administrator" w:date="2024-08-08T09:10:00Z">
              <w:r>
                <w:rPr>
                  <w:rFonts w:hint="eastAsia" w:ascii="宋体" w:hAnsi="宋体" w:eastAsia="宋体" w:cs="宋体"/>
                  <w:i w:val="0"/>
                  <w:color w:val="000000"/>
                  <w:kern w:val="0"/>
                  <w:sz w:val="20"/>
                  <w:szCs w:val="20"/>
                  <w:u w:val="none"/>
                  <w:lang w:val="en-US" w:eastAsia="zh-CN" w:bidi="ar"/>
                </w:rPr>
                <w:t>219</w:t>
              </w:r>
            </w:ins>
            <w:del w:id="11629" w:author="Administrator" w:date="2024-08-08T09:10:00Z">
              <w:r>
                <w:rPr>
                  <w:rFonts w:hint="eastAsia" w:ascii="宋体" w:hAnsi="宋体" w:eastAsia="宋体" w:cs="宋体"/>
                  <w:i w:val="0"/>
                  <w:iCs w:val="0"/>
                  <w:color w:val="000000"/>
                  <w:kern w:val="0"/>
                  <w:sz w:val="20"/>
                  <w:szCs w:val="20"/>
                  <w:u w:val="none"/>
                  <w:lang w:val="en-US" w:eastAsia="zh-CN" w:bidi="ar"/>
                </w:rPr>
                <w:delText>21901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30"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02F0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31" w:author="Administrator" w:date="2024-08-08T09:10:00Z">
              <w:r>
                <w:rPr>
                  <w:rFonts w:hint="eastAsia" w:ascii="宋体" w:hAnsi="宋体" w:eastAsia="宋体" w:cs="宋体"/>
                  <w:i w:val="0"/>
                  <w:color w:val="000000"/>
                  <w:kern w:val="0"/>
                  <w:sz w:val="20"/>
                  <w:szCs w:val="20"/>
                  <w:u w:val="none"/>
                  <w:lang w:val="en-US" w:eastAsia="zh-CN" w:bidi="ar"/>
                </w:rPr>
                <w:t>援助其他地区支出</w:t>
              </w:r>
            </w:ins>
            <w:del w:id="11632"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一般公共服务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33"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292E0B">
            <w:pPr>
              <w:jc w:val="right"/>
              <w:rPr>
                <w:rFonts w:hint="eastAsia" w:ascii="宋体" w:hAnsi="宋体" w:eastAsia="宋体" w:cs="宋体"/>
                <w:i w:val="0"/>
                <w:iCs w:val="0"/>
                <w:color w:val="000000"/>
                <w:sz w:val="20"/>
                <w:szCs w:val="20"/>
                <w:u w:val="none"/>
              </w:rPr>
            </w:pPr>
          </w:p>
        </w:tc>
      </w:tr>
      <w:tr w14:paraId="525C4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34"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34"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35"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E568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36" w:author="Administrator" w:date="2024-08-08T09:10:00Z">
              <w:r>
                <w:rPr>
                  <w:rFonts w:hint="eastAsia" w:ascii="宋体" w:hAnsi="宋体" w:eastAsia="宋体" w:cs="宋体"/>
                  <w:i w:val="0"/>
                  <w:color w:val="000000"/>
                  <w:kern w:val="0"/>
                  <w:sz w:val="20"/>
                  <w:szCs w:val="20"/>
                  <w:u w:val="none"/>
                  <w:lang w:val="en-US" w:eastAsia="zh-CN" w:bidi="ar"/>
                </w:rPr>
                <w:t>21901</w:t>
              </w:r>
            </w:ins>
            <w:del w:id="11637" w:author="Administrator" w:date="2024-08-08T09:10:00Z">
              <w:r>
                <w:rPr>
                  <w:rFonts w:hint="eastAsia" w:ascii="宋体" w:hAnsi="宋体" w:eastAsia="宋体" w:cs="宋体"/>
                  <w:i w:val="0"/>
                  <w:iCs w:val="0"/>
                  <w:color w:val="000000"/>
                  <w:kern w:val="0"/>
                  <w:sz w:val="20"/>
                  <w:szCs w:val="20"/>
                  <w:u w:val="none"/>
                  <w:lang w:val="en-US" w:eastAsia="zh-CN" w:bidi="ar"/>
                </w:rPr>
                <w:delText>21902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38"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37F5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39" w:author="Administrator" w:date="2024-08-08T09:10:00Z">
              <w:r>
                <w:rPr>
                  <w:rFonts w:hint="eastAsia" w:ascii="宋体" w:hAnsi="宋体" w:eastAsia="宋体" w:cs="宋体"/>
                  <w:i w:val="0"/>
                  <w:color w:val="000000"/>
                  <w:kern w:val="0"/>
                  <w:sz w:val="20"/>
                  <w:szCs w:val="20"/>
                  <w:u w:val="none"/>
                  <w:lang w:val="en-US" w:eastAsia="zh-CN" w:bidi="ar"/>
                </w:rPr>
                <w:t xml:space="preserve">  一般公共服务</w:t>
              </w:r>
            </w:ins>
            <w:del w:id="11640"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教育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41"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DA228A">
            <w:pPr>
              <w:jc w:val="right"/>
              <w:rPr>
                <w:rFonts w:hint="eastAsia" w:ascii="宋体" w:hAnsi="宋体" w:eastAsia="宋体" w:cs="宋体"/>
                <w:i w:val="0"/>
                <w:iCs w:val="0"/>
                <w:color w:val="000000"/>
                <w:sz w:val="20"/>
                <w:szCs w:val="20"/>
                <w:u w:val="none"/>
              </w:rPr>
            </w:pPr>
          </w:p>
        </w:tc>
      </w:tr>
      <w:tr w14:paraId="296F0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42"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42"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43"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97F7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44" w:author="Administrator" w:date="2024-08-08T09:10:00Z">
              <w:r>
                <w:rPr>
                  <w:rFonts w:hint="eastAsia" w:ascii="宋体" w:hAnsi="宋体" w:eastAsia="宋体" w:cs="宋体"/>
                  <w:i w:val="0"/>
                  <w:color w:val="000000"/>
                  <w:kern w:val="0"/>
                  <w:sz w:val="20"/>
                  <w:szCs w:val="20"/>
                  <w:u w:val="none"/>
                  <w:lang w:val="en-US" w:eastAsia="zh-CN" w:bidi="ar"/>
                </w:rPr>
                <w:t>21902</w:t>
              </w:r>
            </w:ins>
            <w:del w:id="11645" w:author="Administrator" w:date="2024-08-08T09:10:00Z">
              <w:r>
                <w:rPr>
                  <w:rFonts w:hint="eastAsia" w:ascii="宋体" w:hAnsi="宋体" w:eastAsia="宋体" w:cs="宋体"/>
                  <w:i w:val="0"/>
                  <w:iCs w:val="0"/>
                  <w:color w:val="000000"/>
                  <w:kern w:val="0"/>
                  <w:sz w:val="20"/>
                  <w:szCs w:val="20"/>
                  <w:u w:val="none"/>
                  <w:lang w:val="en-US" w:eastAsia="zh-CN" w:bidi="ar"/>
                </w:rPr>
                <w:delText>21903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46"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5B83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47" w:author="Administrator" w:date="2024-08-08T09:10:00Z">
              <w:r>
                <w:rPr>
                  <w:rFonts w:hint="eastAsia" w:ascii="宋体" w:hAnsi="宋体" w:eastAsia="宋体" w:cs="宋体"/>
                  <w:i w:val="0"/>
                  <w:color w:val="000000"/>
                  <w:kern w:val="0"/>
                  <w:sz w:val="20"/>
                  <w:szCs w:val="20"/>
                  <w:u w:val="none"/>
                  <w:lang w:val="en-US" w:eastAsia="zh-CN" w:bidi="ar"/>
                </w:rPr>
                <w:t xml:space="preserve">  教育</w:t>
              </w:r>
            </w:ins>
            <w:del w:id="11648"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文化旅游体育与传媒</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49"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A9D613">
            <w:pPr>
              <w:jc w:val="right"/>
              <w:rPr>
                <w:rFonts w:hint="eastAsia" w:ascii="宋体" w:hAnsi="宋体" w:eastAsia="宋体" w:cs="宋体"/>
                <w:i w:val="0"/>
                <w:iCs w:val="0"/>
                <w:color w:val="000000"/>
                <w:sz w:val="20"/>
                <w:szCs w:val="20"/>
                <w:u w:val="none"/>
              </w:rPr>
            </w:pPr>
          </w:p>
        </w:tc>
      </w:tr>
      <w:tr w14:paraId="74D28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50"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50"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51"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47E7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52" w:author="Administrator" w:date="2024-08-08T09:10:00Z">
              <w:r>
                <w:rPr>
                  <w:rFonts w:hint="eastAsia" w:ascii="宋体" w:hAnsi="宋体" w:eastAsia="宋体" w:cs="宋体"/>
                  <w:i w:val="0"/>
                  <w:color w:val="000000"/>
                  <w:kern w:val="0"/>
                  <w:sz w:val="20"/>
                  <w:szCs w:val="20"/>
                  <w:u w:val="none"/>
                  <w:lang w:val="en-US" w:eastAsia="zh-CN" w:bidi="ar"/>
                </w:rPr>
                <w:t>21903</w:t>
              </w:r>
            </w:ins>
            <w:del w:id="11653" w:author="Administrator" w:date="2024-08-08T09:10:00Z">
              <w:r>
                <w:rPr>
                  <w:rFonts w:hint="eastAsia" w:ascii="宋体" w:hAnsi="宋体" w:eastAsia="宋体" w:cs="宋体"/>
                  <w:i w:val="0"/>
                  <w:iCs w:val="0"/>
                  <w:color w:val="000000"/>
                  <w:kern w:val="0"/>
                  <w:sz w:val="20"/>
                  <w:szCs w:val="20"/>
                  <w:u w:val="none"/>
                  <w:lang w:val="en-US" w:eastAsia="zh-CN" w:bidi="ar"/>
                </w:rPr>
                <w:delText>21904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54"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1EC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55" w:author="Administrator" w:date="2024-08-08T09:10:00Z">
              <w:r>
                <w:rPr>
                  <w:rFonts w:hint="eastAsia" w:ascii="宋体" w:hAnsi="宋体" w:eastAsia="宋体" w:cs="宋体"/>
                  <w:i w:val="0"/>
                  <w:color w:val="000000"/>
                  <w:kern w:val="0"/>
                  <w:sz w:val="20"/>
                  <w:szCs w:val="20"/>
                  <w:u w:val="none"/>
                  <w:lang w:val="en-US" w:eastAsia="zh-CN" w:bidi="ar"/>
                </w:rPr>
                <w:t xml:space="preserve">  文化旅游体育与传媒</w:t>
              </w:r>
            </w:ins>
            <w:del w:id="11656"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卫生健康</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57"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797153">
            <w:pPr>
              <w:jc w:val="right"/>
              <w:rPr>
                <w:rFonts w:hint="eastAsia" w:ascii="宋体" w:hAnsi="宋体" w:eastAsia="宋体" w:cs="宋体"/>
                <w:i w:val="0"/>
                <w:iCs w:val="0"/>
                <w:color w:val="000000"/>
                <w:sz w:val="20"/>
                <w:szCs w:val="20"/>
                <w:u w:val="none"/>
              </w:rPr>
            </w:pPr>
          </w:p>
        </w:tc>
      </w:tr>
      <w:tr w14:paraId="46B85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58"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58"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59"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B1FE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60" w:author="Administrator" w:date="2024-08-08T09:10:00Z">
              <w:r>
                <w:rPr>
                  <w:rFonts w:hint="eastAsia" w:ascii="宋体" w:hAnsi="宋体" w:eastAsia="宋体" w:cs="宋体"/>
                  <w:i w:val="0"/>
                  <w:color w:val="000000"/>
                  <w:kern w:val="0"/>
                  <w:sz w:val="20"/>
                  <w:szCs w:val="20"/>
                  <w:u w:val="none"/>
                  <w:lang w:val="en-US" w:eastAsia="zh-CN" w:bidi="ar"/>
                </w:rPr>
                <w:t>21904</w:t>
              </w:r>
            </w:ins>
            <w:del w:id="11661" w:author="Administrator" w:date="2024-08-08T09:10:00Z">
              <w:r>
                <w:rPr>
                  <w:rFonts w:hint="eastAsia" w:ascii="宋体" w:hAnsi="宋体" w:eastAsia="宋体" w:cs="宋体"/>
                  <w:i w:val="0"/>
                  <w:iCs w:val="0"/>
                  <w:color w:val="000000"/>
                  <w:kern w:val="0"/>
                  <w:sz w:val="20"/>
                  <w:szCs w:val="20"/>
                  <w:u w:val="none"/>
                  <w:lang w:val="en-US" w:eastAsia="zh-CN" w:bidi="ar"/>
                </w:rPr>
                <w:delText>21905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62"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1249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63" w:author="Administrator" w:date="2024-08-08T09:10:00Z">
              <w:r>
                <w:rPr>
                  <w:rFonts w:hint="eastAsia" w:ascii="宋体" w:hAnsi="宋体" w:eastAsia="宋体" w:cs="宋体"/>
                  <w:i w:val="0"/>
                  <w:color w:val="000000"/>
                  <w:kern w:val="0"/>
                  <w:sz w:val="20"/>
                  <w:szCs w:val="20"/>
                  <w:u w:val="none"/>
                  <w:lang w:val="en-US" w:eastAsia="zh-CN" w:bidi="ar"/>
                </w:rPr>
                <w:t xml:space="preserve">  卫生健康</w:t>
              </w:r>
            </w:ins>
            <w:del w:id="11664"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节能环保</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65"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FFBEEC">
            <w:pPr>
              <w:jc w:val="right"/>
              <w:rPr>
                <w:rFonts w:hint="eastAsia" w:ascii="宋体" w:hAnsi="宋体" w:eastAsia="宋体" w:cs="宋体"/>
                <w:i w:val="0"/>
                <w:iCs w:val="0"/>
                <w:color w:val="000000"/>
                <w:sz w:val="20"/>
                <w:szCs w:val="20"/>
                <w:u w:val="none"/>
              </w:rPr>
            </w:pPr>
          </w:p>
        </w:tc>
      </w:tr>
      <w:tr w14:paraId="007D5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66"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66"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67"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E2D8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68" w:author="Administrator" w:date="2024-08-08T09:10:00Z">
              <w:r>
                <w:rPr>
                  <w:rFonts w:hint="eastAsia" w:ascii="宋体" w:hAnsi="宋体" w:eastAsia="宋体" w:cs="宋体"/>
                  <w:i w:val="0"/>
                  <w:color w:val="000000"/>
                  <w:kern w:val="0"/>
                  <w:sz w:val="20"/>
                  <w:szCs w:val="20"/>
                  <w:u w:val="none"/>
                  <w:lang w:val="en-US" w:eastAsia="zh-CN" w:bidi="ar"/>
                </w:rPr>
                <w:t>21905</w:t>
              </w:r>
            </w:ins>
            <w:del w:id="11669" w:author="Administrator" w:date="2024-08-08T09:10:00Z">
              <w:r>
                <w:rPr>
                  <w:rFonts w:hint="eastAsia" w:ascii="宋体" w:hAnsi="宋体" w:eastAsia="宋体" w:cs="宋体"/>
                  <w:i w:val="0"/>
                  <w:iCs w:val="0"/>
                  <w:color w:val="000000"/>
                  <w:kern w:val="0"/>
                  <w:sz w:val="20"/>
                  <w:szCs w:val="20"/>
                  <w:u w:val="none"/>
                  <w:lang w:val="en-US" w:eastAsia="zh-CN" w:bidi="ar"/>
                </w:rPr>
                <w:delText>21906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70"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203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71" w:author="Administrator" w:date="2024-08-08T09:10:00Z">
              <w:r>
                <w:rPr>
                  <w:rFonts w:hint="eastAsia" w:ascii="宋体" w:hAnsi="宋体" w:eastAsia="宋体" w:cs="宋体"/>
                  <w:i w:val="0"/>
                  <w:color w:val="000000"/>
                  <w:kern w:val="0"/>
                  <w:sz w:val="20"/>
                  <w:szCs w:val="20"/>
                  <w:u w:val="none"/>
                  <w:lang w:val="en-US" w:eastAsia="zh-CN" w:bidi="ar"/>
                </w:rPr>
                <w:t xml:space="preserve">  节能环保</w:t>
              </w:r>
            </w:ins>
            <w:del w:id="11672"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农业农村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73"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699F9">
            <w:pPr>
              <w:jc w:val="right"/>
              <w:rPr>
                <w:rFonts w:hint="eastAsia" w:ascii="宋体" w:hAnsi="宋体" w:eastAsia="宋体" w:cs="宋体"/>
                <w:i w:val="0"/>
                <w:iCs w:val="0"/>
                <w:color w:val="000000"/>
                <w:sz w:val="20"/>
                <w:szCs w:val="20"/>
                <w:u w:val="none"/>
              </w:rPr>
            </w:pPr>
          </w:p>
        </w:tc>
      </w:tr>
      <w:tr w14:paraId="6E436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74"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74"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75"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D403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76" w:author="Administrator" w:date="2024-08-08T09:10:00Z">
              <w:r>
                <w:rPr>
                  <w:rFonts w:hint="eastAsia" w:ascii="宋体" w:hAnsi="宋体" w:eastAsia="宋体" w:cs="宋体"/>
                  <w:i w:val="0"/>
                  <w:color w:val="000000"/>
                  <w:kern w:val="0"/>
                  <w:sz w:val="20"/>
                  <w:szCs w:val="20"/>
                  <w:u w:val="none"/>
                  <w:lang w:val="en-US" w:eastAsia="zh-CN" w:bidi="ar"/>
                </w:rPr>
                <w:t>21906</w:t>
              </w:r>
            </w:ins>
            <w:del w:id="11677" w:author="Administrator" w:date="2024-08-08T09:10:00Z">
              <w:r>
                <w:rPr>
                  <w:rFonts w:hint="eastAsia" w:ascii="宋体" w:hAnsi="宋体" w:eastAsia="宋体" w:cs="宋体"/>
                  <w:i w:val="0"/>
                  <w:iCs w:val="0"/>
                  <w:color w:val="000000"/>
                  <w:kern w:val="0"/>
                  <w:sz w:val="20"/>
                  <w:szCs w:val="20"/>
                  <w:u w:val="none"/>
                  <w:lang w:val="en-US" w:eastAsia="zh-CN" w:bidi="ar"/>
                </w:rPr>
                <w:delText>21907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78"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B1B9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79" w:author="Administrator" w:date="2024-08-08T09:10:00Z">
              <w:r>
                <w:rPr>
                  <w:rFonts w:hint="eastAsia" w:ascii="宋体" w:hAnsi="宋体" w:eastAsia="宋体" w:cs="宋体"/>
                  <w:i w:val="0"/>
                  <w:color w:val="000000"/>
                  <w:kern w:val="0"/>
                  <w:sz w:val="20"/>
                  <w:szCs w:val="20"/>
                  <w:u w:val="none"/>
                  <w:lang w:val="en-US" w:eastAsia="zh-CN" w:bidi="ar"/>
                </w:rPr>
                <w:t xml:space="preserve">  农业农村</w:t>
              </w:r>
            </w:ins>
            <w:del w:id="11680"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交通运输</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81"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22B225">
            <w:pPr>
              <w:jc w:val="right"/>
              <w:rPr>
                <w:rFonts w:hint="eastAsia" w:ascii="宋体" w:hAnsi="宋体" w:eastAsia="宋体" w:cs="宋体"/>
                <w:i w:val="0"/>
                <w:iCs w:val="0"/>
                <w:color w:val="000000"/>
                <w:sz w:val="20"/>
                <w:szCs w:val="20"/>
                <w:u w:val="none"/>
              </w:rPr>
            </w:pPr>
          </w:p>
        </w:tc>
      </w:tr>
      <w:tr w14:paraId="52C3A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82"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82"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83"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F6F4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84" w:author="Administrator" w:date="2024-08-08T09:10:00Z">
              <w:r>
                <w:rPr>
                  <w:rFonts w:hint="eastAsia" w:ascii="宋体" w:hAnsi="宋体" w:eastAsia="宋体" w:cs="宋体"/>
                  <w:i w:val="0"/>
                  <w:color w:val="000000"/>
                  <w:kern w:val="0"/>
                  <w:sz w:val="20"/>
                  <w:szCs w:val="20"/>
                  <w:u w:val="none"/>
                  <w:lang w:val="en-US" w:eastAsia="zh-CN" w:bidi="ar"/>
                </w:rPr>
                <w:t>21907</w:t>
              </w:r>
            </w:ins>
            <w:del w:id="11685" w:author="Administrator" w:date="2024-08-08T09:10:00Z">
              <w:r>
                <w:rPr>
                  <w:rFonts w:hint="eastAsia" w:ascii="宋体" w:hAnsi="宋体" w:eastAsia="宋体" w:cs="宋体"/>
                  <w:i w:val="0"/>
                  <w:iCs w:val="0"/>
                  <w:color w:val="000000"/>
                  <w:kern w:val="0"/>
                  <w:sz w:val="20"/>
                  <w:szCs w:val="20"/>
                  <w:u w:val="none"/>
                  <w:lang w:val="en-US" w:eastAsia="zh-CN" w:bidi="ar"/>
                </w:rPr>
                <w:delText>21908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86"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783F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87" w:author="Administrator" w:date="2024-08-08T09:10:00Z">
              <w:r>
                <w:rPr>
                  <w:rFonts w:hint="eastAsia" w:ascii="宋体" w:hAnsi="宋体" w:eastAsia="宋体" w:cs="宋体"/>
                  <w:i w:val="0"/>
                  <w:color w:val="000000"/>
                  <w:kern w:val="0"/>
                  <w:sz w:val="20"/>
                  <w:szCs w:val="20"/>
                  <w:u w:val="none"/>
                  <w:lang w:val="en-US" w:eastAsia="zh-CN" w:bidi="ar"/>
                </w:rPr>
                <w:t xml:space="preserve">  交通运输</w:t>
              </w:r>
            </w:ins>
            <w:del w:id="11688"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住房保障</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89"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BCDB3C">
            <w:pPr>
              <w:jc w:val="right"/>
              <w:rPr>
                <w:rFonts w:hint="eastAsia" w:ascii="宋体" w:hAnsi="宋体" w:eastAsia="宋体" w:cs="宋体"/>
                <w:i w:val="0"/>
                <w:iCs w:val="0"/>
                <w:color w:val="000000"/>
                <w:sz w:val="20"/>
                <w:szCs w:val="20"/>
                <w:u w:val="none"/>
              </w:rPr>
            </w:pPr>
          </w:p>
        </w:tc>
      </w:tr>
      <w:tr w14:paraId="45252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90" w:author="Administrator" w:date="2024-08-08T09:10:0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690" w:author="Administrator" w:date="2024-08-08T09:10:0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91" w:author="Administrator" w:date="2024-08-08T09:10:0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5A9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92" w:author="Administrator" w:date="2024-08-08T09:10:00Z">
              <w:r>
                <w:rPr>
                  <w:rFonts w:hint="eastAsia" w:ascii="宋体" w:hAnsi="宋体" w:eastAsia="宋体" w:cs="宋体"/>
                  <w:i w:val="0"/>
                  <w:color w:val="000000"/>
                  <w:kern w:val="0"/>
                  <w:sz w:val="20"/>
                  <w:szCs w:val="20"/>
                  <w:u w:val="none"/>
                  <w:lang w:val="en-US" w:eastAsia="zh-CN" w:bidi="ar"/>
                </w:rPr>
                <w:t>21908</w:t>
              </w:r>
            </w:ins>
            <w:del w:id="11693" w:author="Administrator" w:date="2024-08-08T09:10:00Z">
              <w:r>
                <w:rPr>
                  <w:rFonts w:hint="eastAsia" w:ascii="宋体" w:hAnsi="宋体" w:eastAsia="宋体" w:cs="宋体"/>
                  <w:i w:val="0"/>
                  <w:iCs w:val="0"/>
                  <w:color w:val="000000"/>
                  <w:kern w:val="0"/>
                  <w:sz w:val="20"/>
                  <w:szCs w:val="20"/>
                  <w:u w:val="none"/>
                  <w:lang w:val="en-US" w:eastAsia="zh-CN" w:bidi="ar"/>
                </w:rPr>
                <w:delText>21999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94" w:author="Administrator" w:date="2024-08-08T09:10:0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F65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695" w:author="Administrator" w:date="2024-08-08T09:10:00Z">
              <w:r>
                <w:rPr>
                  <w:rFonts w:hint="eastAsia" w:ascii="宋体" w:hAnsi="宋体" w:eastAsia="宋体" w:cs="宋体"/>
                  <w:i w:val="0"/>
                  <w:color w:val="000000"/>
                  <w:kern w:val="0"/>
                  <w:sz w:val="20"/>
                  <w:szCs w:val="20"/>
                  <w:u w:val="none"/>
                  <w:lang w:val="en-US" w:eastAsia="zh-CN" w:bidi="ar"/>
                </w:rPr>
                <w:t xml:space="preserve">  住房保障</w:t>
              </w:r>
            </w:ins>
            <w:del w:id="11696" w:author="Administrator" w:date="2024-08-08T09:10:00Z">
              <w:r>
                <w:rPr>
                  <w:rFonts w:hint="eastAsia" w:ascii="宋体" w:hAnsi="宋体" w:eastAsia="宋体" w:cs="宋体"/>
                  <w:i w:val="0"/>
                  <w:iCs w:val="0"/>
                  <w:color w:val="000000"/>
                  <w:kern w:val="0"/>
                  <w:sz w:val="20"/>
                  <w:szCs w:val="20"/>
                  <w:u w:val="none"/>
                  <w:lang w:val="en-US" w:eastAsia="zh-CN" w:bidi="ar"/>
                </w:rPr>
                <w:delText xml:space="preserve">  其他支出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97" w:author="Administrator" w:date="2024-08-08T09:10:0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3D8AAD">
            <w:pPr>
              <w:jc w:val="right"/>
              <w:rPr>
                <w:rFonts w:hint="eastAsia" w:ascii="宋体" w:hAnsi="宋体" w:eastAsia="宋体" w:cs="宋体"/>
                <w:i w:val="0"/>
                <w:iCs w:val="0"/>
                <w:color w:val="000000"/>
                <w:sz w:val="20"/>
                <w:szCs w:val="20"/>
                <w:u w:val="none"/>
              </w:rPr>
            </w:pPr>
          </w:p>
        </w:tc>
      </w:tr>
      <w:tr w14:paraId="533D0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698"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698"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699"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3E62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00" w:author="Administrator" w:date="2024-08-08T09:10:00Z">
              <w:r>
                <w:rPr>
                  <w:rFonts w:hint="eastAsia" w:ascii="宋体" w:hAnsi="宋体" w:eastAsia="宋体" w:cs="宋体"/>
                  <w:i w:val="0"/>
                  <w:color w:val="000000"/>
                  <w:kern w:val="0"/>
                  <w:sz w:val="20"/>
                  <w:szCs w:val="20"/>
                  <w:u w:val="none"/>
                  <w:lang w:val="en-US" w:eastAsia="zh-CN" w:bidi="ar"/>
                </w:rPr>
                <w:t>21999</w:t>
              </w:r>
            </w:ins>
            <w:del w:id="11701" w:author="Administrator" w:date="2024-08-08T09:10:00Z">
              <w:r>
                <w:rPr>
                  <w:rFonts w:hint="eastAsia" w:ascii="宋体" w:hAnsi="宋体" w:eastAsia="宋体" w:cs="宋体"/>
                  <w:i w:val="0"/>
                  <w:iCs w:val="0"/>
                  <w:color w:val="000000"/>
                  <w:kern w:val="0"/>
                  <w:sz w:val="20"/>
                  <w:szCs w:val="20"/>
                  <w:u w:val="none"/>
                  <w:lang w:val="en-US" w:eastAsia="zh-CN" w:bidi="ar"/>
                </w:rPr>
                <w:delText>220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02"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8C78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03" w:author="Administrator" w:date="2024-08-08T09:10:01Z">
              <w:r>
                <w:rPr>
                  <w:rFonts w:hint="eastAsia" w:ascii="宋体" w:hAnsi="宋体" w:eastAsia="宋体" w:cs="宋体"/>
                  <w:i w:val="0"/>
                  <w:color w:val="000000"/>
                  <w:kern w:val="0"/>
                  <w:sz w:val="20"/>
                  <w:szCs w:val="20"/>
                  <w:u w:val="none"/>
                  <w:lang w:val="en-US" w:eastAsia="zh-CN" w:bidi="ar"/>
                </w:rPr>
                <w:t xml:space="preserve">  其他支出</w:t>
              </w:r>
            </w:ins>
            <w:del w:id="11704" w:author="Administrator" w:date="2024-08-08T09:10:01Z">
              <w:r>
                <w:rPr>
                  <w:rFonts w:hint="eastAsia" w:ascii="宋体" w:hAnsi="宋体" w:eastAsia="宋体" w:cs="宋体"/>
                  <w:i w:val="0"/>
                  <w:iCs w:val="0"/>
                  <w:color w:val="000000"/>
                  <w:kern w:val="0"/>
                  <w:sz w:val="20"/>
                  <w:szCs w:val="20"/>
                  <w:u w:val="none"/>
                  <w:lang w:val="en-US" w:eastAsia="zh-CN" w:bidi="ar"/>
                </w:rPr>
                <w:delText>自然资源海洋气象等支出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05"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051AE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706" w:author="Administrator" w:date="2024-08-08T09:10:01Z">
                <w:pPr>
                  <w:keepNext w:val="0"/>
                  <w:keepLines w:val="0"/>
                  <w:widowControl/>
                  <w:suppressLineNumbers w:val="0"/>
                  <w:jc w:val="right"/>
                  <w:textAlignment w:val="center"/>
                </w:pPr>
              </w:pPrChange>
            </w:pPr>
            <w:del w:id="11707" w:author="Administrator" w:date="2024-08-08T09:10:01Z">
              <w:r>
                <w:rPr>
                  <w:rFonts w:hint="eastAsia" w:ascii="宋体" w:hAnsi="宋体" w:eastAsia="宋体" w:cs="宋体"/>
                  <w:i w:val="0"/>
                  <w:iCs w:val="0"/>
                  <w:color w:val="000000"/>
                  <w:kern w:val="0"/>
                  <w:sz w:val="20"/>
                  <w:szCs w:val="20"/>
                  <w:u w:val="none"/>
                  <w:lang w:val="en-US" w:eastAsia="zh-CN" w:bidi="ar"/>
                </w:rPr>
                <w:delText>2,365</w:delText>
              </w:r>
            </w:del>
          </w:p>
        </w:tc>
      </w:tr>
      <w:tr w14:paraId="362C5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08"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708"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09"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41BC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10" w:author="Administrator" w:date="2024-08-08T09:10:01Z">
              <w:r>
                <w:rPr>
                  <w:rFonts w:hint="eastAsia" w:ascii="宋体" w:hAnsi="宋体" w:eastAsia="宋体" w:cs="宋体"/>
                  <w:i w:val="0"/>
                  <w:color w:val="000000"/>
                  <w:kern w:val="0"/>
                  <w:sz w:val="20"/>
                  <w:szCs w:val="20"/>
                  <w:u w:val="none"/>
                  <w:lang w:val="en-US" w:eastAsia="zh-CN" w:bidi="ar"/>
                </w:rPr>
                <w:t>220</w:t>
              </w:r>
            </w:ins>
            <w:del w:id="11711" w:author="Administrator" w:date="2024-08-08T09:10:01Z">
              <w:r>
                <w:rPr>
                  <w:rFonts w:hint="eastAsia" w:ascii="宋体" w:hAnsi="宋体" w:eastAsia="宋体" w:cs="宋体"/>
                  <w:i w:val="0"/>
                  <w:iCs w:val="0"/>
                  <w:color w:val="000000"/>
                  <w:kern w:val="0"/>
                  <w:sz w:val="20"/>
                  <w:szCs w:val="20"/>
                  <w:u w:val="none"/>
                  <w:lang w:val="en-US" w:eastAsia="zh-CN" w:bidi="ar"/>
                </w:rPr>
                <w:delText>22001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12"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3B7C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13" w:author="Administrator" w:date="2024-08-08T09:10:01Z">
              <w:r>
                <w:rPr>
                  <w:rFonts w:hint="eastAsia" w:ascii="宋体" w:hAnsi="宋体" w:eastAsia="宋体" w:cs="宋体"/>
                  <w:i w:val="0"/>
                  <w:color w:val="000000"/>
                  <w:kern w:val="0"/>
                  <w:sz w:val="20"/>
                  <w:szCs w:val="20"/>
                  <w:u w:val="none"/>
                  <w:lang w:val="en-US" w:eastAsia="zh-CN" w:bidi="ar"/>
                </w:rPr>
                <w:t>自然资源海洋气象等支出</w:t>
              </w:r>
            </w:ins>
            <w:del w:id="11714"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自然资源事务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15"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6F22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716" w:author="Administrator" w:date="2024-08-08T09:10:01Z">
              <w:r>
                <w:rPr>
                  <w:rFonts w:hint="eastAsia" w:ascii="宋体" w:hAnsi="宋体" w:eastAsia="宋体" w:cs="宋体"/>
                  <w:i w:val="0"/>
                  <w:color w:val="000000"/>
                  <w:kern w:val="0"/>
                  <w:sz w:val="20"/>
                  <w:szCs w:val="20"/>
                  <w:u w:val="none"/>
                  <w:lang w:val="en-US" w:eastAsia="zh-CN" w:bidi="ar"/>
                </w:rPr>
                <w:t>2,950</w:t>
              </w:r>
            </w:ins>
            <w:del w:id="11717" w:author="Administrator" w:date="2024-08-08T09:10:01Z">
              <w:r>
                <w:rPr>
                  <w:rFonts w:hint="eastAsia" w:ascii="宋体" w:hAnsi="宋体" w:eastAsia="宋体" w:cs="宋体"/>
                  <w:i w:val="0"/>
                  <w:iCs w:val="0"/>
                  <w:color w:val="000000"/>
                  <w:kern w:val="0"/>
                  <w:sz w:val="20"/>
                  <w:szCs w:val="20"/>
                  <w:u w:val="none"/>
                  <w:lang w:val="en-US" w:eastAsia="zh-CN" w:bidi="ar"/>
                </w:rPr>
                <w:delText>2,339</w:delText>
              </w:r>
            </w:del>
          </w:p>
        </w:tc>
      </w:tr>
      <w:tr w14:paraId="616A7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18"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18"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19"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4CB8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20" w:author="Administrator" w:date="2024-08-08T09:10:01Z">
              <w:r>
                <w:rPr>
                  <w:rFonts w:hint="eastAsia" w:ascii="宋体" w:hAnsi="宋体" w:eastAsia="宋体" w:cs="宋体"/>
                  <w:i w:val="0"/>
                  <w:color w:val="000000"/>
                  <w:kern w:val="0"/>
                  <w:sz w:val="20"/>
                  <w:szCs w:val="20"/>
                  <w:u w:val="none"/>
                  <w:lang w:val="en-US" w:eastAsia="zh-CN" w:bidi="ar"/>
                </w:rPr>
                <w:t>22001</w:t>
              </w:r>
            </w:ins>
            <w:del w:id="11721" w:author="Administrator" w:date="2024-08-08T09:10:01Z">
              <w:r>
                <w:rPr>
                  <w:rFonts w:hint="eastAsia" w:ascii="宋体" w:hAnsi="宋体" w:eastAsia="宋体" w:cs="宋体"/>
                  <w:i w:val="0"/>
                  <w:iCs w:val="0"/>
                  <w:color w:val="000000"/>
                  <w:kern w:val="0"/>
                  <w:sz w:val="20"/>
                  <w:szCs w:val="20"/>
                  <w:u w:val="none"/>
                  <w:lang w:val="en-US" w:eastAsia="zh-CN" w:bidi="ar"/>
                </w:rPr>
                <w:delText>2200101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22"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C2C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23" w:author="Administrator" w:date="2024-08-08T09:10:01Z">
              <w:r>
                <w:rPr>
                  <w:rFonts w:hint="eastAsia" w:ascii="宋体" w:hAnsi="宋体" w:eastAsia="宋体" w:cs="宋体"/>
                  <w:i w:val="0"/>
                  <w:color w:val="000000"/>
                  <w:kern w:val="0"/>
                  <w:sz w:val="20"/>
                  <w:szCs w:val="20"/>
                  <w:u w:val="none"/>
                  <w:lang w:val="en-US" w:eastAsia="zh-CN" w:bidi="ar"/>
                </w:rPr>
                <w:t xml:space="preserve">  自然资源事务</w:t>
              </w:r>
            </w:ins>
            <w:del w:id="11724"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25"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11A5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726" w:author="Administrator" w:date="2024-08-08T09:10:01Z">
              <w:r>
                <w:rPr>
                  <w:rFonts w:hint="eastAsia" w:ascii="宋体" w:hAnsi="宋体" w:eastAsia="宋体" w:cs="宋体"/>
                  <w:i w:val="0"/>
                  <w:color w:val="000000"/>
                  <w:kern w:val="0"/>
                  <w:sz w:val="20"/>
                  <w:szCs w:val="20"/>
                  <w:u w:val="none"/>
                  <w:lang w:val="en-US" w:eastAsia="zh-CN" w:bidi="ar"/>
                </w:rPr>
                <w:t>2,912</w:t>
              </w:r>
            </w:ins>
            <w:del w:id="11727" w:author="Administrator" w:date="2024-08-08T09:10:01Z">
              <w:r>
                <w:rPr>
                  <w:rFonts w:hint="eastAsia" w:ascii="宋体" w:hAnsi="宋体" w:eastAsia="宋体" w:cs="宋体"/>
                  <w:i w:val="0"/>
                  <w:iCs w:val="0"/>
                  <w:color w:val="000000"/>
                  <w:kern w:val="0"/>
                  <w:sz w:val="20"/>
                  <w:szCs w:val="20"/>
                  <w:u w:val="none"/>
                  <w:lang w:val="en-US" w:eastAsia="zh-CN" w:bidi="ar"/>
                </w:rPr>
                <w:delText>1,850</w:delText>
              </w:r>
            </w:del>
          </w:p>
        </w:tc>
      </w:tr>
      <w:tr w14:paraId="334D3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28"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28"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29"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16FF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30" w:author="Administrator" w:date="2024-08-08T09:10:01Z">
              <w:r>
                <w:rPr>
                  <w:rFonts w:hint="eastAsia" w:ascii="宋体" w:hAnsi="宋体" w:eastAsia="宋体" w:cs="宋体"/>
                  <w:i w:val="0"/>
                  <w:color w:val="000000"/>
                  <w:kern w:val="0"/>
                  <w:sz w:val="20"/>
                  <w:szCs w:val="20"/>
                  <w:u w:val="none"/>
                  <w:lang w:val="en-US" w:eastAsia="zh-CN" w:bidi="ar"/>
                </w:rPr>
                <w:t>2200101</w:t>
              </w:r>
            </w:ins>
            <w:del w:id="11731" w:author="Administrator" w:date="2024-08-08T09:10:01Z">
              <w:r>
                <w:rPr>
                  <w:rFonts w:hint="eastAsia" w:ascii="宋体" w:hAnsi="宋体" w:eastAsia="宋体" w:cs="宋体"/>
                  <w:i w:val="0"/>
                  <w:iCs w:val="0"/>
                  <w:color w:val="000000"/>
                  <w:kern w:val="0"/>
                  <w:sz w:val="20"/>
                  <w:szCs w:val="20"/>
                  <w:u w:val="none"/>
                  <w:lang w:val="en-US" w:eastAsia="zh-CN" w:bidi="ar"/>
                </w:rPr>
                <w:delText>2200102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32"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E08D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33" w:author="Administrator" w:date="2024-08-08T09:10:01Z">
              <w:r>
                <w:rPr>
                  <w:rFonts w:hint="eastAsia" w:ascii="宋体" w:hAnsi="宋体" w:eastAsia="宋体" w:cs="宋体"/>
                  <w:i w:val="0"/>
                  <w:color w:val="000000"/>
                  <w:kern w:val="0"/>
                  <w:sz w:val="20"/>
                  <w:szCs w:val="20"/>
                  <w:u w:val="none"/>
                  <w:lang w:val="en-US" w:eastAsia="zh-CN" w:bidi="ar"/>
                </w:rPr>
                <w:t xml:space="preserve">    行政运行</w:t>
              </w:r>
            </w:ins>
            <w:del w:id="11734"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35"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2857F1">
            <w:pPr>
              <w:widowControl/>
              <w:jc w:val="right"/>
              <w:textAlignment w:val="center"/>
              <w:rPr>
                <w:rFonts w:hint="eastAsia" w:ascii="宋体" w:hAnsi="宋体" w:eastAsia="宋体" w:cs="宋体"/>
                <w:i w:val="0"/>
                <w:iCs w:val="0"/>
                <w:color w:val="000000"/>
                <w:sz w:val="20"/>
                <w:szCs w:val="20"/>
                <w:u w:val="none"/>
              </w:rPr>
              <w:pPrChange w:id="11736" w:author="Administrator" w:date="2024-08-08T09:10:01Z">
                <w:pPr>
                  <w:jc w:val="right"/>
                </w:pPr>
              </w:pPrChange>
            </w:pPr>
            <w:ins w:id="11737" w:author="Administrator" w:date="2024-08-08T09:10:01Z">
              <w:r>
                <w:rPr>
                  <w:rFonts w:hint="eastAsia" w:ascii="宋体" w:hAnsi="宋体" w:eastAsia="宋体" w:cs="宋体"/>
                  <w:i w:val="0"/>
                  <w:color w:val="000000"/>
                  <w:kern w:val="0"/>
                  <w:sz w:val="20"/>
                  <w:szCs w:val="20"/>
                  <w:u w:val="none"/>
                  <w:lang w:val="en-US" w:eastAsia="zh-CN" w:bidi="ar"/>
                </w:rPr>
                <w:t>1,992</w:t>
              </w:r>
            </w:ins>
          </w:p>
        </w:tc>
      </w:tr>
      <w:tr w14:paraId="202D1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38"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38"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39"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B55E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40" w:author="Administrator" w:date="2024-08-08T09:10:01Z">
              <w:r>
                <w:rPr>
                  <w:rFonts w:hint="eastAsia" w:ascii="宋体" w:hAnsi="宋体" w:eastAsia="宋体" w:cs="宋体"/>
                  <w:i w:val="0"/>
                  <w:color w:val="000000"/>
                  <w:kern w:val="0"/>
                  <w:sz w:val="20"/>
                  <w:szCs w:val="20"/>
                  <w:u w:val="none"/>
                  <w:lang w:val="en-US" w:eastAsia="zh-CN" w:bidi="ar"/>
                </w:rPr>
                <w:t>2200102</w:t>
              </w:r>
            </w:ins>
            <w:del w:id="11741" w:author="Administrator" w:date="2024-08-08T09:10:01Z">
              <w:r>
                <w:rPr>
                  <w:rFonts w:hint="eastAsia" w:ascii="宋体" w:hAnsi="宋体" w:eastAsia="宋体" w:cs="宋体"/>
                  <w:i w:val="0"/>
                  <w:iCs w:val="0"/>
                  <w:color w:val="000000"/>
                  <w:kern w:val="0"/>
                  <w:sz w:val="20"/>
                  <w:szCs w:val="20"/>
                  <w:u w:val="none"/>
                  <w:lang w:val="en-US" w:eastAsia="zh-CN" w:bidi="ar"/>
                </w:rPr>
                <w:delText>2200103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42"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ABC3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43" w:author="Administrator" w:date="2024-08-08T09:10:01Z">
              <w:r>
                <w:rPr>
                  <w:rFonts w:hint="eastAsia" w:ascii="宋体" w:hAnsi="宋体" w:eastAsia="宋体" w:cs="宋体"/>
                  <w:i w:val="0"/>
                  <w:color w:val="000000"/>
                  <w:kern w:val="0"/>
                  <w:sz w:val="20"/>
                  <w:szCs w:val="20"/>
                  <w:u w:val="none"/>
                  <w:lang w:val="en-US" w:eastAsia="zh-CN" w:bidi="ar"/>
                </w:rPr>
                <w:t xml:space="preserve">    一般行政管理事务</w:t>
              </w:r>
            </w:ins>
            <w:del w:id="11744"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45"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3E7892">
            <w:pPr>
              <w:jc w:val="right"/>
              <w:rPr>
                <w:rFonts w:hint="eastAsia" w:ascii="宋体" w:hAnsi="宋体" w:eastAsia="宋体" w:cs="宋体"/>
                <w:i w:val="0"/>
                <w:iCs w:val="0"/>
                <w:color w:val="000000"/>
                <w:sz w:val="20"/>
                <w:szCs w:val="20"/>
                <w:u w:val="none"/>
              </w:rPr>
            </w:pPr>
          </w:p>
        </w:tc>
      </w:tr>
      <w:tr w14:paraId="4095E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46"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46"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47"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EF0D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48" w:author="Administrator" w:date="2024-08-08T09:10:01Z">
              <w:r>
                <w:rPr>
                  <w:rFonts w:hint="eastAsia" w:ascii="宋体" w:hAnsi="宋体" w:eastAsia="宋体" w:cs="宋体"/>
                  <w:i w:val="0"/>
                  <w:color w:val="000000"/>
                  <w:kern w:val="0"/>
                  <w:sz w:val="20"/>
                  <w:szCs w:val="20"/>
                  <w:u w:val="none"/>
                  <w:lang w:val="en-US" w:eastAsia="zh-CN" w:bidi="ar"/>
                </w:rPr>
                <w:t>2200103</w:t>
              </w:r>
            </w:ins>
            <w:del w:id="11749" w:author="Administrator" w:date="2024-08-08T09:10:01Z">
              <w:r>
                <w:rPr>
                  <w:rFonts w:hint="eastAsia" w:ascii="宋体" w:hAnsi="宋体" w:eastAsia="宋体" w:cs="宋体"/>
                  <w:i w:val="0"/>
                  <w:iCs w:val="0"/>
                  <w:color w:val="000000"/>
                  <w:kern w:val="0"/>
                  <w:sz w:val="20"/>
                  <w:szCs w:val="20"/>
                  <w:u w:val="none"/>
                  <w:lang w:val="en-US" w:eastAsia="zh-CN" w:bidi="ar"/>
                </w:rPr>
                <w:delText>2200104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50"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06F4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51" w:author="Administrator" w:date="2024-08-08T09:10:01Z">
              <w:r>
                <w:rPr>
                  <w:rFonts w:hint="eastAsia" w:ascii="宋体" w:hAnsi="宋体" w:eastAsia="宋体" w:cs="宋体"/>
                  <w:i w:val="0"/>
                  <w:color w:val="000000"/>
                  <w:kern w:val="0"/>
                  <w:sz w:val="20"/>
                  <w:szCs w:val="20"/>
                  <w:u w:val="none"/>
                  <w:lang w:val="en-US" w:eastAsia="zh-CN" w:bidi="ar"/>
                </w:rPr>
                <w:t xml:space="preserve">    机关服务</w:t>
              </w:r>
            </w:ins>
            <w:del w:id="11752"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自然资源规划及管理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53"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2685D5">
            <w:pPr>
              <w:jc w:val="right"/>
              <w:rPr>
                <w:rFonts w:hint="eastAsia" w:ascii="宋体" w:hAnsi="宋体" w:eastAsia="宋体" w:cs="宋体"/>
                <w:i w:val="0"/>
                <w:iCs w:val="0"/>
                <w:color w:val="000000"/>
                <w:sz w:val="20"/>
                <w:szCs w:val="20"/>
                <w:u w:val="none"/>
              </w:rPr>
            </w:pPr>
          </w:p>
        </w:tc>
      </w:tr>
      <w:tr w14:paraId="578E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54"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54"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55"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32FD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56" w:author="Administrator" w:date="2024-08-08T09:10:01Z">
              <w:r>
                <w:rPr>
                  <w:rFonts w:hint="eastAsia" w:ascii="宋体" w:hAnsi="宋体" w:eastAsia="宋体" w:cs="宋体"/>
                  <w:i w:val="0"/>
                  <w:color w:val="000000"/>
                  <w:kern w:val="0"/>
                  <w:sz w:val="20"/>
                  <w:szCs w:val="20"/>
                  <w:u w:val="none"/>
                  <w:lang w:val="en-US" w:eastAsia="zh-CN" w:bidi="ar"/>
                </w:rPr>
                <w:t>2200104</w:t>
              </w:r>
            </w:ins>
            <w:del w:id="11757" w:author="Administrator" w:date="2024-08-08T09:10:01Z">
              <w:r>
                <w:rPr>
                  <w:rFonts w:hint="eastAsia" w:ascii="宋体" w:hAnsi="宋体" w:eastAsia="宋体" w:cs="宋体"/>
                  <w:i w:val="0"/>
                  <w:iCs w:val="0"/>
                  <w:color w:val="000000"/>
                  <w:kern w:val="0"/>
                  <w:sz w:val="20"/>
                  <w:szCs w:val="20"/>
                  <w:u w:val="none"/>
                  <w:lang w:val="en-US" w:eastAsia="zh-CN" w:bidi="ar"/>
                </w:rPr>
                <w:delText>2200106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58"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FC3F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59" w:author="Administrator" w:date="2024-08-08T09:10:01Z">
              <w:r>
                <w:rPr>
                  <w:rFonts w:hint="eastAsia" w:ascii="宋体" w:hAnsi="宋体" w:eastAsia="宋体" w:cs="宋体"/>
                  <w:i w:val="0"/>
                  <w:color w:val="000000"/>
                  <w:kern w:val="0"/>
                  <w:sz w:val="20"/>
                  <w:szCs w:val="20"/>
                  <w:u w:val="none"/>
                  <w:lang w:val="en-US" w:eastAsia="zh-CN" w:bidi="ar"/>
                </w:rPr>
                <w:t xml:space="preserve">    自然资源规划及管理</w:t>
              </w:r>
            </w:ins>
            <w:del w:id="11760"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自然资源利用与保护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61"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24B2A1">
            <w:pPr>
              <w:jc w:val="right"/>
              <w:rPr>
                <w:rFonts w:hint="eastAsia" w:ascii="宋体" w:hAnsi="宋体" w:eastAsia="宋体" w:cs="宋体"/>
                <w:i w:val="0"/>
                <w:iCs w:val="0"/>
                <w:color w:val="000000"/>
                <w:sz w:val="20"/>
                <w:szCs w:val="20"/>
                <w:u w:val="none"/>
              </w:rPr>
            </w:pPr>
          </w:p>
        </w:tc>
      </w:tr>
      <w:tr w14:paraId="411AF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62"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762"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63"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6E42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64" w:author="Administrator" w:date="2024-08-08T09:10:01Z">
              <w:r>
                <w:rPr>
                  <w:rFonts w:hint="eastAsia" w:ascii="宋体" w:hAnsi="宋体" w:eastAsia="宋体" w:cs="宋体"/>
                  <w:i w:val="0"/>
                  <w:color w:val="000000"/>
                  <w:kern w:val="0"/>
                  <w:sz w:val="20"/>
                  <w:szCs w:val="20"/>
                  <w:u w:val="none"/>
                  <w:lang w:val="en-US" w:eastAsia="zh-CN" w:bidi="ar"/>
                </w:rPr>
                <w:t>2200106</w:t>
              </w:r>
            </w:ins>
            <w:del w:id="11765" w:author="Administrator" w:date="2024-08-08T09:10:01Z">
              <w:r>
                <w:rPr>
                  <w:rFonts w:hint="eastAsia" w:ascii="宋体" w:hAnsi="宋体" w:eastAsia="宋体" w:cs="宋体"/>
                  <w:i w:val="0"/>
                  <w:iCs w:val="0"/>
                  <w:color w:val="000000"/>
                  <w:kern w:val="0"/>
                  <w:sz w:val="20"/>
                  <w:szCs w:val="20"/>
                  <w:u w:val="none"/>
                  <w:lang w:val="en-US" w:eastAsia="zh-CN" w:bidi="ar"/>
                </w:rPr>
                <w:delText>2200107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66"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9A4B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67" w:author="Administrator" w:date="2024-08-08T09:10:01Z">
              <w:r>
                <w:rPr>
                  <w:rFonts w:hint="eastAsia" w:ascii="宋体" w:hAnsi="宋体" w:eastAsia="宋体" w:cs="宋体"/>
                  <w:i w:val="0"/>
                  <w:color w:val="000000"/>
                  <w:kern w:val="0"/>
                  <w:sz w:val="20"/>
                  <w:szCs w:val="20"/>
                  <w:u w:val="none"/>
                  <w:lang w:val="en-US" w:eastAsia="zh-CN" w:bidi="ar"/>
                </w:rPr>
                <w:t xml:space="preserve">    自然资源利用与保护</w:t>
              </w:r>
            </w:ins>
            <w:del w:id="11768"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自然资源社会公益服务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69"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DC49BB">
            <w:pPr>
              <w:widowControl/>
              <w:jc w:val="right"/>
              <w:textAlignment w:val="center"/>
              <w:rPr>
                <w:rFonts w:hint="eastAsia" w:ascii="宋体" w:hAnsi="宋体" w:eastAsia="宋体" w:cs="宋体"/>
                <w:i w:val="0"/>
                <w:iCs w:val="0"/>
                <w:color w:val="000000"/>
                <w:sz w:val="20"/>
                <w:szCs w:val="20"/>
                <w:u w:val="none"/>
              </w:rPr>
              <w:pPrChange w:id="11770" w:author="Administrator" w:date="2024-08-08T09:10:01Z">
                <w:pPr>
                  <w:jc w:val="right"/>
                </w:pPr>
              </w:pPrChange>
            </w:pPr>
            <w:ins w:id="11771" w:author="Administrator" w:date="2024-08-08T09:10:01Z">
              <w:r>
                <w:rPr>
                  <w:rFonts w:hint="eastAsia" w:ascii="宋体" w:hAnsi="宋体" w:eastAsia="宋体" w:cs="宋体"/>
                  <w:i w:val="0"/>
                  <w:color w:val="000000"/>
                  <w:kern w:val="0"/>
                  <w:sz w:val="20"/>
                  <w:szCs w:val="20"/>
                  <w:u w:val="none"/>
                  <w:lang w:val="en-US" w:eastAsia="zh-CN" w:bidi="ar"/>
                </w:rPr>
                <w:t>552</w:t>
              </w:r>
            </w:ins>
          </w:p>
        </w:tc>
      </w:tr>
      <w:tr w14:paraId="36CC9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72"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72"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73"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35C8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74" w:author="Administrator" w:date="2024-08-08T09:10:01Z">
              <w:r>
                <w:rPr>
                  <w:rFonts w:hint="eastAsia" w:ascii="宋体" w:hAnsi="宋体" w:eastAsia="宋体" w:cs="宋体"/>
                  <w:i w:val="0"/>
                  <w:color w:val="000000"/>
                  <w:kern w:val="0"/>
                  <w:sz w:val="20"/>
                  <w:szCs w:val="20"/>
                  <w:u w:val="none"/>
                  <w:lang w:val="en-US" w:eastAsia="zh-CN" w:bidi="ar"/>
                </w:rPr>
                <w:t>2200107</w:t>
              </w:r>
            </w:ins>
            <w:del w:id="11775" w:author="Administrator" w:date="2024-08-08T09:10:01Z">
              <w:r>
                <w:rPr>
                  <w:rFonts w:hint="eastAsia" w:ascii="宋体" w:hAnsi="宋体" w:eastAsia="宋体" w:cs="宋体"/>
                  <w:i w:val="0"/>
                  <w:iCs w:val="0"/>
                  <w:color w:val="000000"/>
                  <w:kern w:val="0"/>
                  <w:sz w:val="20"/>
                  <w:szCs w:val="20"/>
                  <w:u w:val="none"/>
                  <w:lang w:val="en-US" w:eastAsia="zh-CN" w:bidi="ar"/>
                </w:rPr>
                <w:delText>2200108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76"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A771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77" w:author="Administrator" w:date="2024-08-08T09:10:01Z">
              <w:r>
                <w:rPr>
                  <w:rFonts w:hint="eastAsia" w:ascii="宋体" w:hAnsi="宋体" w:eastAsia="宋体" w:cs="宋体"/>
                  <w:i w:val="0"/>
                  <w:color w:val="000000"/>
                  <w:kern w:val="0"/>
                  <w:sz w:val="20"/>
                  <w:szCs w:val="20"/>
                  <w:u w:val="none"/>
                  <w:lang w:val="en-US" w:eastAsia="zh-CN" w:bidi="ar"/>
                </w:rPr>
                <w:t xml:space="preserve">    自然资源社会公益服务</w:t>
              </w:r>
            </w:ins>
            <w:del w:id="11778"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自然资源行业业务管理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79"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AD8ED4">
            <w:pPr>
              <w:jc w:val="right"/>
              <w:rPr>
                <w:rFonts w:hint="eastAsia" w:ascii="宋体" w:hAnsi="宋体" w:eastAsia="宋体" w:cs="宋体"/>
                <w:i w:val="0"/>
                <w:iCs w:val="0"/>
                <w:color w:val="000000"/>
                <w:sz w:val="20"/>
                <w:szCs w:val="20"/>
                <w:u w:val="none"/>
              </w:rPr>
            </w:pPr>
          </w:p>
        </w:tc>
      </w:tr>
      <w:tr w14:paraId="5F6F7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80" w:author="Administrator" w:date="2024-08-08T09:10:0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80" w:author="Administrator" w:date="2024-08-08T09:10:0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81" w:author="Administrator" w:date="2024-08-08T09:10:0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7B08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82" w:author="Administrator" w:date="2024-08-08T09:10:01Z">
              <w:r>
                <w:rPr>
                  <w:rFonts w:hint="eastAsia" w:ascii="宋体" w:hAnsi="宋体" w:eastAsia="宋体" w:cs="宋体"/>
                  <w:i w:val="0"/>
                  <w:color w:val="000000"/>
                  <w:kern w:val="0"/>
                  <w:sz w:val="20"/>
                  <w:szCs w:val="20"/>
                  <w:u w:val="none"/>
                  <w:lang w:val="en-US" w:eastAsia="zh-CN" w:bidi="ar"/>
                </w:rPr>
                <w:t>2200108</w:t>
              </w:r>
            </w:ins>
            <w:del w:id="11783" w:author="Administrator" w:date="2024-08-08T09:10:01Z">
              <w:r>
                <w:rPr>
                  <w:rFonts w:hint="eastAsia" w:ascii="宋体" w:hAnsi="宋体" w:eastAsia="宋体" w:cs="宋体"/>
                  <w:i w:val="0"/>
                  <w:iCs w:val="0"/>
                  <w:color w:val="000000"/>
                  <w:kern w:val="0"/>
                  <w:sz w:val="20"/>
                  <w:szCs w:val="20"/>
                  <w:u w:val="none"/>
                  <w:lang w:val="en-US" w:eastAsia="zh-CN" w:bidi="ar"/>
                </w:rPr>
                <w:delText>2200109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84" w:author="Administrator" w:date="2024-08-08T09:10:0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2356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85" w:author="Administrator" w:date="2024-08-08T09:10:01Z">
              <w:r>
                <w:rPr>
                  <w:rFonts w:hint="eastAsia" w:ascii="宋体" w:hAnsi="宋体" w:eastAsia="宋体" w:cs="宋体"/>
                  <w:i w:val="0"/>
                  <w:color w:val="000000"/>
                  <w:kern w:val="0"/>
                  <w:sz w:val="20"/>
                  <w:szCs w:val="20"/>
                  <w:u w:val="none"/>
                  <w:lang w:val="en-US" w:eastAsia="zh-CN" w:bidi="ar"/>
                </w:rPr>
                <w:t xml:space="preserve">    自然资源行业业务管理</w:t>
              </w:r>
            </w:ins>
            <w:del w:id="11786"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自然资源调查与确权登记</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87" w:author="Administrator" w:date="2024-08-08T09:10:0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E7317C">
            <w:pPr>
              <w:jc w:val="right"/>
              <w:rPr>
                <w:rFonts w:hint="eastAsia" w:ascii="宋体" w:hAnsi="宋体" w:eastAsia="宋体" w:cs="宋体"/>
                <w:i w:val="0"/>
                <w:iCs w:val="0"/>
                <w:color w:val="000000"/>
                <w:sz w:val="20"/>
                <w:szCs w:val="20"/>
                <w:u w:val="none"/>
              </w:rPr>
            </w:pPr>
          </w:p>
        </w:tc>
      </w:tr>
      <w:tr w14:paraId="0FC71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88"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88" w:author="Administrator" w:date="2024-08-08T09:10: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89"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28F8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90" w:author="Administrator" w:date="2024-08-08T09:10:01Z">
              <w:r>
                <w:rPr>
                  <w:rFonts w:hint="eastAsia" w:ascii="宋体" w:hAnsi="宋体" w:eastAsia="宋体" w:cs="宋体"/>
                  <w:i w:val="0"/>
                  <w:color w:val="000000"/>
                  <w:kern w:val="0"/>
                  <w:sz w:val="20"/>
                  <w:szCs w:val="20"/>
                  <w:u w:val="none"/>
                  <w:lang w:val="en-US" w:eastAsia="zh-CN" w:bidi="ar"/>
                </w:rPr>
                <w:t>2200109</w:t>
              </w:r>
            </w:ins>
            <w:del w:id="11791" w:author="Administrator" w:date="2024-08-08T09:10:01Z">
              <w:r>
                <w:rPr>
                  <w:rFonts w:hint="eastAsia" w:ascii="宋体" w:hAnsi="宋体" w:eastAsia="宋体" w:cs="宋体"/>
                  <w:i w:val="0"/>
                  <w:iCs w:val="0"/>
                  <w:color w:val="000000"/>
                  <w:kern w:val="0"/>
                  <w:sz w:val="20"/>
                  <w:szCs w:val="20"/>
                  <w:u w:val="none"/>
                  <w:lang w:val="en-US" w:eastAsia="zh-CN" w:bidi="ar"/>
                </w:rPr>
                <w:delText>2200112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92"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9C6A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793" w:author="Administrator" w:date="2024-08-08T09:10:01Z">
              <w:r>
                <w:rPr>
                  <w:rFonts w:hint="eastAsia" w:ascii="宋体" w:hAnsi="宋体" w:eastAsia="宋体" w:cs="宋体"/>
                  <w:i w:val="0"/>
                  <w:color w:val="000000"/>
                  <w:kern w:val="0"/>
                  <w:sz w:val="20"/>
                  <w:szCs w:val="20"/>
                  <w:u w:val="none"/>
                  <w:lang w:val="en-US" w:eastAsia="zh-CN" w:bidi="ar"/>
                </w:rPr>
                <w:t xml:space="preserve">    自然资源调查与确权登记</w:t>
              </w:r>
            </w:ins>
            <w:del w:id="11794" w:author="Administrator" w:date="2024-08-08T09:10:01Z">
              <w:r>
                <w:rPr>
                  <w:rFonts w:hint="eastAsia" w:ascii="宋体" w:hAnsi="宋体" w:eastAsia="宋体" w:cs="宋体"/>
                  <w:i w:val="0"/>
                  <w:iCs w:val="0"/>
                  <w:color w:val="000000"/>
                  <w:kern w:val="0"/>
                  <w:sz w:val="20"/>
                  <w:szCs w:val="20"/>
                  <w:u w:val="none"/>
                  <w:lang w:val="en-US" w:eastAsia="zh-CN" w:bidi="ar"/>
                </w:rPr>
                <w:delText xml:space="preserve">    土地资源储备支出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95"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6A4690">
            <w:pPr>
              <w:widowControl/>
              <w:jc w:val="right"/>
              <w:textAlignment w:val="center"/>
              <w:rPr>
                <w:rFonts w:hint="eastAsia" w:ascii="宋体" w:hAnsi="宋体" w:eastAsia="宋体" w:cs="宋体"/>
                <w:i w:val="0"/>
                <w:iCs w:val="0"/>
                <w:color w:val="000000"/>
                <w:sz w:val="20"/>
                <w:szCs w:val="20"/>
                <w:u w:val="none"/>
              </w:rPr>
              <w:pPrChange w:id="11796" w:author="Administrator" w:date="2024-08-08T09:10:02Z">
                <w:pPr>
                  <w:jc w:val="right"/>
                </w:pPr>
              </w:pPrChange>
            </w:pPr>
            <w:ins w:id="11797" w:author="Administrator" w:date="2024-08-08T09:10:02Z">
              <w:r>
                <w:rPr>
                  <w:rFonts w:hint="eastAsia" w:ascii="宋体" w:hAnsi="宋体" w:eastAsia="宋体" w:cs="宋体"/>
                  <w:i w:val="0"/>
                  <w:color w:val="000000"/>
                  <w:kern w:val="0"/>
                  <w:sz w:val="20"/>
                  <w:szCs w:val="20"/>
                  <w:u w:val="none"/>
                  <w:lang w:val="en-US" w:eastAsia="zh-CN" w:bidi="ar"/>
                </w:rPr>
                <w:t>25</w:t>
              </w:r>
            </w:ins>
          </w:p>
        </w:tc>
      </w:tr>
      <w:tr w14:paraId="5C325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798"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798" w:author="Administrator" w:date="2024-08-08T09:10: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799"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7147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00" w:author="Administrator" w:date="2024-08-08T09:10:02Z">
              <w:r>
                <w:rPr>
                  <w:rFonts w:hint="eastAsia" w:ascii="宋体" w:hAnsi="宋体" w:eastAsia="宋体" w:cs="宋体"/>
                  <w:i w:val="0"/>
                  <w:color w:val="000000"/>
                  <w:kern w:val="0"/>
                  <w:sz w:val="20"/>
                  <w:szCs w:val="20"/>
                  <w:u w:val="none"/>
                  <w:lang w:val="en-US" w:eastAsia="zh-CN" w:bidi="ar"/>
                </w:rPr>
                <w:t>2200112</w:t>
              </w:r>
            </w:ins>
            <w:del w:id="11801" w:author="Administrator" w:date="2024-08-08T09:10:02Z">
              <w:r>
                <w:rPr>
                  <w:rFonts w:hint="eastAsia" w:ascii="宋体" w:hAnsi="宋体" w:eastAsia="宋体" w:cs="宋体"/>
                  <w:i w:val="0"/>
                  <w:iCs w:val="0"/>
                  <w:color w:val="000000"/>
                  <w:kern w:val="0"/>
                  <w:sz w:val="20"/>
                  <w:szCs w:val="20"/>
                  <w:u w:val="none"/>
                  <w:lang w:val="en-US" w:eastAsia="zh-CN" w:bidi="ar"/>
                </w:rPr>
                <w:delText>2200113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02"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85F3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03" w:author="Administrator" w:date="2024-08-08T09:10:02Z">
              <w:r>
                <w:rPr>
                  <w:rFonts w:hint="eastAsia" w:ascii="宋体" w:hAnsi="宋体" w:eastAsia="宋体" w:cs="宋体"/>
                  <w:i w:val="0"/>
                  <w:color w:val="000000"/>
                  <w:kern w:val="0"/>
                  <w:sz w:val="20"/>
                  <w:szCs w:val="20"/>
                  <w:u w:val="none"/>
                  <w:lang w:val="en-US" w:eastAsia="zh-CN" w:bidi="ar"/>
                </w:rPr>
                <w:t xml:space="preserve">    土地资源储备支出</w:t>
              </w:r>
            </w:ins>
            <w:del w:id="11804"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地质矿产资源与环境调查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05"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20A792">
            <w:pPr>
              <w:jc w:val="right"/>
              <w:rPr>
                <w:rFonts w:hint="eastAsia" w:ascii="宋体" w:hAnsi="宋体" w:eastAsia="宋体" w:cs="宋体"/>
                <w:i w:val="0"/>
                <w:iCs w:val="0"/>
                <w:color w:val="000000"/>
                <w:sz w:val="20"/>
                <w:szCs w:val="20"/>
                <w:u w:val="none"/>
              </w:rPr>
            </w:pPr>
          </w:p>
        </w:tc>
      </w:tr>
      <w:tr w14:paraId="5B5B6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06"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806" w:author="Administrator" w:date="2024-08-08T09:10: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07"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5C80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08" w:author="Administrator" w:date="2024-08-08T09:10:02Z">
              <w:r>
                <w:rPr>
                  <w:rFonts w:hint="eastAsia" w:ascii="宋体" w:hAnsi="宋体" w:eastAsia="宋体" w:cs="宋体"/>
                  <w:i w:val="0"/>
                  <w:color w:val="000000"/>
                  <w:kern w:val="0"/>
                  <w:sz w:val="20"/>
                  <w:szCs w:val="20"/>
                  <w:u w:val="none"/>
                  <w:lang w:val="en-US" w:eastAsia="zh-CN" w:bidi="ar"/>
                </w:rPr>
                <w:t>2200113</w:t>
              </w:r>
            </w:ins>
            <w:del w:id="11809" w:author="Administrator" w:date="2024-08-08T09:10:02Z">
              <w:r>
                <w:rPr>
                  <w:rFonts w:hint="eastAsia" w:ascii="宋体" w:hAnsi="宋体" w:eastAsia="宋体" w:cs="宋体"/>
                  <w:i w:val="0"/>
                  <w:iCs w:val="0"/>
                  <w:color w:val="000000"/>
                  <w:kern w:val="0"/>
                  <w:sz w:val="20"/>
                  <w:szCs w:val="20"/>
                  <w:u w:val="none"/>
                  <w:lang w:val="en-US" w:eastAsia="zh-CN" w:bidi="ar"/>
                </w:rPr>
                <w:delText>2200114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10"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4091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11" w:author="Administrator" w:date="2024-08-08T09:10:02Z">
              <w:r>
                <w:rPr>
                  <w:rFonts w:hint="eastAsia" w:ascii="宋体" w:hAnsi="宋体" w:eastAsia="宋体" w:cs="宋体"/>
                  <w:i w:val="0"/>
                  <w:color w:val="000000"/>
                  <w:kern w:val="0"/>
                  <w:sz w:val="20"/>
                  <w:szCs w:val="20"/>
                  <w:u w:val="none"/>
                  <w:lang w:val="en-US" w:eastAsia="zh-CN" w:bidi="ar"/>
                </w:rPr>
                <w:t xml:space="preserve">    地质矿产资源与环境调查</w:t>
              </w:r>
            </w:ins>
            <w:del w:id="11812"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地质勘查与矿产资源管理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13"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16D955">
            <w:pPr>
              <w:jc w:val="right"/>
              <w:rPr>
                <w:rFonts w:hint="eastAsia" w:ascii="宋体" w:hAnsi="宋体" w:eastAsia="宋体" w:cs="宋体"/>
                <w:i w:val="0"/>
                <w:iCs w:val="0"/>
                <w:color w:val="000000"/>
                <w:sz w:val="20"/>
                <w:szCs w:val="20"/>
                <w:u w:val="none"/>
              </w:rPr>
            </w:pPr>
          </w:p>
        </w:tc>
      </w:tr>
      <w:tr w14:paraId="6E550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14"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814" w:author="Administrator" w:date="2024-08-08T09:10: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15"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D0D3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16" w:author="Administrator" w:date="2024-08-08T09:10:02Z">
              <w:r>
                <w:rPr>
                  <w:rFonts w:hint="eastAsia" w:ascii="宋体" w:hAnsi="宋体" w:eastAsia="宋体" w:cs="宋体"/>
                  <w:i w:val="0"/>
                  <w:color w:val="000000"/>
                  <w:kern w:val="0"/>
                  <w:sz w:val="20"/>
                  <w:szCs w:val="20"/>
                  <w:u w:val="none"/>
                  <w:lang w:val="en-US" w:eastAsia="zh-CN" w:bidi="ar"/>
                </w:rPr>
                <w:t>2200114</w:t>
              </w:r>
            </w:ins>
            <w:del w:id="11817" w:author="Administrator" w:date="2024-08-08T09:10:02Z">
              <w:r>
                <w:rPr>
                  <w:rFonts w:hint="eastAsia" w:ascii="宋体" w:hAnsi="宋体" w:eastAsia="宋体" w:cs="宋体"/>
                  <w:i w:val="0"/>
                  <w:iCs w:val="0"/>
                  <w:color w:val="000000"/>
                  <w:kern w:val="0"/>
                  <w:sz w:val="20"/>
                  <w:szCs w:val="20"/>
                  <w:u w:val="none"/>
                  <w:lang w:val="en-US" w:eastAsia="zh-CN" w:bidi="ar"/>
                </w:rPr>
                <w:delText>2200115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18"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76B7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19" w:author="Administrator" w:date="2024-08-08T09:10:02Z">
              <w:r>
                <w:rPr>
                  <w:rFonts w:hint="eastAsia" w:ascii="宋体" w:hAnsi="宋体" w:eastAsia="宋体" w:cs="宋体"/>
                  <w:i w:val="0"/>
                  <w:color w:val="000000"/>
                  <w:kern w:val="0"/>
                  <w:sz w:val="20"/>
                  <w:szCs w:val="20"/>
                  <w:u w:val="none"/>
                  <w:lang w:val="en-US" w:eastAsia="zh-CN" w:bidi="ar"/>
                </w:rPr>
                <w:t xml:space="preserve">    地质勘查与矿产资源管理</w:t>
              </w:r>
            </w:ins>
            <w:del w:id="11820"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地质转产项目财政贴息</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21"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D35BF6">
            <w:pPr>
              <w:jc w:val="right"/>
              <w:rPr>
                <w:rFonts w:hint="eastAsia" w:ascii="宋体" w:hAnsi="宋体" w:eastAsia="宋体" w:cs="宋体"/>
                <w:i w:val="0"/>
                <w:iCs w:val="0"/>
                <w:color w:val="000000"/>
                <w:sz w:val="20"/>
                <w:szCs w:val="20"/>
                <w:u w:val="none"/>
              </w:rPr>
            </w:pPr>
          </w:p>
        </w:tc>
      </w:tr>
      <w:tr w14:paraId="3190B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22"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822" w:author="Administrator" w:date="2024-08-08T09:10: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23"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96E1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24" w:author="Administrator" w:date="2024-08-08T09:10:02Z">
              <w:r>
                <w:rPr>
                  <w:rFonts w:hint="eastAsia" w:ascii="宋体" w:hAnsi="宋体" w:eastAsia="宋体" w:cs="宋体"/>
                  <w:i w:val="0"/>
                  <w:color w:val="000000"/>
                  <w:kern w:val="0"/>
                  <w:sz w:val="20"/>
                  <w:szCs w:val="20"/>
                  <w:u w:val="none"/>
                  <w:lang w:val="en-US" w:eastAsia="zh-CN" w:bidi="ar"/>
                </w:rPr>
                <w:t>2200115</w:t>
              </w:r>
            </w:ins>
            <w:del w:id="11825" w:author="Administrator" w:date="2024-08-08T09:10:02Z">
              <w:r>
                <w:rPr>
                  <w:rFonts w:hint="eastAsia" w:ascii="宋体" w:hAnsi="宋体" w:eastAsia="宋体" w:cs="宋体"/>
                  <w:i w:val="0"/>
                  <w:iCs w:val="0"/>
                  <w:color w:val="000000"/>
                  <w:kern w:val="0"/>
                  <w:sz w:val="20"/>
                  <w:szCs w:val="20"/>
                  <w:u w:val="none"/>
                  <w:lang w:val="en-US" w:eastAsia="zh-CN" w:bidi="ar"/>
                </w:rPr>
                <w:delText>2200116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26"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C4E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27" w:author="Administrator" w:date="2024-08-08T09:10:02Z">
              <w:r>
                <w:rPr>
                  <w:rFonts w:hint="eastAsia" w:ascii="宋体" w:hAnsi="宋体" w:eastAsia="宋体" w:cs="宋体"/>
                  <w:i w:val="0"/>
                  <w:color w:val="000000"/>
                  <w:kern w:val="0"/>
                  <w:sz w:val="20"/>
                  <w:szCs w:val="20"/>
                  <w:u w:val="none"/>
                  <w:lang w:val="en-US" w:eastAsia="zh-CN" w:bidi="ar"/>
                </w:rPr>
                <w:t xml:space="preserve">    地质转产项目财政贴息</w:t>
              </w:r>
            </w:ins>
            <w:del w:id="11828"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国外风险勘查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29"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FE593F">
            <w:pPr>
              <w:jc w:val="right"/>
              <w:rPr>
                <w:rFonts w:hint="eastAsia" w:ascii="宋体" w:hAnsi="宋体" w:eastAsia="宋体" w:cs="宋体"/>
                <w:i w:val="0"/>
                <w:iCs w:val="0"/>
                <w:color w:val="000000"/>
                <w:sz w:val="20"/>
                <w:szCs w:val="20"/>
                <w:u w:val="none"/>
              </w:rPr>
            </w:pPr>
          </w:p>
        </w:tc>
      </w:tr>
      <w:tr w14:paraId="7B043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30"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830" w:author="Administrator" w:date="2024-08-08T09:10:0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31"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B884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32" w:author="Administrator" w:date="2024-08-08T09:10:02Z">
              <w:r>
                <w:rPr>
                  <w:rFonts w:hint="eastAsia" w:ascii="宋体" w:hAnsi="宋体" w:eastAsia="宋体" w:cs="宋体"/>
                  <w:i w:val="0"/>
                  <w:color w:val="000000"/>
                  <w:kern w:val="0"/>
                  <w:sz w:val="20"/>
                  <w:szCs w:val="20"/>
                  <w:u w:val="none"/>
                  <w:lang w:val="en-US" w:eastAsia="zh-CN" w:bidi="ar"/>
                </w:rPr>
                <w:t>2200116</w:t>
              </w:r>
            </w:ins>
            <w:del w:id="11833" w:author="Administrator" w:date="2024-08-08T09:10:02Z">
              <w:r>
                <w:rPr>
                  <w:rFonts w:hint="eastAsia" w:ascii="宋体" w:hAnsi="宋体" w:eastAsia="宋体" w:cs="宋体"/>
                  <w:i w:val="0"/>
                  <w:iCs w:val="0"/>
                  <w:color w:val="000000"/>
                  <w:kern w:val="0"/>
                  <w:sz w:val="20"/>
                  <w:szCs w:val="20"/>
                  <w:u w:val="none"/>
                  <w:lang w:val="en-US" w:eastAsia="zh-CN" w:bidi="ar"/>
                </w:rPr>
                <w:delText>2200119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34"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4B07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35" w:author="Administrator" w:date="2024-08-08T09:10:02Z">
              <w:r>
                <w:rPr>
                  <w:rFonts w:hint="eastAsia" w:ascii="宋体" w:hAnsi="宋体" w:eastAsia="宋体" w:cs="宋体"/>
                  <w:i w:val="0"/>
                  <w:color w:val="000000"/>
                  <w:kern w:val="0"/>
                  <w:sz w:val="20"/>
                  <w:szCs w:val="20"/>
                  <w:u w:val="none"/>
                  <w:lang w:val="en-US" w:eastAsia="zh-CN" w:bidi="ar"/>
                </w:rPr>
                <w:t xml:space="preserve">    国外风险勘查</w:t>
              </w:r>
            </w:ins>
            <w:del w:id="11836"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地质勘查基金(周转金)支出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37"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93B16D">
            <w:pPr>
              <w:jc w:val="right"/>
              <w:rPr>
                <w:rFonts w:hint="eastAsia" w:ascii="宋体" w:hAnsi="宋体" w:eastAsia="宋体" w:cs="宋体"/>
                <w:i w:val="0"/>
                <w:iCs w:val="0"/>
                <w:color w:val="000000"/>
                <w:sz w:val="20"/>
                <w:szCs w:val="20"/>
                <w:u w:val="none"/>
              </w:rPr>
            </w:pPr>
          </w:p>
        </w:tc>
      </w:tr>
      <w:tr w14:paraId="7C29D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38"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11838" w:author="Administrator" w:date="2024-08-08T09:10:0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39"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0073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40" w:author="Administrator" w:date="2024-08-08T09:10:02Z">
              <w:r>
                <w:rPr>
                  <w:rFonts w:hint="eastAsia" w:ascii="宋体" w:hAnsi="宋体" w:eastAsia="宋体" w:cs="宋体"/>
                  <w:i w:val="0"/>
                  <w:color w:val="000000"/>
                  <w:kern w:val="0"/>
                  <w:sz w:val="20"/>
                  <w:szCs w:val="20"/>
                  <w:u w:val="none"/>
                  <w:lang w:val="en-US" w:eastAsia="zh-CN" w:bidi="ar"/>
                </w:rPr>
                <w:t>2200119</w:t>
              </w:r>
            </w:ins>
            <w:del w:id="11841" w:author="Administrator" w:date="2024-08-08T09:10:02Z">
              <w:r>
                <w:rPr>
                  <w:rFonts w:hint="eastAsia" w:ascii="宋体" w:hAnsi="宋体" w:eastAsia="宋体" w:cs="宋体"/>
                  <w:i w:val="0"/>
                  <w:iCs w:val="0"/>
                  <w:color w:val="000000"/>
                  <w:kern w:val="0"/>
                  <w:sz w:val="20"/>
                  <w:szCs w:val="20"/>
                  <w:u w:val="none"/>
                  <w:lang w:val="en-US" w:eastAsia="zh-CN" w:bidi="ar"/>
                </w:rPr>
                <w:delText>2200120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42"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6193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43" w:author="Administrator" w:date="2024-08-08T09:10:02Z">
              <w:r>
                <w:rPr>
                  <w:rFonts w:hint="eastAsia" w:ascii="宋体" w:hAnsi="宋体" w:eastAsia="宋体" w:cs="宋体"/>
                  <w:i w:val="0"/>
                  <w:color w:val="000000"/>
                  <w:kern w:val="0"/>
                  <w:sz w:val="20"/>
                  <w:szCs w:val="20"/>
                  <w:u w:val="none"/>
                  <w:lang w:val="en-US" w:eastAsia="zh-CN" w:bidi="ar"/>
                </w:rPr>
                <w:t xml:space="preserve">    地质勘查基金(周转金)支出</w:t>
              </w:r>
            </w:ins>
            <w:del w:id="11844"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海域与海岛管理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45"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567652">
            <w:pPr>
              <w:jc w:val="right"/>
              <w:rPr>
                <w:rFonts w:hint="eastAsia" w:ascii="宋体" w:hAnsi="宋体" w:eastAsia="宋体" w:cs="宋体"/>
                <w:i w:val="0"/>
                <w:iCs w:val="0"/>
                <w:color w:val="000000"/>
                <w:sz w:val="20"/>
                <w:szCs w:val="20"/>
                <w:u w:val="none"/>
              </w:rPr>
            </w:pPr>
          </w:p>
        </w:tc>
      </w:tr>
      <w:tr w14:paraId="06147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46"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11846" w:author="Administrator" w:date="2024-08-08T09:10:0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47"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53CB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48" w:author="Administrator" w:date="2024-08-08T09:10:02Z">
              <w:r>
                <w:rPr>
                  <w:rFonts w:hint="eastAsia" w:ascii="宋体" w:hAnsi="宋体" w:eastAsia="宋体" w:cs="宋体"/>
                  <w:i w:val="0"/>
                  <w:color w:val="000000"/>
                  <w:kern w:val="0"/>
                  <w:sz w:val="20"/>
                  <w:szCs w:val="20"/>
                  <w:u w:val="none"/>
                  <w:lang w:val="en-US" w:eastAsia="zh-CN" w:bidi="ar"/>
                </w:rPr>
                <w:t>2200120</w:t>
              </w:r>
            </w:ins>
            <w:del w:id="11849" w:author="Administrator" w:date="2024-08-08T09:10:02Z">
              <w:r>
                <w:rPr>
                  <w:rFonts w:hint="eastAsia" w:ascii="宋体" w:hAnsi="宋体" w:eastAsia="宋体" w:cs="宋体"/>
                  <w:i w:val="0"/>
                  <w:iCs w:val="0"/>
                  <w:color w:val="000000"/>
                  <w:kern w:val="0"/>
                  <w:sz w:val="20"/>
                  <w:szCs w:val="20"/>
                  <w:u w:val="none"/>
                  <w:lang w:val="en-US" w:eastAsia="zh-CN" w:bidi="ar"/>
                </w:rPr>
                <w:delText>2200121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50"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BB8A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51" w:author="Administrator" w:date="2024-08-08T09:10:02Z">
              <w:r>
                <w:rPr>
                  <w:rFonts w:hint="eastAsia" w:ascii="宋体" w:hAnsi="宋体" w:eastAsia="宋体" w:cs="宋体"/>
                  <w:i w:val="0"/>
                  <w:color w:val="000000"/>
                  <w:kern w:val="0"/>
                  <w:sz w:val="20"/>
                  <w:szCs w:val="20"/>
                  <w:u w:val="none"/>
                  <w:lang w:val="en-US" w:eastAsia="zh-CN" w:bidi="ar"/>
                </w:rPr>
                <w:t xml:space="preserve">    海域与海岛管理</w:t>
              </w:r>
            </w:ins>
            <w:del w:id="11852"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自然资源国际合作与海洋权益维护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53"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A89DE8">
            <w:pPr>
              <w:jc w:val="right"/>
              <w:rPr>
                <w:rFonts w:hint="eastAsia" w:ascii="宋体" w:hAnsi="宋体" w:eastAsia="宋体" w:cs="宋体"/>
                <w:i w:val="0"/>
                <w:iCs w:val="0"/>
                <w:color w:val="000000"/>
                <w:sz w:val="20"/>
                <w:szCs w:val="20"/>
                <w:u w:val="none"/>
              </w:rPr>
            </w:pPr>
          </w:p>
        </w:tc>
      </w:tr>
      <w:tr w14:paraId="74B7D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54"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854" w:author="Administrator" w:date="2024-08-08T09:10:0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55"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3420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56" w:author="Administrator" w:date="2024-08-08T09:10:02Z">
              <w:r>
                <w:rPr>
                  <w:rFonts w:hint="eastAsia" w:ascii="宋体" w:hAnsi="宋体" w:eastAsia="宋体" w:cs="宋体"/>
                  <w:i w:val="0"/>
                  <w:color w:val="000000"/>
                  <w:kern w:val="0"/>
                  <w:sz w:val="20"/>
                  <w:szCs w:val="20"/>
                  <w:u w:val="none"/>
                  <w:lang w:val="en-US" w:eastAsia="zh-CN" w:bidi="ar"/>
                </w:rPr>
                <w:t>2200121</w:t>
              </w:r>
            </w:ins>
            <w:del w:id="11857" w:author="Administrator" w:date="2024-08-08T09:10:02Z">
              <w:r>
                <w:rPr>
                  <w:rFonts w:hint="eastAsia" w:ascii="宋体" w:hAnsi="宋体" w:eastAsia="宋体" w:cs="宋体"/>
                  <w:i w:val="0"/>
                  <w:iCs w:val="0"/>
                  <w:color w:val="000000"/>
                  <w:kern w:val="0"/>
                  <w:sz w:val="20"/>
                  <w:szCs w:val="20"/>
                  <w:u w:val="none"/>
                  <w:lang w:val="en-US" w:eastAsia="zh-CN" w:bidi="ar"/>
                </w:rPr>
                <w:delText>2200122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58"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B0E7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59" w:author="Administrator" w:date="2024-08-08T09:10:02Z">
              <w:r>
                <w:rPr>
                  <w:rFonts w:hint="eastAsia" w:ascii="宋体" w:hAnsi="宋体" w:eastAsia="宋体" w:cs="宋体"/>
                  <w:i w:val="0"/>
                  <w:color w:val="000000"/>
                  <w:kern w:val="0"/>
                  <w:sz w:val="20"/>
                  <w:szCs w:val="20"/>
                  <w:u w:val="none"/>
                  <w:lang w:val="en-US" w:eastAsia="zh-CN" w:bidi="ar"/>
                </w:rPr>
                <w:t xml:space="preserve">    自然资源国际合作与海洋权益维护</w:t>
              </w:r>
            </w:ins>
            <w:del w:id="11860"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自然资源卫星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61"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C6E2B3">
            <w:pPr>
              <w:jc w:val="right"/>
              <w:rPr>
                <w:rFonts w:hint="eastAsia" w:ascii="宋体" w:hAnsi="宋体" w:eastAsia="宋体" w:cs="宋体"/>
                <w:i w:val="0"/>
                <w:iCs w:val="0"/>
                <w:color w:val="000000"/>
                <w:sz w:val="20"/>
                <w:szCs w:val="20"/>
                <w:u w:val="none"/>
              </w:rPr>
            </w:pPr>
          </w:p>
        </w:tc>
      </w:tr>
      <w:tr w14:paraId="3A51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62"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862" w:author="Administrator" w:date="2024-08-08T09:10:0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63"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1B98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64" w:author="Administrator" w:date="2024-08-08T09:10:02Z">
              <w:r>
                <w:rPr>
                  <w:rFonts w:hint="eastAsia" w:ascii="宋体" w:hAnsi="宋体" w:eastAsia="宋体" w:cs="宋体"/>
                  <w:i w:val="0"/>
                  <w:color w:val="000000"/>
                  <w:kern w:val="0"/>
                  <w:sz w:val="20"/>
                  <w:szCs w:val="20"/>
                  <w:u w:val="none"/>
                  <w:lang w:val="en-US" w:eastAsia="zh-CN" w:bidi="ar"/>
                </w:rPr>
                <w:t>2200122</w:t>
              </w:r>
            </w:ins>
            <w:del w:id="11865" w:author="Administrator" w:date="2024-08-08T09:10:02Z">
              <w:r>
                <w:rPr>
                  <w:rFonts w:hint="eastAsia" w:ascii="宋体" w:hAnsi="宋体" w:eastAsia="宋体" w:cs="宋体"/>
                  <w:i w:val="0"/>
                  <w:iCs w:val="0"/>
                  <w:color w:val="000000"/>
                  <w:kern w:val="0"/>
                  <w:sz w:val="20"/>
                  <w:szCs w:val="20"/>
                  <w:u w:val="none"/>
                  <w:lang w:val="en-US" w:eastAsia="zh-CN" w:bidi="ar"/>
                </w:rPr>
                <w:delText>2200123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66"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710C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67" w:author="Administrator" w:date="2024-08-08T09:10:02Z">
              <w:r>
                <w:rPr>
                  <w:rFonts w:hint="eastAsia" w:ascii="宋体" w:hAnsi="宋体" w:eastAsia="宋体" w:cs="宋体"/>
                  <w:i w:val="0"/>
                  <w:color w:val="000000"/>
                  <w:kern w:val="0"/>
                  <w:sz w:val="20"/>
                  <w:szCs w:val="20"/>
                  <w:u w:val="none"/>
                  <w:lang w:val="en-US" w:eastAsia="zh-CN" w:bidi="ar"/>
                </w:rPr>
                <w:t xml:space="preserve">    自然资源卫星</w:t>
              </w:r>
            </w:ins>
            <w:del w:id="11868"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极地考察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69"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42B832">
            <w:pPr>
              <w:jc w:val="right"/>
              <w:rPr>
                <w:rFonts w:hint="eastAsia" w:ascii="宋体" w:hAnsi="宋体" w:eastAsia="宋体" w:cs="宋体"/>
                <w:i w:val="0"/>
                <w:iCs w:val="0"/>
                <w:color w:val="000000"/>
                <w:sz w:val="20"/>
                <w:szCs w:val="20"/>
                <w:u w:val="none"/>
              </w:rPr>
            </w:pPr>
          </w:p>
        </w:tc>
      </w:tr>
      <w:tr w14:paraId="5D5B5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70"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870" w:author="Administrator" w:date="2024-08-08T09:10:0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71"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D824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72" w:author="Administrator" w:date="2024-08-08T09:10:02Z">
              <w:r>
                <w:rPr>
                  <w:rFonts w:hint="eastAsia" w:ascii="宋体" w:hAnsi="宋体" w:eastAsia="宋体" w:cs="宋体"/>
                  <w:i w:val="0"/>
                  <w:color w:val="000000"/>
                  <w:kern w:val="0"/>
                  <w:sz w:val="20"/>
                  <w:szCs w:val="20"/>
                  <w:u w:val="none"/>
                  <w:lang w:val="en-US" w:eastAsia="zh-CN" w:bidi="ar"/>
                </w:rPr>
                <w:t>2200123</w:t>
              </w:r>
            </w:ins>
            <w:del w:id="11873" w:author="Administrator" w:date="2024-08-08T09:10:02Z">
              <w:r>
                <w:rPr>
                  <w:rFonts w:hint="eastAsia" w:ascii="宋体" w:hAnsi="宋体" w:eastAsia="宋体" w:cs="宋体"/>
                  <w:i w:val="0"/>
                  <w:iCs w:val="0"/>
                  <w:color w:val="000000"/>
                  <w:kern w:val="0"/>
                  <w:sz w:val="20"/>
                  <w:szCs w:val="20"/>
                  <w:u w:val="none"/>
                  <w:lang w:val="en-US" w:eastAsia="zh-CN" w:bidi="ar"/>
                </w:rPr>
                <w:delText>2200124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74"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7202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75" w:author="Administrator" w:date="2024-08-08T09:10:02Z">
              <w:r>
                <w:rPr>
                  <w:rFonts w:hint="eastAsia" w:ascii="宋体" w:hAnsi="宋体" w:eastAsia="宋体" w:cs="宋体"/>
                  <w:i w:val="0"/>
                  <w:color w:val="000000"/>
                  <w:kern w:val="0"/>
                  <w:sz w:val="20"/>
                  <w:szCs w:val="20"/>
                  <w:u w:val="none"/>
                  <w:lang w:val="en-US" w:eastAsia="zh-CN" w:bidi="ar"/>
                </w:rPr>
                <w:t xml:space="preserve">    极地考察</w:t>
              </w:r>
            </w:ins>
            <w:del w:id="11876"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深海调查与资源开发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77"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24FEDA">
            <w:pPr>
              <w:jc w:val="right"/>
              <w:rPr>
                <w:rFonts w:hint="eastAsia" w:ascii="宋体" w:hAnsi="宋体" w:eastAsia="宋体" w:cs="宋体"/>
                <w:i w:val="0"/>
                <w:iCs w:val="0"/>
                <w:color w:val="000000"/>
                <w:sz w:val="20"/>
                <w:szCs w:val="20"/>
                <w:u w:val="none"/>
              </w:rPr>
            </w:pPr>
          </w:p>
        </w:tc>
      </w:tr>
      <w:tr w14:paraId="16EC6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78" w:author="Administrator" w:date="2024-08-08T09:10:0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878" w:author="Administrator" w:date="2024-08-08T09:10:02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79" w:author="Administrator" w:date="2024-08-08T09:10:0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B229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80" w:author="Administrator" w:date="2024-08-08T09:10:02Z">
              <w:r>
                <w:rPr>
                  <w:rFonts w:hint="eastAsia" w:ascii="宋体" w:hAnsi="宋体" w:eastAsia="宋体" w:cs="宋体"/>
                  <w:i w:val="0"/>
                  <w:color w:val="000000"/>
                  <w:kern w:val="0"/>
                  <w:sz w:val="20"/>
                  <w:szCs w:val="20"/>
                  <w:u w:val="none"/>
                  <w:lang w:val="en-US" w:eastAsia="zh-CN" w:bidi="ar"/>
                </w:rPr>
                <w:t>2200124</w:t>
              </w:r>
            </w:ins>
            <w:del w:id="11881" w:author="Administrator" w:date="2024-08-08T09:10:02Z">
              <w:r>
                <w:rPr>
                  <w:rFonts w:hint="eastAsia" w:ascii="宋体" w:hAnsi="宋体" w:eastAsia="宋体" w:cs="宋体"/>
                  <w:i w:val="0"/>
                  <w:iCs w:val="0"/>
                  <w:color w:val="000000"/>
                  <w:kern w:val="0"/>
                  <w:sz w:val="20"/>
                  <w:szCs w:val="20"/>
                  <w:u w:val="none"/>
                  <w:lang w:val="en-US" w:eastAsia="zh-CN" w:bidi="ar"/>
                </w:rPr>
                <w:delText>2200125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82" w:author="Administrator" w:date="2024-08-08T09:10:0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9663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83" w:author="Administrator" w:date="2024-08-08T09:10:02Z">
              <w:r>
                <w:rPr>
                  <w:rFonts w:hint="eastAsia" w:ascii="宋体" w:hAnsi="宋体" w:eastAsia="宋体" w:cs="宋体"/>
                  <w:i w:val="0"/>
                  <w:color w:val="000000"/>
                  <w:kern w:val="0"/>
                  <w:sz w:val="20"/>
                  <w:szCs w:val="20"/>
                  <w:u w:val="none"/>
                  <w:lang w:val="en-US" w:eastAsia="zh-CN" w:bidi="ar"/>
                </w:rPr>
                <w:t xml:space="preserve">    深海调查与资源开发</w:t>
              </w:r>
            </w:ins>
            <w:del w:id="11884" w:author="Administrator" w:date="2024-08-08T09:10:02Z">
              <w:r>
                <w:rPr>
                  <w:rFonts w:hint="eastAsia" w:ascii="宋体" w:hAnsi="宋体" w:eastAsia="宋体" w:cs="宋体"/>
                  <w:i w:val="0"/>
                  <w:iCs w:val="0"/>
                  <w:color w:val="000000"/>
                  <w:kern w:val="0"/>
                  <w:sz w:val="20"/>
                  <w:szCs w:val="20"/>
                  <w:u w:val="none"/>
                  <w:lang w:val="en-US" w:eastAsia="zh-CN" w:bidi="ar"/>
                </w:rPr>
                <w:delText xml:space="preserve">    海港航标维护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85" w:author="Administrator" w:date="2024-08-08T09:10:0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FC925">
            <w:pPr>
              <w:jc w:val="right"/>
              <w:rPr>
                <w:rFonts w:hint="eastAsia" w:ascii="宋体" w:hAnsi="宋体" w:eastAsia="宋体" w:cs="宋体"/>
                <w:i w:val="0"/>
                <w:iCs w:val="0"/>
                <w:color w:val="000000"/>
                <w:sz w:val="20"/>
                <w:szCs w:val="20"/>
                <w:u w:val="none"/>
              </w:rPr>
            </w:pPr>
          </w:p>
        </w:tc>
      </w:tr>
      <w:tr w14:paraId="7EE4C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86"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11886" w:author="Administrator" w:date="2024-08-08T09:10:0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87"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FB3B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88" w:author="Administrator" w:date="2024-08-08T09:10:02Z">
              <w:r>
                <w:rPr>
                  <w:rFonts w:hint="eastAsia" w:ascii="宋体" w:hAnsi="宋体" w:eastAsia="宋体" w:cs="宋体"/>
                  <w:i w:val="0"/>
                  <w:color w:val="000000"/>
                  <w:kern w:val="0"/>
                  <w:sz w:val="20"/>
                  <w:szCs w:val="20"/>
                  <w:u w:val="none"/>
                  <w:lang w:val="en-US" w:eastAsia="zh-CN" w:bidi="ar"/>
                </w:rPr>
                <w:t>2200125</w:t>
              </w:r>
            </w:ins>
            <w:del w:id="11889" w:author="Administrator" w:date="2024-08-08T09:10:02Z">
              <w:r>
                <w:rPr>
                  <w:rFonts w:hint="eastAsia" w:ascii="宋体" w:hAnsi="宋体" w:eastAsia="宋体" w:cs="宋体"/>
                  <w:i w:val="0"/>
                  <w:iCs w:val="0"/>
                  <w:color w:val="000000"/>
                  <w:kern w:val="0"/>
                  <w:sz w:val="20"/>
                  <w:szCs w:val="20"/>
                  <w:u w:val="none"/>
                  <w:lang w:val="en-US" w:eastAsia="zh-CN" w:bidi="ar"/>
                </w:rPr>
                <w:delText>2200126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90"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67BC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91" w:author="Administrator" w:date="2024-08-08T09:10:03Z">
              <w:r>
                <w:rPr>
                  <w:rFonts w:hint="eastAsia" w:ascii="宋体" w:hAnsi="宋体" w:eastAsia="宋体" w:cs="宋体"/>
                  <w:i w:val="0"/>
                  <w:color w:val="000000"/>
                  <w:kern w:val="0"/>
                  <w:sz w:val="20"/>
                  <w:szCs w:val="20"/>
                  <w:u w:val="none"/>
                  <w:lang w:val="en-US" w:eastAsia="zh-CN" w:bidi="ar"/>
                </w:rPr>
                <w:t xml:space="preserve">    海港航标维护</w:t>
              </w:r>
            </w:ins>
            <w:del w:id="11892"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海水淡化</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93"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B8B166">
            <w:pPr>
              <w:jc w:val="right"/>
              <w:rPr>
                <w:rFonts w:hint="eastAsia" w:ascii="宋体" w:hAnsi="宋体" w:eastAsia="宋体" w:cs="宋体"/>
                <w:i w:val="0"/>
                <w:iCs w:val="0"/>
                <w:color w:val="000000"/>
                <w:sz w:val="20"/>
                <w:szCs w:val="20"/>
                <w:u w:val="none"/>
              </w:rPr>
            </w:pPr>
          </w:p>
        </w:tc>
      </w:tr>
      <w:tr w14:paraId="23E81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894"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894" w:author="Administrator" w:date="2024-08-08T09:10:0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95"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2EED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96" w:author="Administrator" w:date="2024-08-08T09:10:03Z">
              <w:r>
                <w:rPr>
                  <w:rFonts w:hint="eastAsia" w:ascii="宋体" w:hAnsi="宋体" w:eastAsia="宋体" w:cs="宋体"/>
                  <w:i w:val="0"/>
                  <w:color w:val="000000"/>
                  <w:kern w:val="0"/>
                  <w:sz w:val="20"/>
                  <w:szCs w:val="20"/>
                  <w:u w:val="none"/>
                  <w:lang w:val="en-US" w:eastAsia="zh-CN" w:bidi="ar"/>
                </w:rPr>
                <w:t>2200126</w:t>
              </w:r>
            </w:ins>
            <w:del w:id="11897" w:author="Administrator" w:date="2024-08-08T09:10:03Z">
              <w:r>
                <w:rPr>
                  <w:rFonts w:hint="eastAsia" w:ascii="宋体" w:hAnsi="宋体" w:eastAsia="宋体" w:cs="宋体"/>
                  <w:i w:val="0"/>
                  <w:iCs w:val="0"/>
                  <w:color w:val="000000"/>
                  <w:kern w:val="0"/>
                  <w:sz w:val="20"/>
                  <w:szCs w:val="20"/>
                  <w:u w:val="none"/>
                  <w:lang w:val="en-US" w:eastAsia="zh-CN" w:bidi="ar"/>
                </w:rPr>
                <w:delText>2200127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898"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7E24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899" w:author="Administrator" w:date="2024-08-08T09:10:03Z">
              <w:r>
                <w:rPr>
                  <w:rFonts w:hint="eastAsia" w:ascii="宋体" w:hAnsi="宋体" w:eastAsia="宋体" w:cs="宋体"/>
                  <w:i w:val="0"/>
                  <w:color w:val="000000"/>
                  <w:kern w:val="0"/>
                  <w:sz w:val="20"/>
                  <w:szCs w:val="20"/>
                  <w:u w:val="none"/>
                  <w:lang w:val="en-US" w:eastAsia="zh-CN" w:bidi="ar"/>
                </w:rPr>
                <w:t xml:space="preserve">    海水淡化</w:t>
              </w:r>
            </w:ins>
            <w:del w:id="11900"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无居民海岛使用金支出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01"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F3942C">
            <w:pPr>
              <w:jc w:val="right"/>
              <w:rPr>
                <w:rFonts w:hint="eastAsia" w:ascii="宋体" w:hAnsi="宋体" w:eastAsia="宋体" w:cs="宋体"/>
                <w:i w:val="0"/>
                <w:iCs w:val="0"/>
                <w:color w:val="000000"/>
                <w:sz w:val="20"/>
                <w:szCs w:val="20"/>
                <w:u w:val="none"/>
              </w:rPr>
            </w:pPr>
          </w:p>
        </w:tc>
      </w:tr>
      <w:tr w14:paraId="64D7F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02"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902" w:author="Administrator" w:date="2024-08-08T09:10:0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03"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F747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04" w:author="Administrator" w:date="2024-08-08T09:10:03Z">
              <w:r>
                <w:rPr>
                  <w:rFonts w:hint="eastAsia" w:ascii="宋体" w:hAnsi="宋体" w:eastAsia="宋体" w:cs="宋体"/>
                  <w:i w:val="0"/>
                  <w:color w:val="000000"/>
                  <w:kern w:val="0"/>
                  <w:sz w:val="20"/>
                  <w:szCs w:val="20"/>
                  <w:u w:val="none"/>
                  <w:lang w:val="en-US" w:eastAsia="zh-CN" w:bidi="ar"/>
                </w:rPr>
                <w:t>2200127</w:t>
              </w:r>
            </w:ins>
            <w:del w:id="11905" w:author="Administrator" w:date="2024-08-08T09:10:03Z">
              <w:r>
                <w:rPr>
                  <w:rFonts w:hint="eastAsia" w:ascii="宋体" w:hAnsi="宋体" w:eastAsia="宋体" w:cs="宋体"/>
                  <w:i w:val="0"/>
                  <w:iCs w:val="0"/>
                  <w:color w:val="000000"/>
                  <w:kern w:val="0"/>
                  <w:sz w:val="20"/>
                  <w:szCs w:val="20"/>
                  <w:u w:val="none"/>
                  <w:lang w:val="en-US" w:eastAsia="zh-CN" w:bidi="ar"/>
                </w:rPr>
                <w:delText>2200128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06"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8AAC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07" w:author="Administrator" w:date="2024-08-08T09:10:03Z">
              <w:r>
                <w:rPr>
                  <w:rFonts w:hint="eastAsia" w:ascii="宋体" w:hAnsi="宋体" w:eastAsia="宋体" w:cs="宋体"/>
                  <w:i w:val="0"/>
                  <w:color w:val="000000"/>
                  <w:kern w:val="0"/>
                  <w:sz w:val="20"/>
                  <w:szCs w:val="20"/>
                  <w:u w:val="none"/>
                  <w:lang w:val="en-US" w:eastAsia="zh-CN" w:bidi="ar"/>
                </w:rPr>
                <w:t xml:space="preserve">    无居民海岛使用金支出</w:t>
              </w:r>
            </w:ins>
            <w:del w:id="11908"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海洋战略规划与预警监测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09"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777525">
            <w:pPr>
              <w:jc w:val="right"/>
              <w:rPr>
                <w:rFonts w:hint="eastAsia" w:ascii="宋体" w:hAnsi="宋体" w:eastAsia="宋体" w:cs="宋体"/>
                <w:i w:val="0"/>
                <w:iCs w:val="0"/>
                <w:color w:val="000000"/>
                <w:sz w:val="20"/>
                <w:szCs w:val="20"/>
                <w:u w:val="none"/>
              </w:rPr>
            </w:pPr>
          </w:p>
        </w:tc>
      </w:tr>
      <w:tr w14:paraId="4DBDC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10"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1910" w:author="Administrator" w:date="2024-08-08T09:10:03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11"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BD10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12" w:author="Administrator" w:date="2024-08-08T09:10:03Z">
              <w:r>
                <w:rPr>
                  <w:rFonts w:hint="eastAsia" w:ascii="宋体" w:hAnsi="宋体" w:eastAsia="宋体" w:cs="宋体"/>
                  <w:i w:val="0"/>
                  <w:color w:val="000000"/>
                  <w:kern w:val="0"/>
                  <w:sz w:val="20"/>
                  <w:szCs w:val="20"/>
                  <w:u w:val="none"/>
                  <w:lang w:val="en-US" w:eastAsia="zh-CN" w:bidi="ar"/>
                </w:rPr>
                <w:t>2200128</w:t>
              </w:r>
            </w:ins>
            <w:del w:id="11913" w:author="Administrator" w:date="2024-08-08T09:10:03Z">
              <w:r>
                <w:rPr>
                  <w:rFonts w:hint="eastAsia" w:ascii="宋体" w:hAnsi="宋体" w:eastAsia="宋体" w:cs="宋体"/>
                  <w:i w:val="0"/>
                  <w:iCs w:val="0"/>
                  <w:color w:val="000000"/>
                  <w:kern w:val="0"/>
                  <w:sz w:val="20"/>
                  <w:szCs w:val="20"/>
                  <w:u w:val="none"/>
                  <w:lang w:val="en-US" w:eastAsia="zh-CN" w:bidi="ar"/>
                </w:rPr>
                <w:delText>2200129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14"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3A62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15" w:author="Administrator" w:date="2024-08-08T09:10:03Z">
              <w:r>
                <w:rPr>
                  <w:rFonts w:hint="eastAsia" w:ascii="宋体" w:hAnsi="宋体" w:eastAsia="宋体" w:cs="宋体"/>
                  <w:i w:val="0"/>
                  <w:color w:val="000000"/>
                  <w:kern w:val="0"/>
                  <w:sz w:val="20"/>
                  <w:szCs w:val="20"/>
                  <w:u w:val="none"/>
                  <w:lang w:val="en-US" w:eastAsia="zh-CN" w:bidi="ar"/>
                </w:rPr>
                <w:t xml:space="preserve">    海洋战略规划与预警监测</w:t>
              </w:r>
            </w:ins>
            <w:del w:id="11916"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基础测绘与地理信息监管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17"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7B8487">
            <w:pPr>
              <w:jc w:val="right"/>
              <w:rPr>
                <w:rFonts w:hint="eastAsia" w:ascii="宋体" w:hAnsi="宋体" w:eastAsia="宋体" w:cs="宋体"/>
                <w:i w:val="0"/>
                <w:iCs w:val="0"/>
                <w:color w:val="000000"/>
                <w:sz w:val="20"/>
                <w:szCs w:val="20"/>
                <w:u w:val="none"/>
              </w:rPr>
            </w:pPr>
          </w:p>
        </w:tc>
      </w:tr>
      <w:tr w14:paraId="33BCB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18"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918"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19"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F3B1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20" w:author="Administrator" w:date="2024-08-08T09:10:03Z">
              <w:r>
                <w:rPr>
                  <w:rFonts w:hint="eastAsia" w:ascii="宋体" w:hAnsi="宋体" w:eastAsia="宋体" w:cs="宋体"/>
                  <w:i w:val="0"/>
                  <w:color w:val="000000"/>
                  <w:kern w:val="0"/>
                  <w:sz w:val="20"/>
                  <w:szCs w:val="20"/>
                  <w:u w:val="none"/>
                  <w:lang w:val="en-US" w:eastAsia="zh-CN" w:bidi="ar"/>
                </w:rPr>
                <w:t>2200129</w:t>
              </w:r>
            </w:ins>
            <w:del w:id="11921" w:author="Administrator" w:date="2024-08-08T09:10:03Z">
              <w:r>
                <w:rPr>
                  <w:rFonts w:hint="eastAsia" w:ascii="宋体" w:hAnsi="宋体" w:eastAsia="宋体" w:cs="宋体"/>
                  <w:i w:val="0"/>
                  <w:iCs w:val="0"/>
                  <w:color w:val="000000"/>
                  <w:kern w:val="0"/>
                  <w:sz w:val="20"/>
                  <w:szCs w:val="20"/>
                  <w:u w:val="none"/>
                  <w:lang w:val="en-US" w:eastAsia="zh-CN" w:bidi="ar"/>
                </w:rPr>
                <w:delText>2200150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22"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2756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23" w:author="Administrator" w:date="2024-08-08T09:10:03Z">
              <w:r>
                <w:rPr>
                  <w:rFonts w:hint="eastAsia" w:ascii="宋体" w:hAnsi="宋体" w:eastAsia="宋体" w:cs="宋体"/>
                  <w:i w:val="0"/>
                  <w:color w:val="000000"/>
                  <w:kern w:val="0"/>
                  <w:sz w:val="20"/>
                  <w:szCs w:val="20"/>
                  <w:u w:val="none"/>
                  <w:lang w:val="en-US" w:eastAsia="zh-CN" w:bidi="ar"/>
                </w:rPr>
                <w:t xml:space="preserve">    基础测绘与地理信息监管</w:t>
              </w:r>
            </w:ins>
            <w:del w:id="11924"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25"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8DF114">
            <w:pPr>
              <w:jc w:val="right"/>
              <w:rPr>
                <w:rFonts w:hint="eastAsia" w:ascii="宋体" w:hAnsi="宋体" w:eastAsia="宋体" w:cs="宋体"/>
                <w:i w:val="0"/>
                <w:iCs w:val="0"/>
                <w:color w:val="000000"/>
                <w:sz w:val="20"/>
                <w:szCs w:val="20"/>
                <w:u w:val="none"/>
              </w:rPr>
            </w:pPr>
          </w:p>
        </w:tc>
      </w:tr>
      <w:tr w14:paraId="7C696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26"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26"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27"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A2C1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28" w:author="Administrator" w:date="2024-08-08T09:10:03Z">
              <w:r>
                <w:rPr>
                  <w:rFonts w:hint="eastAsia" w:ascii="宋体" w:hAnsi="宋体" w:eastAsia="宋体" w:cs="宋体"/>
                  <w:i w:val="0"/>
                  <w:color w:val="000000"/>
                  <w:kern w:val="0"/>
                  <w:sz w:val="20"/>
                  <w:szCs w:val="20"/>
                  <w:u w:val="none"/>
                  <w:lang w:val="en-US" w:eastAsia="zh-CN" w:bidi="ar"/>
                </w:rPr>
                <w:t>2200150</w:t>
              </w:r>
            </w:ins>
            <w:del w:id="11929" w:author="Administrator" w:date="2024-08-08T09:10:03Z">
              <w:r>
                <w:rPr>
                  <w:rFonts w:hint="eastAsia" w:ascii="宋体" w:hAnsi="宋体" w:eastAsia="宋体" w:cs="宋体"/>
                  <w:i w:val="0"/>
                  <w:iCs w:val="0"/>
                  <w:color w:val="000000"/>
                  <w:kern w:val="0"/>
                  <w:sz w:val="20"/>
                  <w:szCs w:val="20"/>
                  <w:u w:val="none"/>
                  <w:lang w:val="en-US" w:eastAsia="zh-CN" w:bidi="ar"/>
                </w:rPr>
                <w:delText>2200199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30"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1673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31" w:author="Administrator" w:date="2024-08-08T09:10:03Z">
              <w:r>
                <w:rPr>
                  <w:rFonts w:hint="eastAsia" w:ascii="宋体" w:hAnsi="宋体" w:eastAsia="宋体" w:cs="宋体"/>
                  <w:i w:val="0"/>
                  <w:color w:val="000000"/>
                  <w:kern w:val="0"/>
                  <w:sz w:val="20"/>
                  <w:szCs w:val="20"/>
                  <w:u w:val="none"/>
                  <w:lang w:val="en-US" w:eastAsia="zh-CN" w:bidi="ar"/>
                </w:rPr>
                <w:t xml:space="preserve">    事业运行</w:t>
              </w:r>
            </w:ins>
            <w:del w:id="11932"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其他自然资源事务支出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33"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2BB7C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1934" w:author="Administrator" w:date="2024-08-08T09:10:03Z">
                <w:pPr>
                  <w:keepNext w:val="0"/>
                  <w:keepLines w:val="0"/>
                  <w:widowControl/>
                  <w:suppressLineNumbers w:val="0"/>
                  <w:jc w:val="right"/>
                  <w:textAlignment w:val="center"/>
                </w:pPr>
              </w:pPrChange>
            </w:pPr>
            <w:del w:id="11935" w:author="Administrator" w:date="2024-08-08T09:10:03Z">
              <w:r>
                <w:rPr>
                  <w:rFonts w:hint="eastAsia" w:ascii="宋体" w:hAnsi="宋体" w:eastAsia="宋体" w:cs="宋体"/>
                  <w:i w:val="0"/>
                  <w:iCs w:val="0"/>
                  <w:color w:val="000000"/>
                  <w:kern w:val="0"/>
                  <w:sz w:val="20"/>
                  <w:szCs w:val="20"/>
                  <w:u w:val="none"/>
                  <w:lang w:val="en-US" w:eastAsia="zh-CN" w:bidi="ar"/>
                </w:rPr>
                <w:delText>489</w:delText>
              </w:r>
            </w:del>
          </w:p>
        </w:tc>
      </w:tr>
      <w:tr w14:paraId="58064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36"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36"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37"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5E28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38" w:author="Administrator" w:date="2024-08-08T09:10:03Z">
              <w:r>
                <w:rPr>
                  <w:rFonts w:hint="eastAsia" w:ascii="宋体" w:hAnsi="宋体" w:eastAsia="宋体" w:cs="宋体"/>
                  <w:i w:val="0"/>
                  <w:color w:val="000000"/>
                  <w:kern w:val="0"/>
                  <w:sz w:val="20"/>
                  <w:szCs w:val="20"/>
                  <w:u w:val="none"/>
                  <w:lang w:val="en-US" w:eastAsia="zh-CN" w:bidi="ar"/>
                </w:rPr>
                <w:t>2200199</w:t>
              </w:r>
            </w:ins>
            <w:del w:id="11939" w:author="Administrator" w:date="2024-08-08T09:10:03Z">
              <w:r>
                <w:rPr>
                  <w:rFonts w:hint="eastAsia" w:ascii="宋体" w:hAnsi="宋体" w:eastAsia="宋体" w:cs="宋体"/>
                  <w:i w:val="0"/>
                  <w:iCs w:val="0"/>
                  <w:color w:val="000000"/>
                  <w:kern w:val="0"/>
                  <w:sz w:val="20"/>
                  <w:szCs w:val="20"/>
                  <w:u w:val="none"/>
                  <w:lang w:val="en-US" w:eastAsia="zh-CN" w:bidi="ar"/>
                </w:rPr>
                <w:delText>22005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40"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895C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41" w:author="Administrator" w:date="2024-08-08T09:10:03Z">
              <w:r>
                <w:rPr>
                  <w:rFonts w:hint="eastAsia" w:ascii="宋体" w:hAnsi="宋体" w:eastAsia="宋体" w:cs="宋体"/>
                  <w:i w:val="0"/>
                  <w:color w:val="000000"/>
                  <w:kern w:val="0"/>
                  <w:sz w:val="20"/>
                  <w:szCs w:val="20"/>
                  <w:u w:val="none"/>
                  <w:lang w:val="en-US" w:eastAsia="zh-CN" w:bidi="ar"/>
                </w:rPr>
                <w:t xml:space="preserve">    其他自然资源事务支出</w:t>
              </w:r>
            </w:ins>
            <w:del w:id="11942"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气象事务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43"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C9C3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1944" w:author="Administrator" w:date="2024-08-08T09:10:03Z">
              <w:r>
                <w:rPr>
                  <w:rFonts w:hint="eastAsia" w:ascii="宋体" w:hAnsi="宋体" w:eastAsia="宋体" w:cs="宋体"/>
                  <w:i w:val="0"/>
                  <w:color w:val="000000"/>
                  <w:kern w:val="0"/>
                  <w:sz w:val="20"/>
                  <w:szCs w:val="20"/>
                  <w:u w:val="none"/>
                  <w:lang w:val="en-US" w:eastAsia="zh-CN" w:bidi="ar"/>
                </w:rPr>
                <w:t>343</w:t>
              </w:r>
            </w:ins>
            <w:del w:id="11945" w:author="Administrator" w:date="2024-08-08T09:10:03Z">
              <w:r>
                <w:rPr>
                  <w:rFonts w:hint="eastAsia" w:ascii="宋体" w:hAnsi="宋体" w:eastAsia="宋体" w:cs="宋体"/>
                  <w:i w:val="0"/>
                  <w:iCs w:val="0"/>
                  <w:color w:val="000000"/>
                  <w:kern w:val="0"/>
                  <w:sz w:val="20"/>
                  <w:szCs w:val="20"/>
                  <w:u w:val="none"/>
                  <w:lang w:val="en-US" w:eastAsia="zh-CN" w:bidi="ar"/>
                </w:rPr>
                <w:delText>26</w:delText>
              </w:r>
            </w:del>
          </w:p>
        </w:tc>
      </w:tr>
      <w:tr w14:paraId="7A10C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46"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46"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47"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72CF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48" w:author="Administrator" w:date="2024-08-08T09:10:03Z">
              <w:r>
                <w:rPr>
                  <w:rFonts w:hint="eastAsia" w:ascii="宋体" w:hAnsi="宋体" w:eastAsia="宋体" w:cs="宋体"/>
                  <w:i w:val="0"/>
                  <w:color w:val="000000"/>
                  <w:kern w:val="0"/>
                  <w:sz w:val="20"/>
                  <w:szCs w:val="20"/>
                  <w:u w:val="none"/>
                  <w:lang w:val="en-US" w:eastAsia="zh-CN" w:bidi="ar"/>
                </w:rPr>
                <w:t>22005</w:t>
              </w:r>
            </w:ins>
            <w:del w:id="11949" w:author="Administrator" w:date="2024-08-08T09:10:03Z">
              <w:r>
                <w:rPr>
                  <w:rFonts w:hint="eastAsia" w:ascii="宋体" w:hAnsi="宋体" w:eastAsia="宋体" w:cs="宋体"/>
                  <w:i w:val="0"/>
                  <w:iCs w:val="0"/>
                  <w:color w:val="000000"/>
                  <w:kern w:val="0"/>
                  <w:sz w:val="20"/>
                  <w:szCs w:val="20"/>
                  <w:u w:val="none"/>
                  <w:lang w:val="en-US" w:eastAsia="zh-CN" w:bidi="ar"/>
                </w:rPr>
                <w:delText>2200501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50"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2358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51" w:author="Administrator" w:date="2024-08-08T09:10:03Z">
              <w:r>
                <w:rPr>
                  <w:rFonts w:hint="eastAsia" w:ascii="宋体" w:hAnsi="宋体" w:eastAsia="宋体" w:cs="宋体"/>
                  <w:i w:val="0"/>
                  <w:color w:val="000000"/>
                  <w:kern w:val="0"/>
                  <w:sz w:val="20"/>
                  <w:szCs w:val="20"/>
                  <w:u w:val="none"/>
                  <w:lang w:val="en-US" w:eastAsia="zh-CN" w:bidi="ar"/>
                </w:rPr>
                <w:t xml:space="preserve">  气象事务</w:t>
              </w:r>
            </w:ins>
            <w:del w:id="11952"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53"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D0A959">
            <w:pPr>
              <w:widowControl/>
              <w:jc w:val="right"/>
              <w:textAlignment w:val="center"/>
              <w:rPr>
                <w:rFonts w:hint="eastAsia" w:ascii="宋体" w:hAnsi="宋体" w:eastAsia="宋体" w:cs="宋体"/>
                <w:i w:val="0"/>
                <w:iCs w:val="0"/>
                <w:color w:val="000000"/>
                <w:sz w:val="20"/>
                <w:szCs w:val="20"/>
                <w:u w:val="none"/>
              </w:rPr>
              <w:pPrChange w:id="11954" w:author="Administrator" w:date="2024-08-08T09:10:03Z">
                <w:pPr>
                  <w:jc w:val="right"/>
                </w:pPr>
              </w:pPrChange>
            </w:pPr>
            <w:ins w:id="11955" w:author="Administrator" w:date="2024-08-08T09:10:03Z">
              <w:r>
                <w:rPr>
                  <w:rFonts w:hint="eastAsia" w:ascii="宋体" w:hAnsi="宋体" w:eastAsia="宋体" w:cs="宋体"/>
                  <w:i w:val="0"/>
                  <w:color w:val="000000"/>
                  <w:kern w:val="0"/>
                  <w:sz w:val="20"/>
                  <w:szCs w:val="20"/>
                  <w:u w:val="none"/>
                  <w:lang w:val="en-US" w:eastAsia="zh-CN" w:bidi="ar"/>
                </w:rPr>
                <w:t>38</w:t>
              </w:r>
            </w:ins>
          </w:p>
        </w:tc>
      </w:tr>
      <w:tr w14:paraId="5810B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56"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56"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57"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F344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58" w:author="Administrator" w:date="2024-08-08T09:10:03Z">
              <w:r>
                <w:rPr>
                  <w:rFonts w:hint="eastAsia" w:ascii="宋体" w:hAnsi="宋体" w:eastAsia="宋体" w:cs="宋体"/>
                  <w:i w:val="0"/>
                  <w:color w:val="000000"/>
                  <w:kern w:val="0"/>
                  <w:sz w:val="20"/>
                  <w:szCs w:val="20"/>
                  <w:u w:val="none"/>
                  <w:lang w:val="en-US" w:eastAsia="zh-CN" w:bidi="ar"/>
                </w:rPr>
                <w:t>2200501</w:t>
              </w:r>
            </w:ins>
            <w:del w:id="11959" w:author="Administrator" w:date="2024-08-08T09:10:03Z">
              <w:r>
                <w:rPr>
                  <w:rFonts w:hint="eastAsia" w:ascii="宋体" w:hAnsi="宋体" w:eastAsia="宋体" w:cs="宋体"/>
                  <w:i w:val="0"/>
                  <w:iCs w:val="0"/>
                  <w:color w:val="000000"/>
                  <w:kern w:val="0"/>
                  <w:sz w:val="20"/>
                  <w:szCs w:val="20"/>
                  <w:u w:val="none"/>
                  <w:lang w:val="en-US" w:eastAsia="zh-CN" w:bidi="ar"/>
                </w:rPr>
                <w:delText>2200502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60"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7708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61" w:author="Administrator" w:date="2024-08-08T09:10:03Z">
              <w:r>
                <w:rPr>
                  <w:rFonts w:hint="eastAsia" w:ascii="宋体" w:hAnsi="宋体" w:eastAsia="宋体" w:cs="宋体"/>
                  <w:i w:val="0"/>
                  <w:color w:val="000000"/>
                  <w:kern w:val="0"/>
                  <w:sz w:val="20"/>
                  <w:szCs w:val="20"/>
                  <w:u w:val="none"/>
                  <w:lang w:val="en-US" w:eastAsia="zh-CN" w:bidi="ar"/>
                </w:rPr>
                <w:t xml:space="preserve">    行政运行</w:t>
              </w:r>
            </w:ins>
            <w:del w:id="11962"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63"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FD885C">
            <w:pPr>
              <w:jc w:val="right"/>
              <w:rPr>
                <w:rFonts w:hint="eastAsia" w:ascii="宋体" w:hAnsi="宋体" w:eastAsia="宋体" w:cs="宋体"/>
                <w:i w:val="0"/>
                <w:iCs w:val="0"/>
                <w:color w:val="000000"/>
                <w:sz w:val="20"/>
                <w:szCs w:val="20"/>
                <w:u w:val="none"/>
              </w:rPr>
            </w:pPr>
          </w:p>
        </w:tc>
      </w:tr>
      <w:tr w14:paraId="403F8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64"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64"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65"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1634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66" w:author="Administrator" w:date="2024-08-08T09:10:03Z">
              <w:r>
                <w:rPr>
                  <w:rFonts w:hint="eastAsia" w:ascii="宋体" w:hAnsi="宋体" w:eastAsia="宋体" w:cs="宋体"/>
                  <w:i w:val="0"/>
                  <w:color w:val="000000"/>
                  <w:kern w:val="0"/>
                  <w:sz w:val="20"/>
                  <w:szCs w:val="20"/>
                  <w:u w:val="none"/>
                  <w:lang w:val="en-US" w:eastAsia="zh-CN" w:bidi="ar"/>
                </w:rPr>
                <w:t>2200502</w:t>
              </w:r>
            </w:ins>
            <w:del w:id="11967" w:author="Administrator" w:date="2024-08-08T09:10:03Z">
              <w:r>
                <w:rPr>
                  <w:rFonts w:hint="eastAsia" w:ascii="宋体" w:hAnsi="宋体" w:eastAsia="宋体" w:cs="宋体"/>
                  <w:i w:val="0"/>
                  <w:iCs w:val="0"/>
                  <w:color w:val="000000"/>
                  <w:kern w:val="0"/>
                  <w:sz w:val="20"/>
                  <w:szCs w:val="20"/>
                  <w:u w:val="none"/>
                  <w:lang w:val="en-US" w:eastAsia="zh-CN" w:bidi="ar"/>
                </w:rPr>
                <w:delText>2200503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68"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4E52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69" w:author="Administrator" w:date="2024-08-08T09:10:03Z">
              <w:r>
                <w:rPr>
                  <w:rFonts w:hint="eastAsia" w:ascii="宋体" w:hAnsi="宋体" w:eastAsia="宋体" w:cs="宋体"/>
                  <w:i w:val="0"/>
                  <w:color w:val="000000"/>
                  <w:kern w:val="0"/>
                  <w:sz w:val="20"/>
                  <w:szCs w:val="20"/>
                  <w:u w:val="none"/>
                  <w:lang w:val="en-US" w:eastAsia="zh-CN" w:bidi="ar"/>
                </w:rPr>
                <w:t xml:space="preserve">    一般行政管理事务</w:t>
              </w:r>
            </w:ins>
            <w:del w:id="11970"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71"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EE01E6">
            <w:pPr>
              <w:jc w:val="right"/>
              <w:rPr>
                <w:rFonts w:hint="eastAsia" w:ascii="宋体" w:hAnsi="宋体" w:eastAsia="宋体" w:cs="宋体"/>
                <w:i w:val="0"/>
                <w:iCs w:val="0"/>
                <w:color w:val="000000"/>
                <w:sz w:val="20"/>
                <w:szCs w:val="20"/>
                <w:u w:val="none"/>
              </w:rPr>
            </w:pPr>
          </w:p>
        </w:tc>
      </w:tr>
      <w:tr w14:paraId="0E15C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72" w:author="Administrator" w:date="2024-08-08T09:10: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1972" w:author="Administrator" w:date="2024-08-08T09:10:0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73" w:author="Administrator" w:date="2024-08-08T09:10:0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5336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74" w:author="Administrator" w:date="2024-08-08T09:10:03Z">
              <w:r>
                <w:rPr>
                  <w:rFonts w:hint="eastAsia" w:ascii="宋体" w:hAnsi="宋体" w:eastAsia="宋体" w:cs="宋体"/>
                  <w:i w:val="0"/>
                  <w:color w:val="000000"/>
                  <w:kern w:val="0"/>
                  <w:sz w:val="20"/>
                  <w:szCs w:val="20"/>
                  <w:u w:val="none"/>
                  <w:lang w:val="en-US" w:eastAsia="zh-CN" w:bidi="ar"/>
                </w:rPr>
                <w:t>2200503</w:t>
              </w:r>
            </w:ins>
            <w:del w:id="11975" w:author="Administrator" w:date="2024-08-08T09:10:03Z">
              <w:r>
                <w:rPr>
                  <w:rFonts w:hint="eastAsia" w:ascii="宋体" w:hAnsi="宋体" w:eastAsia="宋体" w:cs="宋体"/>
                  <w:i w:val="0"/>
                  <w:iCs w:val="0"/>
                  <w:color w:val="000000"/>
                  <w:kern w:val="0"/>
                  <w:sz w:val="20"/>
                  <w:szCs w:val="20"/>
                  <w:u w:val="none"/>
                  <w:lang w:val="en-US" w:eastAsia="zh-CN" w:bidi="ar"/>
                </w:rPr>
                <w:delText>2200504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76" w:author="Administrator" w:date="2024-08-08T09:10:0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B7DA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77" w:author="Administrator" w:date="2024-08-08T09:10:03Z">
              <w:r>
                <w:rPr>
                  <w:rFonts w:hint="eastAsia" w:ascii="宋体" w:hAnsi="宋体" w:eastAsia="宋体" w:cs="宋体"/>
                  <w:i w:val="0"/>
                  <w:color w:val="000000"/>
                  <w:kern w:val="0"/>
                  <w:sz w:val="20"/>
                  <w:szCs w:val="20"/>
                  <w:u w:val="none"/>
                  <w:lang w:val="en-US" w:eastAsia="zh-CN" w:bidi="ar"/>
                </w:rPr>
                <w:t xml:space="preserve">    机关服务</w:t>
              </w:r>
            </w:ins>
            <w:del w:id="11978" w:author="Administrator" w:date="2024-08-08T09:10:03Z">
              <w:r>
                <w:rPr>
                  <w:rFonts w:hint="eastAsia" w:ascii="宋体" w:hAnsi="宋体" w:eastAsia="宋体" w:cs="宋体"/>
                  <w:i w:val="0"/>
                  <w:iCs w:val="0"/>
                  <w:color w:val="000000"/>
                  <w:kern w:val="0"/>
                  <w:sz w:val="20"/>
                  <w:szCs w:val="20"/>
                  <w:u w:val="none"/>
                  <w:lang w:val="en-US" w:eastAsia="zh-CN" w:bidi="ar"/>
                </w:rPr>
                <w:delText xml:space="preserve">    气象事业机构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79" w:author="Administrator" w:date="2024-08-08T09:10:0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657E93">
            <w:pPr>
              <w:jc w:val="right"/>
              <w:rPr>
                <w:rFonts w:hint="eastAsia" w:ascii="宋体" w:hAnsi="宋体" w:eastAsia="宋体" w:cs="宋体"/>
                <w:i w:val="0"/>
                <w:iCs w:val="0"/>
                <w:color w:val="000000"/>
                <w:sz w:val="20"/>
                <w:szCs w:val="20"/>
                <w:u w:val="none"/>
              </w:rPr>
            </w:pPr>
          </w:p>
        </w:tc>
      </w:tr>
      <w:tr w14:paraId="184F3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80"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80"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81"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D959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82" w:author="Administrator" w:date="2024-08-08T09:10:03Z">
              <w:r>
                <w:rPr>
                  <w:rFonts w:hint="eastAsia" w:ascii="宋体" w:hAnsi="宋体" w:eastAsia="宋体" w:cs="宋体"/>
                  <w:i w:val="0"/>
                  <w:color w:val="000000"/>
                  <w:kern w:val="0"/>
                  <w:sz w:val="20"/>
                  <w:szCs w:val="20"/>
                  <w:u w:val="none"/>
                  <w:lang w:val="en-US" w:eastAsia="zh-CN" w:bidi="ar"/>
                </w:rPr>
                <w:t>2200504</w:t>
              </w:r>
            </w:ins>
            <w:del w:id="11983" w:author="Administrator" w:date="2024-08-08T09:10:03Z">
              <w:r>
                <w:rPr>
                  <w:rFonts w:hint="eastAsia" w:ascii="宋体" w:hAnsi="宋体" w:eastAsia="宋体" w:cs="宋体"/>
                  <w:i w:val="0"/>
                  <w:iCs w:val="0"/>
                  <w:color w:val="000000"/>
                  <w:kern w:val="0"/>
                  <w:sz w:val="20"/>
                  <w:szCs w:val="20"/>
                  <w:u w:val="none"/>
                  <w:lang w:val="en-US" w:eastAsia="zh-CN" w:bidi="ar"/>
                </w:rPr>
                <w:delText>2200506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84"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219F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85" w:author="Administrator" w:date="2024-08-08T09:10:04Z">
              <w:r>
                <w:rPr>
                  <w:rFonts w:hint="eastAsia" w:ascii="宋体" w:hAnsi="宋体" w:eastAsia="宋体" w:cs="宋体"/>
                  <w:i w:val="0"/>
                  <w:color w:val="000000"/>
                  <w:kern w:val="0"/>
                  <w:sz w:val="20"/>
                  <w:szCs w:val="20"/>
                  <w:u w:val="none"/>
                  <w:lang w:val="en-US" w:eastAsia="zh-CN" w:bidi="ar"/>
                </w:rPr>
                <w:t xml:space="preserve">    气象事业机构</w:t>
              </w:r>
            </w:ins>
            <w:del w:id="11986"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气象探测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87"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CC996F">
            <w:pPr>
              <w:jc w:val="right"/>
              <w:rPr>
                <w:rFonts w:hint="eastAsia" w:ascii="宋体" w:hAnsi="宋体" w:eastAsia="宋体" w:cs="宋体"/>
                <w:i w:val="0"/>
                <w:iCs w:val="0"/>
                <w:color w:val="000000"/>
                <w:sz w:val="20"/>
                <w:szCs w:val="20"/>
                <w:u w:val="none"/>
              </w:rPr>
            </w:pPr>
          </w:p>
        </w:tc>
      </w:tr>
      <w:tr w14:paraId="47819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88"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88"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89"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BDA4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90" w:author="Administrator" w:date="2024-08-08T09:10:04Z">
              <w:r>
                <w:rPr>
                  <w:rFonts w:hint="eastAsia" w:ascii="宋体" w:hAnsi="宋体" w:eastAsia="宋体" w:cs="宋体"/>
                  <w:i w:val="0"/>
                  <w:color w:val="000000"/>
                  <w:kern w:val="0"/>
                  <w:sz w:val="20"/>
                  <w:szCs w:val="20"/>
                  <w:u w:val="none"/>
                  <w:lang w:val="en-US" w:eastAsia="zh-CN" w:bidi="ar"/>
                </w:rPr>
                <w:t>2200506</w:t>
              </w:r>
            </w:ins>
            <w:del w:id="11991" w:author="Administrator" w:date="2024-08-08T09:10:04Z">
              <w:r>
                <w:rPr>
                  <w:rFonts w:hint="eastAsia" w:ascii="宋体" w:hAnsi="宋体" w:eastAsia="宋体" w:cs="宋体"/>
                  <w:i w:val="0"/>
                  <w:iCs w:val="0"/>
                  <w:color w:val="000000"/>
                  <w:kern w:val="0"/>
                  <w:sz w:val="20"/>
                  <w:szCs w:val="20"/>
                  <w:u w:val="none"/>
                  <w:lang w:val="en-US" w:eastAsia="zh-CN" w:bidi="ar"/>
                </w:rPr>
                <w:delText>2200507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92"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FD44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93" w:author="Administrator" w:date="2024-08-08T09:10:04Z">
              <w:r>
                <w:rPr>
                  <w:rFonts w:hint="eastAsia" w:ascii="宋体" w:hAnsi="宋体" w:eastAsia="宋体" w:cs="宋体"/>
                  <w:i w:val="0"/>
                  <w:color w:val="000000"/>
                  <w:kern w:val="0"/>
                  <w:sz w:val="20"/>
                  <w:szCs w:val="20"/>
                  <w:u w:val="none"/>
                  <w:lang w:val="en-US" w:eastAsia="zh-CN" w:bidi="ar"/>
                </w:rPr>
                <w:t xml:space="preserve">    气象探测</w:t>
              </w:r>
            </w:ins>
            <w:del w:id="11994"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气象信息传输及管理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95"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AFDFA2">
            <w:pPr>
              <w:jc w:val="right"/>
              <w:rPr>
                <w:rFonts w:hint="eastAsia" w:ascii="宋体" w:hAnsi="宋体" w:eastAsia="宋体" w:cs="宋体"/>
                <w:i w:val="0"/>
                <w:iCs w:val="0"/>
                <w:color w:val="000000"/>
                <w:sz w:val="20"/>
                <w:szCs w:val="20"/>
                <w:u w:val="none"/>
              </w:rPr>
            </w:pPr>
          </w:p>
        </w:tc>
      </w:tr>
      <w:tr w14:paraId="7396C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1996"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1996"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1997"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C92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1998" w:author="Administrator" w:date="2024-08-08T09:10:04Z">
              <w:r>
                <w:rPr>
                  <w:rFonts w:hint="eastAsia" w:ascii="宋体" w:hAnsi="宋体" w:eastAsia="宋体" w:cs="宋体"/>
                  <w:i w:val="0"/>
                  <w:color w:val="000000"/>
                  <w:kern w:val="0"/>
                  <w:sz w:val="20"/>
                  <w:szCs w:val="20"/>
                  <w:u w:val="none"/>
                  <w:lang w:val="en-US" w:eastAsia="zh-CN" w:bidi="ar"/>
                </w:rPr>
                <w:t>2200507</w:t>
              </w:r>
            </w:ins>
            <w:del w:id="11999" w:author="Administrator" w:date="2024-08-08T09:10:04Z">
              <w:r>
                <w:rPr>
                  <w:rFonts w:hint="eastAsia" w:ascii="宋体" w:hAnsi="宋体" w:eastAsia="宋体" w:cs="宋体"/>
                  <w:i w:val="0"/>
                  <w:iCs w:val="0"/>
                  <w:color w:val="000000"/>
                  <w:kern w:val="0"/>
                  <w:sz w:val="20"/>
                  <w:szCs w:val="20"/>
                  <w:u w:val="none"/>
                  <w:lang w:val="en-US" w:eastAsia="zh-CN" w:bidi="ar"/>
                </w:rPr>
                <w:delText>2200508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00"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1C1A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01" w:author="Administrator" w:date="2024-08-08T09:10:04Z">
              <w:r>
                <w:rPr>
                  <w:rFonts w:hint="eastAsia" w:ascii="宋体" w:hAnsi="宋体" w:eastAsia="宋体" w:cs="宋体"/>
                  <w:i w:val="0"/>
                  <w:color w:val="000000"/>
                  <w:kern w:val="0"/>
                  <w:sz w:val="20"/>
                  <w:szCs w:val="20"/>
                  <w:u w:val="none"/>
                  <w:lang w:val="en-US" w:eastAsia="zh-CN" w:bidi="ar"/>
                </w:rPr>
                <w:t xml:space="preserve">    气象信息传输及管理</w:t>
              </w:r>
            </w:ins>
            <w:del w:id="12002"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气象预报预测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03"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68A23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004" w:author="Administrator" w:date="2024-08-08T09:10:04Z">
                <w:pPr>
                  <w:keepNext w:val="0"/>
                  <w:keepLines w:val="0"/>
                  <w:widowControl/>
                  <w:suppressLineNumbers w:val="0"/>
                  <w:jc w:val="right"/>
                  <w:textAlignment w:val="center"/>
                </w:pPr>
              </w:pPrChange>
            </w:pPr>
            <w:del w:id="12005" w:author="Administrator" w:date="2024-08-08T09:10:04Z">
              <w:r>
                <w:rPr>
                  <w:rFonts w:hint="eastAsia" w:ascii="宋体" w:hAnsi="宋体" w:eastAsia="宋体" w:cs="宋体"/>
                  <w:i w:val="0"/>
                  <w:iCs w:val="0"/>
                  <w:color w:val="000000"/>
                  <w:kern w:val="0"/>
                  <w:sz w:val="20"/>
                  <w:szCs w:val="20"/>
                  <w:u w:val="none"/>
                  <w:lang w:val="en-US" w:eastAsia="zh-CN" w:bidi="ar"/>
                </w:rPr>
                <w:delText>26</w:delText>
              </w:r>
            </w:del>
          </w:p>
        </w:tc>
      </w:tr>
      <w:tr w14:paraId="5D86C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06"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006"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07"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9A3A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08" w:author="Administrator" w:date="2024-08-08T09:10:04Z">
              <w:r>
                <w:rPr>
                  <w:rFonts w:hint="eastAsia" w:ascii="宋体" w:hAnsi="宋体" w:eastAsia="宋体" w:cs="宋体"/>
                  <w:i w:val="0"/>
                  <w:color w:val="000000"/>
                  <w:kern w:val="0"/>
                  <w:sz w:val="20"/>
                  <w:szCs w:val="20"/>
                  <w:u w:val="none"/>
                  <w:lang w:val="en-US" w:eastAsia="zh-CN" w:bidi="ar"/>
                </w:rPr>
                <w:t>2200508</w:t>
              </w:r>
            </w:ins>
            <w:del w:id="12009" w:author="Administrator" w:date="2024-08-08T09:10:04Z">
              <w:r>
                <w:rPr>
                  <w:rFonts w:hint="eastAsia" w:ascii="宋体" w:hAnsi="宋体" w:eastAsia="宋体" w:cs="宋体"/>
                  <w:i w:val="0"/>
                  <w:iCs w:val="0"/>
                  <w:color w:val="000000"/>
                  <w:kern w:val="0"/>
                  <w:sz w:val="20"/>
                  <w:szCs w:val="20"/>
                  <w:u w:val="none"/>
                  <w:lang w:val="en-US" w:eastAsia="zh-CN" w:bidi="ar"/>
                </w:rPr>
                <w:delText>2200509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10"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CAB8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11" w:author="Administrator" w:date="2024-08-08T09:10:04Z">
              <w:r>
                <w:rPr>
                  <w:rFonts w:hint="eastAsia" w:ascii="宋体" w:hAnsi="宋体" w:eastAsia="宋体" w:cs="宋体"/>
                  <w:i w:val="0"/>
                  <w:color w:val="000000"/>
                  <w:kern w:val="0"/>
                  <w:sz w:val="20"/>
                  <w:szCs w:val="20"/>
                  <w:u w:val="none"/>
                  <w:lang w:val="en-US" w:eastAsia="zh-CN" w:bidi="ar"/>
                </w:rPr>
                <w:t xml:space="preserve">    气象预报预测</w:t>
              </w:r>
            </w:ins>
            <w:del w:id="12012"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13"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31C33D">
            <w:pPr>
              <w:widowControl/>
              <w:jc w:val="right"/>
              <w:textAlignment w:val="center"/>
              <w:rPr>
                <w:rFonts w:hint="eastAsia" w:ascii="宋体" w:hAnsi="宋体" w:eastAsia="宋体" w:cs="宋体"/>
                <w:i w:val="0"/>
                <w:iCs w:val="0"/>
                <w:color w:val="000000"/>
                <w:sz w:val="20"/>
                <w:szCs w:val="20"/>
                <w:u w:val="none"/>
              </w:rPr>
              <w:pPrChange w:id="12014" w:author="Administrator" w:date="2024-08-08T09:10:04Z">
                <w:pPr>
                  <w:jc w:val="right"/>
                </w:pPr>
              </w:pPrChange>
            </w:pPr>
            <w:ins w:id="12015" w:author="Administrator" w:date="2024-08-08T09:10:04Z">
              <w:r>
                <w:rPr>
                  <w:rFonts w:hint="eastAsia" w:ascii="宋体" w:hAnsi="宋体" w:eastAsia="宋体" w:cs="宋体"/>
                  <w:i w:val="0"/>
                  <w:color w:val="000000"/>
                  <w:kern w:val="0"/>
                  <w:sz w:val="20"/>
                  <w:szCs w:val="20"/>
                  <w:u w:val="none"/>
                  <w:lang w:val="en-US" w:eastAsia="zh-CN" w:bidi="ar"/>
                </w:rPr>
                <w:t>38</w:t>
              </w:r>
            </w:ins>
          </w:p>
        </w:tc>
      </w:tr>
      <w:tr w14:paraId="760B4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16"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16"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17"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45B8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18" w:author="Administrator" w:date="2024-08-08T09:10:04Z">
              <w:r>
                <w:rPr>
                  <w:rFonts w:hint="eastAsia" w:ascii="宋体" w:hAnsi="宋体" w:eastAsia="宋体" w:cs="宋体"/>
                  <w:i w:val="0"/>
                  <w:color w:val="000000"/>
                  <w:kern w:val="0"/>
                  <w:sz w:val="20"/>
                  <w:szCs w:val="20"/>
                  <w:u w:val="none"/>
                  <w:lang w:val="en-US" w:eastAsia="zh-CN" w:bidi="ar"/>
                </w:rPr>
                <w:t>2200509</w:t>
              </w:r>
            </w:ins>
            <w:del w:id="12019" w:author="Administrator" w:date="2024-08-08T09:10:04Z">
              <w:r>
                <w:rPr>
                  <w:rFonts w:hint="eastAsia" w:ascii="宋体" w:hAnsi="宋体" w:eastAsia="宋体" w:cs="宋体"/>
                  <w:i w:val="0"/>
                  <w:iCs w:val="0"/>
                  <w:color w:val="000000"/>
                  <w:kern w:val="0"/>
                  <w:sz w:val="20"/>
                  <w:szCs w:val="20"/>
                  <w:u w:val="none"/>
                  <w:lang w:val="en-US" w:eastAsia="zh-CN" w:bidi="ar"/>
                </w:rPr>
                <w:delText>2200510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20"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A298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21" w:author="Administrator" w:date="2024-08-08T09:10:04Z">
              <w:r>
                <w:rPr>
                  <w:rFonts w:hint="eastAsia" w:ascii="宋体" w:hAnsi="宋体" w:eastAsia="宋体" w:cs="宋体"/>
                  <w:i w:val="0"/>
                  <w:color w:val="000000"/>
                  <w:kern w:val="0"/>
                  <w:sz w:val="20"/>
                  <w:szCs w:val="20"/>
                  <w:u w:val="none"/>
                  <w:lang w:val="en-US" w:eastAsia="zh-CN" w:bidi="ar"/>
                </w:rPr>
                <w:t xml:space="preserve">    气象服务</w:t>
              </w:r>
            </w:ins>
            <w:del w:id="12022"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气象装备保障维护</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23"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0F1946">
            <w:pPr>
              <w:jc w:val="right"/>
              <w:rPr>
                <w:rFonts w:hint="eastAsia" w:ascii="宋体" w:hAnsi="宋体" w:eastAsia="宋体" w:cs="宋体"/>
                <w:i w:val="0"/>
                <w:iCs w:val="0"/>
                <w:color w:val="000000"/>
                <w:sz w:val="20"/>
                <w:szCs w:val="20"/>
                <w:u w:val="none"/>
              </w:rPr>
            </w:pPr>
          </w:p>
        </w:tc>
      </w:tr>
      <w:tr w14:paraId="38302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24"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24"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25"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04F2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26" w:author="Administrator" w:date="2024-08-08T09:10:04Z">
              <w:r>
                <w:rPr>
                  <w:rFonts w:hint="eastAsia" w:ascii="宋体" w:hAnsi="宋体" w:eastAsia="宋体" w:cs="宋体"/>
                  <w:i w:val="0"/>
                  <w:color w:val="000000"/>
                  <w:kern w:val="0"/>
                  <w:sz w:val="20"/>
                  <w:szCs w:val="20"/>
                  <w:u w:val="none"/>
                  <w:lang w:val="en-US" w:eastAsia="zh-CN" w:bidi="ar"/>
                </w:rPr>
                <w:t>2200510</w:t>
              </w:r>
            </w:ins>
            <w:del w:id="12027" w:author="Administrator" w:date="2024-08-08T09:10:04Z">
              <w:r>
                <w:rPr>
                  <w:rFonts w:hint="eastAsia" w:ascii="宋体" w:hAnsi="宋体" w:eastAsia="宋体" w:cs="宋体"/>
                  <w:i w:val="0"/>
                  <w:iCs w:val="0"/>
                  <w:color w:val="000000"/>
                  <w:kern w:val="0"/>
                  <w:sz w:val="20"/>
                  <w:szCs w:val="20"/>
                  <w:u w:val="none"/>
                  <w:lang w:val="en-US" w:eastAsia="zh-CN" w:bidi="ar"/>
                </w:rPr>
                <w:delText>2200511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28"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9E0A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29" w:author="Administrator" w:date="2024-08-08T09:10:04Z">
              <w:r>
                <w:rPr>
                  <w:rFonts w:hint="eastAsia" w:ascii="宋体" w:hAnsi="宋体" w:eastAsia="宋体" w:cs="宋体"/>
                  <w:i w:val="0"/>
                  <w:color w:val="000000"/>
                  <w:kern w:val="0"/>
                  <w:sz w:val="20"/>
                  <w:szCs w:val="20"/>
                  <w:u w:val="none"/>
                  <w:lang w:val="en-US" w:eastAsia="zh-CN" w:bidi="ar"/>
                </w:rPr>
                <w:t xml:space="preserve">    气象装备保障维护</w:t>
              </w:r>
            </w:ins>
            <w:del w:id="12030"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气象基础设施建设与维修</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31"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152EC7">
            <w:pPr>
              <w:jc w:val="right"/>
              <w:rPr>
                <w:rFonts w:hint="eastAsia" w:ascii="宋体" w:hAnsi="宋体" w:eastAsia="宋体" w:cs="宋体"/>
                <w:i w:val="0"/>
                <w:iCs w:val="0"/>
                <w:color w:val="000000"/>
                <w:sz w:val="20"/>
                <w:szCs w:val="20"/>
                <w:u w:val="none"/>
              </w:rPr>
            </w:pPr>
          </w:p>
        </w:tc>
      </w:tr>
      <w:tr w14:paraId="5D35A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32"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32"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33"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0076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34" w:author="Administrator" w:date="2024-08-08T09:10:04Z">
              <w:r>
                <w:rPr>
                  <w:rFonts w:hint="eastAsia" w:ascii="宋体" w:hAnsi="宋体" w:eastAsia="宋体" w:cs="宋体"/>
                  <w:i w:val="0"/>
                  <w:color w:val="000000"/>
                  <w:kern w:val="0"/>
                  <w:sz w:val="20"/>
                  <w:szCs w:val="20"/>
                  <w:u w:val="none"/>
                  <w:lang w:val="en-US" w:eastAsia="zh-CN" w:bidi="ar"/>
                </w:rPr>
                <w:t>2200511</w:t>
              </w:r>
            </w:ins>
            <w:del w:id="12035" w:author="Administrator" w:date="2024-08-08T09:10:04Z">
              <w:r>
                <w:rPr>
                  <w:rFonts w:hint="eastAsia" w:ascii="宋体" w:hAnsi="宋体" w:eastAsia="宋体" w:cs="宋体"/>
                  <w:i w:val="0"/>
                  <w:iCs w:val="0"/>
                  <w:color w:val="000000"/>
                  <w:kern w:val="0"/>
                  <w:sz w:val="20"/>
                  <w:szCs w:val="20"/>
                  <w:u w:val="none"/>
                  <w:lang w:val="en-US" w:eastAsia="zh-CN" w:bidi="ar"/>
                </w:rPr>
                <w:delText>2200512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36"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FDDB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37" w:author="Administrator" w:date="2024-08-08T09:10:04Z">
              <w:r>
                <w:rPr>
                  <w:rFonts w:hint="eastAsia" w:ascii="宋体" w:hAnsi="宋体" w:eastAsia="宋体" w:cs="宋体"/>
                  <w:i w:val="0"/>
                  <w:color w:val="000000"/>
                  <w:kern w:val="0"/>
                  <w:sz w:val="20"/>
                  <w:szCs w:val="20"/>
                  <w:u w:val="none"/>
                  <w:lang w:val="en-US" w:eastAsia="zh-CN" w:bidi="ar"/>
                </w:rPr>
                <w:t xml:space="preserve">    气象基础设施建设与维修</w:t>
              </w:r>
            </w:ins>
            <w:del w:id="12038"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气象卫星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39"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B49D4F">
            <w:pPr>
              <w:jc w:val="right"/>
              <w:rPr>
                <w:rFonts w:hint="eastAsia" w:ascii="宋体" w:hAnsi="宋体" w:eastAsia="宋体" w:cs="宋体"/>
                <w:i w:val="0"/>
                <w:iCs w:val="0"/>
                <w:color w:val="000000"/>
                <w:sz w:val="20"/>
                <w:szCs w:val="20"/>
                <w:u w:val="none"/>
              </w:rPr>
            </w:pPr>
          </w:p>
        </w:tc>
      </w:tr>
      <w:tr w14:paraId="713D4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40"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40"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41"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68CC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42" w:author="Administrator" w:date="2024-08-08T09:10:04Z">
              <w:r>
                <w:rPr>
                  <w:rFonts w:hint="eastAsia" w:ascii="宋体" w:hAnsi="宋体" w:eastAsia="宋体" w:cs="宋体"/>
                  <w:i w:val="0"/>
                  <w:color w:val="000000"/>
                  <w:kern w:val="0"/>
                  <w:sz w:val="20"/>
                  <w:szCs w:val="20"/>
                  <w:u w:val="none"/>
                  <w:lang w:val="en-US" w:eastAsia="zh-CN" w:bidi="ar"/>
                </w:rPr>
                <w:t>2200512</w:t>
              </w:r>
            </w:ins>
            <w:del w:id="12043" w:author="Administrator" w:date="2024-08-08T09:10:04Z">
              <w:r>
                <w:rPr>
                  <w:rFonts w:hint="eastAsia" w:ascii="宋体" w:hAnsi="宋体" w:eastAsia="宋体" w:cs="宋体"/>
                  <w:i w:val="0"/>
                  <w:iCs w:val="0"/>
                  <w:color w:val="000000"/>
                  <w:kern w:val="0"/>
                  <w:sz w:val="20"/>
                  <w:szCs w:val="20"/>
                  <w:u w:val="none"/>
                  <w:lang w:val="en-US" w:eastAsia="zh-CN" w:bidi="ar"/>
                </w:rPr>
                <w:delText>2200513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44"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D390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45" w:author="Administrator" w:date="2024-08-08T09:10:04Z">
              <w:r>
                <w:rPr>
                  <w:rFonts w:hint="eastAsia" w:ascii="宋体" w:hAnsi="宋体" w:eastAsia="宋体" w:cs="宋体"/>
                  <w:i w:val="0"/>
                  <w:color w:val="000000"/>
                  <w:kern w:val="0"/>
                  <w:sz w:val="20"/>
                  <w:szCs w:val="20"/>
                  <w:u w:val="none"/>
                  <w:lang w:val="en-US" w:eastAsia="zh-CN" w:bidi="ar"/>
                </w:rPr>
                <w:t xml:space="preserve">    气象卫星</w:t>
              </w:r>
            </w:ins>
            <w:del w:id="12046"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气象法规与标准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47"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42EA01">
            <w:pPr>
              <w:jc w:val="right"/>
              <w:rPr>
                <w:rFonts w:hint="eastAsia" w:ascii="宋体" w:hAnsi="宋体" w:eastAsia="宋体" w:cs="宋体"/>
                <w:i w:val="0"/>
                <w:iCs w:val="0"/>
                <w:color w:val="000000"/>
                <w:sz w:val="20"/>
                <w:szCs w:val="20"/>
                <w:u w:val="none"/>
              </w:rPr>
            </w:pPr>
          </w:p>
        </w:tc>
      </w:tr>
      <w:tr w14:paraId="2F951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48"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48"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49"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DDA7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50" w:author="Administrator" w:date="2024-08-08T09:10:04Z">
              <w:r>
                <w:rPr>
                  <w:rFonts w:hint="eastAsia" w:ascii="宋体" w:hAnsi="宋体" w:eastAsia="宋体" w:cs="宋体"/>
                  <w:i w:val="0"/>
                  <w:color w:val="000000"/>
                  <w:kern w:val="0"/>
                  <w:sz w:val="20"/>
                  <w:szCs w:val="20"/>
                  <w:u w:val="none"/>
                  <w:lang w:val="en-US" w:eastAsia="zh-CN" w:bidi="ar"/>
                </w:rPr>
                <w:t>2200513</w:t>
              </w:r>
            </w:ins>
            <w:del w:id="12051" w:author="Administrator" w:date="2024-08-08T09:10:04Z">
              <w:r>
                <w:rPr>
                  <w:rFonts w:hint="eastAsia" w:ascii="宋体" w:hAnsi="宋体" w:eastAsia="宋体" w:cs="宋体"/>
                  <w:i w:val="0"/>
                  <w:iCs w:val="0"/>
                  <w:color w:val="000000"/>
                  <w:kern w:val="0"/>
                  <w:sz w:val="20"/>
                  <w:szCs w:val="20"/>
                  <w:u w:val="none"/>
                  <w:lang w:val="en-US" w:eastAsia="zh-CN" w:bidi="ar"/>
                </w:rPr>
                <w:delText>2200514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52"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39E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53" w:author="Administrator" w:date="2024-08-08T09:10:04Z">
              <w:r>
                <w:rPr>
                  <w:rFonts w:hint="eastAsia" w:ascii="宋体" w:hAnsi="宋体" w:eastAsia="宋体" w:cs="宋体"/>
                  <w:i w:val="0"/>
                  <w:color w:val="000000"/>
                  <w:kern w:val="0"/>
                  <w:sz w:val="20"/>
                  <w:szCs w:val="20"/>
                  <w:u w:val="none"/>
                  <w:lang w:val="en-US" w:eastAsia="zh-CN" w:bidi="ar"/>
                </w:rPr>
                <w:t xml:space="preserve">    气象法规与标准</w:t>
              </w:r>
            </w:ins>
            <w:del w:id="12054"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气象资金审计稽查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55"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19543A">
            <w:pPr>
              <w:jc w:val="right"/>
              <w:rPr>
                <w:rFonts w:hint="eastAsia" w:ascii="宋体" w:hAnsi="宋体" w:eastAsia="宋体" w:cs="宋体"/>
                <w:i w:val="0"/>
                <w:iCs w:val="0"/>
                <w:color w:val="000000"/>
                <w:sz w:val="20"/>
                <w:szCs w:val="20"/>
                <w:u w:val="none"/>
              </w:rPr>
            </w:pPr>
          </w:p>
        </w:tc>
      </w:tr>
      <w:tr w14:paraId="69FA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56"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56"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57"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9DA7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58" w:author="Administrator" w:date="2024-08-08T09:10:04Z">
              <w:r>
                <w:rPr>
                  <w:rFonts w:hint="eastAsia" w:ascii="宋体" w:hAnsi="宋体" w:eastAsia="宋体" w:cs="宋体"/>
                  <w:i w:val="0"/>
                  <w:color w:val="000000"/>
                  <w:kern w:val="0"/>
                  <w:sz w:val="20"/>
                  <w:szCs w:val="20"/>
                  <w:u w:val="none"/>
                  <w:lang w:val="en-US" w:eastAsia="zh-CN" w:bidi="ar"/>
                </w:rPr>
                <w:t>2200514</w:t>
              </w:r>
            </w:ins>
            <w:del w:id="12059" w:author="Administrator" w:date="2024-08-08T09:10:04Z">
              <w:r>
                <w:rPr>
                  <w:rFonts w:hint="eastAsia" w:ascii="宋体" w:hAnsi="宋体" w:eastAsia="宋体" w:cs="宋体"/>
                  <w:i w:val="0"/>
                  <w:iCs w:val="0"/>
                  <w:color w:val="000000"/>
                  <w:kern w:val="0"/>
                  <w:sz w:val="20"/>
                  <w:szCs w:val="20"/>
                  <w:u w:val="none"/>
                  <w:lang w:val="en-US" w:eastAsia="zh-CN" w:bidi="ar"/>
                </w:rPr>
                <w:delText>2200599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60"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A68E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61" w:author="Administrator" w:date="2024-08-08T09:10:04Z">
              <w:r>
                <w:rPr>
                  <w:rFonts w:hint="eastAsia" w:ascii="宋体" w:hAnsi="宋体" w:eastAsia="宋体" w:cs="宋体"/>
                  <w:i w:val="0"/>
                  <w:color w:val="000000"/>
                  <w:kern w:val="0"/>
                  <w:sz w:val="20"/>
                  <w:szCs w:val="20"/>
                  <w:u w:val="none"/>
                  <w:lang w:val="en-US" w:eastAsia="zh-CN" w:bidi="ar"/>
                </w:rPr>
                <w:t xml:space="preserve">    气象资金审计稽查</w:t>
              </w:r>
            </w:ins>
            <w:del w:id="12062"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其他气象事务支出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63"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B67513">
            <w:pPr>
              <w:jc w:val="right"/>
              <w:rPr>
                <w:rFonts w:hint="eastAsia" w:ascii="宋体" w:hAnsi="宋体" w:eastAsia="宋体" w:cs="宋体"/>
                <w:i w:val="0"/>
                <w:iCs w:val="0"/>
                <w:color w:val="000000"/>
                <w:sz w:val="20"/>
                <w:szCs w:val="20"/>
                <w:u w:val="none"/>
              </w:rPr>
            </w:pPr>
          </w:p>
        </w:tc>
      </w:tr>
      <w:tr w14:paraId="532FF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64" w:author="Administrator" w:date="2024-08-08T09:10: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064" w:author="Administrator" w:date="2024-08-08T09:10:0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65" w:author="Administrator" w:date="2024-08-08T09:10:0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FC3C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66" w:author="Administrator" w:date="2024-08-08T09:10:04Z">
              <w:r>
                <w:rPr>
                  <w:rFonts w:hint="eastAsia" w:ascii="宋体" w:hAnsi="宋体" w:eastAsia="宋体" w:cs="宋体"/>
                  <w:i w:val="0"/>
                  <w:color w:val="000000"/>
                  <w:kern w:val="0"/>
                  <w:sz w:val="20"/>
                  <w:szCs w:val="20"/>
                  <w:u w:val="none"/>
                  <w:lang w:val="en-US" w:eastAsia="zh-CN" w:bidi="ar"/>
                </w:rPr>
                <w:t>2200599</w:t>
              </w:r>
            </w:ins>
            <w:del w:id="12067" w:author="Administrator" w:date="2024-08-08T09:10:04Z">
              <w:r>
                <w:rPr>
                  <w:rFonts w:hint="eastAsia" w:ascii="宋体" w:hAnsi="宋体" w:eastAsia="宋体" w:cs="宋体"/>
                  <w:i w:val="0"/>
                  <w:iCs w:val="0"/>
                  <w:color w:val="000000"/>
                  <w:kern w:val="0"/>
                  <w:sz w:val="20"/>
                  <w:szCs w:val="20"/>
                  <w:u w:val="none"/>
                  <w:lang w:val="en-US" w:eastAsia="zh-CN" w:bidi="ar"/>
                </w:rPr>
                <w:delText>22099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68" w:author="Administrator" w:date="2024-08-08T09:10:0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A1EE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69" w:author="Administrator" w:date="2024-08-08T09:10:04Z">
              <w:r>
                <w:rPr>
                  <w:rFonts w:hint="eastAsia" w:ascii="宋体" w:hAnsi="宋体" w:eastAsia="宋体" w:cs="宋体"/>
                  <w:i w:val="0"/>
                  <w:color w:val="000000"/>
                  <w:kern w:val="0"/>
                  <w:sz w:val="20"/>
                  <w:szCs w:val="20"/>
                  <w:u w:val="none"/>
                  <w:lang w:val="en-US" w:eastAsia="zh-CN" w:bidi="ar"/>
                </w:rPr>
                <w:t xml:space="preserve">    其他气象事务支出</w:t>
              </w:r>
            </w:ins>
            <w:del w:id="12070" w:author="Administrator" w:date="2024-08-08T09:10:04Z">
              <w:r>
                <w:rPr>
                  <w:rFonts w:hint="eastAsia" w:ascii="宋体" w:hAnsi="宋体" w:eastAsia="宋体" w:cs="宋体"/>
                  <w:i w:val="0"/>
                  <w:iCs w:val="0"/>
                  <w:color w:val="000000"/>
                  <w:kern w:val="0"/>
                  <w:sz w:val="20"/>
                  <w:szCs w:val="20"/>
                  <w:u w:val="none"/>
                  <w:lang w:val="en-US" w:eastAsia="zh-CN" w:bidi="ar"/>
                </w:rPr>
                <w:delText xml:space="preserve">  其他自然资源海洋气象等支出(款)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71" w:author="Administrator" w:date="2024-08-08T09:10:0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D6B35E">
            <w:pPr>
              <w:jc w:val="right"/>
              <w:rPr>
                <w:rFonts w:hint="eastAsia" w:ascii="宋体" w:hAnsi="宋体" w:eastAsia="宋体" w:cs="宋体"/>
                <w:i w:val="0"/>
                <w:iCs w:val="0"/>
                <w:color w:val="000000"/>
                <w:sz w:val="20"/>
                <w:szCs w:val="20"/>
                <w:u w:val="none"/>
              </w:rPr>
            </w:pPr>
          </w:p>
        </w:tc>
      </w:tr>
      <w:tr w14:paraId="7C33F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72"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72"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73"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8BAD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74" w:author="Administrator" w:date="2024-08-08T09:10:04Z">
              <w:r>
                <w:rPr>
                  <w:rFonts w:hint="eastAsia" w:ascii="宋体" w:hAnsi="宋体" w:eastAsia="宋体" w:cs="宋体"/>
                  <w:i w:val="0"/>
                  <w:color w:val="000000"/>
                  <w:kern w:val="0"/>
                  <w:sz w:val="20"/>
                  <w:szCs w:val="20"/>
                  <w:u w:val="none"/>
                  <w:lang w:val="en-US" w:eastAsia="zh-CN" w:bidi="ar"/>
                </w:rPr>
                <w:t>22099</w:t>
              </w:r>
            </w:ins>
            <w:del w:id="12075" w:author="Administrator" w:date="2024-08-08T09:10:04Z">
              <w:r>
                <w:rPr>
                  <w:rFonts w:hint="eastAsia" w:ascii="宋体" w:hAnsi="宋体" w:eastAsia="宋体" w:cs="宋体"/>
                  <w:i w:val="0"/>
                  <w:iCs w:val="0"/>
                  <w:color w:val="000000"/>
                  <w:kern w:val="0"/>
                  <w:sz w:val="20"/>
                  <w:szCs w:val="20"/>
                  <w:u w:val="none"/>
                  <w:lang w:val="en-US" w:eastAsia="zh-CN" w:bidi="ar"/>
                </w:rPr>
                <w:delText>2209999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76"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CC2E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77" w:author="Administrator" w:date="2024-08-08T09:10:05Z">
              <w:r>
                <w:rPr>
                  <w:rFonts w:hint="eastAsia" w:ascii="宋体" w:hAnsi="宋体" w:eastAsia="宋体" w:cs="宋体"/>
                  <w:i w:val="0"/>
                  <w:color w:val="000000"/>
                  <w:kern w:val="0"/>
                  <w:sz w:val="20"/>
                  <w:szCs w:val="20"/>
                  <w:u w:val="none"/>
                  <w:lang w:val="en-US" w:eastAsia="zh-CN" w:bidi="ar"/>
                </w:rPr>
                <w:t xml:space="preserve">  其他自然资源海洋气象等支出(款)</w:t>
              </w:r>
            </w:ins>
            <w:del w:id="12078"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其他自然资源海洋气象等支出(项)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79"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63EF9B">
            <w:pPr>
              <w:jc w:val="right"/>
              <w:rPr>
                <w:rFonts w:hint="eastAsia" w:ascii="宋体" w:hAnsi="宋体" w:eastAsia="宋体" w:cs="宋体"/>
                <w:i w:val="0"/>
                <w:iCs w:val="0"/>
                <w:color w:val="000000"/>
                <w:sz w:val="20"/>
                <w:szCs w:val="20"/>
                <w:u w:val="none"/>
              </w:rPr>
            </w:pPr>
          </w:p>
        </w:tc>
      </w:tr>
      <w:tr w14:paraId="6726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80"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080"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81"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F21E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82" w:author="Administrator" w:date="2024-08-08T09:10:05Z">
              <w:r>
                <w:rPr>
                  <w:rFonts w:hint="eastAsia" w:ascii="宋体" w:hAnsi="宋体" w:eastAsia="宋体" w:cs="宋体"/>
                  <w:i w:val="0"/>
                  <w:color w:val="000000"/>
                  <w:kern w:val="0"/>
                  <w:sz w:val="20"/>
                  <w:szCs w:val="20"/>
                  <w:u w:val="none"/>
                  <w:lang w:val="en-US" w:eastAsia="zh-CN" w:bidi="ar"/>
                </w:rPr>
                <w:t>2209999</w:t>
              </w:r>
            </w:ins>
            <w:del w:id="12083" w:author="Administrator" w:date="2024-08-08T09:10:05Z">
              <w:r>
                <w:rPr>
                  <w:rFonts w:hint="eastAsia" w:ascii="宋体" w:hAnsi="宋体" w:eastAsia="宋体" w:cs="宋体"/>
                  <w:i w:val="0"/>
                  <w:iCs w:val="0"/>
                  <w:color w:val="000000"/>
                  <w:kern w:val="0"/>
                  <w:sz w:val="20"/>
                  <w:szCs w:val="20"/>
                  <w:u w:val="none"/>
                  <w:lang w:val="en-US" w:eastAsia="zh-CN" w:bidi="ar"/>
                </w:rPr>
                <w:delText>221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84"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141B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85" w:author="Administrator" w:date="2024-08-08T09:10:05Z">
              <w:r>
                <w:rPr>
                  <w:rFonts w:hint="eastAsia" w:ascii="宋体" w:hAnsi="宋体" w:eastAsia="宋体" w:cs="宋体"/>
                  <w:i w:val="0"/>
                  <w:color w:val="000000"/>
                  <w:kern w:val="0"/>
                  <w:sz w:val="20"/>
                  <w:szCs w:val="20"/>
                  <w:u w:val="none"/>
                  <w:lang w:val="en-US" w:eastAsia="zh-CN" w:bidi="ar"/>
                </w:rPr>
                <w:t xml:space="preserve">    其他自然资源海洋气象等支出(项)</w:t>
              </w:r>
            </w:ins>
            <w:del w:id="12086" w:author="Administrator" w:date="2024-08-08T09:10:05Z">
              <w:r>
                <w:rPr>
                  <w:rFonts w:hint="eastAsia" w:ascii="宋体" w:hAnsi="宋体" w:eastAsia="宋体" w:cs="宋体"/>
                  <w:i w:val="0"/>
                  <w:iCs w:val="0"/>
                  <w:color w:val="000000"/>
                  <w:kern w:val="0"/>
                  <w:sz w:val="20"/>
                  <w:szCs w:val="20"/>
                  <w:u w:val="none"/>
                  <w:lang w:val="en-US" w:eastAsia="zh-CN" w:bidi="ar"/>
                </w:rPr>
                <w:delText>住房保障支出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87"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628E4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088" w:author="Administrator" w:date="2024-08-08T09:10:05Z">
                <w:pPr>
                  <w:keepNext w:val="0"/>
                  <w:keepLines w:val="0"/>
                  <w:widowControl/>
                  <w:suppressLineNumbers w:val="0"/>
                  <w:jc w:val="right"/>
                  <w:textAlignment w:val="center"/>
                </w:pPr>
              </w:pPrChange>
            </w:pPr>
            <w:del w:id="12089" w:author="Administrator" w:date="2024-08-08T09:10:05Z">
              <w:r>
                <w:rPr>
                  <w:rFonts w:hint="eastAsia" w:ascii="宋体" w:hAnsi="宋体" w:eastAsia="宋体" w:cs="宋体"/>
                  <w:i w:val="0"/>
                  <w:iCs w:val="0"/>
                  <w:color w:val="000000"/>
                  <w:kern w:val="0"/>
                  <w:sz w:val="20"/>
                  <w:szCs w:val="20"/>
                  <w:u w:val="none"/>
                  <w:lang w:val="en-US" w:eastAsia="zh-CN" w:bidi="ar"/>
                </w:rPr>
                <w:delText>12,618</w:delText>
              </w:r>
            </w:del>
          </w:p>
        </w:tc>
      </w:tr>
      <w:tr w14:paraId="62EEF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090"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090"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91"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5C99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92" w:author="Administrator" w:date="2024-08-08T09:10:05Z">
              <w:r>
                <w:rPr>
                  <w:rFonts w:hint="eastAsia" w:ascii="宋体" w:hAnsi="宋体" w:eastAsia="宋体" w:cs="宋体"/>
                  <w:i w:val="0"/>
                  <w:color w:val="000000"/>
                  <w:kern w:val="0"/>
                  <w:sz w:val="20"/>
                  <w:szCs w:val="20"/>
                  <w:u w:val="none"/>
                  <w:lang w:val="en-US" w:eastAsia="zh-CN" w:bidi="ar"/>
                </w:rPr>
                <w:t>221</w:t>
              </w:r>
            </w:ins>
            <w:del w:id="12093" w:author="Administrator" w:date="2024-08-08T09:10:05Z">
              <w:r>
                <w:rPr>
                  <w:rFonts w:hint="eastAsia" w:ascii="宋体" w:hAnsi="宋体" w:eastAsia="宋体" w:cs="宋体"/>
                  <w:i w:val="0"/>
                  <w:iCs w:val="0"/>
                  <w:color w:val="000000"/>
                  <w:kern w:val="0"/>
                  <w:sz w:val="20"/>
                  <w:szCs w:val="20"/>
                  <w:u w:val="none"/>
                  <w:lang w:val="en-US" w:eastAsia="zh-CN" w:bidi="ar"/>
                </w:rPr>
                <w:delText>22101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94"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B47C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095" w:author="Administrator" w:date="2024-08-08T09:10:05Z">
              <w:r>
                <w:rPr>
                  <w:rFonts w:hint="eastAsia" w:ascii="宋体" w:hAnsi="宋体" w:eastAsia="宋体" w:cs="宋体"/>
                  <w:i w:val="0"/>
                  <w:color w:val="000000"/>
                  <w:kern w:val="0"/>
                  <w:sz w:val="20"/>
                  <w:szCs w:val="20"/>
                  <w:u w:val="none"/>
                  <w:lang w:val="en-US" w:eastAsia="zh-CN" w:bidi="ar"/>
                </w:rPr>
                <w:t>住房保障支出</w:t>
              </w:r>
            </w:ins>
            <w:del w:id="12096"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保障性安居工程支出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097"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2B65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2098" w:author="Administrator" w:date="2024-08-08T09:10:05Z">
              <w:r>
                <w:rPr>
                  <w:rFonts w:hint="eastAsia" w:ascii="宋体" w:hAnsi="宋体" w:eastAsia="宋体" w:cs="宋体"/>
                  <w:i w:val="0"/>
                  <w:color w:val="000000"/>
                  <w:kern w:val="0"/>
                  <w:sz w:val="20"/>
                  <w:szCs w:val="20"/>
                  <w:u w:val="none"/>
                  <w:lang w:val="en-US" w:eastAsia="zh-CN" w:bidi="ar"/>
                </w:rPr>
                <w:t>12,955</w:t>
              </w:r>
            </w:ins>
            <w:del w:id="12099" w:author="Administrator" w:date="2024-08-08T09:10:05Z">
              <w:r>
                <w:rPr>
                  <w:rFonts w:hint="eastAsia" w:ascii="宋体" w:hAnsi="宋体" w:eastAsia="宋体" w:cs="宋体"/>
                  <w:i w:val="0"/>
                  <w:iCs w:val="0"/>
                  <w:color w:val="000000"/>
                  <w:kern w:val="0"/>
                  <w:sz w:val="20"/>
                  <w:szCs w:val="20"/>
                  <w:u w:val="none"/>
                  <w:lang w:val="en-US" w:eastAsia="zh-CN" w:bidi="ar"/>
                </w:rPr>
                <w:delText>4,443</w:delText>
              </w:r>
            </w:del>
          </w:p>
        </w:tc>
      </w:tr>
      <w:tr w14:paraId="038BD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00"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100"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01"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02E3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02" w:author="Administrator" w:date="2024-08-08T09:10:05Z">
              <w:r>
                <w:rPr>
                  <w:rFonts w:hint="eastAsia" w:ascii="宋体" w:hAnsi="宋体" w:eastAsia="宋体" w:cs="宋体"/>
                  <w:i w:val="0"/>
                  <w:color w:val="000000"/>
                  <w:kern w:val="0"/>
                  <w:sz w:val="20"/>
                  <w:szCs w:val="20"/>
                  <w:u w:val="none"/>
                  <w:lang w:val="en-US" w:eastAsia="zh-CN" w:bidi="ar"/>
                </w:rPr>
                <w:t>22101</w:t>
              </w:r>
            </w:ins>
            <w:del w:id="12103" w:author="Administrator" w:date="2024-08-08T09:10:05Z">
              <w:r>
                <w:rPr>
                  <w:rFonts w:hint="eastAsia" w:ascii="宋体" w:hAnsi="宋体" w:eastAsia="宋体" w:cs="宋体"/>
                  <w:i w:val="0"/>
                  <w:iCs w:val="0"/>
                  <w:color w:val="000000"/>
                  <w:kern w:val="0"/>
                  <w:sz w:val="20"/>
                  <w:szCs w:val="20"/>
                  <w:u w:val="none"/>
                  <w:lang w:val="en-US" w:eastAsia="zh-CN" w:bidi="ar"/>
                </w:rPr>
                <w:delText>2210101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04"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BB4C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05" w:author="Administrator" w:date="2024-08-08T09:10:05Z">
              <w:r>
                <w:rPr>
                  <w:rFonts w:hint="eastAsia" w:ascii="宋体" w:hAnsi="宋体" w:eastAsia="宋体" w:cs="宋体"/>
                  <w:i w:val="0"/>
                  <w:color w:val="000000"/>
                  <w:kern w:val="0"/>
                  <w:sz w:val="20"/>
                  <w:szCs w:val="20"/>
                  <w:u w:val="none"/>
                  <w:lang w:val="en-US" w:eastAsia="zh-CN" w:bidi="ar"/>
                </w:rPr>
                <w:t xml:space="preserve">  保障性安居工程支出</w:t>
              </w:r>
            </w:ins>
            <w:del w:id="12106"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廉租住房</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07"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DEFF86">
            <w:pPr>
              <w:widowControl/>
              <w:jc w:val="right"/>
              <w:textAlignment w:val="center"/>
              <w:rPr>
                <w:rFonts w:hint="eastAsia" w:ascii="宋体" w:hAnsi="宋体" w:eastAsia="宋体" w:cs="宋体"/>
                <w:i w:val="0"/>
                <w:iCs w:val="0"/>
                <w:color w:val="000000"/>
                <w:sz w:val="20"/>
                <w:szCs w:val="20"/>
                <w:u w:val="none"/>
              </w:rPr>
              <w:pPrChange w:id="12108" w:author="Administrator" w:date="2024-08-08T09:10:05Z">
                <w:pPr>
                  <w:jc w:val="right"/>
                </w:pPr>
              </w:pPrChange>
            </w:pPr>
            <w:ins w:id="12109" w:author="Administrator" w:date="2024-08-08T09:10:05Z">
              <w:r>
                <w:rPr>
                  <w:rFonts w:hint="eastAsia" w:ascii="宋体" w:hAnsi="宋体" w:eastAsia="宋体" w:cs="宋体"/>
                  <w:i w:val="0"/>
                  <w:color w:val="000000"/>
                  <w:kern w:val="0"/>
                  <w:sz w:val="20"/>
                  <w:szCs w:val="20"/>
                  <w:u w:val="none"/>
                  <w:lang w:val="en-US" w:eastAsia="zh-CN" w:bidi="ar"/>
                </w:rPr>
                <w:t>4,402</w:t>
              </w:r>
            </w:ins>
          </w:p>
        </w:tc>
      </w:tr>
      <w:tr w14:paraId="3D42F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10"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10"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11"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C15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12" w:author="Administrator" w:date="2024-08-08T09:10:05Z">
              <w:r>
                <w:rPr>
                  <w:rFonts w:hint="eastAsia" w:ascii="宋体" w:hAnsi="宋体" w:eastAsia="宋体" w:cs="宋体"/>
                  <w:i w:val="0"/>
                  <w:color w:val="000000"/>
                  <w:kern w:val="0"/>
                  <w:sz w:val="20"/>
                  <w:szCs w:val="20"/>
                  <w:u w:val="none"/>
                  <w:lang w:val="en-US" w:eastAsia="zh-CN" w:bidi="ar"/>
                </w:rPr>
                <w:t>2210101</w:t>
              </w:r>
            </w:ins>
            <w:del w:id="12113" w:author="Administrator" w:date="2024-08-08T09:10:05Z">
              <w:r>
                <w:rPr>
                  <w:rFonts w:hint="eastAsia" w:ascii="宋体" w:hAnsi="宋体" w:eastAsia="宋体" w:cs="宋体"/>
                  <w:i w:val="0"/>
                  <w:iCs w:val="0"/>
                  <w:color w:val="000000"/>
                  <w:kern w:val="0"/>
                  <w:sz w:val="20"/>
                  <w:szCs w:val="20"/>
                  <w:u w:val="none"/>
                  <w:lang w:val="en-US" w:eastAsia="zh-CN" w:bidi="ar"/>
                </w:rPr>
                <w:delText>2210102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14"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ABFA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15" w:author="Administrator" w:date="2024-08-08T09:10:05Z">
              <w:r>
                <w:rPr>
                  <w:rFonts w:hint="eastAsia" w:ascii="宋体" w:hAnsi="宋体" w:eastAsia="宋体" w:cs="宋体"/>
                  <w:i w:val="0"/>
                  <w:color w:val="000000"/>
                  <w:kern w:val="0"/>
                  <w:sz w:val="20"/>
                  <w:szCs w:val="20"/>
                  <w:u w:val="none"/>
                  <w:lang w:val="en-US" w:eastAsia="zh-CN" w:bidi="ar"/>
                </w:rPr>
                <w:t xml:space="preserve">    廉租住房</w:t>
              </w:r>
            </w:ins>
            <w:del w:id="12116"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沉陷区治理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17"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8E76B2">
            <w:pPr>
              <w:jc w:val="right"/>
              <w:rPr>
                <w:rFonts w:hint="eastAsia" w:ascii="宋体" w:hAnsi="宋体" w:eastAsia="宋体" w:cs="宋体"/>
                <w:i w:val="0"/>
                <w:iCs w:val="0"/>
                <w:color w:val="000000"/>
                <w:sz w:val="20"/>
                <w:szCs w:val="20"/>
                <w:u w:val="none"/>
              </w:rPr>
            </w:pPr>
          </w:p>
        </w:tc>
      </w:tr>
      <w:tr w14:paraId="7E049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18"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18"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19"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A215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20" w:author="Administrator" w:date="2024-08-08T09:10:05Z">
              <w:r>
                <w:rPr>
                  <w:rFonts w:hint="eastAsia" w:ascii="宋体" w:hAnsi="宋体" w:eastAsia="宋体" w:cs="宋体"/>
                  <w:i w:val="0"/>
                  <w:color w:val="000000"/>
                  <w:kern w:val="0"/>
                  <w:sz w:val="20"/>
                  <w:szCs w:val="20"/>
                  <w:u w:val="none"/>
                  <w:lang w:val="en-US" w:eastAsia="zh-CN" w:bidi="ar"/>
                </w:rPr>
                <w:t>2210102</w:t>
              </w:r>
            </w:ins>
            <w:del w:id="12121" w:author="Administrator" w:date="2024-08-08T09:10:05Z">
              <w:r>
                <w:rPr>
                  <w:rFonts w:hint="eastAsia" w:ascii="宋体" w:hAnsi="宋体" w:eastAsia="宋体" w:cs="宋体"/>
                  <w:i w:val="0"/>
                  <w:iCs w:val="0"/>
                  <w:color w:val="000000"/>
                  <w:kern w:val="0"/>
                  <w:sz w:val="20"/>
                  <w:szCs w:val="20"/>
                  <w:u w:val="none"/>
                  <w:lang w:val="en-US" w:eastAsia="zh-CN" w:bidi="ar"/>
                </w:rPr>
                <w:delText>2210103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22"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C7C3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23" w:author="Administrator" w:date="2024-08-08T09:10:05Z">
              <w:r>
                <w:rPr>
                  <w:rFonts w:hint="eastAsia" w:ascii="宋体" w:hAnsi="宋体" w:eastAsia="宋体" w:cs="宋体"/>
                  <w:i w:val="0"/>
                  <w:color w:val="000000"/>
                  <w:kern w:val="0"/>
                  <w:sz w:val="20"/>
                  <w:szCs w:val="20"/>
                  <w:u w:val="none"/>
                  <w:lang w:val="en-US" w:eastAsia="zh-CN" w:bidi="ar"/>
                </w:rPr>
                <w:t xml:space="preserve">    沉陷区治理</w:t>
              </w:r>
            </w:ins>
            <w:del w:id="12124"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棚户区改造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25"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0FD800">
            <w:pPr>
              <w:jc w:val="right"/>
              <w:rPr>
                <w:rFonts w:hint="eastAsia" w:ascii="宋体" w:hAnsi="宋体" w:eastAsia="宋体" w:cs="宋体"/>
                <w:i w:val="0"/>
                <w:iCs w:val="0"/>
                <w:color w:val="000000"/>
                <w:sz w:val="20"/>
                <w:szCs w:val="20"/>
                <w:u w:val="none"/>
              </w:rPr>
            </w:pPr>
          </w:p>
        </w:tc>
      </w:tr>
      <w:tr w14:paraId="1E588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26"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26"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27"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C291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28" w:author="Administrator" w:date="2024-08-08T09:10:05Z">
              <w:r>
                <w:rPr>
                  <w:rFonts w:hint="eastAsia" w:ascii="宋体" w:hAnsi="宋体" w:eastAsia="宋体" w:cs="宋体"/>
                  <w:i w:val="0"/>
                  <w:color w:val="000000"/>
                  <w:kern w:val="0"/>
                  <w:sz w:val="20"/>
                  <w:szCs w:val="20"/>
                  <w:u w:val="none"/>
                  <w:lang w:val="en-US" w:eastAsia="zh-CN" w:bidi="ar"/>
                </w:rPr>
                <w:t>2210103</w:t>
              </w:r>
            </w:ins>
            <w:del w:id="12129" w:author="Administrator" w:date="2024-08-08T09:10:05Z">
              <w:r>
                <w:rPr>
                  <w:rFonts w:hint="eastAsia" w:ascii="宋体" w:hAnsi="宋体" w:eastAsia="宋体" w:cs="宋体"/>
                  <w:i w:val="0"/>
                  <w:iCs w:val="0"/>
                  <w:color w:val="000000"/>
                  <w:kern w:val="0"/>
                  <w:sz w:val="20"/>
                  <w:szCs w:val="20"/>
                  <w:u w:val="none"/>
                  <w:lang w:val="en-US" w:eastAsia="zh-CN" w:bidi="ar"/>
                </w:rPr>
                <w:delText>2210104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30"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3383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31" w:author="Administrator" w:date="2024-08-08T09:10:05Z">
              <w:r>
                <w:rPr>
                  <w:rFonts w:hint="eastAsia" w:ascii="宋体" w:hAnsi="宋体" w:eastAsia="宋体" w:cs="宋体"/>
                  <w:i w:val="0"/>
                  <w:color w:val="000000"/>
                  <w:kern w:val="0"/>
                  <w:sz w:val="20"/>
                  <w:szCs w:val="20"/>
                  <w:u w:val="none"/>
                  <w:lang w:val="en-US" w:eastAsia="zh-CN" w:bidi="ar"/>
                </w:rPr>
                <w:t xml:space="preserve">    棚户区改造</w:t>
              </w:r>
            </w:ins>
            <w:del w:id="12132"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少数民族地区游牧民定居工程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33"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0A62AB">
            <w:pPr>
              <w:jc w:val="right"/>
              <w:rPr>
                <w:rFonts w:hint="eastAsia" w:ascii="宋体" w:hAnsi="宋体" w:eastAsia="宋体" w:cs="宋体"/>
                <w:i w:val="0"/>
                <w:iCs w:val="0"/>
                <w:color w:val="000000"/>
                <w:sz w:val="20"/>
                <w:szCs w:val="20"/>
                <w:u w:val="none"/>
              </w:rPr>
            </w:pPr>
          </w:p>
        </w:tc>
      </w:tr>
      <w:tr w14:paraId="71A16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34"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34"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35"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7E6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36" w:author="Administrator" w:date="2024-08-08T09:10:05Z">
              <w:r>
                <w:rPr>
                  <w:rFonts w:hint="eastAsia" w:ascii="宋体" w:hAnsi="宋体" w:eastAsia="宋体" w:cs="宋体"/>
                  <w:i w:val="0"/>
                  <w:color w:val="000000"/>
                  <w:kern w:val="0"/>
                  <w:sz w:val="20"/>
                  <w:szCs w:val="20"/>
                  <w:u w:val="none"/>
                  <w:lang w:val="en-US" w:eastAsia="zh-CN" w:bidi="ar"/>
                </w:rPr>
                <w:t>2210104</w:t>
              </w:r>
            </w:ins>
            <w:del w:id="12137" w:author="Administrator" w:date="2024-08-08T09:10:05Z">
              <w:r>
                <w:rPr>
                  <w:rFonts w:hint="eastAsia" w:ascii="宋体" w:hAnsi="宋体" w:eastAsia="宋体" w:cs="宋体"/>
                  <w:i w:val="0"/>
                  <w:iCs w:val="0"/>
                  <w:color w:val="000000"/>
                  <w:kern w:val="0"/>
                  <w:sz w:val="20"/>
                  <w:szCs w:val="20"/>
                  <w:u w:val="none"/>
                  <w:lang w:val="en-US" w:eastAsia="zh-CN" w:bidi="ar"/>
                </w:rPr>
                <w:delText>2210105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38"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CCC3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39" w:author="Administrator" w:date="2024-08-08T09:10:05Z">
              <w:r>
                <w:rPr>
                  <w:rFonts w:hint="eastAsia" w:ascii="宋体" w:hAnsi="宋体" w:eastAsia="宋体" w:cs="宋体"/>
                  <w:i w:val="0"/>
                  <w:color w:val="000000"/>
                  <w:kern w:val="0"/>
                  <w:sz w:val="20"/>
                  <w:szCs w:val="20"/>
                  <w:u w:val="none"/>
                  <w:lang w:val="en-US" w:eastAsia="zh-CN" w:bidi="ar"/>
                </w:rPr>
                <w:t xml:space="preserve">    少数民族地区游牧民定居工程</w:t>
              </w:r>
            </w:ins>
            <w:del w:id="12140"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农村危房改造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41"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EFC77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142" w:author="Administrator" w:date="2024-08-08T09:10:05Z">
                <w:pPr>
                  <w:keepNext w:val="0"/>
                  <w:keepLines w:val="0"/>
                  <w:widowControl/>
                  <w:suppressLineNumbers w:val="0"/>
                  <w:jc w:val="right"/>
                  <w:textAlignment w:val="center"/>
                </w:pPr>
              </w:pPrChange>
            </w:pPr>
            <w:del w:id="12143" w:author="Administrator" w:date="2024-08-08T09:10:05Z">
              <w:r>
                <w:rPr>
                  <w:rFonts w:hint="eastAsia" w:ascii="宋体" w:hAnsi="宋体" w:eastAsia="宋体" w:cs="宋体"/>
                  <w:i w:val="0"/>
                  <w:iCs w:val="0"/>
                  <w:color w:val="000000"/>
                  <w:kern w:val="0"/>
                  <w:sz w:val="20"/>
                  <w:szCs w:val="20"/>
                  <w:u w:val="none"/>
                  <w:lang w:val="en-US" w:eastAsia="zh-CN" w:bidi="ar"/>
                </w:rPr>
                <w:delText>351</w:delText>
              </w:r>
            </w:del>
          </w:p>
        </w:tc>
      </w:tr>
      <w:tr w14:paraId="65FBE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44"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44"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45"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F3FE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46" w:author="Administrator" w:date="2024-08-08T09:10:05Z">
              <w:r>
                <w:rPr>
                  <w:rFonts w:hint="eastAsia" w:ascii="宋体" w:hAnsi="宋体" w:eastAsia="宋体" w:cs="宋体"/>
                  <w:i w:val="0"/>
                  <w:color w:val="000000"/>
                  <w:kern w:val="0"/>
                  <w:sz w:val="20"/>
                  <w:szCs w:val="20"/>
                  <w:u w:val="none"/>
                  <w:lang w:val="en-US" w:eastAsia="zh-CN" w:bidi="ar"/>
                </w:rPr>
                <w:t>2210105</w:t>
              </w:r>
            </w:ins>
            <w:del w:id="12147" w:author="Administrator" w:date="2024-08-08T09:10:05Z">
              <w:r>
                <w:rPr>
                  <w:rFonts w:hint="eastAsia" w:ascii="宋体" w:hAnsi="宋体" w:eastAsia="宋体" w:cs="宋体"/>
                  <w:i w:val="0"/>
                  <w:iCs w:val="0"/>
                  <w:color w:val="000000"/>
                  <w:kern w:val="0"/>
                  <w:sz w:val="20"/>
                  <w:szCs w:val="20"/>
                  <w:u w:val="none"/>
                  <w:lang w:val="en-US" w:eastAsia="zh-CN" w:bidi="ar"/>
                </w:rPr>
                <w:delText>2210106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48"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0FBB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49" w:author="Administrator" w:date="2024-08-08T09:10:05Z">
              <w:r>
                <w:rPr>
                  <w:rFonts w:hint="eastAsia" w:ascii="宋体" w:hAnsi="宋体" w:eastAsia="宋体" w:cs="宋体"/>
                  <w:i w:val="0"/>
                  <w:color w:val="000000"/>
                  <w:kern w:val="0"/>
                  <w:sz w:val="20"/>
                  <w:szCs w:val="20"/>
                  <w:u w:val="none"/>
                  <w:lang w:val="en-US" w:eastAsia="zh-CN" w:bidi="ar"/>
                </w:rPr>
                <w:t xml:space="preserve">    农村危房改造</w:t>
              </w:r>
            </w:ins>
            <w:del w:id="12150"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公共租赁住房</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51"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74DDAF">
            <w:pPr>
              <w:widowControl/>
              <w:jc w:val="right"/>
              <w:textAlignment w:val="center"/>
              <w:rPr>
                <w:rFonts w:hint="eastAsia" w:ascii="宋体" w:hAnsi="宋体" w:eastAsia="宋体" w:cs="宋体"/>
                <w:i w:val="0"/>
                <w:iCs w:val="0"/>
                <w:color w:val="000000"/>
                <w:sz w:val="20"/>
                <w:szCs w:val="20"/>
                <w:u w:val="none"/>
              </w:rPr>
              <w:pPrChange w:id="12152" w:author="Administrator" w:date="2024-08-08T09:10:05Z">
                <w:pPr>
                  <w:jc w:val="right"/>
                </w:pPr>
              </w:pPrChange>
            </w:pPr>
            <w:ins w:id="12153" w:author="Administrator" w:date="2024-08-08T09:10:05Z">
              <w:r>
                <w:rPr>
                  <w:rFonts w:hint="eastAsia" w:ascii="宋体" w:hAnsi="宋体" w:eastAsia="宋体" w:cs="宋体"/>
                  <w:i w:val="0"/>
                  <w:color w:val="000000"/>
                  <w:kern w:val="0"/>
                  <w:sz w:val="20"/>
                  <w:szCs w:val="20"/>
                  <w:u w:val="none"/>
                  <w:lang w:val="en-US" w:eastAsia="zh-CN" w:bidi="ar"/>
                </w:rPr>
                <w:t>275</w:t>
              </w:r>
            </w:ins>
          </w:p>
        </w:tc>
      </w:tr>
      <w:tr w14:paraId="13F38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54" w:author="Administrator" w:date="2024-08-08T09:10:0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54" w:author="Administrator" w:date="2024-08-08T09:10:0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55" w:author="Administrator" w:date="2024-08-08T09:10:0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3527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56" w:author="Administrator" w:date="2024-08-08T09:10:05Z">
              <w:r>
                <w:rPr>
                  <w:rFonts w:hint="eastAsia" w:ascii="宋体" w:hAnsi="宋体" w:eastAsia="宋体" w:cs="宋体"/>
                  <w:i w:val="0"/>
                  <w:color w:val="000000"/>
                  <w:kern w:val="0"/>
                  <w:sz w:val="20"/>
                  <w:szCs w:val="20"/>
                  <w:u w:val="none"/>
                  <w:lang w:val="en-US" w:eastAsia="zh-CN" w:bidi="ar"/>
                </w:rPr>
                <w:t>2210106</w:t>
              </w:r>
            </w:ins>
            <w:del w:id="12157" w:author="Administrator" w:date="2024-08-08T09:10:05Z">
              <w:r>
                <w:rPr>
                  <w:rFonts w:hint="eastAsia" w:ascii="宋体" w:hAnsi="宋体" w:eastAsia="宋体" w:cs="宋体"/>
                  <w:i w:val="0"/>
                  <w:iCs w:val="0"/>
                  <w:color w:val="000000"/>
                  <w:kern w:val="0"/>
                  <w:sz w:val="20"/>
                  <w:szCs w:val="20"/>
                  <w:u w:val="none"/>
                  <w:lang w:val="en-US" w:eastAsia="zh-CN" w:bidi="ar"/>
                </w:rPr>
                <w:delText>2210107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58" w:author="Administrator" w:date="2024-08-08T09:10:0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AC4D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59" w:author="Administrator" w:date="2024-08-08T09:10:05Z">
              <w:r>
                <w:rPr>
                  <w:rFonts w:hint="eastAsia" w:ascii="宋体" w:hAnsi="宋体" w:eastAsia="宋体" w:cs="宋体"/>
                  <w:i w:val="0"/>
                  <w:color w:val="000000"/>
                  <w:kern w:val="0"/>
                  <w:sz w:val="20"/>
                  <w:szCs w:val="20"/>
                  <w:u w:val="none"/>
                  <w:lang w:val="en-US" w:eastAsia="zh-CN" w:bidi="ar"/>
                </w:rPr>
                <w:t xml:space="preserve">    公共租赁住房</w:t>
              </w:r>
            </w:ins>
            <w:del w:id="12160"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保障性住房租金补贴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61" w:author="Administrator" w:date="2024-08-08T09:10:0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19DC3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162" w:author="Administrator" w:date="2024-08-08T09:10:05Z">
                <w:pPr>
                  <w:keepNext w:val="0"/>
                  <w:keepLines w:val="0"/>
                  <w:widowControl/>
                  <w:suppressLineNumbers w:val="0"/>
                  <w:jc w:val="right"/>
                  <w:textAlignment w:val="center"/>
                </w:pPr>
              </w:pPrChange>
            </w:pPr>
            <w:del w:id="12163" w:author="Administrator" w:date="2024-08-08T09:10:05Z">
              <w:r>
                <w:rPr>
                  <w:rFonts w:hint="eastAsia" w:ascii="宋体" w:hAnsi="宋体" w:eastAsia="宋体" w:cs="宋体"/>
                  <w:i w:val="0"/>
                  <w:iCs w:val="0"/>
                  <w:color w:val="000000"/>
                  <w:kern w:val="0"/>
                  <w:sz w:val="20"/>
                  <w:szCs w:val="20"/>
                  <w:u w:val="none"/>
                  <w:lang w:val="en-US" w:eastAsia="zh-CN" w:bidi="ar"/>
                </w:rPr>
                <w:delText>71</w:delText>
              </w:r>
            </w:del>
          </w:p>
        </w:tc>
      </w:tr>
      <w:tr w14:paraId="07C0E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6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2164" w:author="Administrator" w:date="2024-08-08T09:10:06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6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CC45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66" w:author="Administrator" w:date="2024-08-08T09:10:05Z">
              <w:r>
                <w:rPr>
                  <w:rFonts w:hint="eastAsia" w:ascii="宋体" w:hAnsi="宋体" w:eastAsia="宋体" w:cs="宋体"/>
                  <w:i w:val="0"/>
                  <w:color w:val="000000"/>
                  <w:kern w:val="0"/>
                  <w:sz w:val="20"/>
                  <w:szCs w:val="20"/>
                  <w:u w:val="none"/>
                  <w:lang w:val="en-US" w:eastAsia="zh-CN" w:bidi="ar"/>
                </w:rPr>
                <w:t>2210107</w:t>
              </w:r>
            </w:ins>
            <w:del w:id="12167" w:author="Administrator" w:date="2024-08-08T09:10:05Z">
              <w:r>
                <w:rPr>
                  <w:rFonts w:hint="eastAsia" w:ascii="宋体" w:hAnsi="宋体" w:eastAsia="宋体" w:cs="宋体"/>
                  <w:i w:val="0"/>
                  <w:iCs w:val="0"/>
                  <w:color w:val="000000"/>
                  <w:kern w:val="0"/>
                  <w:sz w:val="20"/>
                  <w:szCs w:val="20"/>
                  <w:u w:val="none"/>
                  <w:lang w:val="en-US" w:eastAsia="zh-CN" w:bidi="ar"/>
                </w:rPr>
                <w:delText>2210108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6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3EEE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69" w:author="Administrator" w:date="2024-08-08T09:10:05Z">
              <w:r>
                <w:rPr>
                  <w:rFonts w:hint="eastAsia" w:ascii="宋体" w:hAnsi="宋体" w:eastAsia="宋体" w:cs="宋体"/>
                  <w:i w:val="0"/>
                  <w:color w:val="000000"/>
                  <w:kern w:val="0"/>
                  <w:sz w:val="20"/>
                  <w:szCs w:val="20"/>
                  <w:u w:val="none"/>
                  <w:lang w:val="en-US" w:eastAsia="zh-CN" w:bidi="ar"/>
                </w:rPr>
                <w:t xml:space="preserve">    保障性住房租金补贴</w:t>
              </w:r>
            </w:ins>
            <w:del w:id="12170" w:author="Administrator" w:date="2024-08-08T09:10:05Z">
              <w:r>
                <w:rPr>
                  <w:rFonts w:hint="eastAsia" w:ascii="宋体" w:hAnsi="宋体" w:eastAsia="宋体" w:cs="宋体"/>
                  <w:i w:val="0"/>
                  <w:iCs w:val="0"/>
                  <w:color w:val="000000"/>
                  <w:kern w:val="0"/>
                  <w:sz w:val="20"/>
                  <w:szCs w:val="20"/>
                  <w:u w:val="none"/>
                  <w:lang w:val="en-US" w:eastAsia="zh-CN" w:bidi="ar"/>
                </w:rPr>
                <w:delText xml:space="preserve">    老旧小区改造</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7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85361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172" w:author="Administrator" w:date="2024-08-08T09:10:06Z">
                <w:pPr>
                  <w:keepNext w:val="0"/>
                  <w:keepLines w:val="0"/>
                  <w:widowControl/>
                  <w:suppressLineNumbers w:val="0"/>
                  <w:jc w:val="right"/>
                  <w:textAlignment w:val="center"/>
                </w:pPr>
              </w:pPrChange>
            </w:pPr>
            <w:del w:id="12173" w:author="Administrator" w:date="2024-08-08T09:10:06Z">
              <w:r>
                <w:rPr>
                  <w:rFonts w:hint="eastAsia" w:ascii="宋体" w:hAnsi="宋体" w:eastAsia="宋体" w:cs="宋体"/>
                  <w:i w:val="0"/>
                  <w:iCs w:val="0"/>
                  <w:color w:val="000000"/>
                  <w:kern w:val="0"/>
                  <w:sz w:val="20"/>
                  <w:szCs w:val="20"/>
                  <w:u w:val="none"/>
                  <w:lang w:val="en-US" w:eastAsia="zh-CN" w:bidi="ar"/>
                </w:rPr>
                <w:delText>4,021</w:delText>
              </w:r>
            </w:del>
          </w:p>
        </w:tc>
      </w:tr>
      <w:tr w14:paraId="3CA8A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7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2174" w:author="Administrator" w:date="2024-08-08T09:10:06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7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73C4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76" w:author="Administrator" w:date="2024-08-08T09:10:06Z">
              <w:r>
                <w:rPr>
                  <w:rFonts w:hint="eastAsia" w:ascii="宋体" w:hAnsi="宋体" w:eastAsia="宋体" w:cs="宋体"/>
                  <w:i w:val="0"/>
                  <w:color w:val="000000"/>
                  <w:kern w:val="0"/>
                  <w:sz w:val="20"/>
                  <w:szCs w:val="20"/>
                  <w:u w:val="none"/>
                  <w:lang w:val="en-US" w:eastAsia="zh-CN" w:bidi="ar"/>
                </w:rPr>
                <w:t>2210108</w:t>
              </w:r>
            </w:ins>
            <w:del w:id="12177" w:author="Administrator" w:date="2024-08-08T09:10:06Z">
              <w:r>
                <w:rPr>
                  <w:rFonts w:hint="eastAsia" w:ascii="宋体" w:hAnsi="宋体" w:eastAsia="宋体" w:cs="宋体"/>
                  <w:i w:val="0"/>
                  <w:iCs w:val="0"/>
                  <w:color w:val="000000"/>
                  <w:kern w:val="0"/>
                  <w:sz w:val="20"/>
                  <w:szCs w:val="20"/>
                  <w:u w:val="none"/>
                  <w:lang w:val="en-US" w:eastAsia="zh-CN" w:bidi="ar"/>
                </w:rPr>
                <w:delText>2210109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7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1AFE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79" w:author="Administrator" w:date="2024-08-08T09:10:06Z">
              <w:r>
                <w:rPr>
                  <w:rFonts w:hint="eastAsia" w:ascii="宋体" w:hAnsi="宋体" w:eastAsia="宋体" w:cs="宋体"/>
                  <w:i w:val="0"/>
                  <w:color w:val="000000"/>
                  <w:kern w:val="0"/>
                  <w:sz w:val="20"/>
                  <w:szCs w:val="20"/>
                  <w:u w:val="none"/>
                  <w:lang w:val="en-US" w:eastAsia="zh-CN" w:bidi="ar"/>
                </w:rPr>
                <w:t xml:space="preserve">    老旧小区改造</w:t>
              </w:r>
            </w:ins>
            <w:del w:id="1218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住房租赁市场发展</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8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FEF90A">
            <w:pPr>
              <w:widowControl/>
              <w:jc w:val="right"/>
              <w:textAlignment w:val="center"/>
              <w:rPr>
                <w:rFonts w:hint="eastAsia" w:ascii="宋体" w:hAnsi="宋体" w:eastAsia="宋体" w:cs="宋体"/>
                <w:i w:val="0"/>
                <w:iCs w:val="0"/>
                <w:color w:val="000000"/>
                <w:sz w:val="20"/>
                <w:szCs w:val="20"/>
                <w:u w:val="none"/>
              </w:rPr>
              <w:pPrChange w:id="12182" w:author="Administrator" w:date="2024-08-08T09:10:06Z">
                <w:pPr>
                  <w:jc w:val="right"/>
                </w:pPr>
              </w:pPrChange>
            </w:pPr>
            <w:ins w:id="12183" w:author="Administrator" w:date="2024-08-08T09:10:06Z">
              <w:r>
                <w:rPr>
                  <w:rFonts w:hint="eastAsia" w:ascii="宋体" w:hAnsi="宋体" w:eastAsia="宋体" w:cs="宋体"/>
                  <w:i w:val="0"/>
                  <w:color w:val="000000"/>
                  <w:kern w:val="0"/>
                  <w:sz w:val="20"/>
                  <w:szCs w:val="20"/>
                  <w:u w:val="none"/>
                  <w:lang w:val="en-US" w:eastAsia="zh-CN" w:bidi="ar"/>
                </w:rPr>
                <w:t>3,181</w:t>
              </w:r>
            </w:ins>
          </w:p>
        </w:tc>
      </w:tr>
      <w:tr w14:paraId="5BAD2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8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84"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8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3873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86" w:author="Administrator" w:date="2024-08-08T09:10:06Z">
              <w:r>
                <w:rPr>
                  <w:rFonts w:hint="eastAsia" w:ascii="宋体" w:hAnsi="宋体" w:eastAsia="宋体" w:cs="宋体"/>
                  <w:i w:val="0"/>
                  <w:color w:val="000000"/>
                  <w:kern w:val="0"/>
                  <w:sz w:val="20"/>
                  <w:szCs w:val="20"/>
                  <w:u w:val="none"/>
                  <w:lang w:val="en-US" w:eastAsia="zh-CN" w:bidi="ar"/>
                </w:rPr>
                <w:t>2210109</w:t>
              </w:r>
            </w:ins>
            <w:del w:id="12187" w:author="Administrator" w:date="2024-08-08T09:10:06Z">
              <w:r>
                <w:rPr>
                  <w:rFonts w:hint="eastAsia" w:ascii="宋体" w:hAnsi="宋体" w:eastAsia="宋体" w:cs="宋体"/>
                  <w:i w:val="0"/>
                  <w:iCs w:val="0"/>
                  <w:color w:val="000000"/>
                  <w:kern w:val="0"/>
                  <w:sz w:val="20"/>
                  <w:szCs w:val="20"/>
                  <w:u w:val="none"/>
                  <w:lang w:val="en-US" w:eastAsia="zh-CN" w:bidi="ar"/>
                </w:rPr>
                <w:delText>2210199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8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50B5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89" w:author="Administrator" w:date="2024-08-08T09:10:06Z">
              <w:r>
                <w:rPr>
                  <w:rFonts w:hint="eastAsia" w:ascii="宋体" w:hAnsi="宋体" w:eastAsia="宋体" w:cs="宋体"/>
                  <w:i w:val="0"/>
                  <w:color w:val="000000"/>
                  <w:kern w:val="0"/>
                  <w:sz w:val="20"/>
                  <w:szCs w:val="20"/>
                  <w:u w:val="none"/>
                  <w:lang w:val="en-US" w:eastAsia="zh-CN" w:bidi="ar"/>
                </w:rPr>
                <w:t xml:space="preserve">    住房租赁市场发展</w:t>
              </w:r>
            </w:ins>
            <w:del w:id="1219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其他保障性安居工程支出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9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4FF93D">
            <w:pPr>
              <w:widowControl/>
              <w:jc w:val="right"/>
              <w:textAlignment w:val="center"/>
              <w:rPr>
                <w:rFonts w:hint="eastAsia" w:ascii="宋体" w:hAnsi="宋体" w:eastAsia="宋体" w:cs="宋体"/>
                <w:i w:val="0"/>
                <w:iCs w:val="0"/>
                <w:color w:val="000000"/>
                <w:sz w:val="20"/>
                <w:szCs w:val="20"/>
                <w:u w:val="none"/>
              </w:rPr>
              <w:pPrChange w:id="12192" w:author="Administrator" w:date="2024-08-08T09:10:06Z">
                <w:pPr>
                  <w:jc w:val="right"/>
                </w:pPr>
              </w:pPrChange>
            </w:pPr>
            <w:ins w:id="12193" w:author="Administrator" w:date="2024-08-08T09:10:06Z">
              <w:r>
                <w:rPr>
                  <w:rFonts w:hint="eastAsia" w:ascii="宋体" w:hAnsi="宋体" w:eastAsia="宋体" w:cs="宋体"/>
                  <w:i w:val="0"/>
                  <w:color w:val="000000"/>
                  <w:kern w:val="0"/>
                  <w:sz w:val="20"/>
                  <w:szCs w:val="20"/>
                  <w:u w:val="none"/>
                  <w:lang w:val="en-US" w:eastAsia="zh-CN" w:bidi="ar"/>
                </w:rPr>
                <w:t>455</w:t>
              </w:r>
            </w:ins>
          </w:p>
        </w:tc>
      </w:tr>
      <w:tr w14:paraId="27413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19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194"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9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E930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96" w:author="Administrator" w:date="2024-08-08T09:10:06Z">
              <w:r>
                <w:rPr>
                  <w:rFonts w:hint="eastAsia" w:ascii="宋体" w:hAnsi="宋体" w:eastAsia="宋体" w:cs="宋体"/>
                  <w:i w:val="0"/>
                  <w:color w:val="000000"/>
                  <w:kern w:val="0"/>
                  <w:sz w:val="20"/>
                  <w:szCs w:val="20"/>
                  <w:u w:val="none"/>
                  <w:lang w:val="en-US" w:eastAsia="zh-CN" w:bidi="ar"/>
                </w:rPr>
                <w:t>2210110</w:t>
              </w:r>
            </w:ins>
            <w:del w:id="12197" w:author="Administrator" w:date="2024-08-08T09:10:06Z">
              <w:r>
                <w:rPr>
                  <w:rFonts w:hint="eastAsia" w:ascii="宋体" w:hAnsi="宋体" w:eastAsia="宋体" w:cs="宋体"/>
                  <w:i w:val="0"/>
                  <w:iCs w:val="0"/>
                  <w:color w:val="000000"/>
                  <w:kern w:val="0"/>
                  <w:sz w:val="20"/>
                  <w:szCs w:val="20"/>
                  <w:u w:val="none"/>
                  <w:lang w:val="en-US" w:eastAsia="zh-CN" w:bidi="ar"/>
                </w:rPr>
                <w:delText>22102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19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B83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199" w:author="Administrator" w:date="2024-08-08T09:10:06Z">
              <w:r>
                <w:rPr>
                  <w:rFonts w:hint="eastAsia" w:ascii="宋体" w:hAnsi="宋体" w:eastAsia="宋体" w:cs="宋体"/>
                  <w:i w:val="0"/>
                  <w:color w:val="000000"/>
                  <w:kern w:val="0"/>
                  <w:sz w:val="20"/>
                  <w:szCs w:val="20"/>
                  <w:u w:val="none"/>
                  <w:lang w:val="en-US" w:eastAsia="zh-CN" w:bidi="ar"/>
                </w:rPr>
                <w:t xml:space="preserve">    保障性租赁住房</w:t>
              </w:r>
            </w:ins>
            <w:del w:id="1220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住房改革支出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0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A2117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2202" w:author="Administrator" w:date="2024-08-08T09:10:06Z">
              <w:r>
                <w:rPr>
                  <w:rFonts w:hint="eastAsia" w:ascii="宋体" w:hAnsi="宋体" w:eastAsia="宋体" w:cs="宋体"/>
                  <w:i w:val="0"/>
                  <w:color w:val="000000"/>
                  <w:kern w:val="0"/>
                  <w:sz w:val="20"/>
                  <w:szCs w:val="20"/>
                  <w:u w:val="none"/>
                  <w:lang w:val="en-US" w:eastAsia="zh-CN" w:bidi="ar"/>
                </w:rPr>
                <w:t>491</w:t>
              </w:r>
            </w:ins>
            <w:del w:id="12203" w:author="Administrator" w:date="2024-08-08T09:10:06Z">
              <w:r>
                <w:rPr>
                  <w:rFonts w:hint="eastAsia" w:ascii="宋体" w:hAnsi="宋体" w:eastAsia="宋体" w:cs="宋体"/>
                  <w:i w:val="0"/>
                  <w:iCs w:val="0"/>
                  <w:color w:val="000000"/>
                  <w:kern w:val="0"/>
                  <w:sz w:val="20"/>
                  <w:szCs w:val="20"/>
                  <w:u w:val="none"/>
                  <w:lang w:val="en-US" w:eastAsia="zh-CN" w:bidi="ar"/>
                </w:rPr>
                <w:delText>8,175</w:delText>
              </w:r>
            </w:del>
          </w:p>
        </w:tc>
      </w:tr>
      <w:tr w14:paraId="007CB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0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04"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0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894E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06" w:author="Administrator" w:date="2024-08-08T09:10:06Z">
              <w:r>
                <w:rPr>
                  <w:rFonts w:hint="eastAsia" w:ascii="宋体" w:hAnsi="宋体" w:eastAsia="宋体" w:cs="宋体"/>
                  <w:i w:val="0"/>
                  <w:color w:val="000000"/>
                  <w:kern w:val="0"/>
                  <w:sz w:val="20"/>
                  <w:szCs w:val="20"/>
                  <w:u w:val="none"/>
                  <w:lang w:val="en-US" w:eastAsia="zh-CN" w:bidi="ar"/>
                </w:rPr>
                <w:t>2210199</w:t>
              </w:r>
            </w:ins>
            <w:del w:id="12207" w:author="Administrator" w:date="2024-08-08T09:10:06Z">
              <w:r>
                <w:rPr>
                  <w:rFonts w:hint="eastAsia" w:ascii="宋体" w:hAnsi="宋体" w:eastAsia="宋体" w:cs="宋体"/>
                  <w:i w:val="0"/>
                  <w:iCs w:val="0"/>
                  <w:color w:val="000000"/>
                  <w:kern w:val="0"/>
                  <w:sz w:val="20"/>
                  <w:szCs w:val="20"/>
                  <w:u w:val="none"/>
                  <w:lang w:val="en-US" w:eastAsia="zh-CN" w:bidi="ar"/>
                </w:rPr>
                <w:delText>2210201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0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DF4B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09" w:author="Administrator" w:date="2024-08-08T09:10:06Z">
              <w:r>
                <w:rPr>
                  <w:rFonts w:hint="eastAsia" w:ascii="宋体" w:hAnsi="宋体" w:eastAsia="宋体" w:cs="宋体"/>
                  <w:i w:val="0"/>
                  <w:color w:val="000000"/>
                  <w:kern w:val="0"/>
                  <w:sz w:val="20"/>
                  <w:szCs w:val="20"/>
                  <w:u w:val="none"/>
                  <w:lang w:val="en-US" w:eastAsia="zh-CN" w:bidi="ar"/>
                </w:rPr>
                <w:t xml:space="preserve">    其他保障性安居工程支出</w:t>
              </w:r>
            </w:ins>
            <w:del w:id="1221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住房公积金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1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9CDEF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212" w:author="Administrator" w:date="2024-08-08T09:10:06Z">
                <w:pPr>
                  <w:keepNext w:val="0"/>
                  <w:keepLines w:val="0"/>
                  <w:widowControl/>
                  <w:suppressLineNumbers w:val="0"/>
                  <w:jc w:val="right"/>
                  <w:textAlignment w:val="center"/>
                </w:pPr>
              </w:pPrChange>
            </w:pPr>
            <w:del w:id="12213" w:author="Administrator" w:date="2024-08-08T09:10:06Z">
              <w:r>
                <w:rPr>
                  <w:rFonts w:hint="eastAsia" w:ascii="宋体" w:hAnsi="宋体" w:eastAsia="宋体" w:cs="宋体"/>
                  <w:i w:val="0"/>
                  <w:iCs w:val="0"/>
                  <w:color w:val="000000"/>
                  <w:kern w:val="0"/>
                  <w:sz w:val="20"/>
                  <w:szCs w:val="20"/>
                  <w:u w:val="none"/>
                  <w:lang w:val="en-US" w:eastAsia="zh-CN" w:bidi="ar"/>
                </w:rPr>
                <w:delText>8,175</w:delText>
              </w:r>
            </w:del>
          </w:p>
        </w:tc>
      </w:tr>
      <w:tr w14:paraId="4E623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1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14"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1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E16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16" w:author="Administrator" w:date="2024-08-08T09:10:06Z">
              <w:r>
                <w:rPr>
                  <w:rFonts w:hint="eastAsia" w:ascii="宋体" w:hAnsi="宋体" w:eastAsia="宋体" w:cs="宋体"/>
                  <w:i w:val="0"/>
                  <w:color w:val="000000"/>
                  <w:kern w:val="0"/>
                  <w:sz w:val="20"/>
                  <w:szCs w:val="20"/>
                  <w:u w:val="none"/>
                  <w:lang w:val="en-US" w:eastAsia="zh-CN" w:bidi="ar"/>
                </w:rPr>
                <w:t>22102</w:t>
              </w:r>
            </w:ins>
            <w:del w:id="12217" w:author="Administrator" w:date="2024-08-08T09:10:06Z">
              <w:r>
                <w:rPr>
                  <w:rFonts w:hint="eastAsia" w:ascii="宋体" w:hAnsi="宋体" w:eastAsia="宋体" w:cs="宋体"/>
                  <w:i w:val="0"/>
                  <w:iCs w:val="0"/>
                  <w:color w:val="000000"/>
                  <w:kern w:val="0"/>
                  <w:sz w:val="20"/>
                  <w:szCs w:val="20"/>
                  <w:u w:val="none"/>
                  <w:lang w:val="en-US" w:eastAsia="zh-CN" w:bidi="ar"/>
                </w:rPr>
                <w:delText>2210202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1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F097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19" w:author="Administrator" w:date="2024-08-08T09:10:06Z">
              <w:r>
                <w:rPr>
                  <w:rFonts w:hint="eastAsia" w:ascii="宋体" w:hAnsi="宋体" w:eastAsia="宋体" w:cs="宋体"/>
                  <w:i w:val="0"/>
                  <w:color w:val="000000"/>
                  <w:kern w:val="0"/>
                  <w:sz w:val="20"/>
                  <w:szCs w:val="20"/>
                  <w:u w:val="none"/>
                  <w:lang w:val="en-US" w:eastAsia="zh-CN" w:bidi="ar"/>
                </w:rPr>
                <w:t xml:space="preserve">  住房改革支出</w:t>
              </w:r>
            </w:ins>
            <w:del w:id="1222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提租补贴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2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371FFB">
            <w:pPr>
              <w:widowControl/>
              <w:jc w:val="right"/>
              <w:textAlignment w:val="center"/>
              <w:rPr>
                <w:rFonts w:hint="eastAsia" w:ascii="宋体" w:hAnsi="宋体" w:eastAsia="宋体" w:cs="宋体"/>
                <w:i w:val="0"/>
                <w:iCs w:val="0"/>
                <w:color w:val="000000"/>
                <w:sz w:val="20"/>
                <w:szCs w:val="20"/>
                <w:u w:val="none"/>
              </w:rPr>
              <w:pPrChange w:id="12222" w:author="Administrator" w:date="2024-08-08T09:10:06Z">
                <w:pPr>
                  <w:jc w:val="right"/>
                </w:pPr>
              </w:pPrChange>
            </w:pPr>
            <w:ins w:id="12223" w:author="Administrator" w:date="2024-08-08T09:10:06Z">
              <w:r>
                <w:rPr>
                  <w:rFonts w:hint="eastAsia" w:ascii="宋体" w:hAnsi="宋体" w:eastAsia="宋体" w:cs="宋体"/>
                  <w:i w:val="0"/>
                  <w:color w:val="000000"/>
                  <w:kern w:val="0"/>
                  <w:sz w:val="20"/>
                  <w:szCs w:val="20"/>
                  <w:u w:val="none"/>
                  <w:lang w:val="en-US" w:eastAsia="zh-CN" w:bidi="ar"/>
                </w:rPr>
                <w:t>8,553</w:t>
              </w:r>
            </w:ins>
          </w:p>
        </w:tc>
      </w:tr>
      <w:tr w14:paraId="21D04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2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24"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2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D72A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26" w:author="Administrator" w:date="2024-08-08T09:10:06Z">
              <w:r>
                <w:rPr>
                  <w:rFonts w:hint="eastAsia" w:ascii="宋体" w:hAnsi="宋体" w:eastAsia="宋体" w:cs="宋体"/>
                  <w:i w:val="0"/>
                  <w:color w:val="000000"/>
                  <w:kern w:val="0"/>
                  <w:sz w:val="20"/>
                  <w:szCs w:val="20"/>
                  <w:u w:val="none"/>
                  <w:lang w:val="en-US" w:eastAsia="zh-CN" w:bidi="ar"/>
                </w:rPr>
                <w:t>2210201</w:t>
              </w:r>
            </w:ins>
            <w:del w:id="12227" w:author="Administrator" w:date="2024-08-08T09:10:06Z">
              <w:r>
                <w:rPr>
                  <w:rFonts w:hint="eastAsia" w:ascii="宋体" w:hAnsi="宋体" w:eastAsia="宋体" w:cs="宋体"/>
                  <w:i w:val="0"/>
                  <w:iCs w:val="0"/>
                  <w:color w:val="000000"/>
                  <w:kern w:val="0"/>
                  <w:sz w:val="20"/>
                  <w:szCs w:val="20"/>
                  <w:u w:val="none"/>
                  <w:lang w:val="en-US" w:eastAsia="zh-CN" w:bidi="ar"/>
                </w:rPr>
                <w:delText>2210203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2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07C3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29" w:author="Administrator" w:date="2024-08-08T09:10:06Z">
              <w:r>
                <w:rPr>
                  <w:rFonts w:hint="eastAsia" w:ascii="宋体" w:hAnsi="宋体" w:eastAsia="宋体" w:cs="宋体"/>
                  <w:i w:val="0"/>
                  <w:color w:val="000000"/>
                  <w:kern w:val="0"/>
                  <w:sz w:val="20"/>
                  <w:szCs w:val="20"/>
                  <w:u w:val="none"/>
                  <w:lang w:val="en-US" w:eastAsia="zh-CN" w:bidi="ar"/>
                </w:rPr>
                <w:t xml:space="preserve">    住房公积金</w:t>
              </w:r>
            </w:ins>
            <w:del w:id="1223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购房补贴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3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080A51">
            <w:pPr>
              <w:widowControl/>
              <w:jc w:val="right"/>
              <w:textAlignment w:val="center"/>
              <w:rPr>
                <w:rFonts w:hint="eastAsia" w:ascii="宋体" w:hAnsi="宋体" w:eastAsia="宋体" w:cs="宋体"/>
                <w:i w:val="0"/>
                <w:iCs w:val="0"/>
                <w:color w:val="000000"/>
                <w:sz w:val="20"/>
                <w:szCs w:val="20"/>
                <w:u w:val="none"/>
              </w:rPr>
              <w:pPrChange w:id="12232" w:author="Administrator" w:date="2024-08-08T09:10:06Z">
                <w:pPr>
                  <w:jc w:val="right"/>
                </w:pPr>
              </w:pPrChange>
            </w:pPr>
            <w:ins w:id="12233" w:author="Administrator" w:date="2024-08-08T09:10:06Z">
              <w:r>
                <w:rPr>
                  <w:rFonts w:hint="eastAsia" w:ascii="宋体" w:hAnsi="宋体" w:eastAsia="宋体" w:cs="宋体"/>
                  <w:i w:val="0"/>
                  <w:color w:val="000000"/>
                  <w:kern w:val="0"/>
                  <w:sz w:val="20"/>
                  <w:szCs w:val="20"/>
                  <w:u w:val="none"/>
                  <w:lang w:val="en-US" w:eastAsia="zh-CN" w:bidi="ar"/>
                </w:rPr>
                <w:t>8,553</w:t>
              </w:r>
            </w:ins>
          </w:p>
        </w:tc>
      </w:tr>
      <w:tr w14:paraId="792F6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34"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234"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35"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E482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36" w:author="Administrator" w:date="2024-08-08T09:10:06Z">
              <w:r>
                <w:rPr>
                  <w:rFonts w:hint="eastAsia" w:ascii="宋体" w:hAnsi="宋体" w:eastAsia="宋体" w:cs="宋体"/>
                  <w:i w:val="0"/>
                  <w:color w:val="000000"/>
                  <w:kern w:val="0"/>
                  <w:sz w:val="20"/>
                  <w:szCs w:val="20"/>
                  <w:u w:val="none"/>
                  <w:lang w:val="en-US" w:eastAsia="zh-CN" w:bidi="ar"/>
                </w:rPr>
                <w:t>2210202</w:t>
              </w:r>
            </w:ins>
            <w:del w:id="12237" w:author="Administrator" w:date="2024-08-08T09:10:06Z">
              <w:r>
                <w:rPr>
                  <w:rFonts w:hint="eastAsia" w:ascii="宋体" w:hAnsi="宋体" w:eastAsia="宋体" w:cs="宋体"/>
                  <w:i w:val="0"/>
                  <w:iCs w:val="0"/>
                  <w:color w:val="000000"/>
                  <w:kern w:val="0"/>
                  <w:sz w:val="20"/>
                  <w:szCs w:val="20"/>
                  <w:u w:val="none"/>
                  <w:lang w:val="en-US" w:eastAsia="zh-CN" w:bidi="ar"/>
                </w:rPr>
                <w:delText>22103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38"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200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39" w:author="Administrator" w:date="2024-08-08T09:10:06Z">
              <w:r>
                <w:rPr>
                  <w:rFonts w:hint="eastAsia" w:ascii="宋体" w:hAnsi="宋体" w:eastAsia="宋体" w:cs="宋体"/>
                  <w:i w:val="0"/>
                  <w:color w:val="000000"/>
                  <w:kern w:val="0"/>
                  <w:sz w:val="20"/>
                  <w:szCs w:val="20"/>
                  <w:u w:val="none"/>
                  <w:lang w:val="en-US" w:eastAsia="zh-CN" w:bidi="ar"/>
                </w:rPr>
                <w:t xml:space="preserve">    提租补贴</w:t>
              </w:r>
            </w:ins>
            <w:del w:id="12240"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城乡社区住宅</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41"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24706D">
            <w:pPr>
              <w:jc w:val="right"/>
              <w:rPr>
                <w:rFonts w:hint="eastAsia" w:ascii="宋体" w:hAnsi="宋体" w:eastAsia="宋体" w:cs="宋体"/>
                <w:i w:val="0"/>
                <w:iCs w:val="0"/>
                <w:color w:val="000000"/>
                <w:sz w:val="20"/>
                <w:szCs w:val="20"/>
                <w:u w:val="none"/>
              </w:rPr>
            </w:pPr>
          </w:p>
        </w:tc>
      </w:tr>
      <w:tr w14:paraId="308C0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42"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42"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43"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EAE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44" w:author="Administrator" w:date="2024-08-08T09:10:06Z">
              <w:r>
                <w:rPr>
                  <w:rFonts w:hint="eastAsia" w:ascii="宋体" w:hAnsi="宋体" w:eastAsia="宋体" w:cs="宋体"/>
                  <w:i w:val="0"/>
                  <w:color w:val="000000"/>
                  <w:kern w:val="0"/>
                  <w:sz w:val="20"/>
                  <w:szCs w:val="20"/>
                  <w:u w:val="none"/>
                  <w:lang w:val="en-US" w:eastAsia="zh-CN" w:bidi="ar"/>
                </w:rPr>
                <w:t>2210203</w:t>
              </w:r>
            </w:ins>
            <w:del w:id="12245" w:author="Administrator" w:date="2024-08-08T09:10:06Z">
              <w:r>
                <w:rPr>
                  <w:rFonts w:hint="eastAsia" w:ascii="宋体" w:hAnsi="宋体" w:eastAsia="宋体" w:cs="宋体"/>
                  <w:i w:val="0"/>
                  <w:iCs w:val="0"/>
                  <w:color w:val="000000"/>
                  <w:kern w:val="0"/>
                  <w:sz w:val="20"/>
                  <w:szCs w:val="20"/>
                  <w:u w:val="none"/>
                  <w:lang w:val="en-US" w:eastAsia="zh-CN" w:bidi="ar"/>
                </w:rPr>
                <w:delText>2210301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46"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404D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47" w:author="Administrator" w:date="2024-08-08T09:10:06Z">
              <w:r>
                <w:rPr>
                  <w:rFonts w:hint="eastAsia" w:ascii="宋体" w:hAnsi="宋体" w:eastAsia="宋体" w:cs="宋体"/>
                  <w:i w:val="0"/>
                  <w:color w:val="000000"/>
                  <w:kern w:val="0"/>
                  <w:sz w:val="20"/>
                  <w:szCs w:val="20"/>
                  <w:u w:val="none"/>
                  <w:lang w:val="en-US" w:eastAsia="zh-CN" w:bidi="ar"/>
                </w:rPr>
                <w:t xml:space="preserve">    购房补贴</w:t>
              </w:r>
            </w:ins>
            <w:del w:id="12248"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公有住房建设和维修改造支出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49"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5A3A49">
            <w:pPr>
              <w:jc w:val="right"/>
              <w:rPr>
                <w:rFonts w:hint="eastAsia" w:ascii="宋体" w:hAnsi="宋体" w:eastAsia="宋体" w:cs="宋体"/>
                <w:i w:val="0"/>
                <w:iCs w:val="0"/>
                <w:color w:val="000000"/>
                <w:sz w:val="20"/>
                <w:szCs w:val="20"/>
                <w:u w:val="none"/>
              </w:rPr>
            </w:pPr>
          </w:p>
        </w:tc>
      </w:tr>
      <w:tr w14:paraId="718B4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50" w:author="Administrator" w:date="2024-08-08T09:10:0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50" w:author="Administrator" w:date="2024-08-08T09:10:0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51" w:author="Administrator" w:date="2024-08-08T09:10:0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9D43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52" w:author="Administrator" w:date="2024-08-08T09:10:06Z">
              <w:r>
                <w:rPr>
                  <w:rFonts w:hint="eastAsia" w:ascii="宋体" w:hAnsi="宋体" w:eastAsia="宋体" w:cs="宋体"/>
                  <w:i w:val="0"/>
                  <w:color w:val="000000"/>
                  <w:kern w:val="0"/>
                  <w:sz w:val="20"/>
                  <w:szCs w:val="20"/>
                  <w:u w:val="none"/>
                  <w:lang w:val="en-US" w:eastAsia="zh-CN" w:bidi="ar"/>
                </w:rPr>
                <w:t>22103</w:t>
              </w:r>
            </w:ins>
            <w:del w:id="12253" w:author="Administrator" w:date="2024-08-08T09:10:06Z">
              <w:r>
                <w:rPr>
                  <w:rFonts w:hint="eastAsia" w:ascii="宋体" w:hAnsi="宋体" w:eastAsia="宋体" w:cs="宋体"/>
                  <w:i w:val="0"/>
                  <w:iCs w:val="0"/>
                  <w:color w:val="000000"/>
                  <w:kern w:val="0"/>
                  <w:sz w:val="20"/>
                  <w:szCs w:val="20"/>
                  <w:u w:val="none"/>
                  <w:lang w:val="en-US" w:eastAsia="zh-CN" w:bidi="ar"/>
                </w:rPr>
                <w:delText>2210302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54" w:author="Administrator" w:date="2024-08-08T09:10:0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CE52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55" w:author="Administrator" w:date="2024-08-08T09:10:06Z">
              <w:r>
                <w:rPr>
                  <w:rFonts w:hint="eastAsia" w:ascii="宋体" w:hAnsi="宋体" w:eastAsia="宋体" w:cs="宋体"/>
                  <w:i w:val="0"/>
                  <w:color w:val="000000"/>
                  <w:kern w:val="0"/>
                  <w:sz w:val="20"/>
                  <w:szCs w:val="20"/>
                  <w:u w:val="none"/>
                  <w:lang w:val="en-US" w:eastAsia="zh-CN" w:bidi="ar"/>
                </w:rPr>
                <w:t xml:space="preserve">  城乡社区住宅</w:t>
              </w:r>
            </w:ins>
            <w:del w:id="12256" w:author="Administrator" w:date="2024-08-08T09:10:06Z">
              <w:r>
                <w:rPr>
                  <w:rFonts w:hint="eastAsia" w:ascii="宋体" w:hAnsi="宋体" w:eastAsia="宋体" w:cs="宋体"/>
                  <w:i w:val="0"/>
                  <w:iCs w:val="0"/>
                  <w:color w:val="000000"/>
                  <w:kern w:val="0"/>
                  <w:sz w:val="20"/>
                  <w:szCs w:val="20"/>
                  <w:u w:val="none"/>
                  <w:lang w:val="en-US" w:eastAsia="zh-CN" w:bidi="ar"/>
                </w:rPr>
                <w:delText xml:space="preserve">    住房公积金管理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57" w:author="Administrator" w:date="2024-08-08T09:10:0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DD1DFA">
            <w:pPr>
              <w:jc w:val="right"/>
              <w:rPr>
                <w:rFonts w:hint="eastAsia" w:ascii="宋体" w:hAnsi="宋体" w:eastAsia="宋体" w:cs="宋体"/>
                <w:i w:val="0"/>
                <w:iCs w:val="0"/>
                <w:color w:val="000000"/>
                <w:sz w:val="20"/>
                <w:szCs w:val="20"/>
                <w:u w:val="none"/>
              </w:rPr>
            </w:pPr>
          </w:p>
        </w:tc>
      </w:tr>
      <w:tr w14:paraId="15997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58"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258"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59"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9755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60" w:author="Administrator" w:date="2024-08-08T09:10:07Z">
              <w:r>
                <w:rPr>
                  <w:rFonts w:hint="eastAsia" w:ascii="宋体" w:hAnsi="宋体" w:eastAsia="宋体" w:cs="宋体"/>
                  <w:i w:val="0"/>
                  <w:color w:val="000000"/>
                  <w:kern w:val="0"/>
                  <w:sz w:val="20"/>
                  <w:szCs w:val="20"/>
                  <w:u w:val="none"/>
                  <w:lang w:val="en-US" w:eastAsia="zh-CN" w:bidi="ar"/>
                </w:rPr>
                <w:t>2210301</w:t>
              </w:r>
            </w:ins>
            <w:del w:id="12261" w:author="Administrator" w:date="2024-08-08T09:10:06Z">
              <w:r>
                <w:rPr>
                  <w:rFonts w:hint="eastAsia" w:ascii="宋体" w:hAnsi="宋体" w:eastAsia="宋体" w:cs="宋体"/>
                  <w:i w:val="0"/>
                  <w:iCs w:val="0"/>
                  <w:color w:val="000000"/>
                  <w:kern w:val="0"/>
                  <w:sz w:val="20"/>
                  <w:szCs w:val="20"/>
                  <w:u w:val="none"/>
                  <w:lang w:val="en-US" w:eastAsia="zh-CN" w:bidi="ar"/>
                </w:rPr>
                <w:delText>2210399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62"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7343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63" w:author="Administrator" w:date="2024-08-08T09:10:07Z">
              <w:r>
                <w:rPr>
                  <w:rFonts w:hint="eastAsia" w:ascii="宋体" w:hAnsi="宋体" w:eastAsia="宋体" w:cs="宋体"/>
                  <w:i w:val="0"/>
                  <w:color w:val="000000"/>
                  <w:kern w:val="0"/>
                  <w:sz w:val="20"/>
                  <w:szCs w:val="20"/>
                  <w:u w:val="none"/>
                  <w:lang w:val="en-US" w:eastAsia="zh-CN" w:bidi="ar"/>
                </w:rPr>
                <w:t xml:space="preserve">    公有住房建设和维修改造支出</w:t>
              </w:r>
            </w:ins>
            <w:del w:id="12264"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其他城乡社区住宅支出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65"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23D7AB">
            <w:pPr>
              <w:jc w:val="right"/>
              <w:rPr>
                <w:rFonts w:hint="eastAsia" w:ascii="宋体" w:hAnsi="宋体" w:eastAsia="宋体" w:cs="宋体"/>
                <w:i w:val="0"/>
                <w:iCs w:val="0"/>
                <w:color w:val="000000"/>
                <w:sz w:val="20"/>
                <w:szCs w:val="20"/>
                <w:u w:val="none"/>
              </w:rPr>
            </w:pPr>
          </w:p>
        </w:tc>
      </w:tr>
      <w:tr w14:paraId="42276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66"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66"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67"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51DC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68" w:author="Administrator" w:date="2024-08-08T09:10:07Z">
              <w:r>
                <w:rPr>
                  <w:rFonts w:hint="eastAsia" w:ascii="宋体" w:hAnsi="宋体" w:eastAsia="宋体" w:cs="宋体"/>
                  <w:i w:val="0"/>
                  <w:color w:val="000000"/>
                  <w:kern w:val="0"/>
                  <w:sz w:val="20"/>
                  <w:szCs w:val="20"/>
                  <w:u w:val="none"/>
                  <w:lang w:val="en-US" w:eastAsia="zh-CN" w:bidi="ar"/>
                </w:rPr>
                <w:t>2210302</w:t>
              </w:r>
            </w:ins>
            <w:del w:id="12269" w:author="Administrator" w:date="2024-08-08T09:10:07Z">
              <w:r>
                <w:rPr>
                  <w:rFonts w:hint="eastAsia" w:ascii="宋体" w:hAnsi="宋体" w:eastAsia="宋体" w:cs="宋体"/>
                  <w:i w:val="0"/>
                  <w:iCs w:val="0"/>
                  <w:color w:val="000000"/>
                  <w:kern w:val="0"/>
                  <w:sz w:val="20"/>
                  <w:szCs w:val="20"/>
                  <w:u w:val="none"/>
                  <w:lang w:val="en-US" w:eastAsia="zh-CN" w:bidi="ar"/>
                </w:rPr>
                <w:delText>222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70"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B951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71" w:author="Administrator" w:date="2024-08-08T09:10:07Z">
              <w:r>
                <w:rPr>
                  <w:rFonts w:hint="eastAsia" w:ascii="宋体" w:hAnsi="宋体" w:eastAsia="宋体" w:cs="宋体"/>
                  <w:i w:val="0"/>
                  <w:color w:val="000000"/>
                  <w:kern w:val="0"/>
                  <w:sz w:val="20"/>
                  <w:szCs w:val="20"/>
                  <w:u w:val="none"/>
                  <w:lang w:val="en-US" w:eastAsia="zh-CN" w:bidi="ar"/>
                </w:rPr>
                <w:t xml:space="preserve">    住房公积金管理</w:t>
              </w:r>
            </w:ins>
            <w:del w:id="12272" w:author="Administrator" w:date="2024-08-08T09:10:07Z">
              <w:r>
                <w:rPr>
                  <w:rFonts w:hint="eastAsia" w:ascii="宋体" w:hAnsi="宋体" w:eastAsia="宋体" w:cs="宋体"/>
                  <w:i w:val="0"/>
                  <w:iCs w:val="0"/>
                  <w:color w:val="000000"/>
                  <w:kern w:val="0"/>
                  <w:sz w:val="20"/>
                  <w:szCs w:val="20"/>
                  <w:u w:val="none"/>
                  <w:lang w:val="en-US" w:eastAsia="zh-CN" w:bidi="ar"/>
                </w:rPr>
                <w:delText>粮油物资储备支出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73"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5E554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274" w:author="Administrator" w:date="2024-08-08T09:10:07Z">
                <w:pPr>
                  <w:keepNext w:val="0"/>
                  <w:keepLines w:val="0"/>
                  <w:widowControl/>
                  <w:suppressLineNumbers w:val="0"/>
                  <w:jc w:val="right"/>
                  <w:textAlignment w:val="center"/>
                </w:pPr>
              </w:pPrChange>
            </w:pPr>
            <w:del w:id="12275" w:author="Administrator" w:date="2024-08-08T09:10:07Z">
              <w:r>
                <w:rPr>
                  <w:rFonts w:hint="eastAsia" w:ascii="宋体" w:hAnsi="宋体" w:eastAsia="宋体" w:cs="宋体"/>
                  <w:i w:val="0"/>
                  <w:iCs w:val="0"/>
                  <w:color w:val="000000"/>
                  <w:kern w:val="0"/>
                  <w:sz w:val="20"/>
                  <w:szCs w:val="20"/>
                  <w:u w:val="none"/>
                  <w:lang w:val="en-US" w:eastAsia="zh-CN" w:bidi="ar"/>
                </w:rPr>
                <w:delText>3,717</w:delText>
              </w:r>
            </w:del>
          </w:p>
        </w:tc>
      </w:tr>
      <w:tr w14:paraId="7627C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76"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76"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77"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3582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78" w:author="Administrator" w:date="2024-08-08T09:10:07Z">
              <w:r>
                <w:rPr>
                  <w:rFonts w:hint="eastAsia" w:ascii="宋体" w:hAnsi="宋体" w:eastAsia="宋体" w:cs="宋体"/>
                  <w:i w:val="0"/>
                  <w:color w:val="000000"/>
                  <w:kern w:val="0"/>
                  <w:sz w:val="20"/>
                  <w:szCs w:val="20"/>
                  <w:u w:val="none"/>
                  <w:lang w:val="en-US" w:eastAsia="zh-CN" w:bidi="ar"/>
                </w:rPr>
                <w:t>2210399</w:t>
              </w:r>
            </w:ins>
            <w:del w:id="12279" w:author="Administrator" w:date="2024-08-08T09:10:07Z">
              <w:r>
                <w:rPr>
                  <w:rFonts w:hint="eastAsia" w:ascii="宋体" w:hAnsi="宋体" w:eastAsia="宋体" w:cs="宋体"/>
                  <w:i w:val="0"/>
                  <w:iCs w:val="0"/>
                  <w:color w:val="000000"/>
                  <w:kern w:val="0"/>
                  <w:sz w:val="20"/>
                  <w:szCs w:val="20"/>
                  <w:u w:val="none"/>
                  <w:lang w:val="en-US" w:eastAsia="zh-CN" w:bidi="ar"/>
                </w:rPr>
                <w:delText>22201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80"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F0D6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81" w:author="Administrator" w:date="2024-08-08T09:10:07Z">
              <w:r>
                <w:rPr>
                  <w:rFonts w:hint="eastAsia" w:ascii="宋体" w:hAnsi="宋体" w:eastAsia="宋体" w:cs="宋体"/>
                  <w:i w:val="0"/>
                  <w:color w:val="000000"/>
                  <w:kern w:val="0"/>
                  <w:sz w:val="20"/>
                  <w:szCs w:val="20"/>
                  <w:u w:val="none"/>
                  <w:lang w:val="en-US" w:eastAsia="zh-CN" w:bidi="ar"/>
                </w:rPr>
                <w:t xml:space="preserve">    其他城乡社区住宅支出</w:t>
              </w:r>
            </w:ins>
            <w:del w:id="12282"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粮油物资事务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83"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B797C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284" w:author="Administrator" w:date="2024-08-08T09:10:07Z">
                <w:pPr>
                  <w:keepNext w:val="0"/>
                  <w:keepLines w:val="0"/>
                  <w:widowControl/>
                  <w:suppressLineNumbers w:val="0"/>
                  <w:jc w:val="right"/>
                  <w:textAlignment w:val="center"/>
                </w:pPr>
              </w:pPrChange>
            </w:pPr>
            <w:del w:id="12285" w:author="Administrator" w:date="2024-08-08T09:10:07Z">
              <w:r>
                <w:rPr>
                  <w:rFonts w:hint="eastAsia" w:ascii="宋体" w:hAnsi="宋体" w:eastAsia="宋体" w:cs="宋体"/>
                  <w:i w:val="0"/>
                  <w:iCs w:val="0"/>
                  <w:color w:val="000000"/>
                  <w:kern w:val="0"/>
                  <w:sz w:val="20"/>
                  <w:szCs w:val="20"/>
                  <w:u w:val="none"/>
                  <w:lang w:val="en-US" w:eastAsia="zh-CN" w:bidi="ar"/>
                </w:rPr>
                <w:delText>3,717</w:delText>
              </w:r>
            </w:del>
          </w:p>
        </w:tc>
      </w:tr>
      <w:tr w14:paraId="421CC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86"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86"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87"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8B0B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88" w:author="Administrator" w:date="2024-08-08T09:10:07Z">
              <w:r>
                <w:rPr>
                  <w:rFonts w:hint="eastAsia" w:ascii="宋体" w:hAnsi="宋体" w:eastAsia="宋体" w:cs="宋体"/>
                  <w:i w:val="0"/>
                  <w:color w:val="000000"/>
                  <w:kern w:val="0"/>
                  <w:sz w:val="20"/>
                  <w:szCs w:val="20"/>
                  <w:u w:val="none"/>
                  <w:lang w:val="en-US" w:eastAsia="zh-CN" w:bidi="ar"/>
                </w:rPr>
                <w:t>222</w:t>
              </w:r>
            </w:ins>
            <w:del w:id="12289" w:author="Administrator" w:date="2024-08-08T09:10:07Z">
              <w:r>
                <w:rPr>
                  <w:rFonts w:hint="eastAsia" w:ascii="宋体" w:hAnsi="宋体" w:eastAsia="宋体" w:cs="宋体"/>
                  <w:i w:val="0"/>
                  <w:iCs w:val="0"/>
                  <w:color w:val="000000"/>
                  <w:kern w:val="0"/>
                  <w:sz w:val="20"/>
                  <w:szCs w:val="20"/>
                  <w:u w:val="none"/>
                  <w:lang w:val="en-US" w:eastAsia="zh-CN" w:bidi="ar"/>
                </w:rPr>
                <w:delText>2220101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90"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D7B4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91" w:author="Administrator" w:date="2024-08-08T09:10:07Z">
              <w:r>
                <w:rPr>
                  <w:rFonts w:hint="eastAsia" w:ascii="宋体" w:hAnsi="宋体" w:eastAsia="宋体" w:cs="宋体"/>
                  <w:i w:val="0"/>
                  <w:color w:val="000000"/>
                  <w:kern w:val="0"/>
                  <w:sz w:val="20"/>
                  <w:szCs w:val="20"/>
                  <w:u w:val="none"/>
                  <w:lang w:val="en-US" w:eastAsia="zh-CN" w:bidi="ar"/>
                </w:rPr>
                <w:t>粮油物资储备支出</w:t>
              </w:r>
            </w:ins>
            <w:del w:id="12292"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93"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0CB4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2294" w:author="Administrator" w:date="2024-08-08T09:10:07Z">
              <w:r>
                <w:rPr>
                  <w:rFonts w:hint="eastAsia" w:ascii="宋体" w:hAnsi="宋体" w:eastAsia="宋体" w:cs="宋体"/>
                  <w:i w:val="0"/>
                  <w:color w:val="000000"/>
                  <w:kern w:val="0"/>
                  <w:sz w:val="20"/>
                  <w:szCs w:val="20"/>
                  <w:u w:val="none"/>
                  <w:lang w:val="en-US" w:eastAsia="zh-CN" w:bidi="ar"/>
                </w:rPr>
                <w:t>4,583</w:t>
              </w:r>
            </w:ins>
            <w:del w:id="12295" w:author="Administrator" w:date="2024-08-08T09:10:07Z">
              <w:r>
                <w:rPr>
                  <w:rFonts w:hint="eastAsia" w:ascii="宋体" w:hAnsi="宋体" w:eastAsia="宋体" w:cs="宋体"/>
                  <w:i w:val="0"/>
                  <w:iCs w:val="0"/>
                  <w:color w:val="000000"/>
                  <w:kern w:val="0"/>
                  <w:sz w:val="20"/>
                  <w:szCs w:val="20"/>
                  <w:u w:val="none"/>
                  <w:lang w:val="en-US" w:eastAsia="zh-CN" w:bidi="ar"/>
                </w:rPr>
                <w:delText>113</w:delText>
              </w:r>
            </w:del>
          </w:p>
        </w:tc>
      </w:tr>
      <w:tr w14:paraId="42DD8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296"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296"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297"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982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298" w:author="Administrator" w:date="2024-08-08T09:10:07Z">
              <w:r>
                <w:rPr>
                  <w:rFonts w:hint="eastAsia" w:ascii="宋体" w:hAnsi="宋体" w:eastAsia="宋体" w:cs="宋体"/>
                  <w:i w:val="0"/>
                  <w:color w:val="000000"/>
                  <w:kern w:val="0"/>
                  <w:sz w:val="20"/>
                  <w:szCs w:val="20"/>
                  <w:u w:val="none"/>
                  <w:lang w:val="en-US" w:eastAsia="zh-CN" w:bidi="ar"/>
                </w:rPr>
                <w:t>22201</w:t>
              </w:r>
            </w:ins>
            <w:del w:id="12299" w:author="Administrator" w:date="2024-08-08T09:10:07Z">
              <w:r>
                <w:rPr>
                  <w:rFonts w:hint="eastAsia" w:ascii="宋体" w:hAnsi="宋体" w:eastAsia="宋体" w:cs="宋体"/>
                  <w:i w:val="0"/>
                  <w:iCs w:val="0"/>
                  <w:color w:val="000000"/>
                  <w:kern w:val="0"/>
                  <w:sz w:val="20"/>
                  <w:szCs w:val="20"/>
                  <w:u w:val="none"/>
                  <w:lang w:val="en-US" w:eastAsia="zh-CN" w:bidi="ar"/>
                </w:rPr>
                <w:delText>2220102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00"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3EE5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01" w:author="Administrator" w:date="2024-08-08T09:10:07Z">
              <w:r>
                <w:rPr>
                  <w:rFonts w:hint="eastAsia" w:ascii="宋体" w:hAnsi="宋体" w:eastAsia="宋体" w:cs="宋体"/>
                  <w:i w:val="0"/>
                  <w:color w:val="000000"/>
                  <w:kern w:val="0"/>
                  <w:sz w:val="20"/>
                  <w:szCs w:val="20"/>
                  <w:u w:val="none"/>
                  <w:lang w:val="en-US" w:eastAsia="zh-CN" w:bidi="ar"/>
                </w:rPr>
                <w:t xml:space="preserve">  粮油物资事务</w:t>
              </w:r>
            </w:ins>
            <w:del w:id="12302"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03"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D0C98B">
            <w:pPr>
              <w:widowControl/>
              <w:jc w:val="right"/>
              <w:textAlignment w:val="center"/>
              <w:rPr>
                <w:rFonts w:hint="eastAsia" w:ascii="宋体" w:hAnsi="宋体" w:eastAsia="宋体" w:cs="宋体"/>
                <w:i w:val="0"/>
                <w:iCs w:val="0"/>
                <w:color w:val="000000"/>
                <w:sz w:val="20"/>
                <w:szCs w:val="20"/>
                <w:u w:val="none"/>
              </w:rPr>
              <w:pPrChange w:id="12304" w:author="Administrator" w:date="2024-08-08T09:10:07Z">
                <w:pPr>
                  <w:jc w:val="right"/>
                </w:pPr>
              </w:pPrChange>
            </w:pPr>
            <w:ins w:id="12305" w:author="Administrator" w:date="2024-08-08T09:10:07Z">
              <w:r>
                <w:rPr>
                  <w:rFonts w:hint="eastAsia" w:ascii="宋体" w:hAnsi="宋体" w:eastAsia="宋体" w:cs="宋体"/>
                  <w:i w:val="0"/>
                  <w:color w:val="000000"/>
                  <w:kern w:val="0"/>
                  <w:sz w:val="20"/>
                  <w:szCs w:val="20"/>
                  <w:u w:val="none"/>
                  <w:lang w:val="en-US" w:eastAsia="zh-CN" w:bidi="ar"/>
                </w:rPr>
                <w:t>4,583</w:t>
              </w:r>
            </w:ins>
          </w:p>
        </w:tc>
      </w:tr>
      <w:tr w14:paraId="58BF4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06"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06"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07"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4EA0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08" w:author="Administrator" w:date="2024-08-08T09:10:07Z">
              <w:r>
                <w:rPr>
                  <w:rFonts w:hint="eastAsia" w:ascii="宋体" w:hAnsi="宋体" w:eastAsia="宋体" w:cs="宋体"/>
                  <w:i w:val="0"/>
                  <w:color w:val="000000"/>
                  <w:kern w:val="0"/>
                  <w:sz w:val="20"/>
                  <w:szCs w:val="20"/>
                  <w:u w:val="none"/>
                  <w:lang w:val="en-US" w:eastAsia="zh-CN" w:bidi="ar"/>
                </w:rPr>
                <w:t>2220101</w:t>
              </w:r>
            </w:ins>
            <w:del w:id="12309" w:author="Administrator" w:date="2024-08-08T09:10:07Z">
              <w:r>
                <w:rPr>
                  <w:rFonts w:hint="eastAsia" w:ascii="宋体" w:hAnsi="宋体" w:eastAsia="宋体" w:cs="宋体"/>
                  <w:i w:val="0"/>
                  <w:iCs w:val="0"/>
                  <w:color w:val="000000"/>
                  <w:kern w:val="0"/>
                  <w:sz w:val="20"/>
                  <w:szCs w:val="20"/>
                  <w:u w:val="none"/>
                  <w:lang w:val="en-US" w:eastAsia="zh-CN" w:bidi="ar"/>
                </w:rPr>
                <w:delText>2220103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10"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2DB4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11" w:author="Administrator" w:date="2024-08-08T09:10:07Z">
              <w:r>
                <w:rPr>
                  <w:rFonts w:hint="eastAsia" w:ascii="宋体" w:hAnsi="宋体" w:eastAsia="宋体" w:cs="宋体"/>
                  <w:i w:val="0"/>
                  <w:color w:val="000000"/>
                  <w:kern w:val="0"/>
                  <w:sz w:val="20"/>
                  <w:szCs w:val="20"/>
                  <w:u w:val="none"/>
                  <w:lang w:val="en-US" w:eastAsia="zh-CN" w:bidi="ar"/>
                </w:rPr>
                <w:t xml:space="preserve">    行政运行</w:t>
              </w:r>
            </w:ins>
            <w:del w:id="12312"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13"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1DAA95">
            <w:pPr>
              <w:widowControl/>
              <w:jc w:val="right"/>
              <w:textAlignment w:val="center"/>
              <w:rPr>
                <w:rFonts w:hint="eastAsia" w:ascii="宋体" w:hAnsi="宋体" w:eastAsia="宋体" w:cs="宋体"/>
                <w:i w:val="0"/>
                <w:iCs w:val="0"/>
                <w:color w:val="000000"/>
                <w:sz w:val="20"/>
                <w:szCs w:val="20"/>
                <w:u w:val="none"/>
              </w:rPr>
              <w:pPrChange w:id="12314" w:author="Administrator" w:date="2024-08-08T09:10:07Z">
                <w:pPr>
                  <w:jc w:val="right"/>
                </w:pPr>
              </w:pPrChange>
            </w:pPr>
            <w:ins w:id="12315" w:author="Administrator" w:date="2024-08-08T09:10:07Z">
              <w:r>
                <w:rPr>
                  <w:rFonts w:hint="eastAsia" w:ascii="宋体" w:hAnsi="宋体" w:eastAsia="宋体" w:cs="宋体"/>
                  <w:i w:val="0"/>
                  <w:color w:val="000000"/>
                  <w:kern w:val="0"/>
                  <w:sz w:val="20"/>
                  <w:szCs w:val="20"/>
                  <w:u w:val="none"/>
                  <w:lang w:val="en-US" w:eastAsia="zh-CN" w:bidi="ar"/>
                </w:rPr>
                <w:t>85</w:t>
              </w:r>
            </w:ins>
          </w:p>
        </w:tc>
      </w:tr>
      <w:tr w14:paraId="3297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16"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16"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17"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3249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18" w:author="Administrator" w:date="2024-08-08T09:10:07Z">
              <w:r>
                <w:rPr>
                  <w:rFonts w:hint="eastAsia" w:ascii="宋体" w:hAnsi="宋体" w:eastAsia="宋体" w:cs="宋体"/>
                  <w:i w:val="0"/>
                  <w:color w:val="000000"/>
                  <w:kern w:val="0"/>
                  <w:sz w:val="20"/>
                  <w:szCs w:val="20"/>
                  <w:u w:val="none"/>
                  <w:lang w:val="en-US" w:eastAsia="zh-CN" w:bidi="ar"/>
                </w:rPr>
                <w:t>2220102</w:t>
              </w:r>
            </w:ins>
            <w:del w:id="12319" w:author="Administrator" w:date="2024-08-08T09:10:07Z">
              <w:r>
                <w:rPr>
                  <w:rFonts w:hint="eastAsia" w:ascii="宋体" w:hAnsi="宋体" w:eastAsia="宋体" w:cs="宋体"/>
                  <w:i w:val="0"/>
                  <w:iCs w:val="0"/>
                  <w:color w:val="000000"/>
                  <w:kern w:val="0"/>
                  <w:sz w:val="20"/>
                  <w:szCs w:val="20"/>
                  <w:u w:val="none"/>
                  <w:lang w:val="en-US" w:eastAsia="zh-CN" w:bidi="ar"/>
                </w:rPr>
                <w:delText>2220104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20"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9D6E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21" w:author="Administrator" w:date="2024-08-08T09:10:07Z">
              <w:r>
                <w:rPr>
                  <w:rFonts w:hint="eastAsia" w:ascii="宋体" w:hAnsi="宋体" w:eastAsia="宋体" w:cs="宋体"/>
                  <w:i w:val="0"/>
                  <w:color w:val="000000"/>
                  <w:kern w:val="0"/>
                  <w:sz w:val="20"/>
                  <w:szCs w:val="20"/>
                  <w:u w:val="none"/>
                  <w:lang w:val="en-US" w:eastAsia="zh-CN" w:bidi="ar"/>
                </w:rPr>
                <w:t xml:space="preserve">    一般行政管理事务</w:t>
              </w:r>
            </w:ins>
            <w:del w:id="12322"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财务和审计支出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23"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DDEABB">
            <w:pPr>
              <w:jc w:val="right"/>
              <w:rPr>
                <w:rFonts w:hint="eastAsia" w:ascii="宋体" w:hAnsi="宋体" w:eastAsia="宋体" w:cs="宋体"/>
                <w:i w:val="0"/>
                <w:iCs w:val="0"/>
                <w:color w:val="000000"/>
                <w:sz w:val="20"/>
                <w:szCs w:val="20"/>
                <w:u w:val="none"/>
              </w:rPr>
            </w:pPr>
          </w:p>
        </w:tc>
      </w:tr>
      <w:tr w14:paraId="1BFF5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24"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24"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25"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F317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26" w:author="Administrator" w:date="2024-08-08T09:10:07Z">
              <w:r>
                <w:rPr>
                  <w:rFonts w:hint="eastAsia" w:ascii="宋体" w:hAnsi="宋体" w:eastAsia="宋体" w:cs="宋体"/>
                  <w:i w:val="0"/>
                  <w:color w:val="000000"/>
                  <w:kern w:val="0"/>
                  <w:sz w:val="20"/>
                  <w:szCs w:val="20"/>
                  <w:u w:val="none"/>
                  <w:lang w:val="en-US" w:eastAsia="zh-CN" w:bidi="ar"/>
                </w:rPr>
                <w:t>2220103</w:t>
              </w:r>
            </w:ins>
            <w:del w:id="12327" w:author="Administrator" w:date="2024-08-08T09:10:07Z">
              <w:r>
                <w:rPr>
                  <w:rFonts w:hint="eastAsia" w:ascii="宋体" w:hAnsi="宋体" w:eastAsia="宋体" w:cs="宋体"/>
                  <w:i w:val="0"/>
                  <w:iCs w:val="0"/>
                  <w:color w:val="000000"/>
                  <w:kern w:val="0"/>
                  <w:sz w:val="20"/>
                  <w:szCs w:val="20"/>
                  <w:u w:val="none"/>
                  <w:lang w:val="en-US" w:eastAsia="zh-CN" w:bidi="ar"/>
                </w:rPr>
                <w:delText>2220105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28"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05BC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29" w:author="Administrator" w:date="2024-08-08T09:10:07Z">
              <w:r>
                <w:rPr>
                  <w:rFonts w:hint="eastAsia" w:ascii="宋体" w:hAnsi="宋体" w:eastAsia="宋体" w:cs="宋体"/>
                  <w:i w:val="0"/>
                  <w:color w:val="000000"/>
                  <w:kern w:val="0"/>
                  <w:sz w:val="20"/>
                  <w:szCs w:val="20"/>
                  <w:u w:val="none"/>
                  <w:lang w:val="en-US" w:eastAsia="zh-CN" w:bidi="ar"/>
                </w:rPr>
                <w:t xml:space="preserve">    机关服务</w:t>
              </w:r>
            </w:ins>
            <w:del w:id="12330"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信息统计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31"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8FC9A4">
            <w:pPr>
              <w:jc w:val="right"/>
              <w:rPr>
                <w:rFonts w:hint="eastAsia" w:ascii="宋体" w:hAnsi="宋体" w:eastAsia="宋体" w:cs="宋体"/>
                <w:i w:val="0"/>
                <w:iCs w:val="0"/>
                <w:color w:val="000000"/>
                <w:sz w:val="20"/>
                <w:szCs w:val="20"/>
                <w:u w:val="none"/>
              </w:rPr>
            </w:pPr>
          </w:p>
        </w:tc>
      </w:tr>
      <w:tr w14:paraId="7089F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32"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332"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33"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C35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34" w:author="Administrator" w:date="2024-08-08T09:10:07Z">
              <w:r>
                <w:rPr>
                  <w:rFonts w:hint="eastAsia" w:ascii="宋体" w:hAnsi="宋体" w:eastAsia="宋体" w:cs="宋体"/>
                  <w:i w:val="0"/>
                  <w:color w:val="000000"/>
                  <w:kern w:val="0"/>
                  <w:sz w:val="20"/>
                  <w:szCs w:val="20"/>
                  <w:u w:val="none"/>
                  <w:lang w:val="en-US" w:eastAsia="zh-CN" w:bidi="ar"/>
                </w:rPr>
                <w:t>2220104</w:t>
              </w:r>
            </w:ins>
            <w:del w:id="12335" w:author="Administrator" w:date="2024-08-08T09:10:07Z">
              <w:r>
                <w:rPr>
                  <w:rFonts w:hint="eastAsia" w:ascii="宋体" w:hAnsi="宋体" w:eastAsia="宋体" w:cs="宋体"/>
                  <w:i w:val="0"/>
                  <w:iCs w:val="0"/>
                  <w:color w:val="000000"/>
                  <w:kern w:val="0"/>
                  <w:sz w:val="20"/>
                  <w:szCs w:val="20"/>
                  <w:u w:val="none"/>
                  <w:lang w:val="en-US" w:eastAsia="zh-CN" w:bidi="ar"/>
                </w:rPr>
                <w:delText>2220106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36"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313C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37" w:author="Administrator" w:date="2024-08-08T09:10:07Z">
              <w:r>
                <w:rPr>
                  <w:rFonts w:hint="eastAsia" w:ascii="宋体" w:hAnsi="宋体" w:eastAsia="宋体" w:cs="宋体"/>
                  <w:i w:val="0"/>
                  <w:color w:val="000000"/>
                  <w:kern w:val="0"/>
                  <w:sz w:val="20"/>
                  <w:szCs w:val="20"/>
                  <w:u w:val="none"/>
                  <w:lang w:val="en-US" w:eastAsia="zh-CN" w:bidi="ar"/>
                </w:rPr>
                <w:t xml:space="preserve">    财务和审计支出</w:t>
              </w:r>
            </w:ins>
            <w:del w:id="12338"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专项业务活动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39"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80B694">
            <w:pPr>
              <w:jc w:val="right"/>
              <w:rPr>
                <w:rFonts w:hint="eastAsia" w:ascii="宋体" w:hAnsi="宋体" w:eastAsia="宋体" w:cs="宋体"/>
                <w:i w:val="0"/>
                <w:iCs w:val="0"/>
                <w:color w:val="000000"/>
                <w:sz w:val="20"/>
                <w:szCs w:val="20"/>
                <w:u w:val="none"/>
              </w:rPr>
            </w:pPr>
          </w:p>
        </w:tc>
      </w:tr>
      <w:tr w14:paraId="5379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40" w:author="Administrator" w:date="2024-08-08T09:10: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40" w:author="Administrator" w:date="2024-08-08T09:10:0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41" w:author="Administrator" w:date="2024-08-08T09:10:0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61F4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42" w:author="Administrator" w:date="2024-08-08T09:10:07Z">
              <w:r>
                <w:rPr>
                  <w:rFonts w:hint="eastAsia" w:ascii="宋体" w:hAnsi="宋体" w:eastAsia="宋体" w:cs="宋体"/>
                  <w:i w:val="0"/>
                  <w:color w:val="000000"/>
                  <w:kern w:val="0"/>
                  <w:sz w:val="20"/>
                  <w:szCs w:val="20"/>
                  <w:u w:val="none"/>
                  <w:lang w:val="en-US" w:eastAsia="zh-CN" w:bidi="ar"/>
                </w:rPr>
                <w:t>2220105</w:t>
              </w:r>
            </w:ins>
            <w:del w:id="12343" w:author="Administrator" w:date="2024-08-08T09:10:07Z">
              <w:r>
                <w:rPr>
                  <w:rFonts w:hint="eastAsia" w:ascii="宋体" w:hAnsi="宋体" w:eastAsia="宋体" w:cs="宋体"/>
                  <w:i w:val="0"/>
                  <w:iCs w:val="0"/>
                  <w:color w:val="000000"/>
                  <w:kern w:val="0"/>
                  <w:sz w:val="20"/>
                  <w:szCs w:val="20"/>
                  <w:u w:val="none"/>
                  <w:lang w:val="en-US" w:eastAsia="zh-CN" w:bidi="ar"/>
                </w:rPr>
                <w:delText>2220107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44" w:author="Administrator" w:date="2024-08-08T09:10:0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1F83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45" w:author="Administrator" w:date="2024-08-08T09:10:07Z">
              <w:r>
                <w:rPr>
                  <w:rFonts w:hint="eastAsia" w:ascii="宋体" w:hAnsi="宋体" w:eastAsia="宋体" w:cs="宋体"/>
                  <w:i w:val="0"/>
                  <w:color w:val="000000"/>
                  <w:kern w:val="0"/>
                  <w:sz w:val="20"/>
                  <w:szCs w:val="20"/>
                  <w:u w:val="none"/>
                  <w:lang w:val="en-US" w:eastAsia="zh-CN" w:bidi="ar"/>
                </w:rPr>
                <w:t xml:space="preserve">    信息统计</w:t>
              </w:r>
            </w:ins>
            <w:del w:id="12346" w:author="Administrator" w:date="2024-08-08T09:10:07Z">
              <w:r>
                <w:rPr>
                  <w:rFonts w:hint="eastAsia" w:ascii="宋体" w:hAnsi="宋体" w:eastAsia="宋体" w:cs="宋体"/>
                  <w:i w:val="0"/>
                  <w:iCs w:val="0"/>
                  <w:color w:val="000000"/>
                  <w:kern w:val="0"/>
                  <w:sz w:val="20"/>
                  <w:szCs w:val="20"/>
                  <w:u w:val="none"/>
                  <w:lang w:val="en-US" w:eastAsia="zh-CN" w:bidi="ar"/>
                </w:rPr>
                <w:delText xml:space="preserve">    国家粮油差价补贴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47" w:author="Administrator" w:date="2024-08-08T09:10:0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F31971">
            <w:pPr>
              <w:jc w:val="right"/>
              <w:rPr>
                <w:rFonts w:hint="eastAsia" w:ascii="宋体" w:hAnsi="宋体" w:eastAsia="宋体" w:cs="宋体"/>
                <w:i w:val="0"/>
                <w:iCs w:val="0"/>
                <w:color w:val="000000"/>
                <w:sz w:val="20"/>
                <w:szCs w:val="20"/>
                <w:u w:val="none"/>
              </w:rPr>
            </w:pPr>
          </w:p>
        </w:tc>
      </w:tr>
      <w:tr w14:paraId="1BDE8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48"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348"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49"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2461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50" w:author="Administrator" w:date="2024-08-08T09:10:07Z">
              <w:r>
                <w:rPr>
                  <w:rFonts w:hint="eastAsia" w:ascii="宋体" w:hAnsi="宋体" w:eastAsia="宋体" w:cs="宋体"/>
                  <w:i w:val="0"/>
                  <w:color w:val="000000"/>
                  <w:kern w:val="0"/>
                  <w:sz w:val="20"/>
                  <w:szCs w:val="20"/>
                  <w:u w:val="none"/>
                  <w:lang w:val="en-US" w:eastAsia="zh-CN" w:bidi="ar"/>
                </w:rPr>
                <w:t>2220106</w:t>
              </w:r>
            </w:ins>
            <w:del w:id="12351" w:author="Administrator" w:date="2024-08-08T09:10:07Z">
              <w:r>
                <w:rPr>
                  <w:rFonts w:hint="eastAsia" w:ascii="宋体" w:hAnsi="宋体" w:eastAsia="宋体" w:cs="宋体"/>
                  <w:i w:val="0"/>
                  <w:iCs w:val="0"/>
                  <w:color w:val="000000"/>
                  <w:kern w:val="0"/>
                  <w:sz w:val="20"/>
                  <w:szCs w:val="20"/>
                  <w:u w:val="none"/>
                  <w:lang w:val="en-US" w:eastAsia="zh-CN" w:bidi="ar"/>
                </w:rPr>
                <w:delText>2220112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52"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AD22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53" w:author="Administrator" w:date="2024-08-08T09:10:08Z">
              <w:r>
                <w:rPr>
                  <w:rFonts w:hint="eastAsia" w:ascii="宋体" w:hAnsi="宋体" w:eastAsia="宋体" w:cs="宋体"/>
                  <w:i w:val="0"/>
                  <w:color w:val="000000"/>
                  <w:kern w:val="0"/>
                  <w:sz w:val="20"/>
                  <w:szCs w:val="20"/>
                  <w:u w:val="none"/>
                  <w:lang w:val="en-US" w:eastAsia="zh-CN" w:bidi="ar"/>
                </w:rPr>
                <w:t xml:space="preserve">    专项业务活动</w:t>
              </w:r>
            </w:ins>
            <w:del w:id="12354"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粮食财务挂账利息补贴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55"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9DD391">
            <w:pPr>
              <w:jc w:val="right"/>
              <w:rPr>
                <w:rFonts w:hint="eastAsia" w:ascii="宋体" w:hAnsi="宋体" w:eastAsia="宋体" w:cs="宋体"/>
                <w:i w:val="0"/>
                <w:iCs w:val="0"/>
                <w:color w:val="000000"/>
                <w:sz w:val="20"/>
                <w:szCs w:val="20"/>
                <w:u w:val="none"/>
              </w:rPr>
            </w:pPr>
          </w:p>
        </w:tc>
      </w:tr>
      <w:tr w14:paraId="11F55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56"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56"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57"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9284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58" w:author="Administrator" w:date="2024-08-08T09:10:08Z">
              <w:r>
                <w:rPr>
                  <w:rFonts w:hint="eastAsia" w:ascii="宋体" w:hAnsi="宋体" w:eastAsia="宋体" w:cs="宋体"/>
                  <w:i w:val="0"/>
                  <w:color w:val="000000"/>
                  <w:kern w:val="0"/>
                  <w:sz w:val="20"/>
                  <w:szCs w:val="20"/>
                  <w:u w:val="none"/>
                  <w:lang w:val="en-US" w:eastAsia="zh-CN" w:bidi="ar"/>
                </w:rPr>
                <w:t>2220107</w:t>
              </w:r>
            </w:ins>
            <w:del w:id="12359" w:author="Administrator" w:date="2024-08-08T09:10:08Z">
              <w:r>
                <w:rPr>
                  <w:rFonts w:hint="eastAsia" w:ascii="宋体" w:hAnsi="宋体" w:eastAsia="宋体" w:cs="宋体"/>
                  <w:i w:val="0"/>
                  <w:iCs w:val="0"/>
                  <w:color w:val="000000"/>
                  <w:kern w:val="0"/>
                  <w:sz w:val="20"/>
                  <w:szCs w:val="20"/>
                  <w:u w:val="none"/>
                  <w:lang w:val="en-US" w:eastAsia="zh-CN" w:bidi="ar"/>
                </w:rPr>
                <w:delText>2220113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60"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45EF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61" w:author="Administrator" w:date="2024-08-08T09:10:08Z">
              <w:r>
                <w:rPr>
                  <w:rFonts w:hint="eastAsia" w:ascii="宋体" w:hAnsi="宋体" w:eastAsia="宋体" w:cs="宋体"/>
                  <w:i w:val="0"/>
                  <w:color w:val="000000"/>
                  <w:kern w:val="0"/>
                  <w:sz w:val="20"/>
                  <w:szCs w:val="20"/>
                  <w:u w:val="none"/>
                  <w:lang w:val="en-US" w:eastAsia="zh-CN" w:bidi="ar"/>
                </w:rPr>
                <w:t xml:space="preserve">    国家粮油差价补贴</w:t>
              </w:r>
            </w:ins>
            <w:del w:id="12362"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粮食财务挂账消化款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63"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D6F7CD">
            <w:pPr>
              <w:jc w:val="right"/>
              <w:rPr>
                <w:rFonts w:hint="eastAsia" w:ascii="宋体" w:hAnsi="宋体" w:eastAsia="宋体" w:cs="宋体"/>
                <w:i w:val="0"/>
                <w:iCs w:val="0"/>
                <w:color w:val="000000"/>
                <w:sz w:val="20"/>
                <w:szCs w:val="20"/>
                <w:u w:val="none"/>
              </w:rPr>
            </w:pPr>
          </w:p>
        </w:tc>
      </w:tr>
      <w:tr w14:paraId="6CA30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64"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364"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65"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DF38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66" w:author="Administrator" w:date="2024-08-08T09:10:08Z">
              <w:r>
                <w:rPr>
                  <w:rFonts w:hint="eastAsia" w:ascii="宋体" w:hAnsi="宋体" w:eastAsia="宋体" w:cs="宋体"/>
                  <w:i w:val="0"/>
                  <w:color w:val="000000"/>
                  <w:kern w:val="0"/>
                  <w:sz w:val="20"/>
                  <w:szCs w:val="20"/>
                  <w:u w:val="none"/>
                  <w:lang w:val="en-US" w:eastAsia="zh-CN" w:bidi="ar"/>
                </w:rPr>
                <w:t>2220112</w:t>
              </w:r>
            </w:ins>
            <w:del w:id="12367" w:author="Administrator" w:date="2024-08-08T09:10:08Z">
              <w:r>
                <w:rPr>
                  <w:rFonts w:hint="eastAsia" w:ascii="宋体" w:hAnsi="宋体" w:eastAsia="宋体" w:cs="宋体"/>
                  <w:i w:val="0"/>
                  <w:iCs w:val="0"/>
                  <w:color w:val="000000"/>
                  <w:kern w:val="0"/>
                  <w:sz w:val="20"/>
                  <w:szCs w:val="20"/>
                  <w:u w:val="none"/>
                  <w:lang w:val="en-US" w:eastAsia="zh-CN" w:bidi="ar"/>
                </w:rPr>
                <w:delText>2220114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68"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DB0C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69" w:author="Administrator" w:date="2024-08-08T09:10:08Z">
              <w:r>
                <w:rPr>
                  <w:rFonts w:hint="eastAsia" w:ascii="宋体" w:hAnsi="宋体" w:eastAsia="宋体" w:cs="宋体"/>
                  <w:i w:val="0"/>
                  <w:color w:val="000000"/>
                  <w:kern w:val="0"/>
                  <w:sz w:val="20"/>
                  <w:szCs w:val="20"/>
                  <w:u w:val="none"/>
                  <w:lang w:val="en-US" w:eastAsia="zh-CN" w:bidi="ar"/>
                </w:rPr>
                <w:t xml:space="preserve">    粮食财务挂账利息补贴</w:t>
              </w:r>
            </w:ins>
            <w:del w:id="12370"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处理陈化粮补贴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71"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0B89EF">
            <w:pPr>
              <w:widowControl/>
              <w:jc w:val="right"/>
              <w:textAlignment w:val="center"/>
              <w:rPr>
                <w:rFonts w:hint="eastAsia" w:ascii="宋体" w:hAnsi="宋体" w:eastAsia="宋体" w:cs="宋体"/>
                <w:i w:val="0"/>
                <w:iCs w:val="0"/>
                <w:color w:val="000000"/>
                <w:sz w:val="20"/>
                <w:szCs w:val="20"/>
                <w:u w:val="none"/>
              </w:rPr>
              <w:pPrChange w:id="12372" w:author="Administrator" w:date="2024-08-08T09:10:08Z">
                <w:pPr>
                  <w:jc w:val="right"/>
                </w:pPr>
              </w:pPrChange>
            </w:pPr>
            <w:ins w:id="12373" w:author="Administrator" w:date="2024-08-08T09:10:08Z">
              <w:r>
                <w:rPr>
                  <w:rFonts w:hint="eastAsia" w:ascii="宋体" w:hAnsi="宋体" w:eastAsia="宋体" w:cs="宋体"/>
                  <w:i w:val="0"/>
                  <w:color w:val="000000"/>
                  <w:kern w:val="0"/>
                  <w:sz w:val="20"/>
                  <w:szCs w:val="20"/>
                  <w:u w:val="none"/>
                  <w:lang w:val="en-US" w:eastAsia="zh-CN" w:bidi="ar"/>
                </w:rPr>
                <w:t>72</w:t>
              </w:r>
            </w:ins>
          </w:p>
        </w:tc>
      </w:tr>
      <w:tr w14:paraId="35233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74"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74"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75"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BCE4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76" w:author="Administrator" w:date="2024-08-08T09:10:08Z">
              <w:r>
                <w:rPr>
                  <w:rFonts w:hint="eastAsia" w:ascii="宋体" w:hAnsi="宋体" w:eastAsia="宋体" w:cs="宋体"/>
                  <w:i w:val="0"/>
                  <w:color w:val="000000"/>
                  <w:kern w:val="0"/>
                  <w:sz w:val="20"/>
                  <w:szCs w:val="20"/>
                  <w:u w:val="none"/>
                  <w:lang w:val="en-US" w:eastAsia="zh-CN" w:bidi="ar"/>
                </w:rPr>
                <w:t>2220113</w:t>
              </w:r>
            </w:ins>
            <w:del w:id="12377" w:author="Administrator" w:date="2024-08-08T09:10:08Z">
              <w:r>
                <w:rPr>
                  <w:rFonts w:hint="eastAsia" w:ascii="宋体" w:hAnsi="宋体" w:eastAsia="宋体" w:cs="宋体"/>
                  <w:i w:val="0"/>
                  <w:iCs w:val="0"/>
                  <w:color w:val="000000"/>
                  <w:kern w:val="0"/>
                  <w:sz w:val="20"/>
                  <w:szCs w:val="20"/>
                  <w:u w:val="none"/>
                  <w:lang w:val="en-US" w:eastAsia="zh-CN" w:bidi="ar"/>
                </w:rPr>
                <w:delText>2220115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78"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DA8E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79" w:author="Administrator" w:date="2024-08-08T09:10:08Z">
              <w:r>
                <w:rPr>
                  <w:rFonts w:hint="eastAsia" w:ascii="宋体" w:hAnsi="宋体" w:eastAsia="宋体" w:cs="宋体"/>
                  <w:i w:val="0"/>
                  <w:color w:val="000000"/>
                  <w:kern w:val="0"/>
                  <w:sz w:val="20"/>
                  <w:szCs w:val="20"/>
                  <w:u w:val="none"/>
                  <w:lang w:val="en-US" w:eastAsia="zh-CN" w:bidi="ar"/>
                </w:rPr>
                <w:t xml:space="preserve">    粮食财务挂账消化款</w:t>
              </w:r>
            </w:ins>
            <w:del w:id="12380"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粮食风险基金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81"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ED433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382" w:author="Administrator" w:date="2024-08-08T09:10:08Z">
                <w:pPr>
                  <w:keepNext w:val="0"/>
                  <w:keepLines w:val="0"/>
                  <w:widowControl/>
                  <w:suppressLineNumbers w:val="0"/>
                  <w:jc w:val="right"/>
                  <w:textAlignment w:val="center"/>
                </w:pPr>
              </w:pPrChange>
            </w:pPr>
            <w:del w:id="12383" w:author="Administrator" w:date="2024-08-08T09:10:08Z">
              <w:r>
                <w:rPr>
                  <w:rFonts w:hint="eastAsia" w:ascii="宋体" w:hAnsi="宋体" w:eastAsia="宋体" w:cs="宋体"/>
                  <w:i w:val="0"/>
                  <w:iCs w:val="0"/>
                  <w:color w:val="000000"/>
                  <w:kern w:val="0"/>
                  <w:sz w:val="20"/>
                  <w:szCs w:val="20"/>
                  <w:u w:val="none"/>
                  <w:lang w:val="en-US" w:eastAsia="zh-CN" w:bidi="ar"/>
                </w:rPr>
                <w:delText>190</w:delText>
              </w:r>
            </w:del>
          </w:p>
        </w:tc>
      </w:tr>
      <w:tr w14:paraId="2945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84"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384"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85"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A763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86" w:author="Administrator" w:date="2024-08-08T09:10:08Z">
              <w:r>
                <w:rPr>
                  <w:rFonts w:hint="eastAsia" w:ascii="宋体" w:hAnsi="宋体" w:eastAsia="宋体" w:cs="宋体"/>
                  <w:i w:val="0"/>
                  <w:color w:val="000000"/>
                  <w:kern w:val="0"/>
                  <w:sz w:val="20"/>
                  <w:szCs w:val="20"/>
                  <w:u w:val="none"/>
                  <w:lang w:val="en-US" w:eastAsia="zh-CN" w:bidi="ar"/>
                </w:rPr>
                <w:t>2220114</w:t>
              </w:r>
            </w:ins>
            <w:del w:id="12387" w:author="Administrator" w:date="2024-08-08T09:10:08Z">
              <w:r>
                <w:rPr>
                  <w:rFonts w:hint="eastAsia" w:ascii="宋体" w:hAnsi="宋体" w:eastAsia="宋体" w:cs="宋体"/>
                  <w:i w:val="0"/>
                  <w:iCs w:val="0"/>
                  <w:color w:val="000000"/>
                  <w:kern w:val="0"/>
                  <w:sz w:val="20"/>
                  <w:szCs w:val="20"/>
                  <w:u w:val="none"/>
                  <w:lang w:val="en-US" w:eastAsia="zh-CN" w:bidi="ar"/>
                </w:rPr>
                <w:delText>2220118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88"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4049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89" w:author="Administrator" w:date="2024-08-08T09:10:08Z">
              <w:r>
                <w:rPr>
                  <w:rFonts w:hint="eastAsia" w:ascii="宋体" w:hAnsi="宋体" w:eastAsia="宋体" w:cs="宋体"/>
                  <w:i w:val="0"/>
                  <w:color w:val="000000"/>
                  <w:kern w:val="0"/>
                  <w:sz w:val="20"/>
                  <w:szCs w:val="20"/>
                  <w:u w:val="none"/>
                  <w:lang w:val="en-US" w:eastAsia="zh-CN" w:bidi="ar"/>
                </w:rPr>
                <w:t xml:space="preserve">    处理陈化粮补贴</w:t>
              </w:r>
            </w:ins>
            <w:del w:id="12390"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粮油市场调控专项资金</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91"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90A2AC">
            <w:pPr>
              <w:jc w:val="right"/>
              <w:rPr>
                <w:rFonts w:hint="eastAsia" w:ascii="宋体" w:hAnsi="宋体" w:eastAsia="宋体" w:cs="宋体"/>
                <w:i w:val="0"/>
                <w:iCs w:val="0"/>
                <w:color w:val="000000"/>
                <w:sz w:val="20"/>
                <w:szCs w:val="20"/>
                <w:u w:val="none"/>
              </w:rPr>
            </w:pPr>
          </w:p>
        </w:tc>
      </w:tr>
      <w:tr w14:paraId="7F85A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392"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8" w:hRule="atLeast"/>
          <w:trPrChange w:id="12392" w:author="Administrator" w:date="2024-08-08T09:10:08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93"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F0FB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94" w:author="Administrator" w:date="2024-08-08T09:10:08Z">
              <w:r>
                <w:rPr>
                  <w:rFonts w:hint="eastAsia" w:ascii="宋体" w:hAnsi="宋体" w:eastAsia="宋体" w:cs="宋体"/>
                  <w:i w:val="0"/>
                  <w:color w:val="000000"/>
                  <w:kern w:val="0"/>
                  <w:sz w:val="20"/>
                  <w:szCs w:val="20"/>
                  <w:u w:val="none"/>
                  <w:lang w:val="en-US" w:eastAsia="zh-CN" w:bidi="ar"/>
                </w:rPr>
                <w:t>2220115</w:t>
              </w:r>
            </w:ins>
            <w:del w:id="12395" w:author="Administrator" w:date="2024-08-08T09:10:08Z">
              <w:r>
                <w:rPr>
                  <w:rFonts w:hint="eastAsia" w:ascii="宋体" w:hAnsi="宋体" w:eastAsia="宋体" w:cs="宋体"/>
                  <w:i w:val="0"/>
                  <w:iCs w:val="0"/>
                  <w:color w:val="000000"/>
                  <w:kern w:val="0"/>
                  <w:sz w:val="20"/>
                  <w:szCs w:val="20"/>
                  <w:u w:val="none"/>
                  <w:lang w:val="en-US" w:eastAsia="zh-CN" w:bidi="ar"/>
                </w:rPr>
                <w:delText>2220119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96"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E682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397" w:author="Administrator" w:date="2024-08-08T09:10:08Z">
              <w:r>
                <w:rPr>
                  <w:rFonts w:hint="eastAsia" w:ascii="宋体" w:hAnsi="宋体" w:eastAsia="宋体" w:cs="宋体"/>
                  <w:i w:val="0"/>
                  <w:color w:val="000000"/>
                  <w:kern w:val="0"/>
                  <w:sz w:val="20"/>
                  <w:szCs w:val="20"/>
                  <w:u w:val="none"/>
                  <w:lang w:val="en-US" w:eastAsia="zh-CN" w:bidi="ar"/>
                </w:rPr>
                <w:t xml:space="preserve">    粮食风险基金</w:t>
              </w:r>
            </w:ins>
            <w:del w:id="12398"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设施建设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399"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C88C6E">
            <w:pPr>
              <w:widowControl/>
              <w:jc w:val="right"/>
              <w:textAlignment w:val="center"/>
              <w:rPr>
                <w:rFonts w:hint="eastAsia" w:ascii="宋体" w:hAnsi="宋体" w:eastAsia="宋体" w:cs="宋体"/>
                <w:i w:val="0"/>
                <w:iCs w:val="0"/>
                <w:color w:val="000000"/>
                <w:sz w:val="20"/>
                <w:szCs w:val="20"/>
                <w:u w:val="none"/>
              </w:rPr>
              <w:pPrChange w:id="12400" w:author="Administrator" w:date="2024-08-08T09:10:08Z">
                <w:pPr>
                  <w:jc w:val="right"/>
                </w:pPr>
              </w:pPrChange>
            </w:pPr>
            <w:ins w:id="12401" w:author="Administrator" w:date="2024-08-08T09:10:08Z">
              <w:r>
                <w:rPr>
                  <w:rFonts w:hint="eastAsia" w:ascii="宋体" w:hAnsi="宋体" w:eastAsia="宋体" w:cs="宋体"/>
                  <w:i w:val="0"/>
                  <w:color w:val="000000"/>
                  <w:kern w:val="0"/>
                  <w:sz w:val="20"/>
                  <w:szCs w:val="20"/>
                  <w:u w:val="none"/>
                  <w:lang w:val="en-US" w:eastAsia="zh-CN" w:bidi="ar"/>
                </w:rPr>
                <w:t>206</w:t>
              </w:r>
            </w:ins>
          </w:p>
        </w:tc>
      </w:tr>
      <w:tr w14:paraId="3542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02"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2402" w:author="Administrator" w:date="2024-08-08T09:10:08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03"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57F5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04" w:author="Administrator" w:date="2024-08-08T09:10:08Z">
              <w:r>
                <w:rPr>
                  <w:rFonts w:hint="eastAsia" w:ascii="宋体" w:hAnsi="宋体" w:eastAsia="宋体" w:cs="宋体"/>
                  <w:i w:val="0"/>
                  <w:color w:val="000000"/>
                  <w:kern w:val="0"/>
                  <w:sz w:val="20"/>
                  <w:szCs w:val="20"/>
                  <w:u w:val="none"/>
                  <w:lang w:val="en-US" w:eastAsia="zh-CN" w:bidi="ar"/>
                </w:rPr>
                <w:t>2220118</w:t>
              </w:r>
            </w:ins>
            <w:del w:id="12405" w:author="Administrator" w:date="2024-08-08T09:10:08Z">
              <w:r>
                <w:rPr>
                  <w:rFonts w:hint="eastAsia" w:ascii="宋体" w:hAnsi="宋体" w:eastAsia="宋体" w:cs="宋体"/>
                  <w:i w:val="0"/>
                  <w:iCs w:val="0"/>
                  <w:color w:val="000000"/>
                  <w:kern w:val="0"/>
                  <w:sz w:val="20"/>
                  <w:szCs w:val="20"/>
                  <w:u w:val="none"/>
                  <w:lang w:val="en-US" w:eastAsia="zh-CN" w:bidi="ar"/>
                </w:rPr>
                <w:delText>2220120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06"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73F9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07" w:author="Administrator" w:date="2024-08-08T09:10:08Z">
              <w:r>
                <w:rPr>
                  <w:rFonts w:hint="eastAsia" w:ascii="宋体" w:hAnsi="宋体" w:eastAsia="宋体" w:cs="宋体"/>
                  <w:i w:val="0"/>
                  <w:color w:val="000000"/>
                  <w:kern w:val="0"/>
                  <w:sz w:val="20"/>
                  <w:szCs w:val="20"/>
                  <w:u w:val="none"/>
                  <w:lang w:val="en-US" w:eastAsia="zh-CN" w:bidi="ar"/>
                </w:rPr>
                <w:t xml:space="preserve">    粮油市场调控专项资金</w:t>
              </w:r>
            </w:ins>
            <w:del w:id="12408"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设施安全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09"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3B7A00">
            <w:pPr>
              <w:jc w:val="right"/>
              <w:rPr>
                <w:rFonts w:hint="eastAsia" w:ascii="宋体" w:hAnsi="宋体" w:eastAsia="宋体" w:cs="宋体"/>
                <w:i w:val="0"/>
                <w:iCs w:val="0"/>
                <w:color w:val="000000"/>
                <w:sz w:val="20"/>
                <w:szCs w:val="20"/>
                <w:u w:val="none"/>
              </w:rPr>
            </w:pPr>
          </w:p>
        </w:tc>
      </w:tr>
      <w:tr w14:paraId="4C4CB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10"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2410" w:author="Administrator" w:date="2024-08-08T09:10:08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11"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1D8E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12" w:author="Administrator" w:date="2024-08-08T09:10:08Z">
              <w:r>
                <w:rPr>
                  <w:rFonts w:hint="eastAsia" w:ascii="宋体" w:hAnsi="宋体" w:eastAsia="宋体" w:cs="宋体"/>
                  <w:i w:val="0"/>
                  <w:color w:val="000000"/>
                  <w:kern w:val="0"/>
                  <w:sz w:val="20"/>
                  <w:szCs w:val="20"/>
                  <w:u w:val="none"/>
                  <w:lang w:val="en-US" w:eastAsia="zh-CN" w:bidi="ar"/>
                </w:rPr>
                <w:t>2220119</w:t>
              </w:r>
            </w:ins>
            <w:del w:id="12413" w:author="Administrator" w:date="2024-08-08T09:10:08Z">
              <w:r>
                <w:rPr>
                  <w:rFonts w:hint="eastAsia" w:ascii="宋体" w:hAnsi="宋体" w:eastAsia="宋体" w:cs="宋体"/>
                  <w:i w:val="0"/>
                  <w:iCs w:val="0"/>
                  <w:color w:val="000000"/>
                  <w:kern w:val="0"/>
                  <w:sz w:val="20"/>
                  <w:szCs w:val="20"/>
                  <w:u w:val="none"/>
                  <w:lang w:val="en-US" w:eastAsia="zh-CN" w:bidi="ar"/>
                </w:rPr>
                <w:delText>2220121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14"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187A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15" w:author="Administrator" w:date="2024-08-08T09:10:08Z">
              <w:r>
                <w:rPr>
                  <w:rFonts w:hint="eastAsia" w:ascii="宋体" w:hAnsi="宋体" w:eastAsia="宋体" w:cs="宋体"/>
                  <w:i w:val="0"/>
                  <w:color w:val="000000"/>
                  <w:kern w:val="0"/>
                  <w:sz w:val="20"/>
                  <w:szCs w:val="20"/>
                  <w:u w:val="none"/>
                  <w:lang w:val="en-US" w:eastAsia="zh-CN" w:bidi="ar"/>
                </w:rPr>
                <w:t xml:space="preserve">    设施建设</w:t>
              </w:r>
            </w:ins>
            <w:del w:id="12416"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物资保管保养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17"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FDC6C3">
            <w:pPr>
              <w:jc w:val="right"/>
              <w:rPr>
                <w:rFonts w:hint="eastAsia" w:ascii="宋体" w:hAnsi="宋体" w:eastAsia="宋体" w:cs="宋体"/>
                <w:i w:val="0"/>
                <w:iCs w:val="0"/>
                <w:color w:val="000000"/>
                <w:sz w:val="20"/>
                <w:szCs w:val="20"/>
                <w:u w:val="none"/>
              </w:rPr>
            </w:pPr>
          </w:p>
        </w:tc>
      </w:tr>
      <w:tr w14:paraId="1A34C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18"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418"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19"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1A2B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20" w:author="Administrator" w:date="2024-08-08T09:10:08Z">
              <w:r>
                <w:rPr>
                  <w:rFonts w:hint="eastAsia" w:ascii="宋体" w:hAnsi="宋体" w:eastAsia="宋体" w:cs="宋体"/>
                  <w:i w:val="0"/>
                  <w:color w:val="000000"/>
                  <w:kern w:val="0"/>
                  <w:sz w:val="20"/>
                  <w:szCs w:val="20"/>
                  <w:u w:val="none"/>
                  <w:lang w:val="en-US" w:eastAsia="zh-CN" w:bidi="ar"/>
                </w:rPr>
                <w:t>2220120</w:t>
              </w:r>
            </w:ins>
            <w:del w:id="12421" w:author="Administrator" w:date="2024-08-08T09:10:08Z">
              <w:r>
                <w:rPr>
                  <w:rFonts w:hint="eastAsia" w:ascii="宋体" w:hAnsi="宋体" w:eastAsia="宋体" w:cs="宋体"/>
                  <w:i w:val="0"/>
                  <w:iCs w:val="0"/>
                  <w:color w:val="000000"/>
                  <w:kern w:val="0"/>
                  <w:sz w:val="20"/>
                  <w:szCs w:val="20"/>
                  <w:u w:val="none"/>
                  <w:lang w:val="en-US" w:eastAsia="zh-CN" w:bidi="ar"/>
                </w:rPr>
                <w:delText>2220150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22"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E28D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23" w:author="Administrator" w:date="2024-08-08T09:10:08Z">
              <w:r>
                <w:rPr>
                  <w:rFonts w:hint="eastAsia" w:ascii="宋体" w:hAnsi="宋体" w:eastAsia="宋体" w:cs="宋体"/>
                  <w:i w:val="0"/>
                  <w:color w:val="000000"/>
                  <w:kern w:val="0"/>
                  <w:sz w:val="20"/>
                  <w:szCs w:val="20"/>
                  <w:u w:val="none"/>
                  <w:lang w:val="en-US" w:eastAsia="zh-CN" w:bidi="ar"/>
                </w:rPr>
                <w:t xml:space="preserve">    设施安全</w:t>
              </w:r>
            </w:ins>
            <w:del w:id="12424"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25"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189820">
            <w:pPr>
              <w:jc w:val="right"/>
              <w:rPr>
                <w:rFonts w:hint="eastAsia" w:ascii="宋体" w:hAnsi="宋体" w:eastAsia="宋体" w:cs="宋体"/>
                <w:i w:val="0"/>
                <w:iCs w:val="0"/>
                <w:color w:val="000000"/>
                <w:sz w:val="20"/>
                <w:szCs w:val="20"/>
                <w:u w:val="none"/>
              </w:rPr>
            </w:pPr>
          </w:p>
        </w:tc>
      </w:tr>
      <w:tr w14:paraId="300E3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26" w:author="Administrator" w:date="2024-08-08T09:10: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426" w:author="Administrator" w:date="2024-08-08T09:10:08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27" w:author="Administrator" w:date="2024-08-08T09:10:08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F9FF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28" w:author="Administrator" w:date="2024-08-08T09:10:08Z">
              <w:r>
                <w:rPr>
                  <w:rFonts w:hint="eastAsia" w:ascii="宋体" w:hAnsi="宋体" w:eastAsia="宋体" w:cs="宋体"/>
                  <w:i w:val="0"/>
                  <w:color w:val="000000"/>
                  <w:kern w:val="0"/>
                  <w:sz w:val="20"/>
                  <w:szCs w:val="20"/>
                  <w:u w:val="none"/>
                  <w:lang w:val="en-US" w:eastAsia="zh-CN" w:bidi="ar"/>
                </w:rPr>
                <w:t>2220121</w:t>
              </w:r>
            </w:ins>
            <w:del w:id="12429" w:author="Administrator" w:date="2024-08-08T09:10:08Z">
              <w:r>
                <w:rPr>
                  <w:rFonts w:hint="eastAsia" w:ascii="宋体" w:hAnsi="宋体" w:eastAsia="宋体" w:cs="宋体"/>
                  <w:i w:val="0"/>
                  <w:iCs w:val="0"/>
                  <w:color w:val="000000"/>
                  <w:kern w:val="0"/>
                  <w:sz w:val="20"/>
                  <w:szCs w:val="20"/>
                  <w:u w:val="none"/>
                  <w:lang w:val="en-US" w:eastAsia="zh-CN" w:bidi="ar"/>
                </w:rPr>
                <w:delText>2220199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30" w:author="Administrator" w:date="2024-08-08T09:10:08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2EDF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31" w:author="Administrator" w:date="2024-08-08T09:10:08Z">
              <w:r>
                <w:rPr>
                  <w:rFonts w:hint="eastAsia" w:ascii="宋体" w:hAnsi="宋体" w:eastAsia="宋体" w:cs="宋体"/>
                  <w:i w:val="0"/>
                  <w:color w:val="000000"/>
                  <w:kern w:val="0"/>
                  <w:sz w:val="20"/>
                  <w:szCs w:val="20"/>
                  <w:u w:val="none"/>
                  <w:lang w:val="en-US" w:eastAsia="zh-CN" w:bidi="ar"/>
                </w:rPr>
                <w:t xml:space="preserve">    物资保管保养</w:t>
              </w:r>
            </w:ins>
            <w:del w:id="12432"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其他粮油物资事务支出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33" w:author="Administrator" w:date="2024-08-08T09:10:08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2554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434" w:author="Administrator" w:date="2024-08-08T09:10:08Z">
                <w:pPr>
                  <w:keepNext w:val="0"/>
                  <w:keepLines w:val="0"/>
                  <w:widowControl/>
                  <w:suppressLineNumbers w:val="0"/>
                  <w:jc w:val="right"/>
                  <w:textAlignment w:val="center"/>
                </w:pPr>
              </w:pPrChange>
            </w:pPr>
            <w:del w:id="12435" w:author="Administrator" w:date="2024-08-08T09:10:08Z">
              <w:r>
                <w:rPr>
                  <w:rFonts w:hint="eastAsia" w:ascii="宋体" w:hAnsi="宋体" w:eastAsia="宋体" w:cs="宋体"/>
                  <w:i w:val="0"/>
                  <w:iCs w:val="0"/>
                  <w:color w:val="000000"/>
                  <w:kern w:val="0"/>
                  <w:sz w:val="20"/>
                  <w:szCs w:val="20"/>
                  <w:u w:val="none"/>
                  <w:lang w:val="en-US" w:eastAsia="zh-CN" w:bidi="ar"/>
                </w:rPr>
                <w:delText>3,414</w:delText>
              </w:r>
            </w:del>
          </w:p>
        </w:tc>
      </w:tr>
      <w:tr w14:paraId="5FF8A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36"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436"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37"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3BE3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38" w:author="Administrator" w:date="2024-08-08T09:10:08Z">
              <w:r>
                <w:rPr>
                  <w:rFonts w:hint="eastAsia" w:ascii="宋体" w:hAnsi="宋体" w:eastAsia="宋体" w:cs="宋体"/>
                  <w:i w:val="0"/>
                  <w:color w:val="000000"/>
                  <w:kern w:val="0"/>
                  <w:sz w:val="20"/>
                  <w:szCs w:val="20"/>
                  <w:u w:val="none"/>
                  <w:lang w:val="en-US" w:eastAsia="zh-CN" w:bidi="ar"/>
                </w:rPr>
                <w:t>2220150</w:t>
              </w:r>
            </w:ins>
            <w:del w:id="12439" w:author="Administrator" w:date="2024-08-08T09:10:08Z">
              <w:r>
                <w:rPr>
                  <w:rFonts w:hint="eastAsia" w:ascii="宋体" w:hAnsi="宋体" w:eastAsia="宋体" w:cs="宋体"/>
                  <w:i w:val="0"/>
                  <w:iCs w:val="0"/>
                  <w:color w:val="000000"/>
                  <w:kern w:val="0"/>
                  <w:sz w:val="20"/>
                  <w:szCs w:val="20"/>
                  <w:u w:val="none"/>
                  <w:lang w:val="en-US" w:eastAsia="zh-CN" w:bidi="ar"/>
                </w:rPr>
                <w:delText>22203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40"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B2A0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41" w:author="Administrator" w:date="2024-08-08T09:10:08Z">
              <w:r>
                <w:rPr>
                  <w:rFonts w:hint="eastAsia" w:ascii="宋体" w:hAnsi="宋体" w:eastAsia="宋体" w:cs="宋体"/>
                  <w:i w:val="0"/>
                  <w:color w:val="000000"/>
                  <w:kern w:val="0"/>
                  <w:sz w:val="20"/>
                  <w:szCs w:val="20"/>
                  <w:u w:val="none"/>
                  <w:lang w:val="en-US" w:eastAsia="zh-CN" w:bidi="ar"/>
                </w:rPr>
                <w:t xml:space="preserve">    事业运行</w:t>
              </w:r>
            </w:ins>
            <w:del w:id="12442" w:author="Administrator" w:date="2024-08-08T09:10:08Z">
              <w:r>
                <w:rPr>
                  <w:rFonts w:hint="eastAsia" w:ascii="宋体" w:hAnsi="宋体" w:eastAsia="宋体" w:cs="宋体"/>
                  <w:i w:val="0"/>
                  <w:iCs w:val="0"/>
                  <w:color w:val="000000"/>
                  <w:kern w:val="0"/>
                  <w:sz w:val="20"/>
                  <w:szCs w:val="20"/>
                  <w:u w:val="none"/>
                  <w:lang w:val="en-US" w:eastAsia="zh-CN" w:bidi="ar"/>
                </w:rPr>
                <w:delText xml:space="preserve">  能源储备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43"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CF5BD2">
            <w:pPr>
              <w:jc w:val="right"/>
              <w:rPr>
                <w:rFonts w:hint="eastAsia" w:ascii="宋体" w:hAnsi="宋体" w:eastAsia="宋体" w:cs="宋体"/>
                <w:i w:val="0"/>
                <w:iCs w:val="0"/>
                <w:color w:val="000000"/>
                <w:sz w:val="20"/>
                <w:szCs w:val="20"/>
                <w:u w:val="none"/>
              </w:rPr>
            </w:pPr>
          </w:p>
        </w:tc>
      </w:tr>
      <w:tr w14:paraId="12074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44"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444"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45"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428D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46" w:author="Administrator" w:date="2024-08-08T09:10:09Z">
              <w:r>
                <w:rPr>
                  <w:rFonts w:hint="eastAsia" w:ascii="宋体" w:hAnsi="宋体" w:eastAsia="宋体" w:cs="宋体"/>
                  <w:i w:val="0"/>
                  <w:color w:val="000000"/>
                  <w:kern w:val="0"/>
                  <w:sz w:val="20"/>
                  <w:szCs w:val="20"/>
                  <w:u w:val="none"/>
                  <w:lang w:val="en-US" w:eastAsia="zh-CN" w:bidi="ar"/>
                </w:rPr>
                <w:t>2220199</w:t>
              </w:r>
            </w:ins>
            <w:del w:id="12447" w:author="Administrator" w:date="2024-08-08T09:10:09Z">
              <w:r>
                <w:rPr>
                  <w:rFonts w:hint="eastAsia" w:ascii="宋体" w:hAnsi="宋体" w:eastAsia="宋体" w:cs="宋体"/>
                  <w:i w:val="0"/>
                  <w:iCs w:val="0"/>
                  <w:color w:val="000000"/>
                  <w:kern w:val="0"/>
                  <w:sz w:val="20"/>
                  <w:szCs w:val="20"/>
                  <w:u w:val="none"/>
                  <w:lang w:val="en-US" w:eastAsia="zh-CN" w:bidi="ar"/>
                </w:rPr>
                <w:delText>2220301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48"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624C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49" w:author="Administrator" w:date="2024-08-08T09:10:09Z">
              <w:r>
                <w:rPr>
                  <w:rFonts w:hint="eastAsia" w:ascii="宋体" w:hAnsi="宋体" w:eastAsia="宋体" w:cs="宋体"/>
                  <w:i w:val="0"/>
                  <w:color w:val="000000"/>
                  <w:kern w:val="0"/>
                  <w:sz w:val="20"/>
                  <w:szCs w:val="20"/>
                  <w:u w:val="none"/>
                  <w:lang w:val="en-US" w:eastAsia="zh-CN" w:bidi="ar"/>
                </w:rPr>
                <w:t xml:space="preserve">    其他粮油物资事务支出</w:t>
              </w:r>
            </w:ins>
            <w:del w:id="12450"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石油储备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51"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9BFFF9">
            <w:pPr>
              <w:widowControl/>
              <w:jc w:val="right"/>
              <w:textAlignment w:val="center"/>
              <w:rPr>
                <w:rFonts w:hint="eastAsia" w:ascii="宋体" w:hAnsi="宋体" w:eastAsia="宋体" w:cs="宋体"/>
                <w:i w:val="0"/>
                <w:iCs w:val="0"/>
                <w:color w:val="000000"/>
                <w:sz w:val="20"/>
                <w:szCs w:val="20"/>
                <w:u w:val="none"/>
              </w:rPr>
              <w:pPrChange w:id="12452" w:author="Administrator" w:date="2024-08-08T09:10:09Z">
                <w:pPr>
                  <w:jc w:val="right"/>
                </w:pPr>
              </w:pPrChange>
            </w:pPr>
            <w:ins w:id="12453" w:author="Administrator" w:date="2024-08-08T09:10:09Z">
              <w:r>
                <w:rPr>
                  <w:rFonts w:hint="eastAsia" w:ascii="宋体" w:hAnsi="宋体" w:eastAsia="宋体" w:cs="宋体"/>
                  <w:i w:val="0"/>
                  <w:color w:val="000000"/>
                  <w:kern w:val="0"/>
                  <w:sz w:val="20"/>
                  <w:szCs w:val="20"/>
                  <w:u w:val="none"/>
                  <w:lang w:val="en-US" w:eastAsia="zh-CN" w:bidi="ar"/>
                </w:rPr>
                <w:t>4,220</w:t>
              </w:r>
            </w:ins>
          </w:p>
        </w:tc>
      </w:tr>
      <w:tr w14:paraId="26F14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54"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454"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55"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276D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56" w:author="Administrator" w:date="2024-08-08T09:10:09Z">
              <w:r>
                <w:rPr>
                  <w:rFonts w:hint="eastAsia" w:ascii="宋体" w:hAnsi="宋体" w:eastAsia="宋体" w:cs="宋体"/>
                  <w:i w:val="0"/>
                  <w:color w:val="000000"/>
                  <w:kern w:val="0"/>
                  <w:sz w:val="20"/>
                  <w:szCs w:val="20"/>
                  <w:u w:val="none"/>
                  <w:lang w:val="en-US" w:eastAsia="zh-CN" w:bidi="ar"/>
                </w:rPr>
                <w:t>22203</w:t>
              </w:r>
            </w:ins>
            <w:del w:id="12457" w:author="Administrator" w:date="2024-08-08T09:10:09Z">
              <w:r>
                <w:rPr>
                  <w:rFonts w:hint="eastAsia" w:ascii="宋体" w:hAnsi="宋体" w:eastAsia="宋体" w:cs="宋体"/>
                  <w:i w:val="0"/>
                  <w:iCs w:val="0"/>
                  <w:color w:val="000000"/>
                  <w:kern w:val="0"/>
                  <w:sz w:val="20"/>
                  <w:szCs w:val="20"/>
                  <w:u w:val="none"/>
                  <w:lang w:val="en-US" w:eastAsia="zh-CN" w:bidi="ar"/>
                </w:rPr>
                <w:delText>2220303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58"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6E95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59" w:author="Administrator" w:date="2024-08-08T09:10:09Z">
              <w:r>
                <w:rPr>
                  <w:rFonts w:hint="eastAsia" w:ascii="宋体" w:hAnsi="宋体" w:eastAsia="宋体" w:cs="宋体"/>
                  <w:i w:val="0"/>
                  <w:color w:val="000000"/>
                  <w:kern w:val="0"/>
                  <w:sz w:val="20"/>
                  <w:szCs w:val="20"/>
                  <w:u w:val="none"/>
                  <w:lang w:val="en-US" w:eastAsia="zh-CN" w:bidi="ar"/>
                </w:rPr>
                <w:t xml:space="preserve">  能源储备</w:t>
              </w:r>
            </w:ins>
            <w:del w:id="12460"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天然铀能源储备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61"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BDCFB6">
            <w:pPr>
              <w:jc w:val="right"/>
              <w:rPr>
                <w:rFonts w:hint="eastAsia" w:ascii="宋体" w:hAnsi="宋体" w:eastAsia="宋体" w:cs="宋体"/>
                <w:i w:val="0"/>
                <w:iCs w:val="0"/>
                <w:color w:val="000000"/>
                <w:sz w:val="20"/>
                <w:szCs w:val="20"/>
                <w:u w:val="none"/>
              </w:rPr>
            </w:pPr>
          </w:p>
        </w:tc>
      </w:tr>
      <w:tr w14:paraId="0AB3E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62"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462"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63"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1071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64" w:author="Administrator" w:date="2024-08-08T09:10:09Z">
              <w:r>
                <w:rPr>
                  <w:rFonts w:hint="eastAsia" w:ascii="宋体" w:hAnsi="宋体" w:eastAsia="宋体" w:cs="宋体"/>
                  <w:i w:val="0"/>
                  <w:color w:val="000000"/>
                  <w:kern w:val="0"/>
                  <w:sz w:val="20"/>
                  <w:szCs w:val="20"/>
                  <w:u w:val="none"/>
                  <w:lang w:val="en-US" w:eastAsia="zh-CN" w:bidi="ar"/>
                </w:rPr>
                <w:t>2220301</w:t>
              </w:r>
            </w:ins>
            <w:del w:id="12465" w:author="Administrator" w:date="2024-08-08T09:10:09Z">
              <w:r>
                <w:rPr>
                  <w:rFonts w:hint="eastAsia" w:ascii="宋体" w:hAnsi="宋体" w:eastAsia="宋体" w:cs="宋体"/>
                  <w:i w:val="0"/>
                  <w:iCs w:val="0"/>
                  <w:color w:val="000000"/>
                  <w:kern w:val="0"/>
                  <w:sz w:val="20"/>
                  <w:szCs w:val="20"/>
                  <w:u w:val="none"/>
                  <w:lang w:val="en-US" w:eastAsia="zh-CN" w:bidi="ar"/>
                </w:rPr>
                <w:delText>2220304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66"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4260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67" w:author="Administrator" w:date="2024-08-08T09:10:09Z">
              <w:r>
                <w:rPr>
                  <w:rFonts w:hint="eastAsia" w:ascii="宋体" w:hAnsi="宋体" w:eastAsia="宋体" w:cs="宋体"/>
                  <w:i w:val="0"/>
                  <w:color w:val="000000"/>
                  <w:kern w:val="0"/>
                  <w:sz w:val="20"/>
                  <w:szCs w:val="20"/>
                  <w:u w:val="none"/>
                  <w:lang w:val="en-US" w:eastAsia="zh-CN" w:bidi="ar"/>
                </w:rPr>
                <w:t xml:space="preserve">    石油储备</w:t>
              </w:r>
            </w:ins>
            <w:del w:id="12468"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煤炭储备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69"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69E0ED">
            <w:pPr>
              <w:jc w:val="right"/>
              <w:rPr>
                <w:rFonts w:hint="eastAsia" w:ascii="宋体" w:hAnsi="宋体" w:eastAsia="宋体" w:cs="宋体"/>
                <w:i w:val="0"/>
                <w:iCs w:val="0"/>
                <w:color w:val="000000"/>
                <w:sz w:val="20"/>
                <w:szCs w:val="20"/>
                <w:u w:val="none"/>
              </w:rPr>
            </w:pPr>
          </w:p>
        </w:tc>
      </w:tr>
      <w:tr w14:paraId="4E93E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70"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2470" w:author="Administrator" w:date="2024-08-08T09:10:09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71"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3726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72" w:author="Administrator" w:date="2024-08-08T09:10:09Z">
              <w:r>
                <w:rPr>
                  <w:rFonts w:hint="eastAsia" w:ascii="宋体" w:hAnsi="宋体" w:eastAsia="宋体" w:cs="宋体"/>
                  <w:i w:val="0"/>
                  <w:color w:val="000000"/>
                  <w:kern w:val="0"/>
                  <w:sz w:val="20"/>
                  <w:szCs w:val="20"/>
                  <w:u w:val="none"/>
                  <w:lang w:val="en-US" w:eastAsia="zh-CN" w:bidi="ar"/>
                </w:rPr>
                <w:t>2220303</w:t>
              </w:r>
            </w:ins>
            <w:del w:id="12473" w:author="Administrator" w:date="2024-08-08T09:10:09Z">
              <w:r>
                <w:rPr>
                  <w:rFonts w:hint="eastAsia" w:ascii="宋体" w:hAnsi="宋体" w:eastAsia="宋体" w:cs="宋体"/>
                  <w:i w:val="0"/>
                  <w:iCs w:val="0"/>
                  <w:color w:val="000000"/>
                  <w:kern w:val="0"/>
                  <w:sz w:val="20"/>
                  <w:szCs w:val="20"/>
                  <w:u w:val="none"/>
                  <w:lang w:val="en-US" w:eastAsia="zh-CN" w:bidi="ar"/>
                </w:rPr>
                <w:delText>2220305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74"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4190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75" w:author="Administrator" w:date="2024-08-08T09:10:09Z">
              <w:r>
                <w:rPr>
                  <w:rFonts w:hint="eastAsia" w:ascii="宋体" w:hAnsi="宋体" w:eastAsia="宋体" w:cs="宋体"/>
                  <w:i w:val="0"/>
                  <w:color w:val="000000"/>
                  <w:kern w:val="0"/>
                  <w:sz w:val="20"/>
                  <w:szCs w:val="20"/>
                  <w:u w:val="none"/>
                  <w:lang w:val="en-US" w:eastAsia="zh-CN" w:bidi="ar"/>
                </w:rPr>
                <w:t xml:space="preserve">    天然铀储备</w:t>
              </w:r>
            </w:ins>
            <w:del w:id="12476"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成品油储备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77"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154842">
            <w:pPr>
              <w:jc w:val="right"/>
              <w:rPr>
                <w:rFonts w:hint="eastAsia" w:ascii="宋体" w:hAnsi="宋体" w:eastAsia="宋体" w:cs="宋体"/>
                <w:i w:val="0"/>
                <w:iCs w:val="0"/>
                <w:color w:val="000000"/>
                <w:sz w:val="20"/>
                <w:szCs w:val="20"/>
                <w:u w:val="none"/>
              </w:rPr>
            </w:pPr>
          </w:p>
        </w:tc>
      </w:tr>
      <w:tr w14:paraId="09318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78"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478"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79"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6B92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80" w:author="Administrator" w:date="2024-08-08T09:10:09Z">
              <w:r>
                <w:rPr>
                  <w:rFonts w:hint="eastAsia" w:ascii="宋体" w:hAnsi="宋体" w:eastAsia="宋体" w:cs="宋体"/>
                  <w:i w:val="0"/>
                  <w:color w:val="000000"/>
                  <w:kern w:val="0"/>
                  <w:sz w:val="20"/>
                  <w:szCs w:val="20"/>
                  <w:u w:val="none"/>
                  <w:lang w:val="en-US" w:eastAsia="zh-CN" w:bidi="ar"/>
                </w:rPr>
                <w:t>2220304</w:t>
              </w:r>
            </w:ins>
            <w:del w:id="12481" w:author="Administrator" w:date="2024-08-08T09:10:09Z">
              <w:r>
                <w:rPr>
                  <w:rFonts w:hint="eastAsia" w:ascii="宋体" w:hAnsi="宋体" w:eastAsia="宋体" w:cs="宋体"/>
                  <w:i w:val="0"/>
                  <w:iCs w:val="0"/>
                  <w:color w:val="000000"/>
                  <w:kern w:val="0"/>
                  <w:sz w:val="20"/>
                  <w:szCs w:val="20"/>
                  <w:u w:val="none"/>
                  <w:lang w:val="en-US" w:eastAsia="zh-CN" w:bidi="ar"/>
                </w:rPr>
                <w:delText>2220399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82"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86F2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83" w:author="Administrator" w:date="2024-08-08T09:10:09Z">
              <w:r>
                <w:rPr>
                  <w:rFonts w:hint="eastAsia" w:ascii="宋体" w:hAnsi="宋体" w:eastAsia="宋体" w:cs="宋体"/>
                  <w:i w:val="0"/>
                  <w:color w:val="000000"/>
                  <w:kern w:val="0"/>
                  <w:sz w:val="20"/>
                  <w:szCs w:val="20"/>
                  <w:u w:val="none"/>
                  <w:lang w:val="en-US" w:eastAsia="zh-CN" w:bidi="ar"/>
                </w:rPr>
                <w:t xml:space="preserve">    煤炭储备</w:t>
              </w:r>
            </w:ins>
            <w:del w:id="12484"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其他能源储备支出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85"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DE32E1">
            <w:pPr>
              <w:jc w:val="right"/>
              <w:rPr>
                <w:rFonts w:hint="eastAsia" w:ascii="宋体" w:hAnsi="宋体" w:eastAsia="宋体" w:cs="宋体"/>
                <w:i w:val="0"/>
                <w:iCs w:val="0"/>
                <w:color w:val="000000"/>
                <w:sz w:val="20"/>
                <w:szCs w:val="20"/>
                <w:u w:val="none"/>
              </w:rPr>
            </w:pPr>
          </w:p>
        </w:tc>
      </w:tr>
      <w:tr w14:paraId="0CD7A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86"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486"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87"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8B9E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88" w:author="Administrator" w:date="2024-08-08T09:10:09Z">
              <w:r>
                <w:rPr>
                  <w:rFonts w:hint="eastAsia" w:ascii="宋体" w:hAnsi="宋体" w:eastAsia="宋体" w:cs="宋体"/>
                  <w:i w:val="0"/>
                  <w:color w:val="000000"/>
                  <w:kern w:val="0"/>
                  <w:sz w:val="20"/>
                  <w:szCs w:val="20"/>
                  <w:u w:val="none"/>
                  <w:lang w:val="en-US" w:eastAsia="zh-CN" w:bidi="ar"/>
                </w:rPr>
                <w:t>2220305</w:t>
              </w:r>
            </w:ins>
            <w:del w:id="12489" w:author="Administrator" w:date="2024-08-08T09:10:09Z">
              <w:r>
                <w:rPr>
                  <w:rFonts w:hint="eastAsia" w:ascii="宋体" w:hAnsi="宋体" w:eastAsia="宋体" w:cs="宋体"/>
                  <w:i w:val="0"/>
                  <w:iCs w:val="0"/>
                  <w:color w:val="000000"/>
                  <w:kern w:val="0"/>
                  <w:sz w:val="20"/>
                  <w:szCs w:val="20"/>
                  <w:u w:val="none"/>
                  <w:lang w:val="en-US" w:eastAsia="zh-CN" w:bidi="ar"/>
                </w:rPr>
                <w:delText>22204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90"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8E15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91" w:author="Administrator" w:date="2024-08-08T09:10:09Z">
              <w:r>
                <w:rPr>
                  <w:rFonts w:hint="eastAsia" w:ascii="宋体" w:hAnsi="宋体" w:eastAsia="宋体" w:cs="宋体"/>
                  <w:i w:val="0"/>
                  <w:color w:val="000000"/>
                  <w:kern w:val="0"/>
                  <w:sz w:val="20"/>
                  <w:szCs w:val="20"/>
                  <w:u w:val="none"/>
                  <w:lang w:val="en-US" w:eastAsia="zh-CN" w:bidi="ar"/>
                </w:rPr>
                <w:t xml:space="preserve">    成品油储备</w:t>
              </w:r>
            </w:ins>
            <w:del w:id="12492"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粮油储备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93"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373102">
            <w:pPr>
              <w:jc w:val="right"/>
              <w:rPr>
                <w:rFonts w:hint="eastAsia" w:ascii="宋体" w:hAnsi="宋体" w:eastAsia="宋体" w:cs="宋体"/>
                <w:i w:val="0"/>
                <w:iCs w:val="0"/>
                <w:color w:val="000000"/>
                <w:sz w:val="20"/>
                <w:szCs w:val="20"/>
                <w:u w:val="none"/>
              </w:rPr>
            </w:pPr>
          </w:p>
        </w:tc>
      </w:tr>
      <w:tr w14:paraId="6CB6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494"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494"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95"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A43D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96" w:author="Administrator" w:date="2024-08-08T09:10:09Z">
              <w:r>
                <w:rPr>
                  <w:rFonts w:hint="eastAsia" w:ascii="宋体" w:hAnsi="宋体" w:eastAsia="宋体" w:cs="宋体"/>
                  <w:i w:val="0"/>
                  <w:color w:val="000000"/>
                  <w:kern w:val="0"/>
                  <w:sz w:val="20"/>
                  <w:szCs w:val="20"/>
                  <w:u w:val="none"/>
                  <w:lang w:val="en-US" w:eastAsia="zh-CN" w:bidi="ar"/>
                </w:rPr>
                <w:t>2220399</w:t>
              </w:r>
            </w:ins>
            <w:del w:id="12497" w:author="Administrator" w:date="2024-08-08T09:10:09Z">
              <w:r>
                <w:rPr>
                  <w:rFonts w:hint="eastAsia" w:ascii="宋体" w:hAnsi="宋体" w:eastAsia="宋体" w:cs="宋体"/>
                  <w:i w:val="0"/>
                  <w:iCs w:val="0"/>
                  <w:color w:val="000000"/>
                  <w:kern w:val="0"/>
                  <w:sz w:val="20"/>
                  <w:szCs w:val="20"/>
                  <w:u w:val="none"/>
                  <w:lang w:val="en-US" w:eastAsia="zh-CN" w:bidi="ar"/>
                </w:rPr>
                <w:delText>2220401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498"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06D6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499" w:author="Administrator" w:date="2024-08-08T09:10:09Z">
              <w:r>
                <w:rPr>
                  <w:rFonts w:hint="eastAsia" w:ascii="宋体" w:hAnsi="宋体" w:eastAsia="宋体" w:cs="宋体"/>
                  <w:i w:val="0"/>
                  <w:color w:val="000000"/>
                  <w:kern w:val="0"/>
                  <w:sz w:val="20"/>
                  <w:szCs w:val="20"/>
                  <w:u w:val="none"/>
                  <w:lang w:val="en-US" w:eastAsia="zh-CN" w:bidi="ar"/>
                </w:rPr>
                <w:t xml:space="preserve">    其他能源储备支出</w:t>
              </w:r>
            </w:ins>
            <w:del w:id="12500"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储备粮油补贴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01"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32586B">
            <w:pPr>
              <w:jc w:val="right"/>
              <w:rPr>
                <w:rFonts w:hint="eastAsia" w:ascii="宋体" w:hAnsi="宋体" w:eastAsia="宋体" w:cs="宋体"/>
                <w:i w:val="0"/>
                <w:iCs w:val="0"/>
                <w:color w:val="000000"/>
                <w:sz w:val="20"/>
                <w:szCs w:val="20"/>
                <w:u w:val="none"/>
              </w:rPr>
            </w:pPr>
          </w:p>
        </w:tc>
      </w:tr>
      <w:tr w14:paraId="79A80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02"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02"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03"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1D4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04" w:author="Administrator" w:date="2024-08-08T09:10:09Z">
              <w:r>
                <w:rPr>
                  <w:rFonts w:hint="eastAsia" w:ascii="宋体" w:hAnsi="宋体" w:eastAsia="宋体" w:cs="宋体"/>
                  <w:i w:val="0"/>
                  <w:color w:val="000000"/>
                  <w:kern w:val="0"/>
                  <w:sz w:val="20"/>
                  <w:szCs w:val="20"/>
                  <w:u w:val="none"/>
                  <w:lang w:val="en-US" w:eastAsia="zh-CN" w:bidi="ar"/>
                </w:rPr>
                <w:t>22204</w:t>
              </w:r>
            </w:ins>
            <w:del w:id="12505" w:author="Administrator" w:date="2024-08-08T09:10:09Z">
              <w:r>
                <w:rPr>
                  <w:rFonts w:hint="eastAsia" w:ascii="宋体" w:hAnsi="宋体" w:eastAsia="宋体" w:cs="宋体"/>
                  <w:i w:val="0"/>
                  <w:iCs w:val="0"/>
                  <w:color w:val="000000"/>
                  <w:kern w:val="0"/>
                  <w:sz w:val="20"/>
                  <w:szCs w:val="20"/>
                  <w:u w:val="none"/>
                  <w:lang w:val="en-US" w:eastAsia="zh-CN" w:bidi="ar"/>
                </w:rPr>
                <w:delText>2220402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06"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A559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07" w:author="Administrator" w:date="2024-08-08T09:10:09Z">
              <w:r>
                <w:rPr>
                  <w:rFonts w:hint="eastAsia" w:ascii="宋体" w:hAnsi="宋体" w:eastAsia="宋体" w:cs="宋体"/>
                  <w:i w:val="0"/>
                  <w:color w:val="000000"/>
                  <w:kern w:val="0"/>
                  <w:sz w:val="20"/>
                  <w:szCs w:val="20"/>
                  <w:u w:val="none"/>
                  <w:lang w:val="en-US" w:eastAsia="zh-CN" w:bidi="ar"/>
                </w:rPr>
                <w:t xml:space="preserve">  粮油储备</w:t>
              </w:r>
            </w:ins>
            <w:del w:id="12508"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储备粮油差价补贴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09"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CA64DD">
            <w:pPr>
              <w:jc w:val="right"/>
              <w:rPr>
                <w:rFonts w:hint="eastAsia" w:ascii="宋体" w:hAnsi="宋体" w:eastAsia="宋体" w:cs="宋体"/>
                <w:i w:val="0"/>
                <w:iCs w:val="0"/>
                <w:color w:val="000000"/>
                <w:sz w:val="20"/>
                <w:szCs w:val="20"/>
                <w:u w:val="none"/>
              </w:rPr>
            </w:pPr>
          </w:p>
        </w:tc>
      </w:tr>
      <w:tr w14:paraId="18EDC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10"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10"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11"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0591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12" w:author="Administrator" w:date="2024-08-08T09:10:09Z">
              <w:r>
                <w:rPr>
                  <w:rFonts w:hint="eastAsia" w:ascii="宋体" w:hAnsi="宋体" w:eastAsia="宋体" w:cs="宋体"/>
                  <w:i w:val="0"/>
                  <w:color w:val="000000"/>
                  <w:kern w:val="0"/>
                  <w:sz w:val="20"/>
                  <w:szCs w:val="20"/>
                  <w:u w:val="none"/>
                  <w:lang w:val="en-US" w:eastAsia="zh-CN" w:bidi="ar"/>
                </w:rPr>
                <w:t>2220401</w:t>
              </w:r>
            </w:ins>
            <w:del w:id="12513" w:author="Administrator" w:date="2024-08-08T09:10:09Z">
              <w:r>
                <w:rPr>
                  <w:rFonts w:hint="eastAsia" w:ascii="宋体" w:hAnsi="宋体" w:eastAsia="宋体" w:cs="宋体"/>
                  <w:i w:val="0"/>
                  <w:iCs w:val="0"/>
                  <w:color w:val="000000"/>
                  <w:kern w:val="0"/>
                  <w:sz w:val="20"/>
                  <w:szCs w:val="20"/>
                  <w:u w:val="none"/>
                  <w:lang w:val="en-US" w:eastAsia="zh-CN" w:bidi="ar"/>
                </w:rPr>
                <w:delText>2220403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14"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F9D5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15" w:author="Administrator" w:date="2024-08-08T09:10:09Z">
              <w:r>
                <w:rPr>
                  <w:rFonts w:hint="eastAsia" w:ascii="宋体" w:hAnsi="宋体" w:eastAsia="宋体" w:cs="宋体"/>
                  <w:i w:val="0"/>
                  <w:color w:val="000000"/>
                  <w:kern w:val="0"/>
                  <w:sz w:val="20"/>
                  <w:szCs w:val="20"/>
                  <w:u w:val="none"/>
                  <w:lang w:val="en-US" w:eastAsia="zh-CN" w:bidi="ar"/>
                </w:rPr>
                <w:t xml:space="preserve">    储备粮油补贴</w:t>
              </w:r>
            </w:ins>
            <w:del w:id="12516"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储备粮(油)库建设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17"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F718D7">
            <w:pPr>
              <w:jc w:val="right"/>
              <w:rPr>
                <w:rFonts w:hint="eastAsia" w:ascii="宋体" w:hAnsi="宋体" w:eastAsia="宋体" w:cs="宋体"/>
                <w:i w:val="0"/>
                <w:iCs w:val="0"/>
                <w:color w:val="000000"/>
                <w:sz w:val="20"/>
                <w:szCs w:val="20"/>
                <w:u w:val="none"/>
              </w:rPr>
            </w:pPr>
          </w:p>
        </w:tc>
      </w:tr>
      <w:tr w14:paraId="08C4F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18" w:author="Administrator" w:date="2024-08-08T09:10:0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18" w:author="Administrator" w:date="2024-08-08T09:10:09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19" w:author="Administrator" w:date="2024-08-08T09:10:09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213A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20" w:author="Administrator" w:date="2024-08-08T09:10:09Z">
              <w:r>
                <w:rPr>
                  <w:rFonts w:hint="eastAsia" w:ascii="宋体" w:hAnsi="宋体" w:eastAsia="宋体" w:cs="宋体"/>
                  <w:i w:val="0"/>
                  <w:color w:val="000000"/>
                  <w:kern w:val="0"/>
                  <w:sz w:val="20"/>
                  <w:szCs w:val="20"/>
                  <w:u w:val="none"/>
                  <w:lang w:val="en-US" w:eastAsia="zh-CN" w:bidi="ar"/>
                </w:rPr>
                <w:t>2220402</w:t>
              </w:r>
            </w:ins>
            <w:del w:id="12521" w:author="Administrator" w:date="2024-08-08T09:10:09Z">
              <w:r>
                <w:rPr>
                  <w:rFonts w:hint="eastAsia" w:ascii="宋体" w:hAnsi="宋体" w:eastAsia="宋体" w:cs="宋体"/>
                  <w:i w:val="0"/>
                  <w:iCs w:val="0"/>
                  <w:color w:val="000000"/>
                  <w:kern w:val="0"/>
                  <w:sz w:val="20"/>
                  <w:szCs w:val="20"/>
                  <w:u w:val="none"/>
                  <w:lang w:val="en-US" w:eastAsia="zh-CN" w:bidi="ar"/>
                </w:rPr>
                <w:delText>2220404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22" w:author="Administrator" w:date="2024-08-08T09:10:09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526A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23" w:author="Administrator" w:date="2024-08-08T09:10:09Z">
              <w:r>
                <w:rPr>
                  <w:rFonts w:hint="eastAsia" w:ascii="宋体" w:hAnsi="宋体" w:eastAsia="宋体" w:cs="宋体"/>
                  <w:i w:val="0"/>
                  <w:color w:val="000000"/>
                  <w:kern w:val="0"/>
                  <w:sz w:val="20"/>
                  <w:szCs w:val="20"/>
                  <w:u w:val="none"/>
                  <w:lang w:val="en-US" w:eastAsia="zh-CN" w:bidi="ar"/>
                </w:rPr>
                <w:t xml:space="preserve">    储备粮油差价补贴</w:t>
              </w:r>
            </w:ins>
            <w:del w:id="12524"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最低收购价政策支出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25" w:author="Administrator" w:date="2024-08-08T09:10:09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CF69F1">
            <w:pPr>
              <w:jc w:val="right"/>
              <w:rPr>
                <w:rFonts w:hint="eastAsia" w:ascii="宋体" w:hAnsi="宋体" w:eastAsia="宋体" w:cs="宋体"/>
                <w:i w:val="0"/>
                <w:iCs w:val="0"/>
                <w:color w:val="000000"/>
                <w:sz w:val="20"/>
                <w:szCs w:val="20"/>
                <w:u w:val="none"/>
              </w:rPr>
            </w:pPr>
          </w:p>
        </w:tc>
      </w:tr>
      <w:tr w14:paraId="5ED19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26"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26"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27"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9D47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28" w:author="Administrator" w:date="2024-08-08T09:10:09Z">
              <w:r>
                <w:rPr>
                  <w:rFonts w:hint="eastAsia" w:ascii="宋体" w:hAnsi="宋体" w:eastAsia="宋体" w:cs="宋体"/>
                  <w:i w:val="0"/>
                  <w:color w:val="000000"/>
                  <w:kern w:val="0"/>
                  <w:sz w:val="20"/>
                  <w:szCs w:val="20"/>
                  <w:u w:val="none"/>
                  <w:lang w:val="en-US" w:eastAsia="zh-CN" w:bidi="ar"/>
                </w:rPr>
                <w:t>2220403</w:t>
              </w:r>
            </w:ins>
            <w:del w:id="12529" w:author="Administrator" w:date="2024-08-08T09:10:09Z">
              <w:r>
                <w:rPr>
                  <w:rFonts w:hint="eastAsia" w:ascii="宋体" w:hAnsi="宋体" w:eastAsia="宋体" w:cs="宋体"/>
                  <w:i w:val="0"/>
                  <w:iCs w:val="0"/>
                  <w:color w:val="000000"/>
                  <w:kern w:val="0"/>
                  <w:sz w:val="20"/>
                  <w:szCs w:val="20"/>
                  <w:u w:val="none"/>
                  <w:lang w:val="en-US" w:eastAsia="zh-CN" w:bidi="ar"/>
                </w:rPr>
                <w:delText>2220499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30"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D33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31" w:author="Administrator" w:date="2024-08-08T09:10:09Z">
              <w:r>
                <w:rPr>
                  <w:rFonts w:hint="eastAsia" w:ascii="宋体" w:hAnsi="宋体" w:eastAsia="宋体" w:cs="宋体"/>
                  <w:i w:val="0"/>
                  <w:color w:val="000000"/>
                  <w:kern w:val="0"/>
                  <w:sz w:val="20"/>
                  <w:szCs w:val="20"/>
                  <w:u w:val="none"/>
                  <w:lang w:val="en-US" w:eastAsia="zh-CN" w:bidi="ar"/>
                </w:rPr>
                <w:t xml:space="preserve">    储备粮(油)库建设</w:t>
              </w:r>
            </w:ins>
            <w:del w:id="12532" w:author="Administrator" w:date="2024-08-08T09:10:09Z">
              <w:r>
                <w:rPr>
                  <w:rFonts w:hint="eastAsia" w:ascii="宋体" w:hAnsi="宋体" w:eastAsia="宋体" w:cs="宋体"/>
                  <w:i w:val="0"/>
                  <w:iCs w:val="0"/>
                  <w:color w:val="000000"/>
                  <w:kern w:val="0"/>
                  <w:sz w:val="20"/>
                  <w:szCs w:val="20"/>
                  <w:u w:val="none"/>
                  <w:lang w:val="en-US" w:eastAsia="zh-CN" w:bidi="ar"/>
                </w:rPr>
                <w:delText xml:space="preserve">    其他粮油储备支出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33"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B1C9AE">
            <w:pPr>
              <w:jc w:val="right"/>
              <w:rPr>
                <w:rFonts w:hint="eastAsia" w:ascii="宋体" w:hAnsi="宋体" w:eastAsia="宋体" w:cs="宋体"/>
                <w:i w:val="0"/>
                <w:iCs w:val="0"/>
                <w:color w:val="000000"/>
                <w:sz w:val="20"/>
                <w:szCs w:val="20"/>
                <w:u w:val="none"/>
              </w:rPr>
            </w:pPr>
          </w:p>
        </w:tc>
      </w:tr>
      <w:tr w14:paraId="291FE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34"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34"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35"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6173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36" w:author="Administrator" w:date="2024-08-08T09:10:10Z">
              <w:r>
                <w:rPr>
                  <w:rFonts w:hint="eastAsia" w:ascii="宋体" w:hAnsi="宋体" w:eastAsia="宋体" w:cs="宋体"/>
                  <w:i w:val="0"/>
                  <w:color w:val="000000"/>
                  <w:kern w:val="0"/>
                  <w:sz w:val="20"/>
                  <w:szCs w:val="20"/>
                  <w:u w:val="none"/>
                  <w:lang w:val="en-US" w:eastAsia="zh-CN" w:bidi="ar"/>
                </w:rPr>
                <w:t>2220404</w:t>
              </w:r>
            </w:ins>
            <w:del w:id="12537" w:author="Administrator" w:date="2024-08-08T09:10:10Z">
              <w:r>
                <w:rPr>
                  <w:rFonts w:hint="eastAsia" w:ascii="宋体" w:hAnsi="宋体" w:eastAsia="宋体" w:cs="宋体"/>
                  <w:i w:val="0"/>
                  <w:iCs w:val="0"/>
                  <w:color w:val="000000"/>
                  <w:kern w:val="0"/>
                  <w:sz w:val="20"/>
                  <w:szCs w:val="20"/>
                  <w:u w:val="none"/>
                  <w:lang w:val="en-US" w:eastAsia="zh-CN" w:bidi="ar"/>
                </w:rPr>
                <w:delText>22205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38"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82AC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39" w:author="Administrator" w:date="2024-08-08T09:10:10Z">
              <w:r>
                <w:rPr>
                  <w:rFonts w:hint="eastAsia" w:ascii="宋体" w:hAnsi="宋体" w:eastAsia="宋体" w:cs="宋体"/>
                  <w:i w:val="0"/>
                  <w:color w:val="000000"/>
                  <w:kern w:val="0"/>
                  <w:sz w:val="20"/>
                  <w:szCs w:val="20"/>
                  <w:u w:val="none"/>
                  <w:lang w:val="en-US" w:eastAsia="zh-CN" w:bidi="ar"/>
                </w:rPr>
                <w:t xml:space="preserve">    最低收购价政策支出</w:t>
              </w:r>
            </w:ins>
            <w:del w:id="12540"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重要商品储备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41"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7BE0F1">
            <w:pPr>
              <w:jc w:val="right"/>
              <w:rPr>
                <w:rFonts w:hint="eastAsia" w:ascii="宋体" w:hAnsi="宋体" w:eastAsia="宋体" w:cs="宋体"/>
                <w:i w:val="0"/>
                <w:iCs w:val="0"/>
                <w:color w:val="000000"/>
                <w:sz w:val="20"/>
                <w:szCs w:val="20"/>
                <w:u w:val="none"/>
              </w:rPr>
            </w:pPr>
          </w:p>
        </w:tc>
      </w:tr>
      <w:tr w14:paraId="276E5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42"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42"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43"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C753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44" w:author="Administrator" w:date="2024-08-08T09:10:10Z">
              <w:r>
                <w:rPr>
                  <w:rFonts w:hint="eastAsia" w:ascii="宋体" w:hAnsi="宋体" w:eastAsia="宋体" w:cs="宋体"/>
                  <w:i w:val="0"/>
                  <w:color w:val="000000"/>
                  <w:kern w:val="0"/>
                  <w:sz w:val="20"/>
                  <w:szCs w:val="20"/>
                  <w:u w:val="none"/>
                  <w:lang w:val="en-US" w:eastAsia="zh-CN" w:bidi="ar"/>
                </w:rPr>
                <w:t>2220499</w:t>
              </w:r>
            </w:ins>
            <w:del w:id="12545" w:author="Administrator" w:date="2024-08-08T09:10:10Z">
              <w:r>
                <w:rPr>
                  <w:rFonts w:hint="eastAsia" w:ascii="宋体" w:hAnsi="宋体" w:eastAsia="宋体" w:cs="宋体"/>
                  <w:i w:val="0"/>
                  <w:iCs w:val="0"/>
                  <w:color w:val="000000"/>
                  <w:kern w:val="0"/>
                  <w:sz w:val="20"/>
                  <w:szCs w:val="20"/>
                  <w:u w:val="none"/>
                  <w:lang w:val="en-US" w:eastAsia="zh-CN" w:bidi="ar"/>
                </w:rPr>
                <w:delText>2220501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46"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19D6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47" w:author="Administrator" w:date="2024-08-08T09:10:10Z">
              <w:r>
                <w:rPr>
                  <w:rFonts w:hint="eastAsia" w:ascii="宋体" w:hAnsi="宋体" w:eastAsia="宋体" w:cs="宋体"/>
                  <w:i w:val="0"/>
                  <w:color w:val="000000"/>
                  <w:kern w:val="0"/>
                  <w:sz w:val="20"/>
                  <w:szCs w:val="20"/>
                  <w:u w:val="none"/>
                  <w:lang w:val="en-US" w:eastAsia="zh-CN" w:bidi="ar"/>
                </w:rPr>
                <w:t xml:space="preserve">    其他粮油储备支出</w:t>
              </w:r>
            </w:ins>
            <w:del w:id="12548"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棉花储备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49"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A5CBE6">
            <w:pPr>
              <w:jc w:val="right"/>
              <w:rPr>
                <w:rFonts w:hint="eastAsia" w:ascii="宋体" w:hAnsi="宋体" w:eastAsia="宋体" w:cs="宋体"/>
                <w:i w:val="0"/>
                <w:iCs w:val="0"/>
                <w:color w:val="000000"/>
                <w:sz w:val="20"/>
                <w:szCs w:val="20"/>
                <w:u w:val="none"/>
              </w:rPr>
            </w:pPr>
          </w:p>
        </w:tc>
      </w:tr>
      <w:tr w14:paraId="66DE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50"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50"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51"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D09A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52" w:author="Administrator" w:date="2024-08-08T09:10:10Z">
              <w:r>
                <w:rPr>
                  <w:rFonts w:hint="eastAsia" w:ascii="宋体" w:hAnsi="宋体" w:eastAsia="宋体" w:cs="宋体"/>
                  <w:i w:val="0"/>
                  <w:color w:val="000000"/>
                  <w:kern w:val="0"/>
                  <w:sz w:val="20"/>
                  <w:szCs w:val="20"/>
                  <w:u w:val="none"/>
                  <w:lang w:val="en-US" w:eastAsia="zh-CN" w:bidi="ar"/>
                </w:rPr>
                <w:t>22205</w:t>
              </w:r>
            </w:ins>
            <w:del w:id="12553" w:author="Administrator" w:date="2024-08-08T09:10:10Z">
              <w:r>
                <w:rPr>
                  <w:rFonts w:hint="eastAsia" w:ascii="宋体" w:hAnsi="宋体" w:eastAsia="宋体" w:cs="宋体"/>
                  <w:i w:val="0"/>
                  <w:iCs w:val="0"/>
                  <w:color w:val="000000"/>
                  <w:kern w:val="0"/>
                  <w:sz w:val="20"/>
                  <w:szCs w:val="20"/>
                  <w:u w:val="none"/>
                  <w:lang w:val="en-US" w:eastAsia="zh-CN" w:bidi="ar"/>
                </w:rPr>
                <w:delText>2220502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54"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653A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55" w:author="Administrator" w:date="2024-08-08T09:10:10Z">
              <w:r>
                <w:rPr>
                  <w:rFonts w:hint="eastAsia" w:ascii="宋体" w:hAnsi="宋体" w:eastAsia="宋体" w:cs="宋体"/>
                  <w:i w:val="0"/>
                  <w:color w:val="000000"/>
                  <w:kern w:val="0"/>
                  <w:sz w:val="20"/>
                  <w:szCs w:val="20"/>
                  <w:u w:val="none"/>
                  <w:lang w:val="en-US" w:eastAsia="zh-CN" w:bidi="ar"/>
                </w:rPr>
                <w:t xml:space="preserve">  重要商品储备</w:t>
              </w:r>
            </w:ins>
            <w:del w:id="12556"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食糖储备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57"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B0C41F">
            <w:pPr>
              <w:jc w:val="right"/>
              <w:rPr>
                <w:rFonts w:hint="eastAsia" w:ascii="宋体" w:hAnsi="宋体" w:eastAsia="宋体" w:cs="宋体"/>
                <w:i w:val="0"/>
                <w:iCs w:val="0"/>
                <w:color w:val="000000"/>
                <w:sz w:val="20"/>
                <w:szCs w:val="20"/>
                <w:u w:val="none"/>
              </w:rPr>
            </w:pPr>
          </w:p>
        </w:tc>
      </w:tr>
      <w:tr w14:paraId="28039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58"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558"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59"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9113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60" w:author="Administrator" w:date="2024-08-08T09:10:10Z">
              <w:r>
                <w:rPr>
                  <w:rFonts w:hint="eastAsia" w:ascii="宋体" w:hAnsi="宋体" w:eastAsia="宋体" w:cs="宋体"/>
                  <w:i w:val="0"/>
                  <w:color w:val="000000"/>
                  <w:kern w:val="0"/>
                  <w:sz w:val="20"/>
                  <w:szCs w:val="20"/>
                  <w:u w:val="none"/>
                  <w:lang w:val="en-US" w:eastAsia="zh-CN" w:bidi="ar"/>
                </w:rPr>
                <w:t>2220501</w:t>
              </w:r>
            </w:ins>
            <w:del w:id="12561" w:author="Administrator" w:date="2024-08-08T09:10:10Z">
              <w:r>
                <w:rPr>
                  <w:rFonts w:hint="eastAsia" w:ascii="宋体" w:hAnsi="宋体" w:eastAsia="宋体" w:cs="宋体"/>
                  <w:i w:val="0"/>
                  <w:iCs w:val="0"/>
                  <w:color w:val="000000"/>
                  <w:kern w:val="0"/>
                  <w:sz w:val="20"/>
                  <w:szCs w:val="20"/>
                  <w:u w:val="none"/>
                  <w:lang w:val="en-US" w:eastAsia="zh-CN" w:bidi="ar"/>
                </w:rPr>
                <w:delText>2220503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62"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B8E0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63" w:author="Administrator" w:date="2024-08-08T09:10:10Z">
              <w:r>
                <w:rPr>
                  <w:rFonts w:hint="eastAsia" w:ascii="宋体" w:hAnsi="宋体" w:eastAsia="宋体" w:cs="宋体"/>
                  <w:i w:val="0"/>
                  <w:color w:val="000000"/>
                  <w:kern w:val="0"/>
                  <w:sz w:val="20"/>
                  <w:szCs w:val="20"/>
                  <w:u w:val="none"/>
                  <w:lang w:val="en-US" w:eastAsia="zh-CN" w:bidi="ar"/>
                </w:rPr>
                <w:t xml:space="preserve">    棉花储备</w:t>
              </w:r>
            </w:ins>
            <w:del w:id="12564"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肉类储备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65"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1FE39F">
            <w:pPr>
              <w:jc w:val="right"/>
              <w:rPr>
                <w:rFonts w:hint="eastAsia" w:ascii="宋体" w:hAnsi="宋体" w:eastAsia="宋体" w:cs="宋体"/>
                <w:i w:val="0"/>
                <w:iCs w:val="0"/>
                <w:color w:val="000000"/>
                <w:sz w:val="20"/>
                <w:szCs w:val="20"/>
                <w:u w:val="none"/>
              </w:rPr>
            </w:pPr>
          </w:p>
        </w:tc>
      </w:tr>
      <w:tr w14:paraId="76C1D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66"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66"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67"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1E24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68" w:author="Administrator" w:date="2024-08-08T09:10:10Z">
              <w:r>
                <w:rPr>
                  <w:rFonts w:hint="eastAsia" w:ascii="宋体" w:hAnsi="宋体" w:eastAsia="宋体" w:cs="宋体"/>
                  <w:i w:val="0"/>
                  <w:color w:val="000000"/>
                  <w:kern w:val="0"/>
                  <w:sz w:val="20"/>
                  <w:szCs w:val="20"/>
                  <w:u w:val="none"/>
                  <w:lang w:val="en-US" w:eastAsia="zh-CN" w:bidi="ar"/>
                </w:rPr>
                <w:t>2220502</w:t>
              </w:r>
            </w:ins>
            <w:del w:id="12569" w:author="Administrator" w:date="2024-08-08T09:10:10Z">
              <w:r>
                <w:rPr>
                  <w:rFonts w:hint="eastAsia" w:ascii="宋体" w:hAnsi="宋体" w:eastAsia="宋体" w:cs="宋体"/>
                  <w:i w:val="0"/>
                  <w:iCs w:val="0"/>
                  <w:color w:val="000000"/>
                  <w:kern w:val="0"/>
                  <w:sz w:val="20"/>
                  <w:szCs w:val="20"/>
                  <w:u w:val="none"/>
                  <w:lang w:val="en-US" w:eastAsia="zh-CN" w:bidi="ar"/>
                </w:rPr>
                <w:delText>2220504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70"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198F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71" w:author="Administrator" w:date="2024-08-08T09:10:10Z">
              <w:r>
                <w:rPr>
                  <w:rFonts w:hint="eastAsia" w:ascii="宋体" w:hAnsi="宋体" w:eastAsia="宋体" w:cs="宋体"/>
                  <w:i w:val="0"/>
                  <w:color w:val="000000"/>
                  <w:kern w:val="0"/>
                  <w:sz w:val="20"/>
                  <w:szCs w:val="20"/>
                  <w:u w:val="none"/>
                  <w:lang w:val="en-US" w:eastAsia="zh-CN" w:bidi="ar"/>
                </w:rPr>
                <w:t xml:space="preserve">    食糖储备</w:t>
              </w:r>
            </w:ins>
            <w:del w:id="12572"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化肥储备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73"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FEDCF5">
            <w:pPr>
              <w:jc w:val="right"/>
              <w:rPr>
                <w:rFonts w:hint="eastAsia" w:ascii="宋体" w:hAnsi="宋体" w:eastAsia="宋体" w:cs="宋体"/>
                <w:i w:val="0"/>
                <w:iCs w:val="0"/>
                <w:color w:val="000000"/>
                <w:sz w:val="20"/>
                <w:szCs w:val="20"/>
                <w:u w:val="none"/>
              </w:rPr>
            </w:pPr>
          </w:p>
        </w:tc>
      </w:tr>
      <w:tr w14:paraId="7C63D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74"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74"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75"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353A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76" w:author="Administrator" w:date="2024-08-08T09:10:10Z">
              <w:r>
                <w:rPr>
                  <w:rFonts w:hint="eastAsia" w:ascii="宋体" w:hAnsi="宋体" w:eastAsia="宋体" w:cs="宋体"/>
                  <w:i w:val="0"/>
                  <w:color w:val="000000"/>
                  <w:kern w:val="0"/>
                  <w:sz w:val="20"/>
                  <w:szCs w:val="20"/>
                  <w:u w:val="none"/>
                  <w:lang w:val="en-US" w:eastAsia="zh-CN" w:bidi="ar"/>
                </w:rPr>
                <w:t>2220503</w:t>
              </w:r>
            </w:ins>
            <w:del w:id="12577" w:author="Administrator" w:date="2024-08-08T09:10:10Z">
              <w:r>
                <w:rPr>
                  <w:rFonts w:hint="eastAsia" w:ascii="宋体" w:hAnsi="宋体" w:eastAsia="宋体" w:cs="宋体"/>
                  <w:i w:val="0"/>
                  <w:iCs w:val="0"/>
                  <w:color w:val="000000"/>
                  <w:kern w:val="0"/>
                  <w:sz w:val="20"/>
                  <w:szCs w:val="20"/>
                  <w:u w:val="none"/>
                  <w:lang w:val="en-US" w:eastAsia="zh-CN" w:bidi="ar"/>
                </w:rPr>
                <w:delText>2220505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78"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2C3A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79" w:author="Administrator" w:date="2024-08-08T09:10:10Z">
              <w:r>
                <w:rPr>
                  <w:rFonts w:hint="eastAsia" w:ascii="宋体" w:hAnsi="宋体" w:eastAsia="宋体" w:cs="宋体"/>
                  <w:i w:val="0"/>
                  <w:color w:val="000000"/>
                  <w:kern w:val="0"/>
                  <w:sz w:val="20"/>
                  <w:szCs w:val="20"/>
                  <w:u w:val="none"/>
                  <w:lang w:val="en-US" w:eastAsia="zh-CN" w:bidi="ar"/>
                </w:rPr>
                <w:t xml:space="preserve">    肉类储备</w:t>
              </w:r>
            </w:ins>
            <w:del w:id="12580"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农药储备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81"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B325D4">
            <w:pPr>
              <w:jc w:val="right"/>
              <w:rPr>
                <w:rFonts w:hint="eastAsia" w:ascii="宋体" w:hAnsi="宋体" w:eastAsia="宋体" w:cs="宋体"/>
                <w:i w:val="0"/>
                <w:iCs w:val="0"/>
                <w:color w:val="000000"/>
                <w:sz w:val="20"/>
                <w:szCs w:val="20"/>
                <w:u w:val="none"/>
              </w:rPr>
            </w:pPr>
          </w:p>
        </w:tc>
      </w:tr>
      <w:tr w14:paraId="45B11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82"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82"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83"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C078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84" w:author="Administrator" w:date="2024-08-08T09:10:10Z">
              <w:r>
                <w:rPr>
                  <w:rFonts w:hint="eastAsia" w:ascii="宋体" w:hAnsi="宋体" w:eastAsia="宋体" w:cs="宋体"/>
                  <w:i w:val="0"/>
                  <w:color w:val="000000"/>
                  <w:kern w:val="0"/>
                  <w:sz w:val="20"/>
                  <w:szCs w:val="20"/>
                  <w:u w:val="none"/>
                  <w:lang w:val="en-US" w:eastAsia="zh-CN" w:bidi="ar"/>
                </w:rPr>
                <w:t>2220504</w:t>
              </w:r>
            </w:ins>
            <w:del w:id="12585" w:author="Administrator" w:date="2024-08-08T09:10:10Z">
              <w:r>
                <w:rPr>
                  <w:rFonts w:hint="eastAsia" w:ascii="宋体" w:hAnsi="宋体" w:eastAsia="宋体" w:cs="宋体"/>
                  <w:i w:val="0"/>
                  <w:iCs w:val="0"/>
                  <w:color w:val="000000"/>
                  <w:kern w:val="0"/>
                  <w:sz w:val="20"/>
                  <w:szCs w:val="20"/>
                  <w:u w:val="none"/>
                  <w:lang w:val="en-US" w:eastAsia="zh-CN" w:bidi="ar"/>
                </w:rPr>
                <w:delText>2220506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86"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805A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87" w:author="Administrator" w:date="2024-08-08T09:10:10Z">
              <w:r>
                <w:rPr>
                  <w:rFonts w:hint="eastAsia" w:ascii="宋体" w:hAnsi="宋体" w:eastAsia="宋体" w:cs="宋体"/>
                  <w:i w:val="0"/>
                  <w:color w:val="000000"/>
                  <w:kern w:val="0"/>
                  <w:sz w:val="20"/>
                  <w:szCs w:val="20"/>
                  <w:u w:val="none"/>
                  <w:lang w:val="en-US" w:eastAsia="zh-CN" w:bidi="ar"/>
                </w:rPr>
                <w:t xml:space="preserve">    化肥储备</w:t>
              </w:r>
            </w:ins>
            <w:del w:id="12588"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边销茶储备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89"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BE1C49">
            <w:pPr>
              <w:jc w:val="right"/>
              <w:rPr>
                <w:rFonts w:hint="eastAsia" w:ascii="宋体" w:hAnsi="宋体" w:eastAsia="宋体" w:cs="宋体"/>
                <w:i w:val="0"/>
                <w:iCs w:val="0"/>
                <w:color w:val="000000"/>
                <w:sz w:val="20"/>
                <w:szCs w:val="20"/>
                <w:u w:val="none"/>
              </w:rPr>
            </w:pPr>
          </w:p>
        </w:tc>
      </w:tr>
      <w:tr w14:paraId="0A3F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90"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90"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91"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EEA3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92" w:author="Administrator" w:date="2024-08-08T09:10:10Z">
              <w:r>
                <w:rPr>
                  <w:rFonts w:hint="eastAsia" w:ascii="宋体" w:hAnsi="宋体" w:eastAsia="宋体" w:cs="宋体"/>
                  <w:i w:val="0"/>
                  <w:color w:val="000000"/>
                  <w:kern w:val="0"/>
                  <w:sz w:val="20"/>
                  <w:szCs w:val="20"/>
                  <w:u w:val="none"/>
                  <w:lang w:val="en-US" w:eastAsia="zh-CN" w:bidi="ar"/>
                </w:rPr>
                <w:t>2220505</w:t>
              </w:r>
            </w:ins>
            <w:del w:id="12593" w:author="Administrator" w:date="2024-08-08T09:10:10Z">
              <w:r>
                <w:rPr>
                  <w:rFonts w:hint="eastAsia" w:ascii="宋体" w:hAnsi="宋体" w:eastAsia="宋体" w:cs="宋体"/>
                  <w:i w:val="0"/>
                  <w:iCs w:val="0"/>
                  <w:color w:val="000000"/>
                  <w:kern w:val="0"/>
                  <w:sz w:val="20"/>
                  <w:szCs w:val="20"/>
                  <w:u w:val="none"/>
                  <w:lang w:val="en-US" w:eastAsia="zh-CN" w:bidi="ar"/>
                </w:rPr>
                <w:delText>2220507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94"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E3CF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595" w:author="Administrator" w:date="2024-08-08T09:10:10Z">
              <w:r>
                <w:rPr>
                  <w:rFonts w:hint="eastAsia" w:ascii="宋体" w:hAnsi="宋体" w:eastAsia="宋体" w:cs="宋体"/>
                  <w:i w:val="0"/>
                  <w:color w:val="000000"/>
                  <w:kern w:val="0"/>
                  <w:sz w:val="20"/>
                  <w:szCs w:val="20"/>
                  <w:u w:val="none"/>
                  <w:lang w:val="en-US" w:eastAsia="zh-CN" w:bidi="ar"/>
                </w:rPr>
                <w:t xml:space="preserve">    农药储备</w:t>
              </w:r>
            </w:ins>
            <w:del w:id="12596"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羊毛储备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97"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9686D0">
            <w:pPr>
              <w:jc w:val="right"/>
              <w:rPr>
                <w:rFonts w:hint="eastAsia" w:ascii="宋体" w:hAnsi="宋体" w:eastAsia="宋体" w:cs="宋体"/>
                <w:i w:val="0"/>
                <w:iCs w:val="0"/>
                <w:color w:val="000000"/>
                <w:sz w:val="20"/>
                <w:szCs w:val="20"/>
                <w:u w:val="none"/>
              </w:rPr>
            </w:pPr>
          </w:p>
        </w:tc>
      </w:tr>
      <w:tr w14:paraId="77705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598"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598"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599"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A8AF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00" w:author="Administrator" w:date="2024-08-08T09:10:10Z">
              <w:r>
                <w:rPr>
                  <w:rFonts w:hint="eastAsia" w:ascii="宋体" w:hAnsi="宋体" w:eastAsia="宋体" w:cs="宋体"/>
                  <w:i w:val="0"/>
                  <w:color w:val="000000"/>
                  <w:kern w:val="0"/>
                  <w:sz w:val="20"/>
                  <w:szCs w:val="20"/>
                  <w:u w:val="none"/>
                  <w:lang w:val="en-US" w:eastAsia="zh-CN" w:bidi="ar"/>
                </w:rPr>
                <w:t>2220506</w:t>
              </w:r>
            </w:ins>
            <w:del w:id="12601" w:author="Administrator" w:date="2024-08-08T09:10:10Z">
              <w:r>
                <w:rPr>
                  <w:rFonts w:hint="eastAsia" w:ascii="宋体" w:hAnsi="宋体" w:eastAsia="宋体" w:cs="宋体"/>
                  <w:i w:val="0"/>
                  <w:iCs w:val="0"/>
                  <w:color w:val="000000"/>
                  <w:kern w:val="0"/>
                  <w:sz w:val="20"/>
                  <w:szCs w:val="20"/>
                  <w:u w:val="none"/>
                  <w:lang w:val="en-US" w:eastAsia="zh-CN" w:bidi="ar"/>
                </w:rPr>
                <w:delText>2220508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02"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D2F7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03" w:author="Administrator" w:date="2024-08-08T09:10:10Z">
              <w:r>
                <w:rPr>
                  <w:rFonts w:hint="eastAsia" w:ascii="宋体" w:hAnsi="宋体" w:eastAsia="宋体" w:cs="宋体"/>
                  <w:i w:val="0"/>
                  <w:color w:val="000000"/>
                  <w:kern w:val="0"/>
                  <w:sz w:val="20"/>
                  <w:szCs w:val="20"/>
                  <w:u w:val="none"/>
                  <w:lang w:val="en-US" w:eastAsia="zh-CN" w:bidi="ar"/>
                </w:rPr>
                <w:t xml:space="preserve">    边销茶储备</w:t>
              </w:r>
            </w:ins>
            <w:del w:id="12604"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医药储备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05"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EF34D6">
            <w:pPr>
              <w:jc w:val="right"/>
              <w:rPr>
                <w:rFonts w:hint="eastAsia" w:ascii="宋体" w:hAnsi="宋体" w:eastAsia="宋体" w:cs="宋体"/>
                <w:i w:val="0"/>
                <w:iCs w:val="0"/>
                <w:color w:val="000000"/>
                <w:sz w:val="20"/>
                <w:szCs w:val="20"/>
                <w:u w:val="none"/>
              </w:rPr>
            </w:pPr>
          </w:p>
        </w:tc>
      </w:tr>
      <w:tr w14:paraId="33436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06" w:author="Administrator" w:date="2024-08-08T09:10:1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06" w:author="Administrator" w:date="2024-08-08T09:10:10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07" w:author="Administrator" w:date="2024-08-08T09:10:10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3D0B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08" w:author="Administrator" w:date="2024-08-08T09:10:10Z">
              <w:r>
                <w:rPr>
                  <w:rFonts w:hint="eastAsia" w:ascii="宋体" w:hAnsi="宋体" w:eastAsia="宋体" w:cs="宋体"/>
                  <w:i w:val="0"/>
                  <w:color w:val="000000"/>
                  <w:kern w:val="0"/>
                  <w:sz w:val="20"/>
                  <w:szCs w:val="20"/>
                  <w:u w:val="none"/>
                  <w:lang w:val="en-US" w:eastAsia="zh-CN" w:bidi="ar"/>
                </w:rPr>
                <w:t>2220507</w:t>
              </w:r>
            </w:ins>
            <w:del w:id="12609" w:author="Administrator" w:date="2024-08-08T09:10:10Z">
              <w:r>
                <w:rPr>
                  <w:rFonts w:hint="eastAsia" w:ascii="宋体" w:hAnsi="宋体" w:eastAsia="宋体" w:cs="宋体"/>
                  <w:i w:val="0"/>
                  <w:iCs w:val="0"/>
                  <w:color w:val="000000"/>
                  <w:kern w:val="0"/>
                  <w:sz w:val="20"/>
                  <w:szCs w:val="20"/>
                  <w:u w:val="none"/>
                  <w:lang w:val="en-US" w:eastAsia="zh-CN" w:bidi="ar"/>
                </w:rPr>
                <w:delText>2220509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10" w:author="Administrator" w:date="2024-08-08T09:10:10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C5D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11" w:author="Administrator" w:date="2024-08-08T09:10:10Z">
              <w:r>
                <w:rPr>
                  <w:rFonts w:hint="eastAsia" w:ascii="宋体" w:hAnsi="宋体" w:eastAsia="宋体" w:cs="宋体"/>
                  <w:i w:val="0"/>
                  <w:color w:val="000000"/>
                  <w:kern w:val="0"/>
                  <w:sz w:val="20"/>
                  <w:szCs w:val="20"/>
                  <w:u w:val="none"/>
                  <w:lang w:val="en-US" w:eastAsia="zh-CN" w:bidi="ar"/>
                </w:rPr>
                <w:t xml:space="preserve">    羊毛储备</w:t>
              </w:r>
            </w:ins>
            <w:del w:id="12612"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食盐储备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13" w:author="Administrator" w:date="2024-08-08T09:10:10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C5FA7D">
            <w:pPr>
              <w:jc w:val="right"/>
              <w:rPr>
                <w:rFonts w:hint="eastAsia" w:ascii="宋体" w:hAnsi="宋体" w:eastAsia="宋体" w:cs="宋体"/>
                <w:i w:val="0"/>
                <w:iCs w:val="0"/>
                <w:color w:val="000000"/>
                <w:sz w:val="20"/>
                <w:szCs w:val="20"/>
                <w:u w:val="none"/>
              </w:rPr>
            </w:pPr>
          </w:p>
        </w:tc>
      </w:tr>
      <w:tr w14:paraId="45076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14"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14"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15"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A9DC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16" w:author="Administrator" w:date="2024-08-08T09:10:10Z">
              <w:r>
                <w:rPr>
                  <w:rFonts w:hint="eastAsia" w:ascii="宋体" w:hAnsi="宋体" w:eastAsia="宋体" w:cs="宋体"/>
                  <w:i w:val="0"/>
                  <w:color w:val="000000"/>
                  <w:kern w:val="0"/>
                  <w:sz w:val="20"/>
                  <w:szCs w:val="20"/>
                  <w:u w:val="none"/>
                  <w:lang w:val="en-US" w:eastAsia="zh-CN" w:bidi="ar"/>
                </w:rPr>
                <w:t>2220508</w:t>
              </w:r>
            </w:ins>
            <w:del w:id="12617" w:author="Administrator" w:date="2024-08-08T09:10:10Z">
              <w:r>
                <w:rPr>
                  <w:rFonts w:hint="eastAsia" w:ascii="宋体" w:hAnsi="宋体" w:eastAsia="宋体" w:cs="宋体"/>
                  <w:i w:val="0"/>
                  <w:iCs w:val="0"/>
                  <w:color w:val="000000"/>
                  <w:kern w:val="0"/>
                  <w:sz w:val="20"/>
                  <w:szCs w:val="20"/>
                  <w:u w:val="none"/>
                  <w:lang w:val="en-US" w:eastAsia="zh-CN" w:bidi="ar"/>
                </w:rPr>
                <w:delText>2220510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18"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9E95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19" w:author="Administrator" w:date="2024-08-08T09:10:10Z">
              <w:r>
                <w:rPr>
                  <w:rFonts w:hint="eastAsia" w:ascii="宋体" w:hAnsi="宋体" w:eastAsia="宋体" w:cs="宋体"/>
                  <w:i w:val="0"/>
                  <w:color w:val="000000"/>
                  <w:kern w:val="0"/>
                  <w:sz w:val="20"/>
                  <w:szCs w:val="20"/>
                  <w:u w:val="none"/>
                  <w:lang w:val="en-US" w:eastAsia="zh-CN" w:bidi="ar"/>
                </w:rPr>
                <w:t xml:space="preserve">    医药储备</w:t>
              </w:r>
            </w:ins>
            <w:del w:id="12620" w:author="Administrator" w:date="2024-08-08T09:10:10Z">
              <w:r>
                <w:rPr>
                  <w:rFonts w:hint="eastAsia" w:ascii="宋体" w:hAnsi="宋体" w:eastAsia="宋体" w:cs="宋体"/>
                  <w:i w:val="0"/>
                  <w:iCs w:val="0"/>
                  <w:color w:val="000000"/>
                  <w:kern w:val="0"/>
                  <w:sz w:val="20"/>
                  <w:szCs w:val="20"/>
                  <w:u w:val="none"/>
                  <w:lang w:val="en-US" w:eastAsia="zh-CN" w:bidi="ar"/>
                </w:rPr>
                <w:delText xml:space="preserve">    战略物资储备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21"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3B3773">
            <w:pPr>
              <w:jc w:val="right"/>
              <w:rPr>
                <w:rFonts w:hint="eastAsia" w:ascii="宋体" w:hAnsi="宋体" w:eastAsia="宋体" w:cs="宋体"/>
                <w:i w:val="0"/>
                <w:iCs w:val="0"/>
                <w:color w:val="000000"/>
                <w:sz w:val="20"/>
                <w:szCs w:val="20"/>
                <w:u w:val="none"/>
              </w:rPr>
            </w:pPr>
          </w:p>
        </w:tc>
      </w:tr>
      <w:tr w14:paraId="536D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22"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2622" w:author="Administrator" w:date="2024-08-08T09:10:11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23"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4141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24" w:author="Administrator" w:date="2024-08-08T09:10:11Z">
              <w:r>
                <w:rPr>
                  <w:rFonts w:hint="eastAsia" w:ascii="宋体" w:hAnsi="宋体" w:eastAsia="宋体" w:cs="宋体"/>
                  <w:i w:val="0"/>
                  <w:color w:val="000000"/>
                  <w:kern w:val="0"/>
                  <w:sz w:val="20"/>
                  <w:szCs w:val="20"/>
                  <w:u w:val="none"/>
                  <w:lang w:val="en-US" w:eastAsia="zh-CN" w:bidi="ar"/>
                </w:rPr>
                <w:t>2220509</w:t>
              </w:r>
            </w:ins>
            <w:del w:id="12625" w:author="Administrator" w:date="2024-08-08T09:10:11Z">
              <w:r>
                <w:rPr>
                  <w:rFonts w:hint="eastAsia" w:ascii="宋体" w:hAnsi="宋体" w:eastAsia="宋体" w:cs="宋体"/>
                  <w:i w:val="0"/>
                  <w:iCs w:val="0"/>
                  <w:color w:val="000000"/>
                  <w:kern w:val="0"/>
                  <w:sz w:val="20"/>
                  <w:szCs w:val="20"/>
                  <w:u w:val="none"/>
                  <w:lang w:val="en-US" w:eastAsia="zh-CN" w:bidi="ar"/>
                </w:rPr>
                <w:delText>2220511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26"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A79D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27" w:author="Administrator" w:date="2024-08-08T09:10:11Z">
              <w:r>
                <w:rPr>
                  <w:rFonts w:hint="eastAsia" w:ascii="宋体" w:hAnsi="宋体" w:eastAsia="宋体" w:cs="宋体"/>
                  <w:i w:val="0"/>
                  <w:color w:val="000000"/>
                  <w:kern w:val="0"/>
                  <w:sz w:val="20"/>
                  <w:szCs w:val="20"/>
                  <w:u w:val="none"/>
                  <w:lang w:val="en-US" w:eastAsia="zh-CN" w:bidi="ar"/>
                </w:rPr>
                <w:t xml:space="preserve">    食盐储备</w:t>
              </w:r>
            </w:ins>
            <w:del w:id="12628"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应急物资储备</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29"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F90B62">
            <w:pPr>
              <w:jc w:val="right"/>
              <w:rPr>
                <w:rFonts w:hint="eastAsia" w:ascii="宋体" w:hAnsi="宋体" w:eastAsia="宋体" w:cs="宋体"/>
                <w:i w:val="0"/>
                <w:iCs w:val="0"/>
                <w:color w:val="000000"/>
                <w:sz w:val="20"/>
                <w:szCs w:val="20"/>
                <w:u w:val="none"/>
              </w:rPr>
            </w:pPr>
          </w:p>
        </w:tc>
      </w:tr>
      <w:tr w14:paraId="232BD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30"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30"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31"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D6D6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32" w:author="Administrator" w:date="2024-08-08T09:10:11Z">
              <w:r>
                <w:rPr>
                  <w:rFonts w:hint="eastAsia" w:ascii="宋体" w:hAnsi="宋体" w:eastAsia="宋体" w:cs="宋体"/>
                  <w:i w:val="0"/>
                  <w:color w:val="000000"/>
                  <w:kern w:val="0"/>
                  <w:sz w:val="20"/>
                  <w:szCs w:val="20"/>
                  <w:u w:val="none"/>
                  <w:lang w:val="en-US" w:eastAsia="zh-CN" w:bidi="ar"/>
                </w:rPr>
                <w:t>2220510</w:t>
              </w:r>
            </w:ins>
            <w:del w:id="12633" w:author="Administrator" w:date="2024-08-08T09:10:11Z">
              <w:r>
                <w:rPr>
                  <w:rFonts w:hint="eastAsia" w:ascii="宋体" w:hAnsi="宋体" w:eastAsia="宋体" w:cs="宋体"/>
                  <w:i w:val="0"/>
                  <w:iCs w:val="0"/>
                  <w:color w:val="000000"/>
                  <w:kern w:val="0"/>
                  <w:sz w:val="20"/>
                  <w:szCs w:val="20"/>
                  <w:u w:val="none"/>
                  <w:lang w:val="en-US" w:eastAsia="zh-CN" w:bidi="ar"/>
                </w:rPr>
                <w:delText>2220599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34"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8772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35" w:author="Administrator" w:date="2024-08-08T09:10:11Z">
              <w:r>
                <w:rPr>
                  <w:rFonts w:hint="eastAsia" w:ascii="宋体" w:hAnsi="宋体" w:eastAsia="宋体" w:cs="宋体"/>
                  <w:i w:val="0"/>
                  <w:color w:val="000000"/>
                  <w:kern w:val="0"/>
                  <w:sz w:val="20"/>
                  <w:szCs w:val="20"/>
                  <w:u w:val="none"/>
                  <w:lang w:val="en-US" w:eastAsia="zh-CN" w:bidi="ar"/>
                </w:rPr>
                <w:t xml:space="preserve">    战略物资储备</w:t>
              </w:r>
            </w:ins>
            <w:del w:id="12636"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其他重要商品储备支出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37"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C8EC03">
            <w:pPr>
              <w:jc w:val="right"/>
              <w:rPr>
                <w:rFonts w:hint="eastAsia" w:ascii="宋体" w:hAnsi="宋体" w:eastAsia="宋体" w:cs="宋体"/>
                <w:i w:val="0"/>
                <w:iCs w:val="0"/>
                <w:color w:val="000000"/>
                <w:sz w:val="20"/>
                <w:szCs w:val="20"/>
                <w:u w:val="none"/>
              </w:rPr>
            </w:pPr>
          </w:p>
        </w:tc>
      </w:tr>
      <w:tr w14:paraId="11907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38"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638"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39"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A45A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40" w:author="Administrator" w:date="2024-08-08T09:10:11Z">
              <w:r>
                <w:rPr>
                  <w:rFonts w:hint="eastAsia" w:ascii="宋体" w:hAnsi="宋体" w:eastAsia="宋体" w:cs="宋体"/>
                  <w:i w:val="0"/>
                  <w:color w:val="000000"/>
                  <w:kern w:val="0"/>
                  <w:sz w:val="20"/>
                  <w:szCs w:val="20"/>
                  <w:u w:val="none"/>
                  <w:lang w:val="en-US" w:eastAsia="zh-CN" w:bidi="ar"/>
                </w:rPr>
                <w:t>2220511</w:t>
              </w:r>
            </w:ins>
            <w:del w:id="12641" w:author="Administrator" w:date="2024-08-08T09:10:11Z">
              <w:r>
                <w:rPr>
                  <w:rFonts w:hint="eastAsia" w:ascii="宋体" w:hAnsi="宋体" w:eastAsia="宋体" w:cs="宋体"/>
                  <w:i w:val="0"/>
                  <w:iCs w:val="0"/>
                  <w:color w:val="000000"/>
                  <w:kern w:val="0"/>
                  <w:sz w:val="20"/>
                  <w:szCs w:val="20"/>
                  <w:u w:val="none"/>
                  <w:lang w:val="en-US" w:eastAsia="zh-CN" w:bidi="ar"/>
                </w:rPr>
                <w:delText>224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42"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7CCD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43" w:author="Administrator" w:date="2024-08-08T09:10:11Z">
              <w:r>
                <w:rPr>
                  <w:rFonts w:hint="eastAsia" w:ascii="宋体" w:hAnsi="宋体" w:eastAsia="宋体" w:cs="宋体"/>
                  <w:i w:val="0"/>
                  <w:color w:val="000000"/>
                  <w:kern w:val="0"/>
                  <w:sz w:val="20"/>
                  <w:szCs w:val="20"/>
                  <w:u w:val="none"/>
                  <w:lang w:val="en-US" w:eastAsia="zh-CN" w:bidi="ar"/>
                </w:rPr>
                <w:t xml:space="preserve">    应急物资储备</w:t>
              </w:r>
            </w:ins>
            <w:del w:id="12644" w:author="Administrator" w:date="2024-08-08T09:10:11Z">
              <w:r>
                <w:rPr>
                  <w:rFonts w:hint="eastAsia" w:ascii="宋体" w:hAnsi="宋体" w:eastAsia="宋体" w:cs="宋体"/>
                  <w:i w:val="0"/>
                  <w:iCs w:val="0"/>
                  <w:color w:val="000000"/>
                  <w:kern w:val="0"/>
                  <w:sz w:val="20"/>
                  <w:szCs w:val="20"/>
                  <w:u w:val="none"/>
                  <w:lang w:val="en-US" w:eastAsia="zh-CN" w:bidi="ar"/>
                </w:rPr>
                <w:delText>灾害防治及应急管理支出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45"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0FD8A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646" w:author="Administrator" w:date="2024-08-08T09:10:11Z">
                <w:pPr>
                  <w:keepNext w:val="0"/>
                  <w:keepLines w:val="0"/>
                  <w:widowControl/>
                  <w:suppressLineNumbers w:val="0"/>
                  <w:jc w:val="right"/>
                  <w:textAlignment w:val="center"/>
                </w:pPr>
              </w:pPrChange>
            </w:pPr>
            <w:del w:id="12647" w:author="Administrator" w:date="2024-08-08T09:10:11Z">
              <w:r>
                <w:rPr>
                  <w:rFonts w:hint="eastAsia" w:ascii="宋体" w:hAnsi="宋体" w:eastAsia="宋体" w:cs="宋体"/>
                  <w:i w:val="0"/>
                  <w:iCs w:val="0"/>
                  <w:color w:val="000000"/>
                  <w:kern w:val="0"/>
                  <w:sz w:val="20"/>
                  <w:szCs w:val="20"/>
                  <w:u w:val="none"/>
                  <w:lang w:val="en-US" w:eastAsia="zh-CN" w:bidi="ar"/>
                </w:rPr>
                <w:delText>3,912</w:delText>
              </w:r>
            </w:del>
          </w:p>
        </w:tc>
      </w:tr>
      <w:tr w14:paraId="425E0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48"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48"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49"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9951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50" w:author="Administrator" w:date="2024-08-08T09:10:11Z">
              <w:r>
                <w:rPr>
                  <w:rFonts w:hint="eastAsia" w:ascii="宋体" w:hAnsi="宋体" w:eastAsia="宋体" w:cs="宋体"/>
                  <w:i w:val="0"/>
                  <w:color w:val="000000"/>
                  <w:kern w:val="0"/>
                  <w:sz w:val="20"/>
                  <w:szCs w:val="20"/>
                  <w:u w:val="none"/>
                  <w:lang w:val="en-US" w:eastAsia="zh-CN" w:bidi="ar"/>
                </w:rPr>
                <w:t>2220599</w:t>
              </w:r>
            </w:ins>
            <w:del w:id="12651" w:author="Administrator" w:date="2024-08-08T09:10:11Z">
              <w:r>
                <w:rPr>
                  <w:rFonts w:hint="eastAsia" w:ascii="宋体" w:hAnsi="宋体" w:eastAsia="宋体" w:cs="宋体"/>
                  <w:i w:val="0"/>
                  <w:iCs w:val="0"/>
                  <w:color w:val="000000"/>
                  <w:kern w:val="0"/>
                  <w:sz w:val="20"/>
                  <w:szCs w:val="20"/>
                  <w:u w:val="none"/>
                  <w:lang w:val="en-US" w:eastAsia="zh-CN" w:bidi="ar"/>
                </w:rPr>
                <w:delText>22401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52"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ED20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53" w:author="Administrator" w:date="2024-08-08T09:10:11Z">
              <w:r>
                <w:rPr>
                  <w:rFonts w:hint="eastAsia" w:ascii="宋体" w:hAnsi="宋体" w:eastAsia="宋体" w:cs="宋体"/>
                  <w:i w:val="0"/>
                  <w:color w:val="000000"/>
                  <w:kern w:val="0"/>
                  <w:sz w:val="20"/>
                  <w:szCs w:val="20"/>
                  <w:u w:val="none"/>
                  <w:lang w:val="en-US" w:eastAsia="zh-CN" w:bidi="ar"/>
                </w:rPr>
                <w:t xml:space="preserve">    其他重要商品储备支出</w:t>
              </w:r>
            </w:ins>
            <w:del w:id="12654"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应急管理事务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55"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420A8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656" w:author="Administrator" w:date="2024-08-08T09:10:11Z">
                <w:pPr>
                  <w:keepNext w:val="0"/>
                  <w:keepLines w:val="0"/>
                  <w:widowControl/>
                  <w:suppressLineNumbers w:val="0"/>
                  <w:jc w:val="right"/>
                  <w:textAlignment w:val="center"/>
                </w:pPr>
              </w:pPrChange>
            </w:pPr>
            <w:del w:id="12657" w:author="Administrator" w:date="2024-08-08T09:10:11Z">
              <w:r>
                <w:rPr>
                  <w:rFonts w:hint="eastAsia" w:ascii="宋体" w:hAnsi="宋体" w:eastAsia="宋体" w:cs="宋体"/>
                  <w:i w:val="0"/>
                  <w:iCs w:val="0"/>
                  <w:color w:val="000000"/>
                  <w:kern w:val="0"/>
                  <w:sz w:val="20"/>
                  <w:szCs w:val="20"/>
                  <w:u w:val="none"/>
                  <w:lang w:val="en-US" w:eastAsia="zh-CN" w:bidi="ar"/>
                </w:rPr>
                <w:delText>1,526</w:delText>
              </w:r>
            </w:del>
          </w:p>
        </w:tc>
      </w:tr>
      <w:tr w14:paraId="3EB56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58"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58"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59"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A7EC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60" w:author="Administrator" w:date="2024-08-08T09:10:11Z">
              <w:r>
                <w:rPr>
                  <w:rFonts w:hint="eastAsia" w:ascii="宋体" w:hAnsi="宋体" w:eastAsia="宋体" w:cs="宋体"/>
                  <w:i w:val="0"/>
                  <w:color w:val="000000"/>
                  <w:kern w:val="0"/>
                  <w:sz w:val="20"/>
                  <w:szCs w:val="20"/>
                  <w:u w:val="none"/>
                  <w:lang w:val="en-US" w:eastAsia="zh-CN" w:bidi="ar"/>
                </w:rPr>
                <w:t>224</w:t>
              </w:r>
            </w:ins>
            <w:del w:id="12661" w:author="Administrator" w:date="2024-08-08T09:10:11Z">
              <w:r>
                <w:rPr>
                  <w:rFonts w:hint="eastAsia" w:ascii="宋体" w:hAnsi="宋体" w:eastAsia="宋体" w:cs="宋体"/>
                  <w:i w:val="0"/>
                  <w:iCs w:val="0"/>
                  <w:color w:val="000000"/>
                  <w:kern w:val="0"/>
                  <w:sz w:val="20"/>
                  <w:szCs w:val="20"/>
                  <w:u w:val="none"/>
                  <w:lang w:val="en-US" w:eastAsia="zh-CN" w:bidi="ar"/>
                </w:rPr>
                <w:delText>2240101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62"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33F4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63" w:author="Administrator" w:date="2024-08-08T09:10:11Z">
              <w:r>
                <w:rPr>
                  <w:rFonts w:hint="eastAsia" w:ascii="宋体" w:hAnsi="宋体" w:eastAsia="宋体" w:cs="宋体"/>
                  <w:i w:val="0"/>
                  <w:color w:val="000000"/>
                  <w:kern w:val="0"/>
                  <w:sz w:val="20"/>
                  <w:szCs w:val="20"/>
                  <w:u w:val="none"/>
                  <w:lang w:val="en-US" w:eastAsia="zh-CN" w:bidi="ar"/>
                </w:rPr>
                <w:t>灾害防治及应急管理支出</w:t>
              </w:r>
            </w:ins>
            <w:del w:id="12664"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65"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F7CD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2666" w:author="Administrator" w:date="2024-08-08T09:10:11Z">
              <w:r>
                <w:rPr>
                  <w:rFonts w:hint="eastAsia" w:ascii="宋体" w:hAnsi="宋体" w:eastAsia="宋体" w:cs="宋体"/>
                  <w:i w:val="0"/>
                  <w:color w:val="000000"/>
                  <w:kern w:val="0"/>
                  <w:sz w:val="20"/>
                  <w:szCs w:val="20"/>
                  <w:u w:val="none"/>
                  <w:lang w:val="en-US" w:eastAsia="zh-CN" w:bidi="ar"/>
                </w:rPr>
                <w:t>1,215</w:t>
              </w:r>
            </w:ins>
            <w:del w:id="12667" w:author="Administrator" w:date="2024-08-08T09:10:11Z">
              <w:r>
                <w:rPr>
                  <w:rFonts w:hint="eastAsia" w:ascii="宋体" w:hAnsi="宋体" w:eastAsia="宋体" w:cs="宋体"/>
                  <w:i w:val="0"/>
                  <w:iCs w:val="0"/>
                  <w:color w:val="000000"/>
                  <w:kern w:val="0"/>
                  <w:sz w:val="20"/>
                  <w:szCs w:val="20"/>
                  <w:u w:val="none"/>
                  <w:lang w:val="en-US" w:eastAsia="zh-CN" w:bidi="ar"/>
                </w:rPr>
                <w:delText>490</w:delText>
              </w:r>
            </w:del>
          </w:p>
        </w:tc>
      </w:tr>
      <w:tr w14:paraId="30E90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68"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68"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69"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3834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70" w:author="Administrator" w:date="2024-08-08T09:10:11Z">
              <w:r>
                <w:rPr>
                  <w:rFonts w:hint="eastAsia" w:ascii="宋体" w:hAnsi="宋体" w:eastAsia="宋体" w:cs="宋体"/>
                  <w:i w:val="0"/>
                  <w:color w:val="000000"/>
                  <w:kern w:val="0"/>
                  <w:sz w:val="20"/>
                  <w:szCs w:val="20"/>
                  <w:u w:val="none"/>
                  <w:lang w:val="en-US" w:eastAsia="zh-CN" w:bidi="ar"/>
                </w:rPr>
                <w:t>22401</w:t>
              </w:r>
            </w:ins>
            <w:del w:id="12671" w:author="Administrator" w:date="2024-08-08T09:10:11Z">
              <w:r>
                <w:rPr>
                  <w:rFonts w:hint="eastAsia" w:ascii="宋体" w:hAnsi="宋体" w:eastAsia="宋体" w:cs="宋体"/>
                  <w:i w:val="0"/>
                  <w:iCs w:val="0"/>
                  <w:color w:val="000000"/>
                  <w:kern w:val="0"/>
                  <w:sz w:val="20"/>
                  <w:szCs w:val="20"/>
                  <w:u w:val="none"/>
                  <w:lang w:val="en-US" w:eastAsia="zh-CN" w:bidi="ar"/>
                </w:rPr>
                <w:delText>2240102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72"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CC6B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73" w:author="Administrator" w:date="2024-08-08T09:10:11Z">
              <w:r>
                <w:rPr>
                  <w:rFonts w:hint="eastAsia" w:ascii="宋体" w:hAnsi="宋体" w:eastAsia="宋体" w:cs="宋体"/>
                  <w:i w:val="0"/>
                  <w:color w:val="000000"/>
                  <w:kern w:val="0"/>
                  <w:sz w:val="20"/>
                  <w:szCs w:val="20"/>
                  <w:u w:val="none"/>
                  <w:lang w:val="en-US" w:eastAsia="zh-CN" w:bidi="ar"/>
                </w:rPr>
                <w:t xml:space="preserve">  应急管理事务</w:t>
              </w:r>
            </w:ins>
            <w:del w:id="12674"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75"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5CBC9B">
            <w:pPr>
              <w:widowControl/>
              <w:jc w:val="right"/>
              <w:textAlignment w:val="center"/>
              <w:rPr>
                <w:rFonts w:hint="eastAsia" w:ascii="宋体" w:hAnsi="宋体" w:eastAsia="宋体" w:cs="宋体"/>
                <w:i w:val="0"/>
                <w:iCs w:val="0"/>
                <w:color w:val="000000"/>
                <w:sz w:val="20"/>
                <w:szCs w:val="20"/>
                <w:u w:val="none"/>
              </w:rPr>
              <w:pPrChange w:id="12676" w:author="Administrator" w:date="2024-08-08T09:10:11Z">
                <w:pPr>
                  <w:jc w:val="right"/>
                </w:pPr>
              </w:pPrChange>
            </w:pPr>
            <w:ins w:id="12677" w:author="Administrator" w:date="2024-08-08T09:10:11Z">
              <w:r>
                <w:rPr>
                  <w:rFonts w:hint="eastAsia" w:ascii="宋体" w:hAnsi="宋体" w:eastAsia="宋体" w:cs="宋体"/>
                  <w:i w:val="0"/>
                  <w:color w:val="000000"/>
                  <w:kern w:val="0"/>
                  <w:sz w:val="20"/>
                  <w:szCs w:val="20"/>
                  <w:u w:val="none"/>
                  <w:lang w:val="en-US" w:eastAsia="zh-CN" w:bidi="ar"/>
                </w:rPr>
                <w:t>648</w:t>
              </w:r>
            </w:ins>
          </w:p>
        </w:tc>
      </w:tr>
      <w:tr w14:paraId="2A725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78"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678"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79"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D18B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80" w:author="Administrator" w:date="2024-08-08T09:10:11Z">
              <w:r>
                <w:rPr>
                  <w:rFonts w:hint="eastAsia" w:ascii="宋体" w:hAnsi="宋体" w:eastAsia="宋体" w:cs="宋体"/>
                  <w:i w:val="0"/>
                  <w:color w:val="000000"/>
                  <w:kern w:val="0"/>
                  <w:sz w:val="20"/>
                  <w:szCs w:val="20"/>
                  <w:u w:val="none"/>
                  <w:lang w:val="en-US" w:eastAsia="zh-CN" w:bidi="ar"/>
                </w:rPr>
                <w:t>2240101</w:t>
              </w:r>
            </w:ins>
            <w:del w:id="12681" w:author="Administrator" w:date="2024-08-08T09:10:11Z">
              <w:r>
                <w:rPr>
                  <w:rFonts w:hint="eastAsia" w:ascii="宋体" w:hAnsi="宋体" w:eastAsia="宋体" w:cs="宋体"/>
                  <w:i w:val="0"/>
                  <w:iCs w:val="0"/>
                  <w:color w:val="000000"/>
                  <w:kern w:val="0"/>
                  <w:sz w:val="20"/>
                  <w:szCs w:val="20"/>
                  <w:u w:val="none"/>
                  <w:lang w:val="en-US" w:eastAsia="zh-CN" w:bidi="ar"/>
                </w:rPr>
                <w:delText>2240103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82"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A0CB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83" w:author="Administrator" w:date="2024-08-08T09:10:11Z">
              <w:r>
                <w:rPr>
                  <w:rFonts w:hint="eastAsia" w:ascii="宋体" w:hAnsi="宋体" w:eastAsia="宋体" w:cs="宋体"/>
                  <w:i w:val="0"/>
                  <w:color w:val="000000"/>
                  <w:kern w:val="0"/>
                  <w:sz w:val="20"/>
                  <w:szCs w:val="20"/>
                  <w:u w:val="none"/>
                  <w:lang w:val="en-US" w:eastAsia="zh-CN" w:bidi="ar"/>
                </w:rPr>
                <w:t xml:space="preserve">    行政运行</w:t>
              </w:r>
            </w:ins>
            <w:del w:id="12684"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85"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DCCCA2">
            <w:pPr>
              <w:widowControl/>
              <w:jc w:val="right"/>
              <w:textAlignment w:val="center"/>
              <w:rPr>
                <w:rFonts w:hint="eastAsia" w:ascii="宋体" w:hAnsi="宋体" w:eastAsia="宋体" w:cs="宋体"/>
                <w:i w:val="0"/>
                <w:iCs w:val="0"/>
                <w:color w:val="000000"/>
                <w:sz w:val="20"/>
                <w:szCs w:val="20"/>
                <w:u w:val="none"/>
              </w:rPr>
              <w:pPrChange w:id="12686" w:author="Administrator" w:date="2024-08-08T09:10:11Z">
                <w:pPr>
                  <w:jc w:val="right"/>
                </w:pPr>
              </w:pPrChange>
            </w:pPr>
            <w:ins w:id="12687" w:author="Administrator" w:date="2024-08-08T09:10:11Z">
              <w:r>
                <w:rPr>
                  <w:rFonts w:hint="eastAsia" w:ascii="宋体" w:hAnsi="宋体" w:eastAsia="宋体" w:cs="宋体"/>
                  <w:i w:val="0"/>
                  <w:color w:val="000000"/>
                  <w:kern w:val="0"/>
                  <w:sz w:val="20"/>
                  <w:szCs w:val="20"/>
                  <w:u w:val="none"/>
                  <w:lang w:val="en-US" w:eastAsia="zh-CN" w:bidi="ar"/>
                </w:rPr>
                <w:t>527</w:t>
              </w:r>
            </w:ins>
          </w:p>
        </w:tc>
      </w:tr>
      <w:tr w14:paraId="28CE6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88"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88"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89"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A0D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90" w:author="Administrator" w:date="2024-08-08T09:10:11Z">
              <w:r>
                <w:rPr>
                  <w:rFonts w:hint="eastAsia" w:ascii="宋体" w:hAnsi="宋体" w:eastAsia="宋体" w:cs="宋体"/>
                  <w:i w:val="0"/>
                  <w:color w:val="000000"/>
                  <w:kern w:val="0"/>
                  <w:sz w:val="20"/>
                  <w:szCs w:val="20"/>
                  <w:u w:val="none"/>
                  <w:lang w:val="en-US" w:eastAsia="zh-CN" w:bidi="ar"/>
                </w:rPr>
                <w:t>2240102</w:t>
              </w:r>
            </w:ins>
            <w:del w:id="12691" w:author="Administrator" w:date="2024-08-08T09:10:11Z">
              <w:r>
                <w:rPr>
                  <w:rFonts w:hint="eastAsia" w:ascii="宋体" w:hAnsi="宋体" w:eastAsia="宋体" w:cs="宋体"/>
                  <w:i w:val="0"/>
                  <w:iCs w:val="0"/>
                  <w:color w:val="000000"/>
                  <w:kern w:val="0"/>
                  <w:sz w:val="20"/>
                  <w:szCs w:val="20"/>
                  <w:u w:val="none"/>
                  <w:lang w:val="en-US" w:eastAsia="zh-CN" w:bidi="ar"/>
                </w:rPr>
                <w:delText>2240104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92"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514D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93" w:author="Administrator" w:date="2024-08-08T09:10:11Z">
              <w:r>
                <w:rPr>
                  <w:rFonts w:hint="eastAsia" w:ascii="宋体" w:hAnsi="宋体" w:eastAsia="宋体" w:cs="宋体"/>
                  <w:i w:val="0"/>
                  <w:color w:val="000000"/>
                  <w:kern w:val="0"/>
                  <w:sz w:val="20"/>
                  <w:szCs w:val="20"/>
                  <w:u w:val="none"/>
                  <w:lang w:val="en-US" w:eastAsia="zh-CN" w:bidi="ar"/>
                </w:rPr>
                <w:t xml:space="preserve">    一般行政管理事务</w:t>
              </w:r>
            </w:ins>
            <w:del w:id="12694"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灾害风险防治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95"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36A343">
            <w:pPr>
              <w:jc w:val="right"/>
              <w:rPr>
                <w:rFonts w:hint="eastAsia" w:ascii="宋体" w:hAnsi="宋体" w:eastAsia="宋体" w:cs="宋体"/>
                <w:i w:val="0"/>
                <w:iCs w:val="0"/>
                <w:color w:val="000000"/>
                <w:sz w:val="20"/>
                <w:szCs w:val="20"/>
                <w:u w:val="none"/>
              </w:rPr>
            </w:pPr>
          </w:p>
        </w:tc>
      </w:tr>
      <w:tr w14:paraId="3BB8D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696" w:author="Administrator" w:date="2024-08-08T09:10:11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696" w:author="Administrator" w:date="2024-08-08T09:10:11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697" w:author="Administrator" w:date="2024-08-08T09:10:11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CE18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698" w:author="Administrator" w:date="2024-08-08T09:10:11Z">
              <w:r>
                <w:rPr>
                  <w:rFonts w:hint="eastAsia" w:ascii="宋体" w:hAnsi="宋体" w:eastAsia="宋体" w:cs="宋体"/>
                  <w:i w:val="0"/>
                  <w:color w:val="000000"/>
                  <w:kern w:val="0"/>
                  <w:sz w:val="20"/>
                  <w:szCs w:val="20"/>
                  <w:u w:val="none"/>
                  <w:lang w:val="en-US" w:eastAsia="zh-CN" w:bidi="ar"/>
                </w:rPr>
                <w:t>2240103</w:t>
              </w:r>
            </w:ins>
            <w:del w:id="12699" w:author="Administrator" w:date="2024-08-08T09:10:11Z">
              <w:r>
                <w:rPr>
                  <w:rFonts w:hint="eastAsia" w:ascii="宋体" w:hAnsi="宋体" w:eastAsia="宋体" w:cs="宋体"/>
                  <w:i w:val="0"/>
                  <w:iCs w:val="0"/>
                  <w:color w:val="000000"/>
                  <w:kern w:val="0"/>
                  <w:sz w:val="20"/>
                  <w:szCs w:val="20"/>
                  <w:u w:val="none"/>
                  <w:lang w:val="en-US" w:eastAsia="zh-CN" w:bidi="ar"/>
                </w:rPr>
                <w:delText>2240105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00" w:author="Administrator" w:date="2024-08-08T09:10:11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4DF3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01" w:author="Administrator" w:date="2024-08-08T09:10:11Z">
              <w:r>
                <w:rPr>
                  <w:rFonts w:hint="eastAsia" w:ascii="宋体" w:hAnsi="宋体" w:eastAsia="宋体" w:cs="宋体"/>
                  <w:i w:val="0"/>
                  <w:color w:val="000000"/>
                  <w:kern w:val="0"/>
                  <w:sz w:val="20"/>
                  <w:szCs w:val="20"/>
                  <w:u w:val="none"/>
                  <w:lang w:val="en-US" w:eastAsia="zh-CN" w:bidi="ar"/>
                </w:rPr>
                <w:t xml:space="preserve">    机关服务</w:t>
              </w:r>
            </w:ins>
            <w:del w:id="12702"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国务院安委会专项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03" w:author="Administrator" w:date="2024-08-08T09:10:11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78DFA2">
            <w:pPr>
              <w:jc w:val="right"/>
              <w:rPr>
                <w:rFonts w:hint="eastAsia" w:ascii="宋体" w:hAnsi="宋体" w:eastAsia="宋体" w:cs="宋体"/>
                <w:i w:val="0"/>
                <w:iCs w:val="0"/>
                <w:color w:val="000000"/>
                <w:sz w:val="20"/>
                <w:szCs w:val="20"/>
                <w:u w:val="none"/>
              </w:rPr>
            </w:pPr>
          </w:p>
        </w:tc>
      </w:tr>
      <w:tr w14:paraId="528E4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04"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704"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05"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A7FB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06" w:author="Administrator" w:date="2024-08-08T09:10:11Z">
              <w:r>
                <w:rPr>
                  <w:rFonts w:hint="eastAsia" w:ascii="宋体" w:hAnsi="宋体" w:eastAsia="宋体" w:cs="宋体"/>
                  <w:i w:val="0"/>
                  <w:color w:val="000000"/>
                  <w:kern w:val="0"/>
                  <w:sz w:val="20"/>
                  <w:szCs w:val="20"/>
                  <w:u w:val="none"/>
                  <w:lang w:val="en-US" w:eastAsia="zh-CN" w:bidi="ar"/>
                </w:rPr>
                <w:t>2240104</w:t>
              </w:r>
            </w:ins>
            <w:del w:id="12707" w:author="Administrator" w:date="2024-08-08T09:10:11Z">
              <w:r>
                <w:rPr>
                  <w:rFonts w:hint="eastAsia" w:ascii="宋体" w:hAnsi="宋体" w:eastAsia="宋体" w:cs="宋体"/>
                  <w:i w:val="0"/>
                  <w:iCs w:val="0"/>
                  <w:color w:val="000000"/>
                  <w:kern w:val="0"/>
                  <w:sz w:val="20"/>
                  <w:szCs w:val="20"/>
                  <w:u w:val="none"/>
                  <w:lang w:val="en-US" w:eastAsia="zh-CN" w:bidi="ar"/>
                </w:rPr>
                <w:delText>2240106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08"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35D1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09" w:author="Administrator" w:date="2024-08-08T09:10:11Z">
              <w:r>
                <w:rPr>
                  <w:rFonts w:hint="eastAsia" w:ascii="宋体" w:hAnsi="宋体" w:eastAsia="宋体" w:cs="宋体"/>
                  <w:i w:val="0"/>
                  <w:color w:val="000000"/>
                  <w:kern w:val="0"/>
                  <w:sz w:val="20"/>
                  <w:szCs w:val="20"/>
                  <w:u w:val="none"/>
                  <w:lang w:val="en-US" w:eastAsia="zh-CN" w:bidi="ar"/>
                </w:rPr>
                <w:t xml:space="preserve">    灾害风险防治</w:t>
              </w:r>
            </w:ins>
            <w:del w:id="12710" w:author="Administrator" w:date="2024-08-08T09:10:11Z">
              <w:r>
                <w:rPr>
                  <w:rFonts w:hint="eastAsia" w:ascii="宋体" w:hAnsi="宋体" w:eastAsia="宋体" w:cs="宋体"/>
                  <w:i w:val="0"/>
                  <w:iCs w:val="0"/>
                  <w:color w:val="000000"/>
                  <w:kern w:val="0"/>
                  <w:sz w:val="20"/>
                  <w:szCs w:val="20"/>
                  <w:u w:val="none"/>
                  <w:lang w:val="en-US" w:eastAsia="zh-CN" w:bidi="ar"/>
                </w:rPr>
                <w:delText xml:space="preserve">    安全监管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11"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D29498">
            <w:pPr>
              <w:widowControl/>
              <w:jc w:val="right"/>
              <w:textAlignment w:val="center"/>
              <w:rPr>
                <w:rFonts w:hint="eastAsia" w:ascii="宋体" w:hAnsi="宋体" w:eastAsia="宋体" w:cs="宋体"/>
                <w:i w:val="0"/>
                <w:iCs w:val="0"/>
                <w:color w:val="000000"/>
                <w:sz w:val="20"/>
                <w:szCs w:val="20"/>
                <w:u w:val="none"/>
              </w:rPr>
              <w:pPrChange w:id="12712" w:author="Administrator" w:date="2024-08-08T09:10:12Z">
                <w:pPr>
                  <w:jc w:val="right"/>
                </w:pPr>
              </w:pPrChange>
            </w:pPr>
            <w:ins w:id="12713" w:author="Administrator" w:date="2024-08-08T09:10:12Z">
              <w:r>
                <w:rPr>
                  <w:rFonts w:hint="eastAsia" w:ascii="宋体" w:hAnsi="宋体" w:eastAsia="宋体" w:cs="宋体"/>
                  <w:i w:val="0"/>
                  <w:color w:val="000000"/>
                  <w:kern w:val="0"/>
                  <w:sz w:val="20"/>
                  <w:szCs w:val="20"/>
                  <w:u w:val="none"/>
                  <w:lang w:val="en-US" w:eastAsia="zh-CN" w:bidi="ar"/>
                </w:rPr>
                <w:t>18</w:t>
              </w:r>
            </w:ins>
          </w:p>
        </w:tc>
      </w:tr>
      <w:tr w14:paraId="268A2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14"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14"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15"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B941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16" w:author="Administrator" w:date="2024-08-08T09:10:12Z">
              <w:r>
                <w:rPr>
                  <w:rFonts w:hint="eastAsia" w:ascii="宋体" w:hAnsi="宋体" w:eastAsia="宋体" w:cs="宋体"/>
                  <w:i w:val="0"/>
                  <w:color w:val="000000"/>
                  <w:kern w:val="0"/>
                  <w:sz w:val="20"/>
                  <w:szCs w:val="20"/>
                  <w:u w:val="none"/>
                  <w:lang w:val="en-US" w:eastAsia="zh-CN" w:bidi="ar"/>
                </w:rPr>
                <w:t>2240105</w:t>
              </w:r>
            </w:ins>
            <w:del w:id="12717" w:author="Administrator" w:date="2024-08-08T09:10:12Z">
              <w:r>
                <w:rPr>
                  <w:rFonts w:hint="eastAsia" w:ascii="宋体" w:hAnsi="宋体" w:eastAsia="宋体" w:cs="宋体"/>
                  <w:i w:val="0"/>
                  <w:iCs w:val="0"/>
                  <w:color w:val="000000"/>
                  <w:kern w:val="0"/>
                  <w:sz w:val="20"/>
                  <w:szCs w:val="20"/>
                  <w:u w:val="none"/>
                  <w:lang w:val="en-US" w:eastAsia="zh-CN" w:bidi="ar"/>
                </w:rPr>
                <w:delText>2240108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18"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BFE8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19" w:author="Administrator" w:date="2024-08-08T09:10:12Z">
              <w:r>
                <w:rPr>
                  <w:rFonts w:hint="eastAsia" w:ascii="宋体" w:hAnsi="宋体" w:eastAsia="宋体" w:cs="宋体"/>
                  <w:i w:val="0"/>
                  <w:color w:val="000000"/>
                  <w:kern w:val="0"/>
                  <w:sz w:val="20"/>
                  <w:szCs w:val="20"/>
                  <w:u w:val="none"/>
                  <w:lang w:val="en-US" w:eastAsia="zh-CN" w:bidi="ar"/>
                </w:rPr>
                <w:t xml:space="preserve">    国务院安委会专项</w:t>
              </w:r>
            </w:ins>
            <w:del w:id="12720"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应急救援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21"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B544E7">
            <w:pPr>
              <w:jc w:val="right"/>
              <w:rPr>
                <w:rFonts w:hint="eastAsia" w:ascii="宋体" w:hAnsi="宋体" w:eastAsia="宋体" w:cs="宋体"/>
                <w:i w:val="0"/>
                <w:iCs w:val="0"/>
                <w:color w:val="000000"/>
                <w:sz w:val="20"/>
                <w:szCs w:val="20"/>
                <w:u w:val="none"/>
              </w:rPr>
            </w:pPr>
          </w:p>
        </w:tc>
      </w:tr>
      <w:tr w14:paraId="73C4F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22"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22"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23"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CEC7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24" w:author="Administrator" w:date="2024-08-08T09:10:12Z">
              <w:r>
                <w:rPr>
                  <w:rFonts w:hint="eastAsia" w:ascii="宋体" w:hAnsi="宋体" w:eastAsia="宋体" w:cs="宋体"/>
                  <w:i w:val="0"/>
                  <w:color w:val="000000"/>
                  <w:kern w:val="0"/>
                  <w:sz w:val="20"/>
                  <w:szCs w:val="20"/>
                  <w:u w:val="none"/>
                  <w:lang w:val="en-US" w:eastAsia="zh-CN" w:bidi="ar"/>
                </w:rPr>
                <w:t>2240106</w:t>
              </w:r>
            </w:ins>
            <w:del w:id="12725" w:author="Administrator" w:date="2024-08-08T09:10:12Z">
              <w:r>
                <w:rPr>
                  <w:rFonts w:hint="eastAsia" w:ascii="宋体" w:hAnsi="宋体" w:eastAsia="宋体" w:cs="宋体"/>
                  <w:i w:val="0"/>
                  <w:iCs w:val="0"/>
                  <w:color w:val="000000"/>
                  <w:kern w:val="0"/>
                  <w:sz w:val="20"/>
                  <w:szCs w:val="20"/>
                  <w:u w:val="none"/>
                  <w:lang w:val="en-US" w:eastAsia="zh-CN" w:bidi="ar"/>
                </w:rPr>
                <w:delText>2240109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26"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9146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27" w:author="Administrator" w:date="2024-08-08T09:10:12Z">
              <w:r>
                <w:rPr>
                  <w:rFonts w:hint="eastAsia" w:ascii="宋体" w:hAnsi="宋体" w:eastAsia="宋体" w:cs="宋体"/>
                  <w:i w:val="0"/>
                  <w:color w:val="000000"/>
                  <w:kern w:val="0"/>
                  <w:sz w:val="20"/>
                  <w:szCs w:val="20"/>
                  <w:u w:val="none"/>
                  <w:lang w:val="en-US" w:eastAsia="zh-CN" w:bidi="ar"/>
                </w:rPr>
                <w:t xml:space="preserve">    安全监管</w:t>
              </w:r>
            </w:ins>
            <w:del w:id="12728"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应急管理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29"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E576CB">
            <w:pPr>
              <w:jc w:val="right"/>
              <w:rPr>
                <w:rFonts w:hint="eastAsia" w:ascii="宋体" w:hAnsi="宋体" w:eastAsia="宋体" w:cs="宋体"/>
                <w:i w:val="0"/>
                <w:iCs w:val="0"/>
                <w:color w:val="000000"/>
                <w:sz w:val="20"/>
                <w:szCs w:val="20"/>
                <w:u w:val="none"/>
              </w:rPr>
            </w:pPr>
          </w:p>
        </w:tc>
      </w:tr>
      <w:tr w14:paraId="54331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30"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30"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31"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3308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32" w:author="Administrator" w:date="2024-08-08T09:10:12Z">
              <w:r>
                <w:rPr>
                  <w:rFonts w:hint="eastAsia" w:ascii="宋体" w:hAnsi="宋体" w:eastAsia="宋体" w:cs="宋体"/>
                  <w:i w:val="0"/>
                  <w:color w:val="000000"/>
                  <w:kern w:val="0"/>
                  <w:sz w:val="20"/>
                  <w:szCs w:val="20"/>
                  <w:u w:val="none"/>
                  <w:lang w:val="en-US" w:eastAsia="zh-CN" w:bidi="ar"/>
                </w:rPr>
                <w:t>2240108</w:t>
              </w:r>
            </w:ins>
            <w:del w:id="12733" w:author="Administrator" w:date="2024-08-08T09:10:12Z">
              <w:r>
                <w:rPr>
                  <w:rFonts w:hint="eastAsia" w:ascii="宋体" w:hAnsi="宋体" w:eastAsia="宋体" w:cs="宋体"/>
                  <w:i w:val="0"/>
                  <w:iCs w:val="0"/>
                  <w:color w:val="000000"/>
                  <w:kern w:val="0"/>
                  <w:sz w:val="20"/>
                  <w:szCs w:val="20"/>
                  <w:u w:val="none"/>
                  <w:lang w:val="en-US" w:eastAsia="zh-CN" w:bidi="ar"/>
                </w:rPr>
                <w:delText>2240150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34"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ADEB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35" w:author="Administrator" w:date="2024-08-08T09:10:12Z">
              <w:r>
                <w:rPr>
                  <w:rFonts w:hint="eastAsia" w:ascii="宋体" w:hAnsi="宋体" w:eastAsia="宋体" w:cs="宋体"/>
                  <w:i w:val="0"/>
                  <w:color w:val="000000"/>
                  <w:kern w:val="0"/>
                  <w:sz w:val="20"/>
                  <w:szCs w:val="20"/>
                  <w:u w:val="none"/>
                  <w:lang w:val="en-US" w:eastAsia="zh-CN" w:bidi="ar"/>
                </w:rPr>
                <w:t xml:space="preserve">    应急救援</w:t>
              </w:r>
            </w:ins>
            <w:del w:id="12736"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37"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5B5C9B">
            <w:pPr>
              <w:widowControl/>
              <w:jc w:val="right"/>
              <w:textAlignment w:val="center"/>
              <w:rPr>
                <w:rFonts w:hint="eastAsia" w:ascii="宋体" w:hAnsi="宋体" w:eastAsia="宋体" w:cs="宋体"/>
                <w:i w:val="0"/>
                <w:iCs w:val="0"/>
                <w:color w:val="000000"/>
                <w:sz w:val="20"/>
                <w:szCs w:val="20"/>
                <w:u w:val="none"/>
              </w:rPr>
              <w:pPrChange w:id="12738" w:author="Administrator" w:date="2024-08-08T09:10:12Z">
                <w:pPr>
                  <w:jc w:val="right"/>
                </w:pPr>
              </w:pPrChange>
            </w:pPr>
            <w:ins w:id="12739" w:author="Administrator" w:date="2024-08-08T09:10:12Z">
              <w:r>
                <w:rPr>
                  <w:rFonts w:hint="eastAsia" w:ascii="宋体" w:hAnsi="宋体" w:eastAsia="宋体" w:cs="宋体"/>
                  <w:i w:val="0"/>
                  <w:color w:val="000000"/>
                  <w:kern w:val="0"/>
                  <w:sz w:val="20"/>
                  <w:szCs w:val="20"/>
                  <w:u w:val="none"/>
                  <w:lang w:val="en-US" w:eastAsia="zh-CN" w:bidi="ar"/>
                </w:rPr>
                <w:t>10</w:t>
              </w:r>
            </w:ins>
          </w:p>
        </w:tc>
      </w:tr>
      <w:tr w14:paraId="5B763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40"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40"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41"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3153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42" w:author="Administrator" w:date="2024-08-08T09:10:12Z">
              <w:r>
                <w:rPr>
                  <w:rFonts w:hint="eastAsia" w:ascii="宋体" w:hAnsi="宋体" w:eastAsia="宋体" w:cs="宋体"/>
                  <w:i w:val="0"/>
                  <w:color w:val="000000"/>
                  <w:kern w:val="0"/>
                  <w:sz w:val="20"/>
                  <w:szCs w:val="20"/>
                  <w:u w:val="none"/>
                  <w:lang w:val="en-US" w:eastAsia="zh-CN" w:bidi="ar"/>
                </w:rPr>
                <w:t>2240109</w:t>
              </w:r>
            </w:ins>
            <w:del w:id="12743" w:author="Administrator" w:date="2024-08-08T09:10:12Z">
              <w:r>
                <w:rPr>
                  <w:rFonts w:hint="eastAsia" w:ascii="宋体" w:hAnsi="宋体" w:eastAsia="宋体" w:cs="宋体"/>
                  <w:i w:val="0"/>
                  <w:iCs w:val="0"/>
                  <w:color w:val="000000"/>
                  <w:kern w:val="0"/>
                  <w:sz w:val="20"/>
                  <w:szCs w:val="20"/>
                  <w:u w:val="none"/>
                  <w:lang w:val="en-US" w:eastAsia="zh-CN" w:bidi="ar"/>
                </w:rPr>
                <w:delText>2240199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44"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759C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45" w:author="Administrator" w:date="2024-08-08T09:10:12Z">
              <w:r>
                <w:rPr>
                  <w:rFonts w:hint="eastAsia" w:ascii="宋体" w:hAnsi="宋体" w:eastAsia="宋体" w:cs="宋体"/>
                  <w:i w:val="0"/>
                  <w:color w:val="000000"/>
                  <w:kern w:val="0"/>
                  <w:sz w:val="20"/>
                  <w:szCs w:val="20"/>
                  <w:u w:val="none"/>
                  <w:lang w:val="en-US" w:eastAsia="zh-CN" w:bidi="ar"/>
                </w:rPr>
                <w:t xml:space="preserve">    应急管理</w:t>
              </w:r>
            </w:ins>
            <w:del w:id="12746"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其他应急管理支出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47"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10EA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2748" w:author="Administrator" w:date="2024-08-08T09:10:12Z">
              <w:r>
                <w:rPr>
                  <w:rFonts w:hint="eastAsia" w:ascii="宋体" w:hAnsi="宋体" w:eastAsia="宋体" w:cs="宋体"/>
                  <w:i w:val="0"/>
                  <w:color w:val="000000"/>
                  <w:kern w:val="0"/>
                  <w:sz w:val="20"/>
                  <w:szCs w:val="20"/>
                  <w:u w:val="none"/>
                  <w:lang w:val="en-US" w:eastAsia="zh-CN" w:bidi="ar"/>
                </w:rPr>
                <w:t>23</w:t>
              </w:r>
            </w:ins>
            <w:del w:id="12749" w:author="Administrator" w:date="2024-08-08T09:10:12Z">
              <w:r>
                <w:rPr>
                  <w:rFonts w:hint="eastAsia" w:ascii="宋体" w:hAnsi="宋体" w:eastAsia="宋体" w:cs="宋体"/>
                  <w:i w:val="0"/>
                  <w:iCs w:val="0"/>
                  <w:color w:val="000000"/>
                  <w:kern w:val="0"/>
                  <w:sz w:val="20"/>
                  <w:szCs w:val="20"/>
                  <w:u w:val="none"/>
                  <w:lang w:val="en-US" w:eastAsia="zh-CN" w:bidi="ar"/>
                </w:rPr>
                <w:delText>1,036</w:delText>
              </w:r>
            </w:del>
          </w:p>
        </w:tc>
      </w:tr>
      <w:tr w14:paraId="5BCA0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50"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50"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51"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4AA0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52" w:author="Administrator" w:date="2024-08-08T09:10:12Z">
              <w:r>
                <w:rPr>
                  <w:rFonts w:hint="eastAsia" w:ascii="宋体" w:hAnsi="宋体" w:eastAsia="宋体" w:cs="宋体"/>
                  <w:i w:val="0"/>
                  <w:color w:val="000000"/>
                  <w:kern w:val="0"/>
                  <w:sz w:val="20"/>
                  <w:szCs w:val="20"/>
                  <w:u w:val="none"/>
                  <w:lang w:val="en-US" w:eastAsia="zh-CN" w:bidi="ar"/>
                </w:rPr>
                <w:t>2240150</w:t>
              </w:r>
            </w:ins>
            <w:del w:id="12753" w:author="Administrator" w:date="2024-08-08T09:10:12Z">
              <w:r>
                <w:rPr>
                  <w:rFonts w:hint="eastAsia" w:ascii="宋体" w:hAnsi="宋体" w:eastAsia="宋体" w:cs="宋体"/>
                  <w:i w:val="0"/>
                  <w:iCs w:val="0"/>
                  <w:color w:val="000000"/>
                  <w:kern w:val="0"/>
                  <w:sz w:val="20"/>
                  <w:szCs w:val="20"/>
                  <w:u w:val="none"/>
                  <w:lang w:val="en-US" w:eastAsia="zh-CN" w:bidi="ar"/>
                </w:rPr>
                <w:delText>22402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54"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A739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55" w:author="Administrator" w:date="2024-08-08T09:10:12Z">
              <w:r>
                <w:rPr>
                  <w:rFonts w:hint="eastAsia" w:ascii="宋体" w:hAnsi="宋体" w:eastAsia="宋体" w:cs="宋体"/>
                  <w:i w:val="0"/>
                  <w:color w:val="000000"/>
                  <w:kern w:val="0"/>
                  <w:sz w:val="20"/>
                  <w:szCs w:val="20"/>
                  <w:u w:val="none"/>
                  <w:lang w:val="en-US" w:eastAsia="zh-CN" w:bidi="ar"/>
                </w:rPr>
                <w:t xml:space="preserve">    事业运行</w:t>
              </w:r>
            </w:ins>
            <w:del w:id="12756"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消防救援事务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57"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699035">
            <w:pPr>
              <w:jc w:val="right"/>
              <w:rPr>
                <w:rFonts w:hint="eastAsia" w:ascii="宋体" w:hAnsi="宋体" w:eastAsia="宋体" w:cs="宋体"/>
                <w:i w:val="0"/>
                <w:iCs w:val="0"/>
                <w:color w:val="000000"/>
                <w:sz w:val="20"/>
                <w:szCs w:val="20"/>
                <w:u w:val="none"/>
              </w:rPr>
            </w:pPr>
          </w:p>
        </w:tc>
      </w:tr>
      <w:tr w14:paraId="39B4D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58"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58"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59"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BE5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60" w:author="Administrator" w:date="2024-08-08T09:10:12Z">
              <w:r>
                <w:rPr>
                  <w:rFonts w:hint="eastAsia" w:ascii="宋体" w:hAnsi="宋体" w:eastAsia="宋体" w:cs="宋体"/>
                  <w:i w:val="0"/>
                  <w:color w:val="000000"/>
                  <w:kern w:val="0"/>
                  <w:sz w:val="20"/>
                  <w:szCs w:val="20"/>
                  <w:u w:val="none"/>
                  <w:lang w:val="en-US" w:eastAsia="zh-CN" w:bidi="ar"/>
                </w:rPr>
                <w:t>2240199</w:t>
              </w:r>
            </w:ins>
            <w:del w:id="12761" w:author="Administrator" w:date="2024-08-08T09:10:12Z">
              <w:r>
                <w:rPr>
                  <w:rFonts w:hint="eastAsia" w:ascii="宋体" w:hAnsi="宋体" w:eastAsia="宋体" w:cs="宋体"/>
                  <w:i w:val="0"/>
                  <w:iCs w:val="0"/>
                  <w:color w:val="000000"/>
                  <w:kern w:val="0"/>
                  <w:sz w:val="20"/>
                  <w:szCs w:val="20"/>
                  <w:u w:val="none"/>
                  <w:lang w:val="en-US" w:eastAsia="zh-CN" w:bidi="ar"/>
                </w:rPr>
                <w:delText>2240201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62"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8B95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63" w:author="Administrator" w:date="2024-08-08T09:10:12Z">
              <w:r>
                <w:rPr>
                  <w:rFonts w:hint="eastAsia" w:ascii="宋体" w:hAnsi="宋体" w:eastAsia="宋体" w:cs="宋体"/>
                  <w:i w:val="0"/>
                  <w:color w:val="000000"/>
                  <w:kern w:val="0"/>
                  <w:sz w:val="20"/>
                  <w:szCs w:val="20"/>
                  <w:u w:val="none"/>
                  <w:lang w:val="en-US" w:eastAsia="zh-CN" w:bidi="ar"/>
                </w:rPr>
                <w:t xml:space="preserve">    其他应急管理支出</w:t>
              </w:r>
            </w:ins>
            <w:del w:id="12764"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65"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26A950">
            <w:pPr>
              <w:widowControl/>
              <w:jc w:val="right"/>
              <w:textAlignment w:val="center"/>
              <w:rPr>
                <w:rFonts w:hint="eastAsia" w:ascii="宋体" w:hAnsi="宋体" w:eastAsia="宋体" w:cs="宋体"/>
                <w:i w:val="0"/>
                <w:iCs w:val="0"/>
                <w:color w:val="000000"/>
                <w:sz w:val="20"/>
                <w:szCs w:val="20"/>
                <w:u w:val="none"/>
              </w:rPr>
              <w:pPrChange w:id="12766" w:author="Administrator" w:date="2024-08-08T09:10:12Z">
                <w:pPr>
                  <w:jc w:val="right"/>
                </w:pPr>
              </w:pPrChange>
            </w:pPr>
            <w:ins w:id="12767" w:author="Administrator" w:date="2024-08-08T09:10:12Z">
              <w:r>
                <w:rPr>
                  <w:rFonts w:hint="eastAsia" w:ascii="宋体" w:hAnsi="宋体" w:eastAsia="宋体" w:cs="宋体"/>
                  <w:i w:val="0"/>
                  <w:color w:val="000000"/>
                  <w:kern w:val="0"/>
                  <w:sz w:val="20"/>
                  <w:szCs w:val="20"/>
                  <w:u w:val="none"/>
                  <w:lang w:val="en-US" w:eastAsia="zh-CN" w:bidi="ar"/>
                </w:rPr>
                <w:t>70</w:t>
              </w:r>
            </w:ins>
          </w:p>
        </w:tc>
      </w:tr>
      <w:tr w14:paraId="79FA3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68"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768"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69"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A24F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70" w:author="Administrator" w:date="2024-08-08T09:10:12Z">
              <w:r>
                <w:rPr>
                  <w:rFonts w:hint="eastAsia" w:ascii="宋体" w:hAnsi="宋体" w:eastAsia="宋体" w:cs="宋体"/>
                  <w:i w:val="0"/>
                  <w:color w:val="000000"/>
                  <w:kern w:val="0"/>
                  <w:sz w:val="20"/>
                  <w:szCs w:val="20"/>
                  <w:u w:val="none"/>
                  <w:lang w:val="en-US" w:eastAsia="zh-CN" w:bidi="ar"/>
                </w:rPr>
                <w:t>22402</w:t>
              </w:r>
            </w:ins>
            <w:del w:id="12771" w:author="Administrator" w:date="2024-08-08T09:10:12Z">
              <w:r>
                <w:rPr>
                  <w:rFonts w:hint="eastAsia" w:ascii="宋体" w:hAnsi="宋体" w:eastAsia="宋体" w:cs="宋体"/>
                  <w:i w:val="0"/>
                  <w:iCs w:val="0"/>
                  <w:color w:val="000000"/>
                  <w:kern w:val="0"/>
                  <w:sz w:val="20"/>
                  <w:szCs w:val="20"/>
                  <w:u w:val="none"/>
                  <w:lang w:val="en-US" w:eastAsia="zh-CN" w:bidi="ar"/>
                </w:rPr>
                <w:delText>2240202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72"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2A7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73" w:author="Administrator" w:date="2024-08-08T09:10:12Z">
              <w:r>
                <w:rPr>
                  <w:rFonts w:hint="eastAsia" w:ascii="宋体" w:hAnsi="宋体" w:eastAsia="宋体" w:cs="宋体"/>
                  <w:i w:val="0"/>
                  <w:color w:val="000000"/>
                  <w:kern w:val="0"/>
                  <w:sz w:val="20"/>
                  <w:szCs w:val="20"/>
                  <w:u w:val="none"/>
                  <w:lang w:val="en-US" w:eastAsia="zh-CN" w:bidi="ar"/>
                </w:rPr>
                <w:t xml:space="preserve">  消防救援事务</w:t>
              </w:r>
            </w:ins>
            <w:del w:id="12774"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75"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C3C266">
            <w:pPr>
              <w:jc w:val="right"/>
              <w:rPr>
                <w:rFonts w:hint="eastAsia" w:ascii="宋体" w:hAnsi="宋体" w:eastAsia="宋体" w:cs="宋体"/>
                <w:i w:val="0"/>
                <w:iCs w:val="0"/>
                <w:color w:val="000000"/>
                <w:sz w:val="20"/>
                <w:szCs w:val="20"/>
                <w:u w:val="none"/>
              </w:rPr>
            </w:pPr>
          </w:p>
        </w:tc>
      </w:tr>
      <w:tr w14:paraId="66C21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76"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76"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77"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A86E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78" w:author="Administrator" w:date="2024-08-08T09:10:12Z">
              <w:r>
                <w:rPr>
                  <w:rFonts w:hint="eastAsia" w:ascii="宋体" w:hAnsi="宋体" w:eastAsia="宋体" w:cs="宋体"/>
                  <w:i w:val="0"/>
                  <w:color w:val="000000"/>
                  <w:kern w:val="0"/>
                  <w:sz w:val="20"/>
                  <w:szCs w:val="20"/>
                  <w:u w:val="none"/>
                  <w:lang w:val="en-US" w:eastAsia="zh-CN" w:bidi="ar"/>
                </w:rPr>
                <w:t>2240201</w:t>
              </w:r>
            </w:ins>
            <w:del w:id="12779" w:author="Administrator" w:date="2024-08-08T09:10:12Z">
              <w:r>
                <w:rPr>
                  <w:rFonts w:hint="eastAsia" w:ascii="宋体" w:hAnsi="宋体" w:eastAsia="宋体" w:cs="宋体"/>
                  <w:i w:val="0"/>
                  <w:iCs w:val="0"/>
                  <w:color w:val="000000"/>
                  <w:kern w:val="0"/>
                  <w:sz w:val="20"/>
                  <w:szCs w:val="20"/>
                  <w:u w:val="none"/>
                  <w:lang w:val="en-US" w:eastAsia="zh-CN" w:bidi="ar"/>
                </w:rPr>
                <w:delText>2240203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80"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29C5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81" w:author="Administrator" w:date="2024-08-08T09:10:12Z">
              <w:r>
                <w:rPr>
                  <w:rFonts w:hint="eastAsia" w:ascii="宋体" w:hAnsi="宋体" w:eastAsia="宋体" w:cs="宋体"/>
                  <w:i w:val="0"/>
                  <w:color w:val="000000"/>
                  <w:kern w:val="0"/>
                  <w:sz w:val="20"/>
                  <w:szCs w:val="20"/>
                  <w:u w:val="none"/>
                  <w:lang w:val="en-US" w:eastAsia="zh-CN" w:bidi="ar"/>
                </w:rPr>
                <w:t xml:space="preserve">    行政运行</w:t>
              </w:r>
            </w:ins>
            <w:del w:id="12782"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83"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5D9C9E">
            <w:pPr>
              <w:jc w:val="right"/>
              <w:rPr>
                <w:rFonts w:hint="eastAsia" w:ascii="宋体" w:hAnsi="宋体" w:eastAsia="宋体" w:cs="宋体"/>
                <w:i w:val="0"/>
                <w:iCs w:val="0"/>
                <w:color w:val="000000"/>
                <w:sz w:val="20"/>
                <w:szCs w:val="20"/>
                <w:u w:val="none"/>
              </w:rPr>
            </w:pPr>
          </w:p>
        </w:tc>
      </w:tr>
      <w:tr w14:paraId="2DFE5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84" w:author="Administrator" w:date="2024-08-08T09:10:1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84" w:author="Administrator" w:date="2024-08-08T09:10:12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85" w:author="Administrator" w:date="2024-08-08T09:10:12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9FC9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86" w:author="Administrator" w:date="2024-08-08T09:10:12Z">
              <w:r>
                <w:rPr>
                  <w:rFonts w:hint="eastAsia" w:ascii="宋体" w:hAnsi="宋体" w:eastAsia="宋体" w:cs="宋体"/>
                  <w:i w:val="0"/>
                  <w:color w:val="000000"/>
                  <w:kern w:val="0"/>
                  <w:sz w:val="20"/>
                  <w:szCs w:val="20"/>
                  <w:u w:val="none"/>
                  <w:lang w:val="en-US" w:eastAsia="zh-CN" w:bidi="ar"/>
                </w:rPr>
                <w:t>2240202</w:t>
              </w:r>
            </w:ins>
            <w:del w:id="12787" w:author="Administrator" w:date="2024-08-08T09:10:12Z">
              <w:r>
                <w:rPr>
                  <w:rFonts w:hint="eastAsia" w:ascii="宋体" w:hAnsi="宋体" w:eastAsia="宋体" w:cs="宋体"/>
                  <w:i w:val="0"/>
                  <w:iCs w:val="0"/>
                  <w:color w:val="000000"/>
                  <w:kern w:val="0"/>
                  <w:sz w:val="20"/>
                  <w:szCs w:val="20"/>
                  <w:u w:val="none"/>
                  <w:lang w:val="en-US" w:eastAsia="zh-CN" w:bidi="ar"/>
                </w:rPr>
                <w:delText>2240204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88" w:author="Administrator" w:date="2024-08-08T09:10:12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A546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89" w:author="Administrator" w:date="2024-08-08T09:10:12Z">
              <w:r>
                <w:rPr>
                  <w:rFonts w:hint="eastAsia" w:ascii="宋体" w:hAnsi="宋体" w:eastAsia="宋体" w:cs="宋体"/>
                  <w:i w:val="0"/>
                  <w:color w:val="000000"/>
                  <w:kern w:val="0"/>
                  <w:sz w:val="20"/>
                  <w:szCs w:val="20"/>
                  <w:u w:val="none"/>
                  <w:lang w:val="en-US" w:eastAsia="zh-CN" w:bidi="ar"/>
                </w:rPr>
                <w:t xml:space="preserve">    一般行政管理事务</w:t>
              </w:r>
            </w:ins>
            <w:del w:id="12790" w:author="Administrator" w:date="2024-08-08T09:10:12Z">
              <w:r>
                <w:rPr>
                  <w:rFonts w:hint="eastAsia" w:ascii="宋体" w:hAnsi="宋体" w:eastAsia="宋体" w:cs="宋体"/>
                  <w:i w:val="0"/>
                  <w:iCs w:val="0"/>
                  <w:color w:val="000000"/>
                  <w:kern w:val="0"/>
                  <w:sz w:val="20"/>
                  <w:szCs w:val="20"/>
                  <w:u w:val="none"/>
                  <w:lang w:val="en-US" w:eastAsia="zh-CN" w:bidi="ar"/>
                </w:rPr>
                <w:delText xml:space="preserve">    消防应急救援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91" w:author="Administrator" w:date="2024-08-08T09:10:12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4E28BE">
            <w:pPr>
              <w:jc w:val="right"/>
              <w:rPr>
                <w:rFonts w:hint="eastAsia" w:ascii="宋体" w:hAnsi="宋体" w:eastAsia="宋体" w:cs="宋体"/>
                <w:i w:val="0"/>
                <w:iCs w:val="0"/>
                <w:color w:val="000000"/>
                <w:sz w:val="20"/>
                <w:szCs w:val="20"/>
                <w:u w:val="none"/>
              </w:rPr>
            </w:pPr>
          </w:p>
        </w:tc>
      </w:tr>
      <w:tr w14:paraId="7BC8D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792"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792"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93"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644C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94" w:author="Administrator" w:date="2024-08-08T09:10:12Z">
              <w:r>
                <w:rPr>
                  <w:rFonts w:hint="eastAsia" w:ascii="宋体" w:hAnsi="宋体" w:eastAsia="宋体" w:cs="宋体"/>
                  <w:i w:val="0"/>
                  <w:color w:val="000000"/>
                  <w:kern w:val="0"/>
                  <w:sz w:val="20"/>
                  <w:szCs w:val="20"/>
                  <w:u w:val="none"/>
                  <w:lang w:val="en-US" w:eastAsia="zh-CN" w:bidi="ar"/>
                </w:rPr>
                <w:t>2240203</w:t>
              </w:r>
            </w:ins>
            <w:del w:id="12795" w:author="Administrator" w:date="2024-08-08T09:10:12Z">
              <w:r>
                <w:rPr>
                  <w:rFonts w:hint="eastAsia" w:ascii="宋体" w:hAnsi="宋体" w:eastAsia="宋体" w:cs="宋体"/>
                  <w:i w:val="0"/>
                  <w:iCs w:val="0"/>
                  <w:color w:val="000000"/>
                  <w:kern w:val="0"/>
                  <w:sz w:val="20"/>
                  <w:szCs w:val="20"/>
                  <w:u w:val="none"/>
                  <w:lang w:val="en-US" w:eastAsia="zh-CN" w:bidi="ar"/>
                </w:rPr>
                <w:delText>2240299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96"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3F07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797" w:author="Administrator" w:date="2024-08-08T09:10:13Z">
              <w:r>
                <w:rPr>
                  <w:rFonts w:hint="eastAsia" w:ascii="宋体" w:hAnsi="宋体" w:eastAsia="宋体" w:cs="宋体"/>
                  <w:i w:val="0"/>
                  <w:color w:val="000000"/>
                  <w:kern w:val="0"/>
                  <w:sz w:val="20"/>
                  <w:szCs w:val="20"/>
                  <w:u w:val="none"/>
                  <w:lang w:val="en-US" w:eastAsia="zh-CN" w:bidi="ar"/>
                </w:rPr>
                <w:t xml:space="preserve">    机关服务</w:t>
              </w:r>
            </w:ins>
            <w:del w:id="12798"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其他消防救援事务支出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799"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96D660">
            <w:pPr>
              <w:jc w:val="right"/>
              <w:rPr>
                <w:rFonts w:hint="eastAsia" w:ascii="宋体" w:hAnsi="宋体" w:eastAsia="宋体" w:cs="宋体"/>
                <w:i w:val="0"/>
                <w:iCs w:val="0"/>
                <w:color w:val="000000"/>
                <w:sz w:val="20"/>
                <w:szCs w:val="20"/>
                <w:u w:val="none"/>
              </w:rPr>
            </w:pPr>
          </w:p>
        </w:tc>
      </w:tr>
      <w:tr w14:paraId="5F5CC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00"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00"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01"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B62C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02" w:author="Administrator" w:date="2024-08-08T09:10:13Z">
              <w:r>
                <w:rPr>
                  <w:rFonts w:hint="eastAsia" w:ascii="宋体" w:hAnsi="宋体" w:eastAsia="宋体" w:cs="宋体"/>
                  <w:i w:val="0"/>
                  <w:color w:val="000000"/>
                  <w:kern w:val="0"/>
                  <w:sz w:val="20"/>
                  <w:szCs w:val="20"/>
                  <w:u w:val="none"/>
                  <w:lang w:val="en-US" w:eastAsia="zh-CN" w:bidi="ar"/>
                </w:rPr>
                <w:t>2240204</w:t>
              </w:r>
            </w:ins>
            <w:del w:id="12803" w:author="Administrator" w:date="2024-08-08T09:10:13Z">
              <w:r>
                <w:rPr>
                  <w:rFonts w:hint="eastAsia" w:ascii="宋体" w:hAnsi="宋体" w:eastAsia="宋体" w:cs="宋体"/>
                  <w:i w:val="0"/>
                  <w:iCs w:val="0"/>
                  <w:color w:val="000000"/>
                  <w:kern w:val="0"/>
                  <w:sz w:val="20"/>
                  <w:szCs w:val="20"/>
                  <w:u w:val="none"/>
                  <w:lang w:val="en-US" w:eastAsia="zh-CN" w:bidi="ar"/>
                </w:rPr>
                <w:delText>22404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04"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C848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05" w:author="Administrator" w:date="2024-08-08T09:10:13Z">
              <w:r>
                <w:rPr>
                  <w:rFonts w:hint="eastAsia" w:ascii="宋体" w:hAnsi="宋体" w:eastAsia="宋体" w:cs="宋体"/>
                  <w:i w:val="0"/>
                  <w:color w:val="000000"/>
                  <w:kern w:val="0"/>
                  <w:sz w:val="20"/>
                  <w:szCs w:val="20"/>
                  <w:u w:val="none"/>
                  <w:lang w:val="en-US" w:eastAsia="zh-CN" w:bidi="ar"/>
                </w:rPr>
                <w:t xml:space="preserve">    消防应急救援</w:t>
              </w:r>
            </w:ins>
            <w:del w:id="12806"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矿山安全</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07"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2A85DD">
            <w:pPr>
              <w:jc w:val="right"/>
              <w:rPr>
                <w:rFonts w:hint="eastAsia" w:ascii="宋体" w:hAnsi="宋体" w:eastAsia="宋体" w:cs="宋体"/>
                <w:i w:val="0"/>
                <w:iCs w:val="0"/>
                <w:color w:val="000000"/>
                <w:sz w:val="20"/>
                <w:szCs w:val="20"/>
                <w:u w:val="none"/>
              </w:rPr>
            </w:pPr>
          </w:p>
        </w:tc>
      </w:tr>
      <w:tr w14:paraId="2B113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08"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08"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09"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32B9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10" w:author="Administrator" w:date="2024-08-08T09:10:13Z">
              <w:r>
                <w:rPr>
                  <w:rFonts w:hint="eastAsia" w:ascii="宋体" w:hAnsi="宋体" w:eastAsia="宋体" w:cs="宋体"/>
                  <w:i w:val="0"/>
                  <w:color w:val="000000"/>
                  <w:kern w:val="0"/>
                  <w:sz w:val="20"/>
                  <w:szCs w:val="20"/>
                  <w:u w:val="none"/>
                  <w:lang w:val="en-US" w:eastAsia="zh-CN" w:bidi="ar"/>
                </w:rPr>
                <w:t>2240250</w:t>
              </w:r>
            </w:ins>
            <w:del w:id="12811" w:author="Administrator" w:date="2024-08-08T09:10:13Z">
              <w:r>
                <w:rPr>
                  <w:rFonts w:hint="eastAsia" w:ascii="宋体" w:hAnsi="宋体" w:eastAsia="宋体" w:cs="宋体"/>
                  <w:i w:val="0"/>
                  <w:iCs w:val="0"/>
                  <w:color w:val="000000"/>
                  <w:kern w:val="0"/>
                  <w:sz w:val="20"/>
                  <w:szCs w:val="20"/>
                  <w:u w:val="none"/>
                  <w:lang w:val="en-US" w:eastAsia="zh-CN" w:bidi="ar"/>
                </w:rPr>
                <w:delText>2240401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12"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83BA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13" w:author="Administrator" w:date="2024-08-08T09:10:13Z">
              <w:r>
                <w:rPr>
                  <w:rFonts w:hint="eastAsia" w:ascii="宋体" w:hAnsi="宋体" w:eastAsia="宋体" w:cs="宋体"/>
                  <w:i w:val="0"/>
                  <w:color w:val="000000"/>
                  <w:kern w:val="0"/>
                  <w:sz w:val="20"/>
                  <w:szCs w:val="20"/>
                  <w:u w:val="none"/>
                  <w:lang w:val="en-US" w:eastAsia="zh-CN" w:bidi="ar"/>
                </w:rPr>
                <w:t xml:space="preserve">    事业运行</w:t>
              </w:r>
            </w:ins>
            <w:del w:id="12814"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15"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04FA8E">
            <w:pPr>
              <w:jc w:val="right"/>
              <w:rPr>
                <w:rFonts w:hint="eastAsia" w:ascii="宋体" w:hAnsi="宋体" w:eastAsia="宋体" w:cs="宋体"/>
                <w:i w:val="0"/>
                <w:iCs w:val="0"/>
                <w:color w:val="000000"/>
                <w:sz w:val="20"/>
                <w:szCs w:val="20"/>
                <w:u w:val="none"/>
              </w:rPr>
            </w:pPr>
          </w:p>
        </w:tc>
      </w:tr>
      <w:tr w14:paraId="7ED9E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16"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816"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17"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FDB7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18" w:author="Administrator" w:date="2024-08-08T09:10:13Z">
              <w:r>
                <w:rPr>
                  <w:rFonts w:hint="eastAsia" w:ascii="宋体" w:hAnsi="宋体" w:eastAsia="宋体" w:cs="宋体"/>
                  <w:i w:val="0"/>
                  <w:color w:val="000000"/>
                  <w:kern w:val="0"/>
                  <w:sz w:val="20"/>
                  <w:szCs w:val="20"/>
                  <w:u w:val="none"/>
                  <w:lang w:val="en-US" w:eastAsia="zh-CN" w:bidi="ar"/>
                </w:rPr>
                <w:t>2240299</w:t>
              </w:r>
            </w:ins>
            <w:del w:id="12819" w:author="Administrator" w:date="2024-08-08T09:10:13Z">
              <w:r>
                <w:rPr>
                  <w:rFonts w:hint="eastAsia" w:ascii="宋体" w:hAnsi="宋体" w:eastAsia="宋体" w:cs="宋体"/>
                  <w:i w:val="0"/>
                  <w:iCs w:val="0"/>
                  <w:color w:val="000000"/>
                  <w:kern w:val="0"/>
                  <w:sz w:val="20"/>
                  <w:szCs w:val="20"/>
                  <w:u w:val="none"/>
                  <w:lang w:val="en-US" w:eastAsia="zh-CN" w:bidi="ar"/>
                </w:rPr>
                <w:delText>2240402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20"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A839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21" w:author="Administrator" w:date="2024-08-08T09:10:13Z">
              <w:r>
                <w:rPr>
                  <w:rFonts w:hint="eastAsia" w:ascii="宋体" w:hAnsi="宋体" w:eastAsia="宋体" w:cs="宋体"/>
                  <w:i w:val="0"/>
                  <w:color w:val="000000"/>
                  <w:kern w:val="0"/>
                  <w:sz w:val="20"/>
                  <w:szCs w:val="20"/>
                  <w:u w:val="none"/>
                  <w:lang w:val="en-US" w:eastAsia="zh-CN" w:bidi="ar"/>
                </w:rPr>
                <w:t xml:space="preserve">    其他消防救援事务支出</w:t>
              </w:r>
            </w:ins>
            <w:del w:id="12822"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23"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E32A3C">
            <w:pPr>
              <w:jc w:val="right"/>
              <w:rPr>
                <w:rFonts w:hint="eastAsia" w:ascii="宋体" w:hAnsi="宋体" w:eastAsia="宋体" w:cs="宋体"/>
                <w:i w:val="0"/>
                <w:iCs w:val="0"/>
                <w:color w:val="000000"/>
                <w:sz w:val="20"/>
                <w:szCs w:val="20"/>
                <w:u w:val="none"/>
              </w:rPr>
            </w:pPr>
          </w:p>
        </w:tc>
      </w:tr>
      <w:tr w14:paraId="77F62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24"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24"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25"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9061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26" w:author="Administrator" w:date="2024-08-08T09:10:13Z">
              <w:r>
                <w:rPr>
                  <w:rFonts w:hint="eastAsia" w:ascii="宋体" w:hAnsi="宋体" w:eastAsia="宋体" w:cs="宋体"/>
                  <w:i w:val="0"/>
                  <w:color w:val="000000"/>
                  <w:kern w:val="0"/>
                  <w:sz w:val="20"/>
                  <w:szCs w:val="20"/>
                  <w:u w:val="none"/>
                  <w:lang w:val="en-US" w:eastAsia="zh-CN" w:bidi="ar"/>
                </w:rPr>
                <w:t>22404</w:t>
              </w:r>
            </w:ins>
            <w:del w:id="12827" w:author="Administrator" w:date="2024-08-08T09:10:13Z">
              <w:r>
                <w:rPr>
                  <w:rFonts w:hint="eastAsia" w:ascii="宋体" w:hAnsi="宋体" w:eastAsia="宋体" w:cs="宋体"/>
                  <w:i w:val="0"/>
                  <w:iCs w:val="0"/>
                  <w:color w:val="000000"/>
                  <w:kern w:val="0"/>
                  <w:sz w:val="20"/>
                  <w:szCs w:val="20"/>
                  <w:u w:val="none"/>
                  <w:lang w:val="en-US" w:eastAsia="zh-CN" w:bidi="ar"/>
                </w:rPr>
                <w:delText>2240403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28"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2C89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29" w:author="Administrator" w:date="2024-08-08T09:10:13Z">
              <w:r>
                <w:rPr>
                  <w:rFonts w:hint="eastAsia" w:ascii="宋体" w:hAnsi="宋体" w:eastAsia="宋体" w:cs="宋体"/>
                  <w:i w:val="0"/>
                  <w:color w:val="000000"/>
                  <w:kern w:val="0"/>
                  <w:sz w:val="20"/>
                  <w:szCs w:val="20"/>
                  <w:u w:val="none"/>
                  <w:lang w:val="en-US" w:eastAsia="zh-CN" w:bidi="ar"/>
                </w:rPr>
                <w:t xml:space="preserve">  矿山安全</w:t>
              </w:r>
            </w:ins>
            <w:del w:id="12830"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31"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6CEF2">
            <w:pPr>
              <w:jc w:val="right"/>
              <w:rPr>
                <w:rFonts w:hint="eastAsia" w:ascii="宋体" w:hAnsi="宋体" w:eastAsia="宋体" w:cs="宋体"/>
                <w:i w:val="0"/>
                <w:iCs w:val="0"/>
                <w:color w:val="000000"/>
                <w:sz w:val="20"/>
                <w:szCs w:val="20"/>
                <w:u w:val="none"/>
              </w:rPr>
            </w:pPr>
          </w:p>
        </w:tc>
      </w:tr>
      <w:tr w14:paraId="55089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32"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32"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33"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17E5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34" w:author="Administrator" w:date="2024-08-08T09:10:13Z">
              <w:r>
                <w:rPr>
                  <w:rFonts w:hint="eastAsia" w:ascii="宋体" w:hAnsi="宋体" w:eastAsia="宋体" w:cs="宋体"/>
                  <w:i w:val="0"/>
                  <w:color w:val="000000"/>
                  <w:kern w:val="0"/>
                  <w:sz w:val="20"/>
                  <w:szCs w:val="20"/>
                  <w:u w:val="none"/>
                  <w:lang w:val="en-US" w:eastAsia="zh-CN" w:bidi="ar"/>
                </w:rPr>
                <w:t>2240401</w:t>
              </w:r>
            </w:ins>
            <w:del w:id="12835" w:author="Administrator" w:date="2024-08-08T09:10:13Z">
              <w:r>
                <w:rPr>
                  <w:rFonts w:hint="eastAsia" w:ascii="宋体" w:hAnsi="宋体" w:eastAsia="宋体" w:cs="宋体"/>
                  <w:i w:val="0"/>
                  <w:iCs w:val="0"/>
                  <w:color w:val="000000"/>
                  <w:kern w:val="0"/>
                  <w:sz w:val="20"/>
                  <w:szCs w:val="20"/>
                  <w:u w:val="none"/>
                  <w:lang w:val="en-US" w:eastAsia="zh-CN" w:bidi="ar"/>
                </w:rPr>
                <w:delText>2240404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36"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26C3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37" w:author="Administrator" w:date="2024-08-08T09:10:13Z">
              <w:r>
                <w:rPr>
                  <w:rFonts w:hint="eastAsia" w:ascii="宋体" w:hAnsi="宋体" w:eastAsia="宋体" w:cs="宋体"/>
                  <w:i w:val="0"/>
                  <w:color w:val="000000"/>
                  <w:kern w:val="0"/>
                  <w:sz w:val="20"/>
                  <w:szCs w:val="20"/>
                  <w:u w:val="none"/>
                  <w:lang w:val="en-US" w:eastAsia="zh-CN" w:bidi="ar"/>
                </w:rPr>
                <w:t xml:space="preserve">    行政运行</w:t>
              </w:r>
            </w:ins>
            <w:del w:id="12838"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矿山安全监察事务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39"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E2973B">
            <w:pPr>
              <w:jc w:val="right"/>
              <w:rPr>
                <w:rFonts w:hint="eastAsia" w:ascii="宋体" w:hAnsi="宋体" w:eastAsia="宋体" w:cs="宋体"/>
                <w:i w:val="0"/>
                <w:iCs w:val="0"/>
                <w:color w:val="000000"/>
                <w:sz w:val="20"/>
                <w:szCs w:val="20"/>
                <w:u w:val="none"/>
              </w:rPr>
            </w:pPr>
          </w:p>
        </w:tc>
      </w:tr>
      <w:tr w14:paraId="1A7FA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40"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840"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41"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84B8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42" w:author="Administrator" w:date="2024-08-08T09:10:13Z">
              <w:r>
                <w:rPr>
                  <w:rFonts w:hint="eastAsia" w:ascii="宋体" w:hAnsi="宋体" w:eastAsia="宋体" w:cs="宋体"/>
                  <w:i w:val="0"/>
                  <w:color w:val="000000"/>
                  <w:kern w:val="0"/>
                  <w:sz w:val="20"/>
                  <w:szCs w:val="20"/>
                  <w:u w:val="none"/>
                  <w:lang w:val="en-US" w:eastAsia="zh-CN" w:bidi="ar"/>
                </w:rPr>
                <w:t>2240402</w:t>
              </w:r>
            </w:ins>
            <w:del w:id="12843" w:author="Administrator" w:date="2024-08-08T09:10:13Z">
              <w:r>
                <w:rPr>
                  <w:rFonts w:hint="eastAsia" w:ascii="宋体" w:hAnsi="宋体" w:eastAsia="宋体" w:cs="宋体"/>
                  <w:i w:val="0"/>
                  <w:iCs w:val="0"/>
                  <w:color w:val="000000"/>
                  <w:kern w:val="0"/>
                  <w:sz w:val="20"/>
                  <w:szCs w:val="20"/>
                  <w:u w:val="none"/>
                  <w:lang w:val="en-US" w:eastAsia="zh-CN" w:bidi="ar"/>
                </w:rPr>
                <w:delText>2240405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44"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D065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45" w:author="Administrator" w:date="2024-08-08T09:10:13Z">
              <w:r>
                <w:rPr>
                  <w:rFonts w:hint="eastAsia" w:ascii="宋体" w:hAnsi="宋体" w:eastAsia="宋体" w:cs="宋体"/>
                  <w:i w:val="0"/>
                  <w:color w:val="000000"/>
                  <w:kern w:val="0"/>
                  <w:sz w:val="20"/>
                  <w:szCs w:val="20"/>
                  <w:u w:val="none"/>
                  <w:lang w:val="en-US" w:eastAsia="zh-CN" w:bidi="ar"/>
                </w:rPr>
                <w:t xml:space="preserve">    一般行政管理事务</w:t>
              </w:r>
            </w:ins>
            <w:del w:id="12846"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矿山应急救援事务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47"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95FADD">
            <w:pPr>
              <w:jc w:val="right"/>
              <w:rPr>
                <w:rFonts w:hint="eastAsia" w:ascii="宋体" w:hAnsi="宋体" w:eastAsia="宋体" w:cs="宋体"/>
                <w:i w:val="0"/>
                <w:iCs w:val="0"/>
                <w:color w:val="000000"/>
                <w:sz w:val="20"/>
                <w:szCs w:val="20"/>
                <w:u w:val="none"/>
              </w:rPr>
            </w:pPr>
          </w:p>
        </w:tc>
      </w:tr>
      <w:tr w14:paraId="78BAA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48"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848"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49"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4AE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50" w:author="Administrator" w:date="2024-08-08T09:10:13Z">
              <w:r>
                <w:rPr>
                  <w:rFonts w:hint="eastAsia" w:ascii="宋体" w:hAnsi="宋体" w:eastAsia="宋体" w:cs="宋体"/>
                  <w:i w:val="0"/>
                  <w:color w:val="000000"/>
                  <w:kern w:val="0"/>
                  <w:sz w:val="20"/>
                  <w:szCs w:val="20"/>
                  <w:u w:val="none"/>
                  <w:lang w:val="en-US" w:eastAsia="zh-CN" w:bidi="ar"/>
                </w:rPr>
                <w:t>2240403</w:t>
              </w:r>
            </w:ins>
            <w:del w:id="12851" w:author="Administrator" w:date="2024-08-08T09:10:13Z">
              <w:r>
                <w:rPr>
                  <w:rFonts w:hint="eastAsia" w:ascii="宋体" w:hAnsi="宋体" w:eastAsia="宋体" w:cs="宋体"/>
                  <w:i w:val="0"/>
                  <w:iCs w:val="0"/>
                  <w:color w:val="000000"/>
                  <w:kern w:val="0"/>
                  <w:sz w:val="20"/>
                  <w:szCs w:val="20"/>
                  <w:u w:val="none"/>
                  <w:lang w:val="en-US" w:eastAsia="zh-CN" w:bidi="ar"/>
                </w:rPr>
                <w:delText>2240450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52"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D011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53" w:author="Administrator" w:date="2024-08-08T09:10:13Z">
              <w:r>
                <w:rPr>
                  <w:rFonts w:hint="eastAsia" w:ascii="宋体" w:hAnsi="宋体" w:eastAsia="宋体" w:cs="宋体"/>
                  <w:i w:val="0"/>
                  <w:color w:val="000000"/>
                  <w:kern w:val="0"/>
                  <w:sz w:val="20"/>
                  <w:szCs w:val="20"/>
                  <w:u w:val="none"/>
                  <w:lang w:val="en-US" w:eastAsia="zh-CN" w:bidi="ar"/>
                </w:rPr>
                <w:t xml:space="preserve">    机关服务</w:t>
              </w:r>
            </w:ins>
            <w:del w:id="12854"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事业运行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55"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E03117">
            <w:pPr>
              <w:jc w:val="right"/>
              <w:rPr>
                <w:rFonts w:hint="eastAsia" w:ascii="宋体" w:hAnsi="宋体" w:eastAsia="宋体" w:cs="宋体"/>
                <w:i w:val="0"/>
                <w:iCs w:val="0"/>
                <w:color w:val="000000"/>
                <w:sz w:val="20"/>
                <w:szCs w:val="20"/>
                <w:u w:val="none"/>
              </w:rPr>
            </w:pPr>
          </w:p>
        </w:tc>
      </w:tr>
      <w:tr w14:paraId="7D5C1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56"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56"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57"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791F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58" w:author="Administrator" w:date="2024-08-08T09:10:13Z">
              <w:r>
                <w:rPr>
                  <w:rFonts w:hint="eastAsia" w:ascii="宋体" w:hAnsi="宋体" w:eastAsia="宋体" w:cs="宋体"/>
                  <w:i w:val="0"/>
                  <w:color w:val="000000"/>
                  <w:kern w:val="0"/>
                  <w:sz w:val="20"/>
                  <w:szCs w:val="20"/>
                  <w:u w:val="none"/>
                  <w:lang w:val="en-US" w:eastAsia="zh-CN" w:bidi="ar"/>
                </w:rPr>
                <w:t>2240404</w:t>
              </w:r>
            </w:ins>
            <w:del w:id="12859" w:author="Administrator" w:date="2024-08-08T09:10:13Z">
              <w:r>
                <w:rPr>
                  <w:rFonts w:hint="eastAsia" w:ascii="宋体" w:hAnsi="宋体" w:eastAsia="宋体" w:cs="宋体"/>
                  <w:i w:val="0"/>
                  <w:iCs w:val="0"/>
                  <w:color w:val="000000"/>
                  <w:kern w:val="0"/>
                  <w:sz w:val="20"/>
                  <w:szCs w:val="20"/>
                  <w:u w:val="none"/>
                  <w:lang w:val="en-US" w:eastAsia="zh-CN" w:bidi="ar"/>
                </w:rPr>
                <w:delText>2240499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60"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AE55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61" w:author="Administrator" w:date="2024-08-08T09:10:13Z">
              <w:r>
                <w:rPr>
                  <w:rFonts w:hint="eastAsia" w:ascii="宋体" w:hAnsi="宋体" w:eastAsia="宋体" w:cs="宋体"/>
                  <w:i w:val="0"/>
                  <w:color w:val="000000"/>
                  <w:kern w:val="0"/>
                  <w:sz w:val="20"/>
                  <w:szCs w:val="20"/>
                  <w:u w:val="none"/>
                  <w:lang w:val="en-US" w:eastAsia="zh-CN" w:bidi="ar"/>
                </w:rPr>
                <w:t xml:space="preserve">    矿山安全监察事务</w:t>
              </w:r>
            </w:ins>
            <w:del w:id="12862"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其他矿山安全支出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63"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574030">
            <w:pPr>
              <w:jc w:val="right"/>
              <w:rPr>
                <w:rFonts w:hint="eastAsia" w:ascii="宋体" w:hAnsi="宋体" w:eastAsia="宋体" w:cs="宋体"/>
                <w:i w:val="0"/>
                <w:iCs w:val="0"/>
                <w:color w:val="000000"/>
                <w:sz w:val="20"/>
                <w:szCs w:val="20"/>
                <w:u w:val="none"/>
              </w:rPr>
            </w:pPr>
          </w:p>
        </w:tc>
      </w:tr>
      <w:tr w14:paraId="54EC2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64"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64"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65"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DC2C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66" w:author="Administrator" w:date="2024-08-08T09:10:13Z">
              <w:r>
                <w:rPr>
                  <w:rFonts w:hint="eastAsia" w:ascii="宋体" w:hAnsi="宋体" w:eastAsia="宋体" w:cs="宋体"/>
                  <w:i w:val="0"/>
                  <w:color w:val="000000"/>
                  <w:kern w:val="0"/>
                  <w:sz w:val="20"/>
                  <w:szCs w:val="20"/>
                  <w:u w:val="none"/>
                  <w:lang w:val="en-US" w:eastAsia="zh-CN" w:bidi="ar"/>
                </w:rPr>
                <w:t>2240405</w:t>
              </w:r>
            </w:ins>
            <w:del w:id="12867" w:author="Administrator" w:date="2024-08-08T09:10:13Z">
              <w:r>
                <w:rPr>
                  <w:rFonts w:hint="eastAsia" w:ascii="宋体" w:hAnsi="宋体" w:eastAsia="宋体" w:cs="宋体"/>
                  <w:i w:val="0"/>
                  <w:iCs w:val="0"/>
                  <w:color w:val="000000"/>
                  <w:kern w:val="0"/>
                  <w:sz w:val="20"/>
                  <w:szCs w:val="20"/>
                  <w:u w:val="none"/>
                  <w:lang w:val="en-US" w:eastAsia="zh-CN" w:bidi="ar"/>
                </w:rPr>
                <w:delText>22405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68"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0820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69" w:author="Administrator" w:date="2024-08-08T09:10:13Z">
              <w:r>
                <w:rPr>
                  <w:rFonts w:hint="eastAsia" w:ascii="宋体" w:hAnsi="宋体" w:eastAsia="宋体" w:cs="宋体"/>
                  <w:i w:val="0"/>
                  <w:color w:val="000000"/>
                  <w:kern w:val="0"/>
                  <w:sz w:val="20"/>
                  <w:szCs w:val="20"/>
                  <w:u w:val="none"/>
                  <w:lang w:val="en-US" w:eastAsia="zh-CN" w:bidi="ar"/>
                </w:rPr>
                <w:t xml:space="preserve">    矿山应急救援事务</w:t>
              </w:r>
            </w:ins>
            <w:del w:id="12870"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地震事务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71"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A42197">
            <w:pPr>
              <w:jc w:val="right"/>
              <w:rPr>
                <w:rFonts w:hint="eastAsia" w:ascii="宋体" w:hAnsi="宋体" w:eastAsia="宋体" w:cs="宋体"/>
                <w:i w:val="0"/>
                <w:iCs w:val="0"/>
                <w:color w:val="000000"/>
                <w:sz w:val="20"/>
                <w:szCs w:val="20"/>
                <w:u w:val="none"/>
              </w:rPr>
            </w:pPr>
          </w:p>
        </w:tc>
      </w:tr>
      <w:tr w14:paraId="155C2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72" w:author="Administrator" w:date="2024-08-08T09:10:1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72" w:author="Administrator" w:date="2024-08-08T09:10:13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73" w:author="Administrator" w:date="2024-08-08T09:10:13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E63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74" w:author="Administrator" w:date="2024-08-08T09:10:13Z">
              <w:r>
                <w:rPr>
                  <w:rFonts w:hint="eastAsia" w:ascii="宋体" w:hAnsi="宋体" w:eastAsia="宋体" w:cs="宋体"/>
                  <w:i w:val="0"/>
                  <w:color w:val="000000"/>
                  <w:kern w:val="0"/>
                  <w:sz w:val="20"/>
                  <w:szCs w:val="20"/>
                  <w:u w:val="none"/>
                  <w:lang w:val="en-US" w:eastAsia="zh-CN" w:bidi="ar"/>
                </w:rPr>
                <w:t>2240450</w:t>
              </w:r>
            </w:ins>
            <w:del w:id="12875" w:author="Administrator" w:date="2024-08-08T09:10:13Z">
              <w:r>
                <w:rPr>
                  <w:rFonts w:hint="eastAsia" w:ascii="宋体" w:hAnsi="宋体" w:eastAsia="宋体" w:cs="宋体"/>
                  <w:i w:val="0"/>
                  <w:iCs w:val="0"/>
                  <w:color w:val="000000"/>
                  <w:kern w:val="0"/>
                  <w:sz w:val="20"/>
                  <w:szCs w:val="20"/>
                  <w:u w:val="none"/>
                  <w:lang w:val="en-US" w:eastAsia="zh-CN" w:bidi="ar"/>
                </w:rPr>
                <w:delText>2240501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76" w:author="Administrator" w:date="2024-08-08T09:10:13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9052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77" w:author="Administrator" w:date="2024-08-08T09:10:13Z">
              <w:r>
                <w:rPr>
                  <w:rFonts w:hint="eastAsia" w:ascii="宋体" w:hAnsi="宋体" w:eastAsia="宋体" w:cs="宋体"/>
                  <w:i w:val="0"/>
                  <w:color w:val="000000"/>
                  <w:kern w:val="0"/>
                  <w:sz w:val="20"/>
                  <w:szCs w:val="20"/>
                  <w:u w:val="none"/>
                  <w:lang w:val="en-US" w:eastAsia="zh-CN" w:bidi="ar"/>
                </w:rPr>
                <w:t xml:space="preserve">    事业运行</w:t>
              </w:r>
            </w:ins>
            <w:del w:id="12878"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行政运行</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79" w:author="Administrator" w:date="2024-08-08T09:10:13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3FBCC">
            <w:pPr>
              <w:jc w:val="right"/>
              <w:rPr>
                <w:rFonts w:hint="eastAsia" w:ascii="宋体" w:hAnsi="宋体" w:eastAsia="宋体" w:cs="宋体"/>
                <w:i w:val="0"/>
                <w:iCs w:val="0"/>
                <w:color w:val="000000"/>
                <w:sz w:val="20"/>
                <w:szCs w:val="20"/>
                <w:u w:val="none"/>
              </w:rPr>
            </w:pPr>
          </w:p>
        </w:tc>
      </w:tr>
      <w:tr w14:paraId="0CA0A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80"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80"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81"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90FA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82" w:author="Administrator" w:date="2024-08-08T09:10:13Z">
              <w:r>
                <w:rPr>
                  <w:rFonts w:hint="eastAsia" w:ascii="宋体" w:hAnsi="宋体" w:eastAsia="宋体" w:cs="宋体"/>
                  <w:i w:val="0"/>
                  <w:color w:val="000000"/>
                  <w:kern w:val="0"/>
                  <w:sz w:val="20"/>
                  <w:szCs w:val="20"/>
                  <w:u w:val="none"/>
                  <w:lang w:val="en-US" w:eastAsia="zh-CN" w:bidi="ar"/>
                </w:rPr>
                <w:t>2240499</w:t>
              </w:r>
            </w:ins>
            <w:del w:id="12883" w:author="Administrator" w:date="2024-08-08T09:10:13Z">
              <w:r>
                <w:rPr>
                  <w:rFonts w:hint="eastAsia" w:ascii="宋体" w:hAnsi="宋体" w:eastAsia="宋体" w:cs="宋体"/>
                  <w:i w:val="0"/>
                  <w:iCs w:val="0"/>
                  <w:color w:val="000000"/>
                  <w:kern w:val="0"/>
                  <w:sz w:val="20"/>
                  <w:szCs w:val="20"/>
                  <w:u w:val="none"/>
                  <w:lang w:val="en-US" w:eastAsia="zh-CN" w:bidi="ar"/>
                </w:rPr>
                <w:delText>2240502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84"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4617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85" w:author="Administrator" w:date="2024-08-08T09:10:13Z">
              <w:r>
                <w:rPr>
                  <w:rFonts w:hint="eastAsia" w:ascii="宋体" w:hAnsi="宋体" w:eastAsia="宋体" w:cs="宋体"/>
                  <w:i w:val="0"/>
                  <w:color w:val="000000"/>
                  <w:kern w:val="0"/>
                  <w:sz w:val="20"/>
                  <w:szCs w:val="20"/>
                  <w:u w:val="none"/>
                  <w:lang w:val="en-US" w:eastAsia="zh-CN" w:bidi="ar"/>
                </w:rPr>
                <w:t xml:space="preserve">    其他矿山安全支出</w:t>
              </w:r>
            </w:ins>
            <w:del w:id="12886" w:author="Administrator" w:date="2024-08-08T09:10:13Z">
              <w:r>
                <w:rPr>
                  <w:rFonts w:hint="eastAsia" w:ascii="宋体" w:hAnsi="宋体" w:eastAsia="宋体" w:cs="宋体"/>
                  <w:i w:val="0"/>
                  <w:iCs w:val="0"/>
                  <w:color w:val="000000"/>
                  <w:kern w:val="0"/>
                  <w:sz w:val="20"/>
                  <w:szCs w:val="20"/>
                  <w:u w:val="none"/>
                  <w:lang w:val="en-US" w:eastAsia="zh-CN" w:bidi="ar"/>
                </w:rPr>
                <w:delText xml:space="preserve">    一般行政管理事务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87"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62645C">
            <w:pPr>
              <w:jc w:val="right"/>
              <w:rPr>
                <w:rFonts w:hint="eastAsia" w:ascii="宋体" w:hAnsi="宋体" w:eastAsia="宋体" w:cs="宋体"/>
                <w:i w:val="0"/>
                <w:iCs w:val="0"/>
                <w:color w:val="000000"/>
                <w:sz w:val="20"/>
                <w:szCs w:val="20"/>
                <w:u w:val="none"/>
              </w:rPr>
            </w:pPr>
          </w:p>
        </w:tc>
      </w:tr>
      <w:tr w14:paraId="270EF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88"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88"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89"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83DC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90" w:author="Administrator" w:date="2024-08-08T09:10:14Z">
              <w:r>
                <w:rPr>
                  <w:rFonts w:hint="eastAsia" w:ascii="宋体" w:hAnsi="宋体" w:eastAsia="宋体" w:cs="宋体"/>
                  <w:i w:val="0"/>
                  <w:color w:val="000000"/>
                  <w:kern w:val="0"/>
                  <w:sz w:val="20"/>
                  <w:szCs w:val="20"/>
                  <w:u w:val="none"/>
                  <w:lang w:val="en-US" w:eastAsia="zh-CN" w:bidi="ar"/>
                </w:rPr>
                <w:t>22405</w:t>
              </w:r>
            </w:ins>
            <w:del w:id="12891" w:author="Administrator" w:date="2024-08-08T09:10:14Z">
              <w:r>
                <w:rPr>
                  <w:rFonts w:hint="eastAsia" w:ascii="宋体" w:hAnsi="宋体" w:eastAsia="宋体" w:cs="宋体"/>
                  <w:i w:val="0"/>
                  <w:iCs w:val="0"/>
                  <w:color w:val="000000"/>
                  <w:kern w:val="0"/>
                  <w:sz w:val="20"/>
                  <w:szCs w:val="20"/>
                  <w:u w:val="none"/>
                  <w:lang w:val="en-US" w:eastAsia="zh-CN" w:bidi="ar"/>
                </w:rPr>
                <w:delText>2240503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92"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34AF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893" w:author="Administrator" w:date="2024-08-08T09:10:14Z">
              <w:r>
                <w:rPr>
                  <w:rFonts w:hint="eastAsia" w:ascii="宋体" w:hAnsi="宋体" w:eastAsia="宋体" w:cs="宋体"/>
                  <w:i w:val="0"/>
                  <w:color w:val="000000"/>
                  <w:kern w:val="0"/>
                  <w:sz w:val="20"/>
                  <w:szCs w:val="20"/>
                  <w:u w:val="none"/>
                  <w:lang w:val="en-US" w:eastAsia="zh-CN" w:bidi="ar"/>
                </w:rPr>
                <w:t xml:space="preserve">  地震事务</w:t>
              </w:r>
            </w:ins>
            <w:del w:id="12894"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机关服务</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95"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D40D85">
            <w:pPr>
              <w:widowControl/>
              <w:jc w:val="right"/>
              <w:textAlignment w:val="center"/>
              <w:rPr>
                <w:rFonts w:hint="eastAsia" w:ascii="宋体" w:hAnsi="宋体" w:eastAsia="宋体" w:cs="宋体"/>
                <w:i w:val="0"/>
                <w:iCs w:val="0"/>
                <w:color w:val="000000"/>
                <w:sz w:val="20"/>
                <w:szCs w:val="20"/>
                <w:u w:val="none"/>
              </w:rPr>
              <w:pPrChange w:id="12896" w:author="Administrator" w:date="2024-08-08T09:10:14Z">
                <w:pPr>
                  <w:jc w:val="right"/>
                </w:pPr>
              </w:pPrChange>
            </w:pPr>
            <w:ins w:id="12897" w:author="Administrator" w:date="2024-08-08T09:10:14Z">
              <w:r>
                <w:rPr>
                  <w:rFonts w:hint="eastAsia" w:ascii="宋体" w:hAnsi="宋体" w:eastAsia="宋体" w:cs="宋体"/>
                  <w:i w:val="0"/>
                  <w:color w:val="000000"/>
                  <w:kern w:val="0"/>
                  <w:sz w:val="20"/>
                  <w:szCs w:val="20"/>
                  <w:u w:val="none"/>
                  <w:lang w:val="en-US" w:eastAsia="zh-CN" w:bidi="ar"/>
                </w:rPr>
                <w:t>2</w:t>
              </w:r>
            </w:ins>
          </w:p>
        </w:tc>
      </w:tr>
      <w:tr w14:paraId="05534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898"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898"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899"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C057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00" w:author="Administrator" w:date="2024-08-08T09:10:14Z">
              <w:r>
                <w:rPr>
                  <w:rFonts w:hint="eastAsia" w:ascii="宋体" w:hAnsi="宋体" w:eastAsia="宋体" w:cs="宋体"/>
                  <w:i w:val="0"/>
                  <w:color w:val="000000"/>
                  <w:kern w:val="0"/>
                  <w:sz w:val="20"/>
                  <w:szCs w:val="20"/>
                  <w:u w:val="none"/>
                  <w:lang w:val="en-US" w:eastAsia="zh-CN" w:bidi="ar"/>
                </w:rPr>
                <w:t>2240501</w:t>
              </w:r>
            </w:ins>
            <w:del w:id="12901" w:author="Administrator" w:date="2024-08-08T09:10:14Z">
              <w:r>
                <w:rPr>
                  <w:rFonts w:hint="eastAsia" w:ascii="宋体" w:hAnsi="宋体" w:eastAsia="宋体" w:cs="宋体"/>
                  <w:i w:val="0"/>
                  <w:iCs w:val="0"/>
                  <w:color w:val="000000"/>
                  <w:kern w:val="0"/>
                  <w:sz w:val="20"/>
                  <w:szCs w:val="20"/>
                  <w:u w:val="none"/>
                  <w:lang w:val="en-US" w:eastAsia="zh-CN" w:bidi="ar"/>
                </w:rPr>
                <w:delText>2240504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02"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89C5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03" w:author="Administrator" w:date="2024-08-08T09:10:14Z">
              <w:r>
                <w:rPr>
                  <w:rFonts w:hint="eastAsia" w:ascii="宋体" w:hAnsi="宋体" w:eastAsia="宋体" w:cs="宋体"/>
                  <w:i w:val="0"/>
                  <w:color w:val="000000"/>
                  <w:kern w:val="0"/>
                  <w:sz w:val="20"/>
                  <w:szCs w:val="20"/>
                  <w:u w:val="none"/>
                  <w:lang w:val="en-US" w:eastAsia="zh-CN" w:bidi="ar"/>
                </w:rPr>
                <w:t xml:space="preserve">    行政运行</w:t>
              </w:r>
            </w:ins>
            <w:del w:id="12904"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地震监测</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05"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EBED10">
            <w:pPr>
              <w:jc w:val="right"/>
              <w:rPr>
                <w:rFonts w:hint="eastAsia" w:ascii="宋体" w:hAnsi="宋体" w:eastAsia="宋体" w:cs="宋体"/>
                <w:i w:val="0"/>
                <w:iCs w:val="0"/>
                <w:color w:val="000000"/>
                <w:sz w:val="20"/>
                <w:szCs w:val="20"/>
                <w:u w:val="none"/>
              </w:rPr>
            </w:pPr>
          </w:p>
        </w:tc>
      </w:tr>
      <w:tr w14:paraId="75D31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06"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906"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07"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0766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08" w:author="Administrator" w:date="2024-08-08T09:10:14Z">
              <w:r>
                <w:rPr>
                  <w:rFonts w:hint="eastAsia" w:ascii="宋体" w:hAnsi="宋体" w:eastAsia="宋体" w:cs="宋体"/>
                  <w:i w:val="0"/>
                  <w:color w:val="000000"/>
                  <w:kern w:val="0"/>
                  <w:sz w:val="20"/>
                  <w:szCs w:val="20"/>
                  <w:u w:val="none"/>
                  <w:lang w:val="en-US" w:eastAsia="zh-CN" w:bidi="ar"/>
                </w:rPr>
                <w:t>2240502</w:t>
              </w:r>
            </w:ins>
            <w:del w:id="12909" w:author="Administrator" w:date="2024-08-08T09:10:14Z">
              <w:r>
                <w:rPr>
                  <w:rFonts w:hint="eastAsia" w:ascii="宋体" w:hAnsi="宋体" w:eastAsia="宋体" w:cs="宋体"/>
                  <w:i w:val="0"/>
                  <w:iCs w:val="0"/>
                  <w:color w:val="000000"/>
                  <w:kern w:val="0"/>
                  <w:sz w:val="20"/>
                  <w:szCs w:val="20"/>
                  <w:u w:val="none"/>
                  <w:lang w:val="en-US" w:eastAsia="zh-CN" w:bidi="ar"/>
                </w:rPr>
                <w:delText>2240505</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10"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9D8C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11" w:author="Administrator" w:date="2024-08-08T09:10:14Z">
              <w:r>
                <w:rPr>
                  <w:rFonts w:hint="eastAsia" w:ascii="宋体" w:hAnsi="宋体" w:eastAsia="宋体" w:cs="宋体"/>
                  <w:i w:val="0"/>
                  <w:color w:val="000000"/>
                  <w:kern w:val="0"/>
                  <w:sz w:val="20"/>
                  <w:szCs w:val="20"/>
                  <w:u w:val="none"/>
                  <w:lang w:val="en-US" w:eastAsia="zh-CN" w:bidi="ar"/>
                </w:rPr>
                <w:t xml:space="preserve">    一般行政管理事务</w:t>
              </w:r>
            </w:ins>
            <w:del w:id="12912"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地震预测预报</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13"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341AF2">
            <w:pPr>
              <w:jc w:val="right"/>
              <w:rPr>
                <w:rFonts w:hint="eastAsia" w:ascii="宋体" w:hAnsi="宋体" w:eastAsia="宋体" w:cs="宋体"/>
                <w:i w:val="0"/>
                <w:iCs w:val="0"/>
                <w:color w:val="000000"/>
                <w:sz w:val="20"/>
                <w:szCs w:val="20"/>
                <w:u w:val="none"/>
              </w:rPr>
            </w:pPr>
          </w:p>
        </w:tc>
      </w:tr>
      <w:tr w14:paraId="08864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14"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14"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15"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FB93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16" w:author="Administrator" w:date="2024-08-08T09:10:14Z">
              <w:r>
                <w:rPr>
                  <w:rFonts w:hint="eastAsia" w:ascii="宋体" w:hAnsi="宋体" w:eastAsia="宋体" w:cs="宋体"/>
                  <w:i w:val="0"/>
                  <w:color w:val="000000"/>
                  <w:kern w:val="0"/>
                  <w:sz w:val="20"/>
                  <w:szCs w:val="20"/>
                  <w:u w:val="none"/>
                  <w:lang w:val="en-US" w:eastAsia="zh-CN" w:bidi="ar"/>
                </w:rPr>
                <w:t>2240503</w:t>
              </w:r>
            </w:ins>
            <w:del w:id="12917" w:author="Administrator" w:date="2024-08-08T09:10:14Z">
              <w:r>
                <w:rPr>
                  <w:rFonts w:hint="eastAsia" w:ascii="宋体" w:hAnsi="宋体" w:eastAsia="宋体" w:cs="宋体"/>
                  <w:i w:val="0"/>
                  <w:iCs w:val="0"/>
                  <w:color w:val="000000"/>
                  <w:kern w:val="0"/>
                  <w:sz w:val="20"/>
                  <w:szCs w:val="20"/>
                  <w:u w:val="none"/>
                  <w:lang w:val="en-US" w:eastAsia="zh-CN" w:bidi="ar"/>
                </w:rPr>
                <w:delText>2240506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18"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8F0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19" w:author="Administrator" w:date="2024-08-08T09:10:14Z">
              <w:r>
                <w:rPr>
                  <w:rFonts w:hint="eastAsia" w:ascii="宋体" w:hAnsi="宋体" w:eastAsia="宋体" w:cs="宋体"/>
                  <w:i w:val="0"/>
                  <w:color w:val="000000"/>
                  <w:kern w:val="0"/>
                  <w:sz w:val="20"/>
                  <w:szCs w:val="20"/>
                  <w:u w:val="none"/>
                  <w:lang w:val="en-US" w:eastAsia="zh-CN" w:bidi="ar"/>
                </w:rPr>
                <w:t xml:space="preserve">    机关服务</w:t>
              </w:r>
            </w:ins>
            <w:del w:id="12920"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地震灾害预防</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21"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E7BBDF">
            <w:pPr>
              <w:jc w:val="right"/>
              <w:rPr>
                <w:rFonts w:hint="eastAsia" w:ascii="宋体" w:hAnsi="宋体" w:eastAsia="宋体" w:cs="宋体"/>
                <w:i w:val="0"/>
                <w:iCs w:val="0"/>
                <w:color w:val="000000"/>
                <w:sz w:val="20"/>
                <w:szCs w:val="20"/>
                <w:u w:val="none"/>
              </w:rPr>
            </w:pPr>
          </w:p>
        </w:tc>
      </w:tr>
      <w:tr w14:paraId="04B4D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22"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22"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23"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8957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24" w:author="Administrator" w:date="2024-08-08T09:10:14Z">
              <w:r>
                <w:rPr>
                  <w:rFonts w:hint="eastAsia" w:ascii="宋体" w:hAnsi="宋体" w:eastAsia="宋体" w:cs="宋体"/>
                  <w:i w:val="0"/>
                  <w:color w:val="000000"/>
                  <w:kern w:val="0"/>
                  <w:sz w:val="20"/>
                  <w:szCs w:val="20"/>
                  <w:u w:val="none"/>
                  <w:lang w:val="en-US" w:eastAsia="zh-CN" w:bidi="ar"/>
                </w:rPr>
                <w:t>2240504</w:t>
              </w:r>
            </w:ins>
            <w:del w:id="12925" w:author="Administrator" w:date="2024-08-08T09:10:14Z">
              <w:r>
                <w:rPr>
                  <w:rFonts w:hint="eastAsia" w:ascii="宋体" w:hAnsi="宋体" w:eastAsia="宋体" w:cs="宋体"/>
                  <w:i w:val="0"/>
                  <w:iCs w:val="0"/>
                  <w:color w:val="000000"/>
                  <w:kern w:val="0"/>
                  <w:sz w:val="20"/>
                  <w:szCs w:val="20"/>
                  <w:u w:val="none"/>
                  <w:lang w:val="en-US" w:eastAsia="zh-CN" w:bidi="ar"/>
                </w:rPr>
                <w:delText>2240507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26"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B645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27" w:author="Administrator" w:date="2024-08-08T09:10:14Z">
              <w:r>
                <w:rPr>
                  <w:rFonts w:hint="eastAsia" w:ascii="宋体" w:hAnsi="宋体" w:eastAsia="宋体" w:cs="宋体"/>
                  <w:i w:val="0"/>
                  <w:color w:val="000000"/>
                  <w:kern w:val="0"/>
                  <w:sz w:val="20"/>
                  <w:szCs w:val="20"/>
                  <w:u w:val="none"/>
                  <w:lang w:val="en-US" w:eastAsia="zh-CN" w:bidi="ar"/>
                </w:rPr>
                <w:t xml:space="preserve">    地震监测</w:t>
              </w:r>
            </w:ins>
            <w:del w:id="12928"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地震应急救援</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29"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A98187">
            <w:pPr>
              <w:widowControl/>
              <w:jc w:val="right"/>
              <w:textAlignment w:val="center"/>
              <w:rPr>
                <w:rFonts w:hint="eastAsia" w:ascii="宋体" w:hAnsi="宋体" w:eastAsia="宋体" w:cs="宋体"/>
                <w:i w:val="0"/>
                <w:iCs w:val="0"/>
                <w:color w:val="000000"/>
                <w:sz w:val="20"/>
                <w:szCs w:val="20"/>
                <w:u w:val="none"/>
              </w:rPr>
              <w:pPrChange w:id="12930" w:author="Administrator" w:date="2024-08-08T09:10:14Z">
                <w:pPr>
                  <w:jc w:val="right"/>
                </w:pPr>
              </w:pPrChange>
            </w:pPr>
            <w:ins w:id="12931" w:author="Administrator" w:date="2024-08-08T09:10:14Z">
              <w:r>
                <w:rPr>
                  <w:rFonts w:hint="eastAsia" w:ascii="宋体" w:hAnsi="宋体" w:eastAsia="宋体" w:cs="宋体"/>
                  <w:i w:val="0"/>
                  <w:color w:val="000000"/>
                  <w:kern w:val="0"/>
                  <w:sz w:val="20"/>
                  <w:szCs w:val="20"/>
                  <w:u w:val="none"/>
                  <w:lang w:val="en-US" w:eastAsia="zh-CN" w:bidi="ar"/>
                </w:rPr>
                <w:t>2</w:t>
              </w:r>
            </w:ins>
          </w:p>
        </w:tc>
      </w:tr>
      <w:tr w14:paraId="7B59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32"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32"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33"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99F5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34" w:author="Administrator" w:date="2024-08-08T09:10:14Z">
              <w:r>
                <w:rPr>
                  <w:rFonts w:hint="eastAsia" w:ascii="宋体" w:hAnsi="宋体" w:eastAsia="宋体" w:cs="宋体"/>
                  <w:i w:val="0"/>
                  <w:color w:val="000000"/>
                  <w:kern w:val="0"/>
                  <w:sz w:val="20"/>
                  <w:szCs w:val="20"/>
                  <w:u w:val="none"/>
                  <w:lang w:val="en-US" w:eastAsia="zh-CN" w:bidi="ar"/>
                </w:rPr>
                <w:t>2240505</w:t>
              </w:r>
            </w:ins>
            <w:del w:id="12935" w:author="Administrator" w:date="2024-08-08T09:10:14Z">
              <w:r>
                <w:rPr>
                  <w:rFonts w:hint="eastAsia" w:ascii="宋体" w:hAnsi="宋体" w:eastAsia="宋体" w:cs="宋体"/>
                  <w:i w:val="0"/>
                  <w:iCs w:val="0"/>
                  <w:color w:val="000000"/>
                  <w:kern w:val="0"/>
                  <w:sz w:val="20"/>
                  <w:szCs w:val="20"/>
                  <w:u w:val="none"/>
                  <w:lang w:val="en-US" w:eastAsia="zh-CN" w:bidi="ar"/>
                </w:rPr>
                <w:delText>2240508</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36"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5C4C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37" w:author="Administrator" w:date="2024-08-08T09:10:14Z">
              <w:r>
                <w:rPr>
                  <w:rFonts w:hint="eastAsia" w:ascii="宋体" w:hAnsi="宋体" w:eastAsia="宋体" w:cs="宋体"/>
                  <w:i w:val="0"/>
                  <w:color w:val="000000"/>
                  <w:kern w:val="0"/>
                  <w:sz w:val="20"/>
                  <w:szCs w:val="20"/>
                  <w:u w:val="none"/>
                  <w:lang w:val="en-US" w:eastAsia="zh-CN" w:bidi="ar"/>
                </w:rPr>
                <w:t xml:space="preserve">    地震预测预报</w:t>
              </w:r>
            </w:ins>
            <w:del w:id="12938"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地震环境探察</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39"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741567">
            <w:pPr>
              <w:jc w:val="right"/>
              <w:rPr>
                <w:rFonts w:hint="eastAsia" w:ascii="宋体" w:hAnsi="宋体" w:eastAsia="宋体" w:cs="宋体"/>
                <w:i w:val="0"/>
                <w:iCs w:val="0"/>
                <w:color w:val="000000"/>
                <w:sz w:val="20"/>
                <w:szCs w:val="20"/>
                <w:u w:val="none"/>
              </w:rPr>
            </w:pPr>
          </w:p>
        </w:tc>
      </w:tr>
      <w:tr w14:paraId="25501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40"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40"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41"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6AAD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42" w:author="Administrator" w:date="2024-08-08T09:10:14Z">
              <w:r>
                <w:rPr>
                  <w:rFonts w:hint="eastAsia" w:ascii="宋体" w:hAnsi="宋体" w:eastAsia="宋体" w:cs="宋体"/>
                  <w:i w:val="0"/>
                  <w:color w:val="000000"/>
                  <w:kern w:val="0"/>
                  <w:sz w:val="20"/>
                  <w:szCs w:val="20"/>
                  <w:u w:val="none"/>
                  <w:lang w:val="en-US" w:eastAsia="zh-CN" w:bidi="ar"/>
                </w:rPr>
                <w:t>2240506</w:t>
              </w:r>
            </w:ins>
            <w:del w:id="12943" w:author="Administrator" w:date="2024-08-08T09:10:14Z">
              <w:r>
                <w:rPr>
                  <w:rFonts w:hint="eastAsia" w:ascii="宋体" w:hAnsi="宋体" w:eastAsia="宋体" w:cs="宋体"/>
                  <w:i w:val="0"/>
                  <w:iCs w:val="0"/>
                  <w:color w:val="000000"/>
                  <w:kern w:val="0"/>
                  <w:sz w:val="20"/>
                  <w:szCs w:val="20"/>
                  <w:u w:val="none"/>
                  <w:lang w:val="en-US" w:eastAsia="zh-CN" w:bidi="ar"/>
                </w:rPr>
                <w:delText>2240509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44"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B12C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45" w:author="Administrator" w:date="2024-08-08T09:10:14Z">
              <w:r>
                <w:rPr>
                  <w:rFonts w:hint="eastAsia" w:ascii="宋体" w:hAnsi="宋体" w:eastAsia="宋体" w:cs="宋体"/>
                  <w:i w:val="0"/>
                  <w:color w:val="000000"/>
                  <w:kern w:val="0"/>
                  <w:sz w:val="20"/>
                  <w:szCs w:val="20"/>
                  <w:u w:val="none"/>
                  <w:lang w:val="en-US" w:eastAsia="zh-CN" w:bidi="ar"/>
                </w:rPr>
                <w:t xml:space="preserve">    地震灾害预防</w:t>
              </w:r>
            </w:ins>
            <w:del w:id="12946"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防震减灾信息管理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47"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BCB5E2">
            <w:pPr>
              <w:jc w:val="right"/>
              <w:rPr>
                <w:rFonts w:hint="eastAsia" w:ascii="宋体" w:hAnsi="宋体" w:eastAsia="宋体" w:cs="宋体"/>
                <w:i w:val="0"/>
                <w:iCs w:val="0"/>
                <w:color w:val="000000"/>
                <w:sz w:val="20"/>
                <w:szCs w:val="20"/>
                <w:u w:val="none"/>
              </w:rPr>
            </w:pPr>
          </w:p>
        </w:tc>
      </w:tr>
      <w:tr w14:paraId="0EF3D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48"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48"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49"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576D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50" w:author="Administrator" w:date="2024-08-08T09:10:14Z">
              <w:r>
                <w:rPr>
                  <w:rFonts w:hint="eastAsia" w:ascii="宋体" w:hAnsi="宋体" w:eastAsia="宋体" w:cs="宋体"/>
                  <w:i w:val="0"/>
                  <w:color w:val="000000"/>
                  <w:kern w:val="0"/>
                  <w:sz w:val="20"/>
                  <w:szCs w:val="20"/>
                  <w:u w:val="none"/>
                  <w:lang w:val="en-US" w:eastAsia="zh-CN" w:bidi="ar"/>
                </w:rPr>
                <w:t>2240507</w:t>
              </w:r>
            </w:ins>
            <w:del w:id="12951" w:author="Administrator" w:date="2024-08-08T09:10:14Z">
              <w:r>
                <w:rPr>
                  <w:rFonts w:hint="eastAsia" w:ascii="宋体" w:hAnsi="宋体" w:eastAsia="宋体" w:cs="宋体"/>
                  <w:i w:val="0"/>
                  <w:iCs w:val="0"/>
                  <w:color w:val="000000"/>
                  <w:kern w:val="0"/>
                  <w:sz w:val="20"/>
                  <w:szCs w:val="20"/>
                  <w:u w:val="none"/>
                  <w:lang w:val="en-US" w:eastAsia="zh-CN" w:bidi="ar"/>
                </w:rPr>
                <w:delText>2240510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52"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AABB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53" w:author="Administrator" w:date="2024-08-08T09:10:14Z">
              <w:r>
                <w:rPr>
                  <w:rFonts w:hint="eastAsia" w:ascii="宋体" w:hAnsi="宋体" w:eastAsia="宋体" w:cs="宋体"/>
                  <w:i w:val="0"/>
                  <w:color w:val="000000"/>
                  <w:kern w:val="0"/>
                  <w:sz w:val="20"/>
                  <w:szCs w:val="20"/>
                  <w:u w:val="none"/>
                  <w:lang w:val="en-US" w:eastAsia="zh-CN" w:bidi="ar"/>
                </w:rPr>
                <w:t xml:space="preserve">    地震应急救援</w:t>
              </w:r>
            </w:ins>
            <w:del w:id="12954"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防震减灾基础管理</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55"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8BE0FD">
            <w:pPr>
              <w:jc w:val="right"/>
              <w:rPr>
                <w:rFonts w:hint="eastAsia" w:ascii="宋体" w:hAnsi="宋体" w:eastAsia="宋体" w:cs="宋体"/>
                <w:i w:val="0"/>
                <w:iCs w:val="0"/>
                <w:color w:val="000000"/>
                <w:sz w:val="20"/>
                <w:szCs w:val="20"/>
                <w:u w:val="none"/>
              </w:rPr>
            </w:pPr>
          </w:p>
        </w:tc>
      </w:tr>
      <w:tr w14:paraId="66FFC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56" w:author="Administrator" w:date="2024-08-08T09:10: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2956" w:author="Administrator" w:date="2024-08-08T09:10:14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57" w:author="Administrator" w:date="2024-08-08T09:10:14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42E8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58" w:author="Administrator" w:date="2024-08-08T09:10:14Z">
              <w:r>
                <w:rPr>
                  <w:rFonts w:hint="eastAsia" w:ascii="宋体" w:hAnsi="宋体" w:eastAsia="宋体" w:cs="宋体"/>
                  <w:i w:val="0"/>
                  <w:color w:val="000000"/>
                  <w:kern w:val="0"/>
                  <w:sz w:val="20"/>
                  <w:szCs w:val="20"/>
                  <w:u w:val="none"/>
                  <w:lang w:val="en-US" w:eastAsia="zh-CN" w:bidi="ar"/>
                </w:rPr>
                <w:t>2240508</w:t>
              </w:r>
            </w:ins>
            <w:del w:id="12959" w:author="Administrator" w:date="2024-08-08T09:10:14Z">
              <w:r>
                <w:rPr>
                  <w:rFonts w:hint="eastAsia" w:ascii="宋体" w:hAnsi="宋体" w:eastAsia="宋体" w:cs="宋体"/>
                  <w:i w:val="0"/>
                  <w:iCs w:val="0"/>
                  <w:color w:val="000000"/>
                  <w:kern w:val="0"/>
                  <w:sz w:val="20"/>
                  <w:szCs w:val="20"/>
                  <w:u w:val="none"/>
                  <w:lang w:val="en-US" w:eastAsia="zh-CN" w:bidi="ar"/>
                </w:rPr>
                <w:delText>2240550</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60" w:author="Administrator" w:date="2024-08-08T09:10:14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31FC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61" w:author="Administrator" w:date="2024-08-08T09:10:14Z">
              <w:r>
                <w:rPr>
                  <w:rFonts w:hint="eastAsia" w:ascii="宋体" w:hAnsi="宋体" w:eastAsia="宋体" w:cs="宋体"/>
                  <w:i w:val="0"/>
                  <w:color w:val="000000"/>
                  <w:kern w:val="0"/>
                  <w:sz w:val="20"/>
                  <w:szCs w:val="20"/>
                  <w:u w:val="none"/>
                  <w:lang w:val="en-US" w:eastAsia="zh-CN" w:bidi="ar"/>
                </w:rPr>
                <w:t xml:space="preserve">    地震环境探察</w:t>
              </w:r>
            </w:ins>
            <w:del w:id="12962"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地震事业机构</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63" w:author="Administrator" w:date="2024-08-08T09:10:14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D92A48">
            <w:pPr>
              <w:jc w:val="right"/>
              <w:rPr>
                <w:rFonts w:hint="eastAsia" w:ascii="宋体" w:hAnsi="宋体" w:eastAsia="宋体" w:cs="宋体"/>
                <w:i w:val="0"/>
                <w:iCs w:val="0"/>
                <w:color w:val="000000"/>
                <w:sz w:val="20"/>
                <w:szCs w:val="20"/>
                <w:u w:val="none"/>
              </w:rPr>
            </w:pPr>
          </w:p>
        </w:tc>
      </w:tr>
      <w:tr w14:paraId="6C15C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64"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64"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65"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A698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66" w:author="Administrator" w:date="2024-08-08T09:10:14Z">
              <w:r>
                <w:rPr>
                  <w:rFonts w:hint="eastAsia" w:ascii="宋体" w:hAnsi="宋体" w:eastAsia="宋体" w:cs="宋体"/>
                  <w:i w:val="0"/>
                  <w:color w:val="000000"/>
                  <w:kern w:val="0"/>
                  <w:sz w:val="20"/>
                  <w:szCs w:val="20"/>
                  <w:u w:val="none"/>
                  <w:lang w:val="en-US" w:eastAsia="zh-CN" w:bidi="ar"/>
                </w:rPr>
                <w:t>2240509</w:t>
              </w:r>
            </w:ins>
            <w:del w:id="12967" w:author="Administrator" w:date="2024-08-08T09:10:14Z">
              <w:r>
                <w:rPr>
                  <w:rFonts w:hint="eastAsia" w:ascii="宋体" w:hAnsi="宋体" w:eastAsia="宋体" w:cs="宋体"/>
                  <w:i w:val="0"/>
                  <w:iCs w:val="0"/>
                  <w:color w:val="000000"/>
                  <w:kern w:val="0"/>
                  <w:sz w:val="20"/>
                  <w:szCs w:val="20"/>
                  <w:u w:val="none"/>
                  <w:lang w:val="en-US" w:eastAsia="zh-CN" w:bidi="ar"/>
                </w:rPr>
                <w:delText>2240599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68"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6DF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69" w:author="Administrator" w:date="2024-08-08T09:10:14Z">
              <w:r>
                <w:rPr>
                  <w:rFonts w:hint="eastAsia" w:ascii="宋体" w:hAnsi="宋体" w:eastAsia="宋体" w:cs="宋体"/>
                  <w:i w:val="0"/>
                  <w:color w:val="000000"/>
                  <w:kern w:val="0"/>
                  <w:sz w:val="20"/>
                  <w:szCs w:val="20"/>
                  <w:u w:val="none"/>
                  <w:lang w:val="en-US" w:eastAsia="zh-CN" w:bidi="ar"/>
                </w:rPr>
                <w:t xml:space="preserve">    防震减灾信息管理</w:t>
              </w:r>
            </w:ins>
            <w:del w:id="12970" w:author="Administrator" w:date="2024-08-08T09:10:14Z">
              <w:r>
                <w:rPr>
                  <w:rFonts w:hint="eastAsia" w:ascii="宋体" w:hAnsi="宋体" w:eastAsia="宋体" w:cs="宋体"/>
                  <w:i w:val="0"/>
                  <w:iCs w:val="0"/>
                  <w:color w:val="000000"/>
                  <w:kern w:val="0"/>
                  <w:sz w:val="20"/>
                  <w:szCs w:val="20"/>
                  <w:u w:val="none"/>
                  <w:lang w:val="en-US" w:eastAsia="zh-CN" w:bidi="ar"/>
                </w:rPr>
                <w:delText xml:space="preserve">    其他地震事务支出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71"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D3189C">
            <w:pPr>
              <w:jc w:val="right"/>
              <w:rPr>
                <w:rFonts w:hint="eastAsia" w:ascii="宋体" w:hAnsi="宋体" w:eastAsia="宋体" w:cs="宋体"/>
                <w:i w:val="0"/>
                <w:iCs w:val="0"/>
                <w:color w:val="000000"/>
                <w:sz w:val="20"/>
                <w:szCs w:val="20"/>
                <w:u w:val="none"/>
              </w:rPr>
            </w:pPr>
          </w:p>
        </w:tc>
      </w:tr>
      <w:tr w14:paraId="016A2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72"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72"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73"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CE50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74" w:author="Administrator" w:date="2024-08-08T09:10:15Z">
              <w:r>
                <w:rPr>
                  <w:rFonts w:hint="eastAsia" w:ascii="宋体" w:hAnsi="宋体" w:eastAsia="宋体" w:cs="宋体"/>
                  <w:i w:val="0"/>
                  <w:color w:val="000000"/>
                  <w:kern w:val="0"/>
                  <w:sz w:val="20"/>
                  <w:szCs w:val="20"/>
                  <w:u w:val="none"/>
                  <w:lang w:val="en-US" w:eastAsia="zh-CN" w:bidi="ar"/>
                </w:rPr>
                <w:t>2240510</w:t>
              </w:r>
            </w:ins>
            <w:del w:id="12975" w:author="Administrator" w:date="2024-08-08T09:10:15Z">
              <w:r>
                <w:rPr>
                  <w:rFonts w:hint="eastAsia" w:ascii="宋体" w:hAnsi="宋体" w:eastAsia="宋体" w:cs="宋体"/>
                  <w:i w:val="0"/>
                  <w:iCs w:val="0"/>
                  <w:color w:val="000000"/>
                  <w:kern w:val="0"/>
                  <w:sz w:val="20"/>
                  <w:szCs w:val="20"/>
                  <w:u w:val="none"/>
                  <w:lang w:val="en-US" w:eastAsia="zh-CN" w:bidi="ar"/>
                </w:rPr>
                <w:delText>22406</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76"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B279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77" w:author="Administrator" w:date="2024-08-08T09:10:15Z">
              <w:r>
                <w:rPr>
                  <w:rFonts w:hint="eastAsia" w:ascii="宋体" w:hAnsi="宋体" w:eastAsia="宋体" w:cs="宋体"/>
                  <w:i w:val="0"/>
                  <w:color w:val="000000"/>
                  <w:kern w:val="0"/>
                  <w:sz w:val="20"/>
                  <w:szCs w:val="20"/>
                  <w:u w:val="none"/>
                  <w:lang w:val="en-US" w:eastAsia="zh-CN" w:bidi="ar"/>
                </w:rPr>
                <w:t xml:space="preserve">    防震减灾基础管理</w:t>
              </w:r>
            </w:ins>
            <w:del w:id="12978"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自然灾害防治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79"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5DB41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980" w:author="Administrator" w:date="2024-08-08T09:10:15Z">
                <w:pPr>
                  <w:keepNext w:val="0"/>
                  <w:keepLines w:val="0"/>
                  <w:widowControl/>
                  <w:suppressLineNumbers w:val="0"/>
                  <w:jc w:val="right"/>
                  <w:textAlignment w:val="center"/>
                </w:pPr>
              </w:pPrChange>
            </w:pPr>
            <w:del w:id="12981" w:author="Administrator" w:date="2024-08-08T09:10:15Z">
              <w:r>
                <w:rPr>
                  <w:rFonts w:hint="eastAsia" w:ascii="宋体" w:hAnsi="宋体" w:eastAsia="宋体" w:cs="宋体"/>
                  <w:i w:val="0"/>
                  <w:iCs w:val="0"/>
                  <w:color w:val="000000"/>
                  <w:kern w:val="0"/>
                  <w:sz w:val="20"/>
                  <w:szCs w:val="20"/>
                  <w:u w:val="none"/>
                  <w:lang w:val="en-US" w:eastAsia="zh-CN" w:bidi="ar"/>
                </w:rPr>
                <w:delText>1,184</w:delText>
              </w:r>
            </w:del>
          </w:p>
        </w:tc>
      </w:tr>
      <w:tr w14:paraId="4E063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82"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82"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83"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42BE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84" w:author="Administrator" w:date="2024-08-08T09:10:15Z">
              <w:r>
                <w:rPr>
                  <w:rFonts w:hint="eastAsia" w:ascii="宋体" w:hAnsi="宋体" w:eastAsia="宋体" w:cs="宋体"/>
                  <w:i w:val="0"/>
                  <w:color w:val="000000"/>
                  <w:kern w:val="0"/>
                  <w:sz w:val="20"/>
                  <w:szCs w:val="20"/>
                  <w:u w:val="none"/>
                  <w:lang w:val="en-US" w:eastAsia="zh-CN" w:bidi="ar"/>
                </w:rPr>
                <w:t>2240550</w:t>
              </w:r>
            </w:ins>
            <w:del w:id="12985" w:author="Administrator" w:date="2024-08-08T09:10:15Z">
              <w:r>
                <w:rPr>
                  <w:rFonts w:hint="eastAsia" w:ascii="宋体" w:hAnsi="宋体" w:eastAsia="宋体" w:cs="宋体"/>
                  <w:i w:val="0"/>
                  <w:iCs w:val="0"/>
                  <w:color w:val="000000"/>
                  <w:kern w:val="0"/>
                  <w:sz w:val="20"/>
                  <w:szCs w:val="20"/>
                  <w:u w:val="none"/>
                  <w:lang w:val="en-US" w:eastAsia="zh-CN" w:bidi="ar"/>
                </w:rPr>
                <w:delText>2240601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86"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A6D3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87" w:author="Administrator" w:date="2024-08-08T09:10:15Z">
              <w:r>
                <w:rPr>
                  <w:rFonts w:hint="eastAsia" w:ascii="宋体" w:hAnsi="宋体" w:eastAsia="宋体" w:cs="宋体"/>
                  <w:i w:val="0"/>
                  <w:color w:val="000000"/>
                  <w:kern w:val="0"/>
                  <w:sz w:val="20"/>
                  <w:szCs w:val="20"/>
                  <w:u w:val="none"/>
                  <w:lang w:val="en-US" w:eastAsia="zh-CN" w:bidi="ar"/>
                </w:rPr>
                <w:t xml:space="preserve">    地震事业机构</w:t>
              </w:r>
            </w:ins>
            <w:del w:id="12988"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地质灾害防治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89"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78CC1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2990" w:author="Administrator" w:date="2024-08-08T09:10:15Z">
                <w:pPr>
                  <w:keepNext w:val="0"/>
                  <w:keepLines w:val="0"/>
                  <w:widowControl/>
                  <w:suppressLineNumbers w:val="0"/>
                  <w:jc w:val="right"/>
                  <w:textAlignment w:val="center"/>
                </w:pPr>
              </w:pPrChange>
            </w:pPr>
            <w:del w:id="12991" w:author="Administrator" w:date="2024-08-08T09:10:15Z">
              <w:r>
                <w:rPr>
                  <w:rFonts w:hint="eastAsia" w:ascii="宋体" w:hAnsi="宋体" w:eastAsia="宋体" w:cs="宋体"/>
                  <w:i w:val="0"/>
                  <w:iCs w:val="0"/>
                  <w:color w:val="000000"/>
                  <w:kern w:val="0"/>
                  <w:sz w:val="20"/>
                  <w:szCs w:val="20"/>
                  <w:u w:val="none"/>
                  <w:lang w:val="en-US" w:eastAsia="zh-CN" w:bidi="ar"/>
                </w:rPr>
                <w:delText>1,084</w:delText>
              </w:r>
            </w:del>
          </w:p>
        </w:tc>
      </w:tr>
      <w:tr w14:paraId="56F61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2992"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2992"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93"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D11B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94" w:author="Administrator" w:date="2024-08-08T09:10:15Z">
              <w:r>
                <w:rPr>
                  <w:rFonts w:hint="eastAsia" w:ascii="宋体" w:hAnsi="宋体" w:eastAsia="宋体" w:cs="宋体"/>
                  <w:i w:val="0"/>
                  <w:color w:val="000000"/>
                  <w:kern w:val="0"/>
                  <w:sz w:val="20"/>
                  <w:szCs w:val="20"/>
                  <w:u w:val="none"/>
                  <w:lang w:val="en-US" w:eastAsia="zh-CN" w:bidi="ar"/>
                </w:rPr>
                <w:t>2240599</w:t>
              </w:r>
            </w:ins>
            <w:del w:id="12995" w:author="Administrator" w:date="2024-08-08T09:10:15Z">
              <w:r>
                <w:rPr>
                  <w:rFonts w:hint="eastAsia" w:ascii="宋体" w:hAnsi="宋体" w:eastAsia="宋体" w:cs="宋体"/>
                  <w:i w:val="0"/>
                  <w:iCs w:val="0"/>
                  <w:color w:val="000000"/>
                  <w:kern w:val="0"/>
                  <w:sz w:val="20"/>
                  <w:szCs w:val="20"/>
                  <w:u w:val="none"/>
                  <w:lang w:val="en-US" w:eastAsia="zh-CN" w:bidi="ar"/>
                </w:rPr>
                <w:delText>2240602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96"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714E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2997" w:author="Administrator" w:date="2024-08-08T09:10:15Z">
              <w:r>
                <w:rPr>
                  <w:rFonts w:hint="eastAsia" w:ascii="宋体" w:hAnsi="宋体" w:eastAsia="宋体" w:cs="宋体"/>
                  <w:i w:val="0"/>
                  <w:color w:val="000000"/>
                  <w:kern w:val="0"/>
                  <w:sz w:val="20"/>
                  <w:szCs w:val="20"/>
                  <w:u w:val="none"/>
                  <w:lang w:val="en-US" w:eastAsia="zh-CN" w:bidi="ar"/>
                </w:rPr>
                <w:t xml:space="preserve">    其他地震事务支出</w:t>
              </w:r>
            </w:ins>
            <w:del w:id="12998"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森林草原防灾减灾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2999"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6C1B92">
            <w:pPr>
              <w:jc w:val="right"/>
              <w:rPr>
                <w:rFonts w:hint="eastAsia" w:ascii="宋体" w:hAnsi="宋体" w:eastAsia="宋体" w:cs="宋体"/>
                <w:i w:val="0"/>
                <w:iCs w:val="0"/>
                <w:color w:val="000000"/>
                <w:sz w:val="20"/>
                <w:szCs w:val="20"/>
                <w:u w:val="none"/>
              </w:rPr>
            </w:pPr>
          </w:p>
        </w:tc>
      </w:tr>
      <w:tr w14:paraId="66A2F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00"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3000"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01"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AD87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02" w:author="Administrator" w:date="2024-08-08T09:10:15Z">
              <w:r>
                <w:rPr>
                  <w:rFonts w:hint="eastAsia" w:ascii="宋体" w:hAnsi="宋体" w:eastAsia="宋体" w:cs="宋体"/>
                  <w:i w:val="0"/>
                  <w:color w:val="000000"/>
                  <w:kern w:val="0"/>
                  <w:sz w:val="20"/>
                  <w:szCs w:val="20"/>
                  <w:u w:val="none"/>
                  <w:lang w:val="en-US" w:eastAsia="zh-CN" w:bidi="ar"/>
                </w:rPr>
                <w:t>22406</w:t>
              </w:r>
            </w:ins>
            <w:del w:id="13003" w:author="Administrator" w:date="2024-08-08T09:10:15Z">
              <w:r>
                <w:rPr>
                  <w:rFonts w:hint="eastAsia" w:ascii="宋体" w:hAnsi="宋体" w:eastAsia="宋体" w:cs="宋体"/>
                  <w:i w:val="0"/>
                  <w:iCs w:val="0"/>
                  <w:color w:val="000000"/>
                  <w:kern w:val="0"/>
                  <w:sz w:val="20"/>
                  <w:szCs w:val="20"/>
                  <w:u w:val="none"/>
                  <w:lang w:val="en-US" w:eastAsia="zh-CN" w:bidi="ar"/>
                </w:rPr>
                <w:delText>2240699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04"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C29D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05" w:author="Administrator" w:date="2024-08-08T09:10:15Z">
              <w:r>
                <w:rPr>
                  <w:rFonts w:hint="eastAsia" w:ascii="宋体" w:hAnsi="宋体" w:eastAsia="宋体" w:cs="宋体"/>
                  <w:i w:val="0"/>
                  <w:color w:val="000000"/>
                  <w:kern w:val="0"/>
                  <w:sz w:val="20"/>
                  <w:szCs w:val="20"/>
                  <w:u w:val="none"/>
                  <w:lang w:val="en-US" w:eastAsia="zh-CN" w:bidi="ar"/>
                </w:rPr>
                <w:t xml:space="preserve">  自然灾害防治</w:t>
              </w:r>
            </w:ins>
            <w:del w:id="13006"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其他自然灾害防治支出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07"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2A03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008" w:author="Administrator" w:date="2024-08-08T09:10:15Z">
              <w:r>
                <w:rPr>
                  <w:rFonts w:hint="eastAsia" w:ascii="宋体" w:hAnsi="宋体" w:eastAsia="宋体" w:cs="宋体"/>
                  <w:i w:val="0"/>
                  <w:color w:val="000000"/>
                  <w:kern w:val="0"/>
                  <w:sz w:val="20"/>
                  <w:szCs w:val="20"/>
                  <w:u w:val="none"/>
                  <w:lang w:val="en-US" w:eastAsia="zh-CN" w:bidi="ar"/>
                </w:rPr>
                <w:t>164</w:t>
              </w:r>
            </w:ins>
            <w:del w:id="13009" w:author="Administrator" w:date="2024-08-08T09:10:15Z">
              <w:r>
                <w:rPr>
                  <w:rFonts w:hint="eastAsia" w:ascii="宋体" w:hAnsi="宋体" w:eastAsia="宋体" w:cs="宋体"/>
                  <w:i w:val="0"/>
                  <w:iCs w:val="0"/>
                  <w:color w:val="000000"/>
                  <w:kern w:val="0"/>
                  <w:sz w:val="20"/>
                  <w:szCs w:val="20"/>
                  <w:u w:val="none"/>
                  <w:lang w:val="en-US" w:eastAsia="zh-CN" w:bidi="ar"/>
                </w:rPr>
                <w:delText>100</w:delText>
              </w:r>
            </w:del>
          </w:p>
        </w:tc>
      </w:tr>
      <w:tr w14:paraId="67C1E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10"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3010"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11"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9FB3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12" w:author="Administrator" w:date="2024-08-08T09:10:15Z">
              <w:r>
                <w:rPr>
                  <w:rFonts w:hint="eastAsia" w:ascii="宋体" w:hAnsi="宋体" w:eastAsia="宋体" w:cs="宋体"/>
                  <w:i w:val="0"/>
                  <w:color w:val="000000"/>
                  <w:kern w:val="0"/>
                  <w:sz w:val="20"/>
                  <w:szCs w:val="20"/>
                  <w:u w:val="none"/>
                  <w:lang w:val="en-US" w:eastAsia="zh-CN" w:bidi="ar"/>
                </w:rPr>
                <w:t>2240601</w:t>
              </w:r>
            </w:ins>
            <w:del w:id="13013" w:author="Administrator" w:date="2024-08-08T09:10:15Z">
              <w:r>
                <w:rPr>
                  <w:rFonts w:hint="eastAsia" w:ascii="宋体" w:hAnsi="宋体" w:eastAsia="宋体" w:cs="宋体"/>
                  <w:i w:val="0"/>
                  <w:iCs w:val="0"/>
                  <w:color w:val="000000"/>
                  <w:kern w:val="0"/>
                  <w:sz w:val="20"/>
                  <w:szCs w:val="20"/>
                  <w:u w:val="none"/>
                  <w:lang w:val="en-US" w:eastAsia="zh-CN" w:bidi="ar"/>
                </w:rPr>
                <w:delText>22407</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14"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4A95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15" w:author="Administrator" w:date="2024-08-08T09:10:15Z">
              <w:r>
                <w:rPr>
                  <w:rFonts w:hint="eastAsia" w:ascii="宋体" w:hAnsi="宋体" w:eastAsia="宋体" w:cs="宋体"/>
                  <w:i w:val="0"/>
                  <w:color w:val="000000"/>
                  <w:kern w:val="0"/>
                  <w:sz w:val="20"/>
                  <w:szCs w:val="20"/>
                  <w:u w:val="none"/>
                  <w:lang w:val="en-US" w:eastAsia="zh-CN" w:bidi="ar"/>
                </w:rPr>
                <w:t xml:space="preserve">    地质灾害防治</w:t>
              </w:r>
            </w:ins>
            <w:del w:id="13016"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自然灾害救灾及恢复重建支出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17"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F4D3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018" w:author="Administrator" w:date="2024-08-08T09:10:15Z">
              <w:r>
                <w:rPr>
                  <w:rFonts w:hint="eastAsia" w:ascii="宋体" w:hAnsi="宋体" w:eastAsia="宋体" w:cs="宋体"/>
                  <w:i w:val="0"/>
                  <w:color w:val="000000"/>
                  <w:kern w:val="0"/>
                  <w:sz w:val="20"/>
                  <w:szCs w:val="20"/>
                  <w:u w:val="none"/>
                  <w:lang w:val="en-US" w:eastAsia="zh-CN" w:bidi="ar"/>
                </w:rPr>
                <w:t>115</w:t>
              </w:r>
            </w:ins>
            <w:del w:id="13019" w:author="Administrator" w:date="2024-08-08T09:10:15Z">
              <w:r>
                <w:rPr>
                  <w:rFonts w:hint="eastAsia" w:ascii="宋体" w:hAnsi="宋体" w:eastAsia="宋体" w:cs="宋体"/>
                  <w:i w:val="0"/>
                  <w:iCs w:val="0"/>
                  <w:color w:val="000000"/>
                  <w:kern w:val="0"/>
                  <w:sz w:val="20"/>
                  <w:szCs w:val="20"/>
                  <w:u w:val="none"/>
                  <w:lang w:val="en-US" w:eastAsia="zh-CN" w:bidi="ar"/>
                </w:rPr>
                <w:delText>102</w:delText>
              </w:r>
            </w:del>
          </w:p>
        </w:tc>
      </w:tr>
      <w:tr w14:paraId="534BD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20"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20"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21"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623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22" w:author="Administrator" w:date="2024-08-08T09:10:15Z">
              <w:r>
                <w:rPr>
                  <w:rFonts w:hint="eastAsia" w:ascii="宋体" w:hAnsi="宋体" w:eastAsia="宋体" w:cs="宋体"/>
                  <w:i w:val="0"/>
                  <w:color w:val="000000"/>
                  <w:kern w:val="0"/>
                  <w:sz w:val="20"/>
                  <w:szCs w:val="20"/>
                  <w:u w:val="none"/>
                  <w:lang w:val="en-US" w:eastAsia="zh-CN" w:bidi="ar"/>
                </w:rPr>
                <w:t>2240602</w:t>
              </w:r>
            </w:ins>
            <w:del w:id="13023" w:author="Administrator" w:date="2024-08-08T09:10:15Z">
              <w:r>
                <w:rPr>
                  <w:rFonts w:hint="eastAsia" w:ascii="宋体" w:hAnsi="宋体" w:eastAsia="宋体" w:cs="宋体"/>
                  <w:i w:val="0"/>
                  <w:iCs w:val="0"/>
                  <w:color w:val="000000"/>
                  <w:kern w:val="0"/>
                  <w:sz w:val="20"/>
                  <w:szCs w:val="20"/>
                  <w:u w:val="none"/>
                  <w:lang w:val="en-US" w:eastAsia="zh-CN" w:bidi="ar"/>
                </w:rPr>
                <w:delText>2240703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24"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EA5F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25" w:author="Administrator" w:date="2024-08-08T09:10:15Z">
              <w:r>
                <w:rPr>
                  <w:rFonts w:hint="eastAsia" w:ascii="宋体" w:hAnsi="宋体" w:eastAsia="宋体" w:cs="宋体"/>
                  <w:i w:val="0"/>
                  <w:color w:val="000000"/>
                  <w:kern w:val="0"/>
                  <w:sz w:val="20"/>
                  <w:szCs w:val="20"/>
                  <w:u w:val="none"/>
                  <w:lang w:val="en-US" w:eastAsia="zh-CN" w:bidi="ar"/>
                </w:rPr>
                <w:t xml:space="preserve">    森林草原防灾减灾</w:t>
              </w:r>
            </w:ins>
            <w:del w:id="13026"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自然灾害救灾补助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27"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A8BE8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3028" w:author="Administrator" w:date="2024-08-08T09:10:15Z">
                <w:pPr>
                  <w:keepNext w:val="0"/>
                  <w:keepLines w:val="0"/>
                  <w:widowControl/>
                  <w:suppressLineNumbers w:val="0"/>
                  <w:jc w:val="right"/>
                  <w:textAlignment w:val="center"/>
                </w:pPr>
              </w:pPrChange>
            </w:pPr>
            <w:del w:id="13029" w:author="Administrator" w:date="2024-08-08T09:10:15Z">
              <w:r>
                <w:rPr>
                  <w:rFonts w:hint="eastAsia" w:ascii="宋体" w:hAnsi="宋体" w:eastAsia="宋体" w:cs="宋体"/>
                  <w:i w:val="0"/>
                  <w:iCs w:val="0"/>
                  <w:color w:val="000000"/>
                  <w:kern w:val="0"/>
                  <w:sz w:val="20"/>
                  <w:szCs w:val="20"/>
                  <w:u w:val="none"/>
                  <w:lang w:val="en-US" w:eastAsia="zh-CN" w:bidi="ar"/>
                </w:rPr>
                <w:delText>102</w:delText>
              </w:r>
            </w:del>
          </w:p>
        </w:tc>
      </w:tr>
      <w:tr w14:paraId="583DE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30"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30"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31"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52F3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32" w:author="Administrator" w:date="2024-08-08T09:10:15Z">
              <w:r>
                <w:rPr>
                  <w:rFonts w:hint="eastAsia" w:ascii="宋体" w:hAnsi="宋体" w:eastAsia="宋体" w:cs="宋体"/>
                  <w:i w:val="0"/>
                  <w:color w:val="000000"/>
                  <w:kern w:val="0"/>
                  <w:sz w:val="20"/>
                  <w:szCs w:val="20"/>
                  <w:u w:val="none"/>
                  <w:lang w:val="en-US" w:eastAsia="zh-CN" w:bidi="ar"/>
                </w:rPr>
                <w:t>2240699</w:t>
              </w:r>
            </w:ins>
            <w:del w:id="13033" w:author="Administrator" w:date="2024-08-08T09:10:15Z">
              <w:r>
                <w:rPr>
                  <w:rFonts w:hint="eastAsia" w:ascii="宋体" w:hAnsi="宋体" w:eastAsia="宋体" w:cs="宋体"/>
                  <w:i w:val="0"/>
                  <w:iCs w:val="0"/>
                  <w:color w:val="000000"/>
                  <w:kern w:val="0"/>
                  <w:sz w:val="20"/>
                  <w:szCs w:val="20"/>
                  <w:u w:val="none"/>
                  <w:lang w:val="en-US" w:eastAsia="zh-CN" w:bidi="ar"/>
                </w:rPr>
                <w:delText>2240704</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34"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0026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35" w:author="Administrator" w:date="2024-08-08T09:10:15Z">
              <w:r>
                <w:rPr>
                  <w:rFonts w:hint="eastAsia" w:ascii="宋体" w:hAnsi="宋体" w:eastAsia="宋体" w:cs="宋体"/>
                  <w:i w:val="0"/>
                  <w:color w:val="000000"/>
                  <w:kern w:val="0"/>
                  <w:sz w:val="20"/>
                  <w:szCs w:val="20"/>
                  <w:u w:val="none"/>
                  <w:lang w:val="en-US" w:eastAsia="zh-CN" w:bidi="ar"/>
                </w:rPr>
                <w:t xml:space="preserve">    其他自然灾害防治支出</w:t>
              </w:r>
            </w:ins>
            <w:del w:id="13036"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自然灾害灾后重建补助</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37"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894424">
            <w:pPr>
              <w:widowControl/>
              <w:jc w:val="right"/>
              <w:textAlignment w:val="center"/>
              <w:rPr>
                <w:rFonts w:hint="eastAsia" w:ascii="宋体" w:hAnsi="宋体" w:eastAsia="宋体" w:cs="宋体"/>
                <w:i w:val="0"/>
                <w:iCs w:val="0"/>
                <w:color w:val="000000"/>
                <w:sz w:val="20"/>
                <w:szCs w:val="20"/>
                <w:u w:val="none"/>
              </w:rPr>
              <w:pPrChange w:id="13038" w:author="Administrator" w:date="2024-08-08T09:10:15Z">
                <w:pPr>
                  <w:jc w:val="right"/>
                </w:pPr>
              </w:pPrChange>
            </w:pPr>
            <w:ins w:id="13039" w:author="Administrator" w:date="2024-08-08T09:10:15Z">
              <w:r>
                <w:rPr>
                  <w:rFonts w:hint="eastAsia" w:ascii="宋体" w:hAnsi="宋体" w:eastAsia="宋体" w:cs="宋体"/>
                  <w:i w:val="0"/>
                  <w:color w:val="000000"/>
                  <w:kern w:val="0"/>
                  <w:sz w:val="20"/>
                  <w:szCs w:val="20"/>
                  <w:u w:val="none"/>
                  <w:lang w:val="en-US" w:eastAsia="zh-CN" w:bidi="ar"/>
                </w:rPr>
                <w:t>49</w:t>
              </w:r>
            </w:ins>
          </w:p>
        </w:tc>
      </w:tr>
      <w:tr w14:paraId="35367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40" w:author="Administrator" w:date="2024-08-08T09:10: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40" w:author="Administrator" w:date="2024-08-08T09:10:15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41" w:author="Administrator" w:date="2024-08-08T09:10:15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5DF5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42" w:author="Administrator" w:date="2024-08-08T09:10:15Z">
              <w:r>
                <w:rPr>
                  <w:rFonts w:hint="eastAsia" w:ascii="宋体" w:hAnsi="宋体" w:eastAsia="宋体" w:cs="宋体"/>
                  <w:i w:val="0"/>
                  <w:color w:val="000000"/>
                  <w:kern w:val="0"/>
                  <w:sz w:val="20"/>
                  <w:szCs w:val="20"/>
                  <w:u w:val="none"/>
                  <w:lang w:val="en-US" w:eastAsia="zh-CN" w:bidi="ar"/>
                </w:rPr>
                <w:t>22407</w:t>
              </w:r>
            </w:ins>
            <w:del w:id="13043" w:author="Administrator" w:date="2024-08-08T09:10:15Z">
              <w:r>
                <w:rPr>
                  <w:rFonts w:hint="eastAsia" w:ascii="宋体" w:hAnsi="宋体" w:eastAsia="宋体" w:cs="宋体"/>
                  <w:i w:val="0"/>
                  <w:iCs w:val="0"/>
                  <w:color w:val="000000"/>
                  <w:kern w:val="0"/>
                  <w:sz w:val="20"/>
                  <w:szCs w:val="20"/>
                  <w:u w:val="none"/>
                  <w:lang w:val="en-US" w:eastAsia="zh-CN" w:bidi="ar"/>
                </w:rPr>
                <w:delText>2240799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44" w:author="Administrator" w:date="2024-08-08T09:10:15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E78C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45" w:author="Administrator" w:date="2024-08-08T09:10:15Z">
              <w:r>
                <w:rPr>
                  <w:rFonts w:hint="eastAsia" w:ascii="宋体" w:hAnsi="宋体" w:eastAsia="宋体" w:cs="宋体"/>
                  <w:i w:val="0"/>
                  <w:color w:val="000000"/>
                  <w:kern w:val="0"/>
                  <w:sz w:val="20"/>
                  <w:szCs w:val="20"/>
                  <w:u w:val="none"/>
                  <w:lang w:val="en-US" w:eastAsia="zh-CN" w:bidi="ar"/>
                </w:rPr>
                <w:t xml:space="preserve">  自然灾害救灾及恢复重建支出</w:t>
              </w:r>
            </w:ins>
            <w:del w:id="13046"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其他自然灾害救灾及恢复重建支出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47" w:author="Administrator" w:date="2024-08-08T09:10:15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CFFCDC">
            <w:pPr>
              <w:widowControl/>
              <w:jc w:val="right"/>
              <w:textAlignment w:val="center"/>
              <w:rPr>
                <w:rFonts w:hint="eastAsia" w:ascii="宋体" w:hAnsi="宋体" w:eastAsia="宋体" w:cs="宋体"/>
                <w:i w:val="0"/>
                <w:iCs w:val="0"/>
                <w:color w:val="000000"/>
                <w:sz w:val="20"/>
                <w:szCs w:val="20"/>
                <w:u w:val="none"/>
              </w:rPr>
              <w:pPrChange w:id="13048" w:author="Administrator" w:date="2024-08-08T09:10:15Z">
                <w:pPr>
                  <w:jc w:val="right"/>
                </w:pPr>
              </w:pPrChange>
            </w:pPr>
            <w:ins w:id="13049" w:author="Administrator" w:date="2024-08-08T09:10:15Z">
              <w:r>
                <w:rPr>
                  <w:rFonts w:hint="eastAsia" w:ascii="宋体" w:hAnsi="宋体" w:eastAsia="宋体" w:cs="宋体"/>
                  <w:i w:val="0"/>
                  <w:color w:val="000000"/>
                  <w:kern w:val="0"/>
                  <w:sz w:val="20"/>
                  <w:szCs w:val="20"/>
                  <w:u w:val="none"/>
                  <w:lang w:val="en-US" w:eastAsia="zh-CN" w:bidi="ar"/>
                </w:rPr>
                <w:t>231</w:t>
              </w:r>
            </w:ins>
          </w:p>
        </w:tc>
      </w:tr>
      <w:tr w14:paraId="6039D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50"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50"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51"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181F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52" w:author="Administrator" w:date="2024-08-08T09:10:15Z">
              <w:r>
                <w:rPr>
                  <w:rFonts w:hint="eastAsia" w:ascii="宋体" w:hAnsi="宋体" w:eastAsia="宋体" w:cs="宋体"/>
                  <w:i w:val="0"/>
                  <w:color w:val="000000"/>
                  <w:kern w:val="0"/>
                  <w:sz w:val="20"/>
                  <w:szCs w:val="20"/>
                  <w:u w:val="none"/>
                  <w:lang w:val="en-US" w:eastAsia="zh-CN" w:bidi="ar"/>
                </w:rPr>
                <w:t>2240703</w:t>
              </w:r>
            </w:ins>
            <w:del w:id="13053" w:author="Administrator" w:date="2024-08-08T09:10:15Z">
              <w:r>
                <w:rPr>
                  <w:rFonts w:hint="eastAsia" w:ascii="宋体" w:hAnsi="宋体" w:eastAsia="宋体" w:cs="宋体"/>
                  <w:i w:val="0"/>
                  <w:iCs w:val="0"/>
                  <w:color w:val="000000"/>
                  <w:kern w:val="0"/>
                  <w:sz w:val="20"/>
                  <w:szCs w:val="20"/>
                  <w:u w:val="none"/>
                  <w:lang w:val="en-US" w:eastAsia="zh-CN" w:bidi="ar"/>
                </w:rPr>
                <w:delText>22499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54"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83D8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55" w:author="Administrator" w:date="2024-08-08T09:10:15Z">
              <w:r>
                <w:rPr>
                  <w:rFonts w:hint="eastAsia" w:ascii="宋体" w:hAnsi="宋体" w:eastAsia="宋体" w:cs="宋体"/>
                  <w:i w:val="0"/>
                  <w:color w:val="000000"/>
                  <w:kern w:val="0"/>
                  <w:sz w:val="20"/>
                  <w:szCs w:val="20"/>
                  <w:u w:val="none"/>
                  <w:lang w:val="en-US" w:eastAsia="zh-CN" w:bidi="ar"/>
                </w:rPr>
                <w:t xml:space="preserve">    自然灾害救灾补助</w:t>
              </w:r>
            </w:ins>
            <w:del w:id="13056" w:author="Administrator" w:date="2024-08-08T09:10:15Z">
              <w:r>
                <w:rPr>
                  <w:rFonts w:hint="eastAsia" w:ascii="宋体" w:hAnsi="宋体" w:eastAsia="宋体" w:cs="宋体"/>
                  <w:i w:val="0"/>
                  <w:iCs w:val="0"/>
                  <w:color w:val="000000"/>
                  <w:kern w:val="0"/>
                  <w:sz w:val="20"/>
                  <w:szCs w:val="20"/>
                  <w:u w:val="none"/>
                  <w:lang w:val="en-US" w:eastAsia="zh-CN" w:bidi="ar"/>
                </w:rPr>
                <w:delText xml:space="preserve">  其他灾害防治及应急管理支出(款)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57"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217E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058" w:author="Administrator" w:date="2024-08-08T09:10:16Z">
              <w:r>
                <w:rPr>
                  <w:rFonts w:hint="eastAsia" w:ascii="宋体" w:hAnsi="宋体" w:eastAsia="宋体" w:cs="宋体"/>
                  <w:i w:val="0"/>
                  <w:color w:val="000000"/>
                  <w:kern w:val="0"/>
                  <w:sz w:val="20"/>
                  <w:szCs w:val="20"/>
                  <w:u w:val="none"/>
                  <w:lang w:val="en-US" w:eastAsia="zh-CN" w:bidi="ar"/>
                </w:rPr>
                <w:t>231</w:t>
              </w:r>
            </w:ins>
            <w:del w:id="13059" w:author="Administrator" w:date="2024-08-08T09:10:16Z">
              <w:r>
                <w:rPr>
                  <w:rFonts w:hint="eastAsia" w:ascii="宋体" w:hAnsi="宋体" w:eastAsia="宋体" w:cs="宋体"/>
                  <w:i w:val="0"/>
                  <w:iCs w:val="0"/>
                  <w:color w:val="000000"/>
                  <w:kern w:val="0"/>
                  <w:sz w:val="20"/>
                  <w:szCs w:val="20"/>
                  <w:u w:val="none"/>
                  <w:lang w:val="en-US" w:eastAsia="zh-CN" w:bidi="ar"/>
                </w:rPr>
                <w:delText>1,100</w:delText>
              </w:r>
            </w:del>
          </w:p>
        </w:tc>
      </w:tr>
      <w:tr w14:paraId="748A3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60"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8" w:hRule="atLeast"/>
          <w:trPrChange w:id="13060" w:author="Administrator" w:date="2024-08-08T09:10:16Z">
            <w:trPr>
              <w:trHeight w:val="348"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61"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F266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62" w:author="Administrator" w:date="2024-08-08T09:10:16Z">
              <w:r>
                <w:rPr>
                  <w:rFonts w:hint="eastAsia" w:ascii="宋体" w:hAnsi="宋体" w:eastAsia="宋体" w:cs="宋体"/>
                  <w:i w:val="0"/>
                  <w:color w:val="000000"/>
                  <w:kern w:val="0"/>
                  <w:sz w:val="20"/>
                  <w:szCs w:val="20"/>
                  <w:u w:val="none"/>
                  <w:lang w:val="en-US" w:eastAsia="zh-CN" w:bidi="ar"/>
                </w:rPr>
                <w:t>2240704</w:t>
              </w:r>
            </w:ins>
            <w:del w:id="13063" w:author="Administrator" w:date="2024-08-08T09:10:16Z">
              <w:r>
                <w:rPr>
                  <w:rFonts w:hint="eastAsia" w:ascii="宋体" w:hAnsi="宋体" w:eastAsia="宋体" w:cs="宋体"/>
                  <w:i w:val="0"/>
                  <w:iCs w:val="0"/>
                  <w:color w:val="000000"/>
                  <w:kern w:val="0"/>
                  <w:sz w:val="20"/>
                  <w:szCs w:val="20"/>
                  <w:u w:val="none"/>
                  <w:lang w:val="en-US" w:eastAsia="zh-CN" w:bidi="ar"/>
                </w:rPr>
                <w:delText>2249999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64"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D7BC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65" w:author="Administrator" w:date="2024-08-08T09:10:16Z">
              <w:r>
                <w:rPr>
                  <w:rFonts w:hint="eastAsia" w:ascii="宋体" w:hAnsi="宋体" w:eastAsia="宋体" w:cs="宋体"/>
                  <w:i w:val="0"/>
                  <w:color w:val="000000"/>
                  <w:kern w:val="0"/>
                  <w:sz w:val="20"/>
                  <w:szCs w:val="20"/>
                  <w:u w:val="none"/>
                  <w:lang w:val="en-US" w:eastAsia="zh-CN" w:bidi="ar"/>
                </w:rPr>
                <w:t xml:space="preserve">    自然灾害灾后重建补助</w:t>
              </w:r>
            </w:ins>
            <w:del w:id="13066" w:author="Administrator" w:date="2024-08-08T09:10:16Z">
              <w:r>
                <w:rPr>
                  <w:rFonts w:hint="eastAsia" w:ascii="宋体" w:hAnsi="宋体" w:eastAsia="宋体" w:cs="宋体"/>
                  <w:i w:val="0"/>
                  <w:iCs w:val="0"/>
                  <w:color w:val="000000"/>
                  <w:kern w:val="0"/>
                  <w:sz w:val="20"/>
                  <w:szCs w:val="20"/>
                  <w:u w:val="none"/>
                  <w:lang w:val="en-US" w:eastAsia="zh-CN" w:bidi="ar"/>
                </w:rPr>
                <w:delText xml:space="preserve">    其他灾害防治及应急管理支出(项)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67"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8FDF3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3068" w:author="Administrator" w:date="2024-08-08T09:10:16Z">
                <w:pPr>
                  <w:keepNext w:val="0"/>
                  <w:keepLines w:val="0"/>
                  <w:widowControl/>
                  <w:suppressLineNumbers w:val="0"/>
                  <w:jc w:val="right"/>
                  <w:textAlignment w:val="center"/>
                </w:pPr>
              </w:pPrChange>
            </w:pPr>
            <w:del w:id="13069" w:author="Administrator" w:date="2024-08-08T09:10:16Z">
              <w:r>
                <w:rPr>
                  <w:rFonts w:hint="eastAsia" w:ascii="宋体" w:hAnsi="宋体" w:eastAsia="宋体" w:cs="宋体"/>
                  <w:i w:val="0"/>
                  <w:iCs w:val="0"/>
                  <w:color w:val="000000"/>
                  <w:kern w:val="0"/>
                  <w:sz w:val="20"/>
                  <w:szCs w:val="20"/>
                  <w:u w:val="none"/>
                  <w:lang w:val="en-US" w:eastAsia="zh-CN" w:bidi="ar"/>
                </w:rPr>
                <w:delText>1,100</w:delText>
              </w:r>
            </w:del>
          </w:p>
        </w:tc>
      </w:tr>
      <w:tr w14:paraId="58C11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70"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70"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71"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4E07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72" w:author="Administrator" w:date="2024-08-08T09:10:16Z">
              <w:r>
                <w:rPr>
                  <w:rFonts w:hint="eastAsia" w:ascii="宋体" w:hAnsi="宋体" w:eastAsia="宋体" w:cs="宋体"/>
                  <w:i w:val="0"/>
                  <w:color w:val="000000"/>
                  <w:kern w:val="0"/>
                  <w:sz w:val="20"/>
                  <w:szCs w:val="20"/>
                  <w:u w:val="none"/>
                  <w:lang w:val="en-US" w:eastAsia="zh-CN" w:bidi="ar"/>
                </w:rPr>
                <w:t>2240799</w:t>
              </w:r>
            </w:ins>
            <w:del w:id="13073" w:author="Administrator" w:date="2024-08-08T09:10:16Z">
              <w:r>
                <w:rPr>
                  <w:rFonts w:hint="eastAsia" w:ascii="宋体" w:hAnsi="宋体" w:eastAsia="宋体" w:cs="宋体"/>
                  <w:i w:val="0"/>
                  <w:iCs w:val="0"/>
                  <w:color w:val="000000"/>
                  <w:kern w:val="0"/>
                  <w:sz w:val="20"/>
                  <w:szCs w:val="20"/>
                  <w:u w:val="none"/>
                  <w:lang w:val="en-US" w:eastAsia="zh-CN" w:bidi="ar"/>
                </w:rPr>
                <w:delText>229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74"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C993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75" w:author="Administrator" w:date="2024-08-08T09:10:16Z">
              <w:r>
                <w:rPr>
                  <w:rFonts w:hint="eastAsia" w:ascii="宋体" w:hAnsi="宋体" w:eastAsia="宋体" w:cs="宋体"/>
                  <w:i w:val="0"/>
                  <w:color w:val="000000"/>
                  <w:kern w:val="0"/>
                  <w:sz w:val="20"/>
                  <w:szCs w:val="20"/>
                  <w:u w:val="none"/>
                  <w:lang w:val="en-US" w:eastAsia="zh-CN" w:bidi="ar"/>
                </w:rPr>
                <w:t xml:space="preserve">    其他自然灾害救灾及恢复重建支出</w:t>
              </w:r>
            </w:ins>
            <w:del w:id="13076" w:author="Administrator" w:date="2024-08-08T09:10:16Z">
              <w:r>
                <w:rPr>
                  <w:rFonts w:hint="eastAsia" w:ascii="宋体" w:hAnsi="宋体" w:eastAsia="宋体" w:cs="宋体"/>
                  <w:i w:val="0"/>
                  <w:iCs w:val="0"/>
                  <w:color w:val="000000"/>
                  <w:kern w:val="0"/>
                  <w:sz w:val="20"/>
                  <w:szCs w:val="20"/>
                  <w:u w:val="none"/>
                  <w:lang w:val="en-US" w:eastAsia="zh-CN" w:bidi="ar"/>
                </w:rPr>
                <w:delText>其他支出(类)</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77"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AE8405">
            <w:pPr>
              <w:jc w:val="right"/>
              <w:rPr>
                <w:rFonts w:hint="eastAsia" w:ascii="宋体" w:hAnsi="宋体" w:eastAsia="宋体" w:cs="宋体"/>
                <w:i w:val="0"/>
                <w:iCs w:val="0"/>
                <w:color w:val="000000"/>
                <w:sz w:val="20"/>
                <w:szCs w:val="20"/>
                <w:u w:val="none"/>
              </w:rPr>
            </w:pPr>
          </w:p>
        </w:tc>
      </w:tr>
      <w:tr w14:paraId="30354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78"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78"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79"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B49F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80" w:author="Administrator" w:date="2024-08-08T09:10:16Z">
              <w:r>
                <w:rPr>
                  <w:rFonts w:hint="eastAsia" w:ascii="宋体" w:hAnsi="宋体" w:eastAsia="宋体" w:cs="宋体"/>
                  <w:i w:val="0"/>
                  <w:color w:val="000000"/>
                  <w:kern w:val="0"/>
                  <w:sz w:val="20"/>
                  <w:szCs w:val="20"/>
                  <w:u w:val="none"/>
                  <w:lang w:val="en-US" w:eastAsia="zh-CN" w:bidi="ar"/>
                </w:rPr>
                <w:t>22499</w:t>
              </w:r>
            </w:ins>
            <w:del w:id="13081" w:author="Administrator" w:date="2024-08-08T09:10:16Z">
              <w:r>
                <w:rPr>
                  <w:rFonts w:hint="eastAsia" w:ascii="宋体" w:hAnsi="宋体" w:eastAsia="宋体" w:cs="宋体"/>
                  <w:i w:val="0"/>
                  <w:iCs w:val="0"/>
                  <w:color w:val="000000"/>
                  <w:kern w:val="0"/>
                  <w:sz w:val="20"/>
                  <w:szCs w:val="20"/>
                  <w:u w:val="none"/>
                  <w:lang w:val="en-US" w:eastAsia="zh-CN" w:bidi="ar"/>
                </w:rPr>
                <w:delText>22999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82"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23E9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83" w:author="Administrator" w:date="2024-08-08T09:10:16Z">
              <w:r>
                <w:rPr>
                  <w:rFonts w:hint="eastAsia" w:ascii="宋体" w:hAnsi="宋体" w:eastAsia="宋体" w:cs="宋体"/>
                  <w:i w:val="0"/>
                  <w:color w:val="000000"/>
                  <w:kern w:val="0"/>
                  <w:sz w:val="20"/>
                  <w:szCs w:val="20"/>
                  <w:u w:val="none"/>
                  <w:lang w:val="en-US" w:eastAsia="zh-CN" w:bidi="ar"/>
                </w:rPr>
                <w:t xml:space="preserve">  其他灾害防治及应急管理支出(款)</w:t>
              </w:r>
            </w:ins>
            <w:del w:id="13084" w:author="Administrator" w:date="2024-08-08T09:10:16Z">
              <w:r>
                <w:rPr>
                  <w:rFonts w:hint="eastAsia" w:ascii="宋体" w:hAnsi="宋体" w:eastAsia="宋体" w:cs="宋体"/>
                  <w:i w:val="0"/>
                  <w:iCs w:val="0"/>
                  <w:color w:val="000000"/>
                  <w:kern w:val="0"/>
                  <w:sz w:val="20"/>
                  <w:szCs w:val="20"/>
                  <w:u w:val="none"/>
                  <w:lang w:val="en-US" w:eastAsia="zh-CN" w:bidi="ar"/>
                </w:rPr>
                <w:delText xml:space="preserve">  其他支出(款)</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85"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DCAE8D">
            <w:pPr>
              <w:widowControl/>
              <w:jc w:val="right"/>
              <w:textAlignment w:val="center"/>
              <w:rPr>
                <w:rFonts w:hint="eastAsia" w:ascii="宋体" w:hAnsi="宋体" w:eastAsia="宋体" w:cs="宋体"/>
                <w:i w:val="0"/>
                <w:iCs w:val="0"/>
                <w:color w:val="000000"/>
                <w:sz w:val="20"/>
                <w:szCs w:val="20"/>
                <w:u w:val="none"/>
              </w:rPr>
              <w:pPrChange w:id="13086" w:author="Administrator" w:date="2024-08-08T09:10:16Z">
                <w:pPr>
                  <w:jc w:val="right"/>
                </w:pPr>
              </w:pPrChange>
            </w:pPr>
            <w:ins w:id="13087" w:author="Administrator" w:date="2024-08-08T09:10:16Z">
              <w:r>
                <w:rPr>
                  <w:rFonts w:hint="eastAsia" w:ascii="宋体" w:hAnsi="宋体" w:eastAsia="宋体" w:cs="宋体"/>
                  <w:i w:val="0"/>
                  <w:color w:val="000000"/>
                  <w:kern w:val="0"/>
                  <w:sz w:val="20"/>
                  <w:szCs w:val="20"/>
                  <w:u w:val="none"/>
                  <w:lang w:val="en-US" w:eastAsia="zh-CN" w:bidi="ar"/>
                </w:rPr>
                <w:t>170</w:t>
              </w:r>
            </w:ins>
          </w:p>
        </w:tc>
      </w:tr>
      <w:tr w14:paraId="372E8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88"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88"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89"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A3B2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90" w:author="Administrator" w:date="2024-08-08T09:10:16Z">
              <w:r>
                <w:rPr>
                  <w:rFonts w:hint="eastAsia" w:ascii="宋体" w:hAnsi="宋体" w:eastAsia="宋体" w:cs="宋体"/>
                  <w:i w:val="0"/>
                  <w:color w:val="000000"/>
                  <w:kern w:val="0"/>
                  <w:sz w:val="20"/>
                  <w:szCs w:val="20"/>
                  <w:u w:val="none"/>
                  <w:lang w:val="en-US" w:eastAsia="zh-CN" w:bidi="ar"/>
                </w:rPr>
                <w:t>2249999</w:t>
              </w:r>
            </w:ins>
            <w:del w:id="13091" w:author="Administrator" w:date="2024-08-08T09:10:16Z">
              <w:r>
                <w:rPr>
                  <w:rFonts w:hint="eastAsia" w:ascii="宋体" w:hAnsi="宋体" w:eastAsia="宋体" w:cs="宋体"/>
                  <w:i w:val="0"/>
                  <w:iCs w:val="0"/>
                  <w:color w:val="000000"/>
                  <w:kern w:val="0"/>
                  <w:sz w:val="20"/>
                  <w:szCs w:val="20"/>
                  <w:u w:val="none"/>
                  <w:lang w:val="en-US" w:eastAsia="zh-CN" w:bidi="ar"/>
                </w:rPr>
                <w:delText>2299999</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92"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83DC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093" w:author="Administrator" w:date="2024-08-08T09:10:16Z">
              <w:r>
                <w:rPr>
                  <w:rFonts w:hint="eastAsia" w:ascii="宋体" w:hAnsi="宋体" w:eastAsia="宋体" w:cs="宋体"/>
                  <w:i w:val="0"/>
                  <w:color w:val="000000"/>
                  <w:kern w:val="0"/>
                  <w:sz w:val="20"/>
                  <w:szCs w:val="20"/>
                  <w:u w:val="none"/>
                  <w:lang w:val="en-US" w:eastAsia="zh-CN" w:bidi="ar"/>
                </w:rPr>
                <w:t xml:space="preserve">    其他灾害防治及应急管理支出(项)</w:t>
              </w:r>
            </w:ins>
            <w:del w:id="13094" w:author="Administrator" w:date="2024-08-08T09:10:16Z">
              <w:r>
                <w:rPr>
                  <w:rFonts w:hint="eastAsia" w:ascii="宋体" w:hAnsi="宋体" w:eastAsia="宋体" w:cs="宋体"/>
                  <w:i w:val="0"/>
                  <w:iCs w:val="0"/>
                  <w:color w:val="000000"/>
                  <w:kern w:val="0"/>
                  <w:sz w:val="20"/>
                  <w:szCs w:val="20"/>
                  <w:u w:val="none"/>
                  <w:lang w:val="en-US" w:eastAsia="zh-CN" w:bidi="ar"/>
                </w:rPr>
                <w:delText xml:space="preserve">    其他支出(项)</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95"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D95BA9">
            <w:pPr>
              <w:widowControl/>
              <w:jc w:val="right"/>
              <w:textAlignment w:val="center"/>
              <w:rPr>
                <w:rFonts w:hint="eastAsia" w:ascii="宋体" w:hAnsi="宋体" w:eastAsia="宋体" w:cs="宋体"/>
                <w:i w:val="0"/>
                <w:iCs w:val="0"/>
                <w:color w:val="000000"/>
                <w:sz w:val="20"/>
                <w:szCs w:val="20"/>
                <w:u w:val="none"/>
              </w:rPr>
              <w:pPrChange w:id="13096" w:author="Administrator" w:date="2024-08-08T09:10:16Z">
                <w:pPr>
                  <w:jc w:val="right"/>
                </w:pPr>
              </w:pPrChange>
            </w:pPr>
            <w:ins w:id="13097" w:author="Administrator" w:date="2024-08-08T09:10:16Z">
              <w:r>
                <w:rPr>
                  <w:rFonts w:hint="eastAsia" w:ascii="宋体" w:hAnsi="宋体" w:eastAsia="宋体" w:cs="宋体"/>
                  <w:i w:val="0"/>
                  <w:color w:val="000000"/>
                  <w:kern w:val="0"/>
                  <w:sz w:val="20"/>
                  <w:szCs w:val="20"/>
                  <w:u w:val="none"/>
                  <w:lang w:val="en-US" w:eastAsia="zh-CN" w:bidi="ar"/>
                </w:rPr>
                <w:t>170</w:t>
              </w:r>
            </w:ins>
          </w:p>
        </w:tc>
      </w:tr>
      <w:tr w14:paraId="0FF88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098"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098"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099"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AD72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00" w:author="Administrator" w:date="2024-08-08T09:10:16Z">
              <w:r>
                <w:rPr>
                  <w:rFonts w:hint="eastAsia" w:ascii="宋体" w:hAnsi="宋体" w:eastAsia="宋体" w:cs="宋体"/>
                  <w:i w:val="0"/>
                  <w:color w:val="000000"/>
                  <w:kern w:val="0"/>
                  <w:sz w:val="20"/>
                  <w:szCs w:val="20"/>
                  <w:u w:val="none"/>
                  <w:lang w:val="en-US" w:eastAsia="zh-CN" w:bidi="ar"/>
                </w:rPr>
                <w:t>229</w:t>
              </w:r>
            </w:ins>
            <w:del w:id="13101" w:author="Administrator" w:date="2024-08-08T09:10:16Z">
              <w:r>
                <w:rPr>
                  <w:rFonts w:hint="eastAsia" w:ascii="宋体" w:hAnsi="宋体" w:eastAsia="宋体" w:cs="宋体"/>
                  <w:i w:val="0"/>
                  <w:iCs w:val="0"/>
                  <w:color w:val="000000"/>
                  <w:kern w:val="0"/>
                  <w:sz w:val="20"/>
                  <w:szCs w:val="20"/>
                  <w:u w:val="none"/>
                  <w:lang w:val="en-US" w:eastAsia="zh-CN" w:bidi="ar"/>
                </w:rPr>
                <w:delText>232</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02"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25F9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03" w:author="Administrator" w:date="2024-08-08T09:10:16Z">
              <w:r>
                <w:rPr>
                  <w:rFonts w:hint="eastAsia" w:ascii="宋体" w:hAnsi="宋体" w:eastAsia="宋体" w:cs="宋体"/>
                  <w:i w:val="0"/>
                  <w:color w:val="000000"/>
                  <w:kern w:val="0"/>
                  <w:sz w:val="20"/>
                  <w:szCs w:val="20"/>
                  <w:u w:val="none"/>
                  <w:lang w:val="en-US" w:eastAsia="zh-CN" w:bidi="ar"/>
                </w:rPr>
                <w:t>其他支出(类)</w:t>
              </w:r>
            </w:ins>
            <w:del w:id="13104" w:author="Administrator" w:date="2024-08-08T09:10:16Z">
              <w:r>
                <w:rPr>
                  <w:rFonts w:hint="eastAsia" w:ascii="宋体" w:hAnsi="宋体" w:eastAsia="宋体" w:cs="宋体"/>
                  <w:i w:val="0"/>
                  <w:iCs w:val="0"/>
                  <w:color w:val="000000"/>
                  <w:kern w:val="0"/>
                  <w:sz w:val="20"/>
                  <w:szCs w:val="20"/>
                  <w:u w:val="none"/>
                  <w:lang w:val="en-US" w:eastAsia="zh-CN" w:bidi="ar"/>
                </w:rPr>
                <w:delText>债务付息支出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05"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CD53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106" w:author="Administrator" w:date="2024-08-08T09:10:16Z">
              <w:r>
                <w:rPr>
                  <w:rFonts w:hint="eastAsia" w:ascii="宋体" w:hAnsi="宋体" w:eastAsia="宋体" w:cs="宋体"/>
                  <w:i w:val="0"/>
                  <w:color w:val="000000"/>
                  <w:kern w:val="0"/>
                  <w:sz w:val="20"/>
                  <w:szCs w:val="20"/>
                  <w:u w:val="none"/>
                  <w:lang w:val="en-US" w:eastAsia="zh-CN" w:bidi="ar"/>
                </w:rPr>
                <w:t>300</w:t>
              </w:r>
            </w:ins>
            <w:del w:id="13107" w:author="Administrator" w:date="2024-08-08T09:10:16Z">
              <w:r>
                <w:rPr>
                  <w:rFonts w:hint="eastAsia" w:ascii="宋体" w:hAnsi="宋体" w:eastAsia="宋体" w:cs="宋体"/>
                  <w:i w:val="0"/>
                  <w:iCs w:val="0"/>
                  <w:color w:val="000000"/>
                  <w:kern w:val="0"/>
                  <w:sz w:val="20"/>
                  <w:szCs w:val="20"/>
                  <w:u w:val="none"/>
                  <w:lang w:val="en-US" w:eastAsia="zh-CN" w:bidi="ar"/>
                </w:rPr>
                <w:delText>6,295</w:delText>
              </w:r>
            </w:del>
          </w:p>
        </w:tc>
      </w:tr>
      <w:tr w14:paraId="21C86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08"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108"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09"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556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10" w:author="Administrator" w:date="2024-08-08T09:10:16Z">
              <w:r>
                <w:rPr>
                  <w:rFonts w:hint="eastAsia" w:ascii="宋体" w:hAnsi="宋体" w:eastAsia="宋体" w:cs="宋体"/>
                  <w:i w:val="0"/>
                  <w:color w:val="000000"/>
                  <w:kern w:val="0"/>
                  <w:sz w:val="20"/>
                  <w:szCs w:val="20"/>
                  <w:u w:val="none"/>
                  <w:lang w:val="en-US" w:eastAsia="zh-CN" w:bidi="ar"/>
                </w:rPr>
                <w:t>22999</w:t>
              </w:r>
            </w:ins>
            <w:del w:id="13111" w:author="Administrator" w:date="2024-08-08T09:10:16Z">
              <w:r>
                <w:rPr>
                  <w:rFonts w:hint="eastAsia" w:ascii="宋体" w:hAnsi="宋体" w:eastAsia="宋体" w:cs="宋体"/>
                  <w:i w:val="0"/>
                  <w:iCs w:val="0"/>
                  <w:color w:val="000000"/>
                  <w:kern w:val="0"/>
                  <w:sz w:val="20"/>
                  <w:szCs w:val="20"/>
                  <w:u w:val="none"/>
                  <w:lang w:val="en-US" w:eastAsia="zh-CN" w:bidi="ar"/>
                </w:rPr>
                <w:delText>23203</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12"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80A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13" w:author="Administrator" w:date="2024-08-08T09:10:16Z">
              <w:r>
                <w:rPr>
                  <w:rFonts w:hint="eastAsia" w:ascii="宋体" w:hAnsi="宋体" w:eastAsia="宋体" w:cs="宋体"/>
                  <w:i w:val="0"/>
                  <w:color w:val="000000"/>
                  <w:kern w:val="0"/>
                  <w:sz w:val="20"/>
                  <w:szCs w:val="20"/>
                  <w:u w:val="none"/>
                  <w:lang w:val="en-US" w:eastAsia="zh-CN" w:bidi="ar"/>
                </w:rPr>
                <w:t xml:space="preserve">  其他支出(款)</w:t>
              </w:r>
            </w:ins>
            <w:del w:id="13114" w:author="Administrator" w:date="2024-08-08T09:10:16Z">
              <w:r>
                <w:rPr>
                  <w:rFonts w:hint="eastAsia" w:ascii="宋体" w:hAnsi="宋体" w:eastAsia="宋体" w:cs="宋体"/>
                  <w:i w:val="0"/>
                  <w:iCs w:val="0"/>
                  <w:color w:val="000000"/>
                  <w:kern w:val="0"/>
                  <w:sz w:val="20"/>
                  <w:szCs w:val="20"/>
                  <w:u w:val="none"/>
                  <w:lang w:val="en-US" w:eastAsia="zh-CN" w:bidi="ar"/>
                </w:rPr>
                <w:delText xml:space="preserve">  地方政府一般债务付息支出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15"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59ADD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116" w:author="Administrator" w:date="2024-08-08T09:10:16Z">
              <w:r>
                <w:rPr>
                  <w:rFonts w:hint="eastAsia" w:ascii="宋体" w:hAnsi="宋体" w:eastAsia="宋体" w:cs="宋体"/>
                  <w:i w:val="0"/>
                  <w:color w:val="000000"/>
                  <w:kern w:val="0"/>
                  <w:sz w:val="20"/>
                  <w:szCs w:val="20"/>
                  <w:u w:val="none"/>
                  <w:lang w:val="en-US" w:eastAsia="zh-CN" w:bidi="ar"/>
                </w:rPr>
                <w:t>300</w:t>
              </w:r>
            </w:ins>
            <w:del w:id="13117" w:author="Administrator" w:date="2024-08-08T09:10:16Z">
              <w:r>
                <w:rPr>
                  <w:rFonts w:hint="eastAsia" w:ascii="宋体" w:hAnsi="宋体" w:eastAsia="宋体" w:cs="宋体"/>
                  <w:i w:val="0"/>
                  <w:iCs w:val="0"/>
                  <w:color w:val="000000"/>
                  <w:kern w:val="0"/>
                  <w:sz w:val="20"/>
                  <w:szCs w:val="20"/>
                  <w:u w:val="none"/>
                  <w:lang w:val="en-US" w:eastAsia="zh-CN" w:bidi="ar"/>
                </w:rPr>
                <w:delText>6,295</w:delText>
              </w:r>
            </w:del>
          </w:p>
        </w:tc>
      </w:tr>
      <w:tr w14:paraId="52198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18" w:author="Administrator" w:date="2024-08-08T09:10:1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118" w:author="Administrator" w:date="2024-08-08T09:10:16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19" w:author="Administrator" w:date="2024-08-08T09:10:16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1AFA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20" w:author="Administrator" w:date="2024-08-08T09:10:16Z">
              <w:r>
                <w:rPr>
                  <w:rFonts w:hint="eastAsia" w:ascii="宋体" w:hAnsi="宋体" w:eastAsia="宋体" w:cs="宋体"/>
                  <w:i w:val="0"/>
                  <w:color w:val="000000"/>
                  <w:kern w:val="0"/>
                  <w:sz w:val="20"/>
                  <w:szCs w:val="20"/>
                  <w:u w:val="none"/>
                  <w:lang w:val="en-US" w:eastAsia="zh-CN" w:bidi="ar"/>
                </w:rPr>
                <w:t>2299999</w:t>
              </w:r>
            </w:ins>
            <w:del w:id="13121" w:author="Administrator" w:date="2024-08-08T09:10:16Z">
              <w:r>
                <w:rPr>
                  <w:rFonts w:hint="eastAsia" w:ascii="宋体" w:hAnsi="宋体" w:eastAsia="宋体" w:cs="宋体"/>
                  <w:i w:val="0"/>
                  <w:iCs w:val="0"/>
                  <w:color w:val="000000"/>
                  <w:kern w:val="0"/>
                  <w:sz w:val="20"/>
                  <w:szCs w:val="20"/>
                  <w:u w:val="none"/>
                  <w:lang w:val="en-US" w:eastAsia="zh-CN" w:bidi="ar"/>
                </w:rPr>
                <w:delText>2320301</w:delText>
              </w:r>
            </w:del>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22" w:author="Administrator" w:date="2024-08-08T09:10:16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38D1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23" w:author="Administrator" w:date="2024-08-08T09:10:16Z">
              <w:r>
                <w:rPr>
                  <w:rFonts w:hint="eastAsia" w:ascii="宋体" w:hAnsi="宋体" w:eastAsia="宋体" w:cs="宋体"/>
                  <w:i w:val="0"/>
                  <w:color w:val="000000"/>
                  <w:kern w:val="0"/>
                  <w:sz w:val="20"/>
                  <w:szCs w:val="20"/>
                  <w:u w:val="none"/>
                  <w:lang w:val="en-US" w:eastAsia="zh-CN" w:bidi="ar"/>
                </w:rPr>
                <w:t xml:space="preserve">    其他支出(项)</w:t>
              </w:r>
            </w:ins>
            <w:del w:id="13124" w:author="Administrator" w:date="2024-08-08T09:10:16Z">
              <w:r>
                <w:rPr>
                  <w:rFonts w:hint="eastAsia" w:ascii="宋体" w:hAnsi="宋体" w:eastAsia="宋体" w:cs="宋体"/>
                  <w:i w:val="0"/>
                  <w:iCs w:val="0"/>
                  <w:color w:val="000000"/>
                  <w:kern w:val="0"/>
                  <w:sz w:val="20"/>
                  <w:szCs w:val="20"/>
                  <w:u w:val="none"/>
                  <w:lang w:val="en-US" w:eastAsia="zh-CN" w:bidi="ar"/>
                </w:rPr>
                <w:delText xml:space="preserve">    地方政府一般债券付息支出</w:delText>
              </w:r>
            </w:del>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25" w:author="Administrator" w:date="2024-08-08T09:10:16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ABBA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126" w:author="Administrator" w:date="2024-08-08T09:10:16Z">
              <w:r>
                <w:rPr>
                  <w:rFonts w:hint="eastAsia" w:ascii="宋体" w:hAnsi="宋体" w:eastAsia="宋体" w:cs="宋体"/>
                  <w:i w:val="0"/>
                  <w:color w:val="000000"/>
                  <w:kern w:val="0"/>
                  <w:sz w:val="20"/>
                  <w:szCs w:val="20"/>
                  <w:u w:val="none"/>
                  <w:lang w:val="en-US" w:eastAsia="zh-CN" w:bidi="ar"/>
                </w:rPr>
                <w:t>300</w:t>
              </w:r>
            </w:ins>
            <w:del w:id="13127" w:author="Administrator" w:date="2024-08-08T09:10:16Z">
              <w:r>
                <w:rPr>
                  <w:rFonts w:hint="eastAsia" w:ascii="宋体" w:hAnsi="宋体" w:eastAsia="宋体" w:cs="宋体"/>
                  <w:i w:val="0"/>
                  <w:iCs w:val="0"/>
                  <w:color w:val="000000"/>
                  <w:kern w:val="0"/>
                  <w:sz w:val="20"/>
                  <w:szCs w:val="20"/>
                  <w:u w:val="none"/>
                  <w:lang w:val="en-US" w:eastAsia="zh-CN" w:bidi="ar"/>
                </w:rPr>
                <w:delText>6,295</w:delText>
              </w:r>
            </w:del>
          </w:p>
        </w:tc>
      </w:tr>
      <w:tr w14:paraId="71534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28" w:author="Administrator" w:date="2024-08-08T09:10: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128" w:author="Administrator" w:date="2024-08-08T09:10: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29" w:author="Administrator" w:date="2024-08-08T09:10: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B48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30" w:author="Administrator" w:date="2024-08-08T09:10: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CE9A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债务付息支出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31" w:author="Administrator" w:date="2024-08-08T09:10: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F0A04D">
            <w:pPr>
              <w:widowControl/>
              <w:jc w:val="right"/>
              <w:textAlignment w:val="center"/>
              <w:rPr>
                <w:rFonts w:hint="eastAsia" w:ascii="宋体" w:hAnsi="宋体" w:eastAsia="宋体" w:cs="宋体"/>
                <w:i w:val="0"/>
                <w:iCs w:val="0"/>
                <w:color w:val="000000"/>
                <w:sz w:val="20"/>
                <w:szCs w:val="20"/>
                <w:u w:val="none"/>
              </w:rPr>
              <w:pPrChange w:id="13132" w:author="Administrator" w:date="2024-08-08T09:10:17Z">
                <w:pPr>
                  <w:jc w:val="right"/>
                </w:pPr>
              </w:pPrChange>
            </w:pPr>
            <w:r>
              <w:rPr>
                <w:rFonts w:hint="eastAsia" w:ascii="宋体" w:hAnsi="宋体" w:eastAsia="宋体" w:cs="宋体"/>
                <w:i w:val="0"/>
                <w:color w:val="000000"/>
                <w:kern w:val="0"/>
                <w:sz w:val="20"/>
                <w:szCs w:val="20"/>
                <w:u w:val="none"/>
                <w:lang w:val="en-US" w:eastAsia="zh-CN" w:bidi="ar"/>
              </w:rPr>
              <w:t>6,054</w:t>
            </w:r>
          </w:p>
        </w:tc>
      </w:tr>
      <w:tr w14:paraId="164EE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33" w:author="Administrator" w:date="2024-08-08T09:10: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133" w:author="Administrator" w:date="2024-08-08T09:10: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34" w:author="Administrator" w:date="2024-08-08T09:10: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4597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23203</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35" w:author="Administrator" w:date="2024-08-08T09:10: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E615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地方政府一般债务付息支出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36" w:author="Administrator" w:date="2024-08-08T09:10: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3AE5E2">
            <w:pPr>
              <w:widowControl/>
              <w:jc w:val="right"/>
              <w:textAlignment w:val="center"/>
              <w:rPr>
                <w:rFonts w:hint="eastAsia" w:ascii="宋体" w:hAnsi="宋体" w:eastAsia="宋体" w:cs="宋体"/>
                <w:i w:val="0"/>
                <w:iCs w:val="0"/>
                <w:color w:val="000000"/>
                <w:sz w:val="20"/>
                <w:szCs w:val="20"/>
                <w:u w:val="none"/>
              </w:rPr>
              <w:pPrChange w:id="13137" w:author="Administrator" w:date="2024-08-08T09:10:17Z">
                <w:pPr>
                  <w:jc w:val="right"/>
                </w:pPr>
              </w:pPrChange>
            </w:pPr>
            <w:r>
              <w:rPr>
                <w:rFonts w:hint="eastAsia" w:ascii="宋体" w:hAnsi="宋体" w:eastAsia="宋体" w:cs="宋体"/>
                <w:i w:val="0"/>
                <w:color w:val="000000"/>
                <w:kern w:val="0"/>
                <w:sz w:val="20"/>
                <w:szCs w:val="20"/>
                <w:u w:val="none"/>
                <w:lang w:val="en-US" w:eastAsia="zh-CN" w:bidi="ar"/>
              </w:rPr>
              <w:t>6,054</w:t>
            </w:r>
          </w:p>
        </w:tc>
      </w:tr>
      <w:tr w14:paraId="2ABBF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38" w:author="Administrator" w:date="2024-08-08T09:10: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9" w:hRule="atLeast"/>
          <w:trPrChange w:id="13138" w:author="Administrator" w:date="2024-08-08T09:10: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39" w:author="Administrator" w:date="2024-08-08T09:10: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8799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2320301</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0" w:author="Administrator" w:date="2024-08-08T09:10: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86F4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地方政府一般债券付息支出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1" w:author="Administrator" w:date="2024-08-08T09:10: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A07B03">
            <w:pPr>
              <w:widowControl/>
              <w:jc w:val="right"/>
              <w:textAlignment w:val="center"/>
              <w:rPr>
                <w:rFonts w:hint="eastAsia" w:ascii="宋体" w:hAnsi="宋体" w:eastAsia="宋体" w:cs="宋体"/>
                <w:i w:val="0"/>
                <w:iCs w:val="0"/>
                <w:color w:val="000000"/>
                <w:sz w:val="20"/>
                <w:szCs w:val="20"/>
                <w:u w:val="none"/>
              </w:rPr>
              <w:pPrChange w:id="13142" w:author="Administrator" w:date="2024-08-08T09:10:17Z">
                <w:pPr>
                  <w:jc w:val="right"/>
                </w:pPr>
              </w:pPrChange>
            </w:pPr>
            <w:r>
              <w:rPr>
                <w:rFonts w:hint="eastAsia" w:ascii="宋体" w:hAnsi="宋体" w:eastAsia="宋体" w:cs="宋体"/>
                <w:i w:val="0"/>
                <w:color w:val="000000"/>
                <w:kern w:val="0"/>
                <w:sz w:val="20"/>
                <w:szCs w:val="20"/>
                <w:u w:val="none"/>
                <w:lang w:val="en-US" w:eastAsia="zh-CN" w:bidi="ar"/>
              </w:rPr>
              <w:t>6,054</w:t>
            </w:r>
          </w:p>
        </w:tc>
      </w:tr>
      <w:tr w14:paraId="173E5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43" w:author="Administrator" w:date="2024-08-08T09:10: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9" w:hRule="atLeast"/>
          <w:trPrChange w:id="13143" w:author="Administrator" w:date="2024-08-08T09:10:17Z">
            <w:trPr>
              <w:trHeight w:val="349"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4" w:author="Administrator" w:date="2024-08-08T09:10: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5B54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2320302</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5" w:author="Administrator" w:date="2024-08-08T09:10: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6706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地方政府向外国政府借款付息支出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6" w:author="Administrator" w:date="2024-08-08T09:10: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FAA0A8">
            <w:pPr>
              <w:jc w:val="right"/>
              <w:rPr>
                <w:rFonts w:hint="eastAsia" w:ascii="宋体" w:hAnsi="宋体" w:eastAsia="宋体" w:cs="宋体"/>
                <w:i w:val="0"/>
                <w:iCs w:val="0"/>
                <w:color w:val="000000"/>
                <w:sz w:val="20"/>
                <w:szCs w:val="20"/>
                <w:u w:val="none"/>
              </w:rPr>
            </w:pPr>
          </w:p>
        </w:tc>
      </w:tr>
      <w:tr w14:paraId="6A1CB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47" w:author="Administrator" w:date="2024-08-08T09:10: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64" w:hRule="atLeast"/>
          <w:trPrChange w:id="13147" w:author="Administrator" w:date="2024-08-08T09:10:17Z">
            <w:trPr>
              <w:trHeight w:val="364"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8" w:author="Administrator" w:date="2024-08-08T09:10: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F61A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2320303</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49" w:author="Administrator" w:date="2024-08-08T09:10: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F429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地方政府向国际组织借款付息支出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50" w:author="Administrator" w:date="2024-08-08T09:10: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0332CB">
            <w:pPr>
              <w:jc w:val="right"/>
              <w:rPr>
                <w:rFonts w:hint="eastAsia" w:ascii="宋体" w:hAnsi="宋体" w:eastAsia="宋体" w:cs="宋体"/>
                <w:i w:val="0"/>
                <w:iCs w:val="0"/>
                <w:color w:val="000000"/>
                <w:sz w:val="20"/>
                <w:szCs w:val="20"/>
                <w:u w:val="none"/>
              </w:rPr>
            </w:pPr>
          </w:p>
        </w:tc>
      </w:tr>
      <w:tr w14:paraId="0B8C5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51" w:author="Administrator" w:date="2024-08-08T09:10: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64" w:hRule="atLeast"/>
          <w:trPrChange w:id="13151" w:author="Administrator" w:date="2024-08-08T09:10:17Z">
            <w:trPr>
              <w:trHeight w:val="364" w:hRule="atLeast"/>
            </w:trPr>
          </w:trPrChange>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52" w:author="Administrator" w:date="2024-08-08T09:10:17Z">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5A812A">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2320399</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53" w:author="Administrator" w:date="2024-08-08T09:10:17Z">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0600F2">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Change w:id="13154" w:author="Administrator" w:date="2024-08-08T09:10:17Z">
                <w:pPr>
                  <w:keepNext w:val="0"/>
                  <w:keepLines w:val="0"/>
                  <w:widowControl/>
                  <w:suppressLineNumbers w:val="0"/>
                  <w:jc w:val="center"/>
                  <w:textAlignment w:val="center"/>
                </w:pPr>
              </w:pPrChange>
            </w:pPr>
            <w:r>
              <w:rPr>
                <w:rFonts w:hint="eastAsia" w:ascii="宋体" w:hAnsi="宋体" w:eastAsia="宋体" w:cs="宋体"/>
                <w:i w:val="0"/>
                <w:iCs w:val="0"/>
                <w:color w:val="000000"/>
                <w:kern w:val="0"/>
                <w:sz w:val="20"/>
                <w:szCs w:val="20"/>
                <w:u w:val="none"/>
                <w:lang w:val="en-US" w:eastAsia="zh-CN" w:bidi="ar"/>
              </w:rPr>
              <w:t xml:space="preserve">    地方政府其他一般债务付息支出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55" w:author="Administrator" w:date="2024-08-08T09:10:17Z">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DDB84B">
            <w:pPr>
              <w:keepNext w:val="0"/>
              <w:keepLines w:val="0"/>
              <w:widowControl/>
              <w:suppressLineNumbers w:val="0"/>
              <w:jc w:val="right"/>
              <w:textAlignment w:val="auto"/>
              <w:rPr>
                <w:rFonts w:hint="eastAsia" w:ascii="宋体" w:hAnsi="宋体" w:eastAsia="宋体" w:cs="宋体"/>
                <w:b/>
                <w:bCs/>
                <w:i w:val="0"/>
                <w:iCs w:val="0"/>
                <w:color w:val="000000"/>
                <w:kern w:val="2"/>
                <w:sz w:val="20"/>
                <w:szCs w:val="20"/>
                <w:u w:val="none"/>
                <w:lang w:val="en-US" w:eastAsia="zh-CN" w:bidi="ar-SA"/>
              </w:rPr>
              <w:pPrChange w:id="13156" w:author="Administrator" w:date="2024-08-08T09:10:17Z">
                <w:pPr>
                  <w:keepNext w:val="0"/>
                  <w:keepLines w:val="0"/>
                  <w:widowControl/>
                  <w:suppressLineNumbers w:val="0"/>
                  <w:jc w:val="right"/>
                  <w:textAlignment w:val="center"/>
                </w:pPr>
              </w:pPrChange>
            </w:pPr>
          </w:p>
        </w:tc>
      </w:tr>
      <w:tr w14:paraId="434BF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ins w:id="13157" w:author="Administrator" w:date="2024-08-08T09:10:43Z"/>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C727">
            <w:pPr>
              <w:keepNext w:val="0"/>
              <w:keepLines w:val="0"/>
              <w:widowControl/>
              <w:suppressLineNumbers w:val="0"/>
              <w:jc w:val="left"/>
              <w:textAlignment w:val="center"/>
              <w:rPr>
                <w:ins w:id="13158" w:author="Administrator" w:date="2024-08-08T09:10:43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233</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23778">
            <w:pPr>
              <w:keepNext w:val="0"/>
              <w:keepLines w:val="0"/>
              <w:widowControl/>
              <w:suppressLineNumbers w:val="0"/>
              <w:jc w:val="left"/>
              <w:textAlignment w:val="center"/>
              <w:rPr>
                <w:ins w:id="13159" w:author="Administrator" w:date="2024-08-08T09:10:43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债务发行费用支出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EF986">
            <w:pPr>
              <w:jc w:val="right"/>
              <w:rPr>
                <w:ins w:id="13160" w:author="Administrator" w:date="2024-08-08T09:10:43Z"/>
                <w:rFonts w:hint="eastAsia" w:ascii="宋体" w:hAnsi="宋体" w:eastAsia="宋体" w:cs="宋体"/>
                <w:b/>
                <w:bCs/>
                <w:i w:val="0"/>
                <w:iCs w:val="0"/>
                <w:color w:val="000000"/>
                <w:kern w:val="0"/>
                <w:sz w:val="20"/>
                <w:szCs w:val="20"/>
                <w:u w:val="none"/>
                <w:lang w:val="en-US" w:eastAsia="zh-CN" w:bidi="ar"/>
              </w:rPr>
            </w:pPr>
          </w:p>
        </w:tc>
      </w:tr>
      <w:tr w14:paraId="433E0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ins w:id="13161" w:author="Administrator" w:date="2024-08-18T13:03:30Z"/>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85CD">
            <w:pPr>
              <w:keepNext w:val="0"/>
              <w:keepLines w:val="0"/>
              <w:widowControl/>
              <w:suppressLineNumbers w:val="0"/>
              <w:jc w:val="left"/>
              <w:textAlignment w:val="center"/>
              <w:rPr>
                <w:ins w:id="13162" w:author="Administrator" w:date="2024-08-18T13:03:30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23303</w:t>
            </w: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3D31">
            <w:pPr>
              <w:keepNext w:val="0"/>
              <w:keepLines w:val="0"/>
              <w:widowControl/>
              <w:suppressLineNumbers w:val="0"/>
              <w:jc w:val="left"/>
              <w:textAlignment w:val="center"/>
              <w:rPr>
                <w:ins w:id="13163" w:author="Administrator" w:date="2024-08-18T13:03:30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地方政府一般债务发行费用支出</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C9AB9">
            <w:pPr>
              <w:jc w:val="right"/>
              <w:rPr>
                <w:ins w:id="13164" w:author="Administrator" w:date="2024-08-18T13:03:30Z"/>
                <w:rFonts w:hint="eastAsia" w:ascii="宋体" w:hAnsi="宋体" w:eastAsia="宋体" w:cs="宋体"/>
                <w:i w:val="0"/>
                <w:color w:val="000000"/>
                <w:kern w:val="0"/>
                <w:sz w:val="20"/>
                <w:szCs w:val="20"/>
                <w:u w:val="none"/>
                <w:lang w:val="en-US" w:eastAsia="zh-CN" w:bidi="ar"/>
              </w:rPr>
            </w:pPr>
          </w:p>
        </w:tc>
      </w:tr>
      <w:tr w14:paraId="1A34D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ins w:id="13165" w:author="Administrator" w:date="2024-08-18T13:03:51Z"/>
        </w:trPr>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BADFA">
            <w:pPr>
              <w:keepNext w:val="0"/>
              <w:keepLines w:val="0"/>
              <w:widowControl/>
              <w:suppressLineNumbers w:val="0"/>
              <w:jc w:val="left"/>
              <w:textAlignment w:val="center"/>
              <w:rPr>
                <w:ins w:id="13166" w:author="Administrator" w:date="2024-08-18T13:03:51Z"/>
                <w:rFonts w:hint="eastAsia" w:ascii="宋体" w:hAnsi="宋体" w:eastAsia="宋体" w:cs="宋体"/>
                <w:i w:val="0"/>
                <w:color w:val="000000"/>
                <w:kern w:val="0"/>
                <w:sz w:val="20"/>
                <w:szCs w:val="20"/>
                <w:u w:val="none"/>
                <w:lang w:val="en-US" w:eastAsia="zh-CN" w:bidi="ar"/>
              </w:rPr>
            </w:pPr>
          </w:p>
        </w:tc>
        <w:tc>
          <w:tcPr>
            <w:tcW w:w="5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7B922">
            <w:pPr>
              <w:keepNext w:val="0"/>
              <w:keepLines w:val="0"/>
              <w:widowControl/>
              <w:suppressLineNumbers w:val="0"/>
              <w:jc w:val="center"/>
              <w:textAlignment w:val="center"/>
              <w:rPr>
                <w:ins w:id="13167" w:author="Administrator" w:date="2024-08-18T13:03:51Z"/>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本 年 支 出 合 计</w:t>
            </w:r>
          </w:p>
        </w:tc>
        <w:tc>
          <w:tcPr>
            <w:tcW w:w="1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E44D2">
            <w:pPr>
              <w:keepNext w:val="0"/>
              <w:keepLines w:val="0"/>
              <w:widowControl/>
              <w:suppressLineNumbers w:val="0"/>
              <w:jc w:val="right"/>
              <w:textAlignment w:val="center"/>
              <w:rPr>
                <w:ins w:id="13168" w:author="Administrator" w:date="2024-08-18T13:03:51Z"/>
                <w:rFonts w:hint="eastAsia" w:ascii="宋体" w:hAnsi="宋体" w:eastAsia="宋体" w:cs="宋体"/>
                <w:b/>
                <w:bCs/>
                <w:i w:val="0"/>
                <w:color w:val="000000"/>
                <w:kern w:val="2"/>
                <w:sz w:val="20"/>
                <w:szCs w:val="20"/>
                <w:u w:val="none"/>
                <w:lang w:val="en-US" w:eastAsia="zh-CN" w:bidi="ar-SA"/>
                <w:rPrChange w:id="13169" w:author="Administrator" w:date="2024-08-18T13:13:12Z">
                  <w:rPr>
                    <w:ins w:id="13170" w:author="Administrator" w:date="2024-08-18T13:03:51Z"/>
                    <w:rFonts w:hint="eastAsia" w:ascii="宋体" w:hAnsi="宋体" w:eastAsia="宋体" w:cs="宋体"/>
                    <w:i w:val="0"/>
                    <w:color w:val="000000"/>
                    <w:kern w:val="2"/>
                    <w:sz w:val="20"/>
                    <w:szCs w:val="20"/>
                    <w:u w:val="none"/>
                    <w:lang w:val="en-US" w:eastAsia="zh-CN" w:bidi="ar-SA"/>
                  </w:rPr>
                </w:rPrChange>
              </w:rPr>
            </w:pPr>
            <w:r>
              <w:rPr>
                <w:rFonts w:hint="eastAsia" w:ascii="宋体" w:hAnsi="宋体" w:eastAsia="宋体" w:cs="宋体"/>
                <w:b/>
                <w:bCs/>
                <w:i w:val="0"/>
                <w:color w:val="000000"/>
                <w:kern w:val="0"/>
                <w:sz w:val="20"/>
                <w:szCs w:val="20"/>
                <w:u w:val="none"/>
                <w:lang w:val="en-US" w:eastAsia="zh-CN" w:bidi="ar"/>
                <w:rPrChange w:id="13171" w:author="Administrator" w:date="2024-08-18T13:13:12Z">
                  <w:rPr>
                    <w:rFonts w:hint="eastAsia" w:ascii="宋体" w:hAnsi="宋体" w:eastAsia="宋体" w:cs="宋体"/>
                    <w:i w:val="0"/>
                    <w:color w:val="000000"/>
                    <w:kern w:val="0"/>
                    <w:sz w:val="20"/>
                    <w:szCs w:val="20"/>
                    <w:u w:val="none"/>
                    <w:lang w:val="en-US" w:eastAsia="zh-CN" w:bidi="ar"/>
                  </w:rPr>
                </w:rPrChange>
              </w:rPr>
              <w:t>431,516</w:t>
            </w:r>
          </w:p>
        </w:tc>
      </w:tr>
    </w:tbl>
    <w:p w14:paraId="3266E681">
      <w:pPr>
        <w:jc w:val="both"/>
        <w:rPr>
          <w:rFonts w:hint="eastAsia"/>
        </w:rPr>
      </w:pPr>
    </w:p>
    <w:p w14:paraId="48FF40C5">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52FFFE7">
      <w:pPr>
        <w:pStyle w:val="8"/>
        <w:widowControl/>
        <w:numPr>
          <w:ilvl w:val="0"/>
          <w:numId w:val="5"/>
        </w:numPr>
        <w:ind w:firstLineChars="0"/>
        <w:jc w:val="left"/>
        <w:outlineLvl w:val="0"/>
        <w:rPr>
          <w:rFonts w:ascii="仿宋" w:hAnsi="仿宋" w:eastAsia="仿宋"/>
          <w:sz w:val="32"/>
        </w:rPr>
      </w:pPr>
      <w:bookmarkStart w:id="15" w:name="_Toc22921"/>
      <w:bookmarkStart w:id="16" w:name="_Toc15032"/>
      <w:bookmarkStart w:id="17" w:name="_Toc32204"/>
      <w:r>
        <w:rPr>
          <w:rFonts w:hint="eastAsia" w:ascii="仿宋" w:hAnsi="仿宋" w:eastAsia="仿宋"/>
          <w:sz w:val="32"/>
        </w:rPr>
        <w:t>202</w:t>
      </w:r>
      <w:ins w:id="13172" w:author="Administrator" w:date="2024-08-08T09:12:01Z">
        <w:r>
          <w:rPr>
            <w:rFonts w:hint="eastAsia" w:ascii="仿宋" w:hAnsi="仿宋" w:eastAsia="仿宋"/>
            <w:sz w:val="32"/>
            <w:lang w:val="en-US" w:eastAsia="zh-CN"/>
          </w:rPr>
          <w:t>3</w:t>
        </w:r>
      </w:ins>
      <w:del w:id="13173" w:author="Administrator" w:date="2024-08-08T09:12:00Z">
        <w:r>
          <w:rPr>
            <w:rFonts w:hint="eastAsia" w:ascii="仿宋" w:hAnsi="仿宋" w:eastAsia="仿宋"/>
            <w:sz w:val="32"/>
            <w:lang w:val="en-US" w:eastAsia="zh-CN"/>
          </w:rPr>
          <w:delText>2</w:delText>
        </w:r>
      </w:del>
      <w:r>
        <w:rPr>
          <w:rFonts w:hint="eastAsia" w:ascii="仿宋" w:hAnsi="仿宋" w:eastAsia="仿宋"/>
          <w:sz w:val="32"/>
        </w:rPr>
        <w:t>年度东安县一般公共预算支出决算经济分类明细表</w:t>
      </w:r>
      <w:bookmarkEnd w:id="15"/>
      <w:bookmarkEnd w:id="16"/>
      <w:bookmarkEnd w:id="17"/>
    </w:p>
    <w:p w14:paraId="60A4F472">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202</w:t>
      </w:r>
      <w:ins w:id="13174" w:author="Administrator" w:date="2024-08-08T09:12:04Z">
        <w:r>
          <w:rPr>
            <w:rFonts w:hint="eastAsia" w:ascii="宋体" w:hAnsi="宋体" w:eastAsia="宋体" w:cs="宋体"/>
            <w:b/>
            <w:bCs/>
            <w:kern w:val="0"/>
            <w:sz w:val="36"/>
            <w:szCs w:val="36"/>
            <w:lang w:val="en-US" w:eastAsia="zh-CN"/>
          </w:rPr>
          <w:t>3</w:t>
        </w:r>
      </w:ins>
      <w:del w:id="13175" w:author="Administrator" w:date="2024-08-08T09:12:04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年度东安县一般公共预算支出决算</w:t>
      </w:r>
    </w:p>
    <w:p w14:paraId="7C5ED70A">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经济分类明细表</w:t>
      </w:r>
    </w:p>
    <w:p w14:paraId="70115A0D">
      <w:pPr>
        <w:jc w:val="right"/>
        <w:rPr>
          <w:rFonts w:ascii="仿宋" w:hAnsi="仿宋" w:eastAsia="仿宋"/>
          <w:sz w:val="32"/>
        </w:rPr>
      </w:pPr>
      <w:r>
        <w:rPr>
          <w:rFonts w:hint="eastAsia"/>
        </w:rPr>
        <w:t>单位:万元</w:t>
      </w:r>
    </w:p>
    <w:tbl>
      <w:tblPr>
        <w:tblStyle w:val="6"/>
        <w:tblW w:w="83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Change w:id="13176" w:author="Administrator" w:date="2024-08-08T09:12:55Z">
          <w:tblPr>
            <w:tblStyle w:val="6"/>
            <w:tblW w:w="83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PrChange>
      </w:tblPr>
      <w:tblGrid>
        <w:gridCol w:w="5867"/>
        <w:gridCol w:w="2469"/>
        <w:tblGridChange w:id="13177">
          <w:tblGrid>
            <w:gridCol w:w="5867"/>
            <w:gridCol w:w="2469"/>
          </w:tblGrid>
        </w:tblGridChange>
      </w:tblGrid>
      <w:tr w14:paraId="2EC8F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78" w:author="Administrator" w:date="2024-08-08T09:12: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blHeader/>
          <w:trPrChange w:id="13178" w:author="Administrator" w:date="2024-08-08T09:12:55Z">
            <w:trPr>
              <w:trHeight w:val="340" w:hRule="atLeast"/>
              <w:tblHeader/>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79" w:author="Administrator" w:date="2024-08-08T09:12:55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8DE58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ins w:id="13180" w:author="Administrator" w:date="2024-08-08T09:12:55Z">
              <w:r>
                <w:rPr>
                  <w:rFonts w:hint="eastAsia" w:ascii="宋体" w:hAnsi="宋体" w:eastAsia="宋体" w:cs="宋体"/>
                  <w:i w:val="0"/>
                  <w:color w:val="000000"/>
                  <w:kern w:val="0"/>
                  <w:sz w:val="20"/>
                  <w:szCs w:val="20"/>
                  <w:u w:val="none"/>
                  <w:lang w:val="en-US" w:eastAsia="zh-CN" w:bidi="ar"/>
                </w:rPr>
                <w:t>预算科目</w:t>
              </w:r>
            </w:ins>
            <w:del w:id="13181" w:author="Administrator" w:date="2024-08-08T09:12:55Z">
              <w:r>
                <w:rPr>
                  <w:rFonts w:hint="eastAsia" w:ascii="宋体" w:hAnsi="宋体" w:eastAsia="宋体" w:cs="宋体"/>
                  <w:b/>
                  <w:bCs/>
                  <w:i w:val="0"/>
                  <w:iCs w:val="0"/>
                  <w:color w:val="000000"/>
                  <w:kern w:val="0"/>
                  <w:sz w:val="20"/>
                  <w:szCs w:val="20"/>
                  <w:u w:val="none"/>
                  <w:lang w:val="en-US" w:eastAsia="zh-CN" w:bidi="ar"/>
                </w:rPr>
                <w:delText>预算科目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82" w:author="Administrator" w:date="2024-08-08T09:12:55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B68A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ins w:id="13183" w:author="Administrator" w:date="2024-08-08T09:12:55Z">
              <w:r>
                <w:rPr>
                  <w:rFonts w:hint="eastAsia" w:ascii="宋体" w:hAnsi="宋体" w:eastAsia="宋体" w:cs="宋体"/>
                  <w:i w:val="0"/>
                  <w:color w:val="000000"/>
                  <w:kern w:val="0"/>
                  <w:sz w:val="20"/>
                  <w:szCs w:val="20"/>
                  <w:u w:val="none"/>
                  <w:lang w:val="en-US" w:eastAsia="zh-CN" w:bidi="ar"/>
                </w:rPr>
                <w:t>决算数</w:t>
              </w:r>
            </w:ins>
            <w:del w:id="13184" w:author="Administrator" w:date="2024-08-08T09:12:55Z">
              <w:r>
                <w:rPr>
                  <w:rFonts w:hint="eastAsia" w:ascii="宋体" w:hAnsi="宋体" w:eastAsia="宋体" w:cs="宋体"/>
                  <w:b/>
                  <w:bCs/>
                  <w:i w:val="0"/>
                  <w:iCs w:val="0"/>
                  <w:color w:val="000000"/>
                  <w:kern w:val="0"/>
                  <w:sz w:val="20"/>
                  <w:szCs w:val="20"/>
                  <w:u w:val="none"/>
                  <w:lang w:val="en-US" w:eastAsia="zh-CN" w:bidi="ar"/>
                </w:rPr>
                <w:delText>决算数</w:delText>
              </w:r>
            </w:del>
          </w:p>
        </w:tc>
      </w:tr>
      <w:tr w14:paraId="27921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85" w:author="Administrator" w:date="2024-08-08T09:12: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185" w:author="Administrator" w:date="2024-08-08T09:12:55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86" w:author="Administrator" w:date="2024-08-08T09:12:55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CCBC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87" w:author="Administrator" w:date="2024-08-08T09:12:55Z">
              <w:r>
                <w:rPr>
                  <w:rFonts w:hint="eastAsia" w:ascii="宋体" w:hAnsi="宋体" w:eastAsia="宋体" w:cs="宋体"/>
                  <w:i w:val="0"/>
                  <w:color w:val="000000"/>
                  <w:kern w:val="0"/>
                  <w:sz w:val="20"/>
                  <w:szCs w:val="20"/>
                  <w:u w:val="none"/>
                  <w:lang w:val="en-US" w:eastAsia="zh-CN" w:bidi="ar"/>
                </w:rPr>
                <w:t>机关工资福利支出</w:t>
              </w:r>
            </w:ins>
            <w:del w:id="13188" w:author="Administrator" w:date="2024-08-08T09:12:55Z">
              <w:r>
                <w:rPr>
                  <w:rFonts w:hint="eastAsia" w:ascii="宋体" w:hAnsi="宋体" w:eastAsia="宋体" w:cs="宋体"/>
                  <w:i w:val="0"/>
                  <w:iCs w:val="0"/>
                  <w:color w:val="000000"/>
                  <w:kern w:val="0"/>
                  <w:sz w:val="20"/>
                  <w:szCs w:val="20"/>
                  <w:u w:val="none"/>
                  <w:lang w:val="en-US" w:eastAsia="zh-CN" w:bidi="ar"/>
                </w:rPr>
                <w:delText>机关工资福利支出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89" w:author="Administrator" w:date="2024-08-08T09:12:55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D698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190" w:author="Administrator" w:date="2024-08-08T09:12:55Z">
              <w:r>
                <w:rPr>
                  <w:rFonts w:hint="eastAsia" w:ascii="宋体" w:hAnsi="宋体" w:eastAsia="宋体" w:cs="宋体"/>
                  <w:i w:val="0"/>
                  <w:color w:val="000000"/>
                  <w:kern w:val="0"/>
                  <w:sz w:val="20"/>
                  <w:szCs w:val="20"/>
                  <w:u w:val="none"/>
                  <w:lang w:val="en-US" w:eastAsia="zh-CN" w:bidi="ar"/>
                </w:rPr>
                <w:t>122,549</w:t>
              </w:r>
            </w:ins>
            <w:del w:id="13191" w:author="Administrator" w:date="2024-08-08T09:12:55Z">
              <w:r>
                <w:rPr>
                  <w:rFonts w:hint="eastAsia" w:ascii="宋体" w:hAnsi="宋体" w:eastAsia="宋体" w:cs="宋体"/>
                  <w:i w:val="0"/>
                  <w:iCs w:val="0"/>
                  <w:color w:val="000000"/>
                  <w:kern w:val="0"/>
                  <w:sz w:val="20"/>
                  <w:szCs w:val="20"/>
                  <w:u w:val="none"/>
                  <w:lang w:val="en-US" w:eastAsia="zh-CN" w:bidi="ar"/>
                </w:rPr>
                <w:delText>109,144</w:delText>
              </w:r>
            </w:del>
          </w:p>
        </w:tc>
      </w:tr>
      <w:tr w14:paraId="5D52A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192" w:author="Administrator" w:date="2024-08-08T09:12: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192" w:author="Administrator" w:date="2024-08-08T09:12:55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93" w:author="Administrator" w:date="2024-08-08T09:12:55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257D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194" w:author="Administrator" w:date="2024-08-08T09:12:55Z">
              <w:r>
                <w:rPr>
                  <w:rFonts w:hint="eastAsia" w:ascii="宋体" w:hAnsi="宋体" w:eastAsia="宋体" w:cs="宋体"/>
                  <w:i w:val="0"/>
                  <w:color w:val="000000"/>
                  <w:kern w:val="0"/>
                  <w:sz w:val="20"/>
                  <w:szCs w:val="20"/>
                  <w:u w:val="none"/>
                  <w:lang w:val="en-US" w:eastAsia="zh-CN" w:bidi="ar"/>
                </w:rPr>
                <w:t xml:space="preserve">  工资奖金津补贴</w:t>
              </w:r>
            </w:ins>
            <w:del w:id="13195" w:author="Administrator" w:date="2024-08-08T09:12:55Z">
              <w:r>
                <w:rPr>
                  <w:rFonts w:hint="eastAsia" w:ascii="宋体" w:hAnsi="宋体" w:eastAsia="宋体" w:cs="宋体"/>
                  <w:i w:val="0"/>
                  <w:iCs w:val="0"/>
                  <w:color w:val="000000"/>
                  <w:kern w:val="0"/>
                  <w:sz w:val="20"/>
                  <w:szCs w:val="20"/>
                  <w:u w:val="none"/>
                  <w:lang w:val="en-US" w:eastAsia="zh-CN" w:bidi="ar"/>
                </w:rPr>
                <w:delText xml:space="preserve">  工资奖金津补贴</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196" w:author="Administrator" w:date="2024-08-08T09:12:55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698A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197" w:author="Administrator" w:date="2024-08-08T09:12:55Z">
              <w:r>
                <w:rPr>
                  <w:rFonts w:hint="eastAsia" w:ascii="宋体" w:hAnsi="宋体" w:eastAsia="宋体" w:cs="宋体"/>
                  <w:i w:val="0"/>
                  <w:color w:val="000000"/>
                  <w:kern w:val="0"/>
                  <w:sz w:val="20"/>
                  <w:szCs w:val="20"/>
                  <w:u w:val="none"/>
                  <w:lang w:val="en-US" w:eastAsia="zh-CN" w:bidi="ar"/>
                </w:rPr>
                <w:t>83,202</w:t>
              </w:r>
            </w:ins>
            <w:del w:id="13198" w:author="Administrator" w:date="2024-08-08T09:12:55Z">
              <w:r>
                <w:rPr>
                  <w:rFonts w:hint="eastAsia" w:ascii="宋体" w:hAnsi="宋体" w:eastAsia="宋体" w:cs="宋体"/>
                  <w:i w:val="0"/>
                  <w:iCs w:val="0"/>
                  <w:color w:val="000000"/>
                  <w:kern w:val="0"/>
                  <w:sz w:val="20"/>
                  <w:szCs w:val="20"/>
                  <w:u w:val="none"/>
                  <w:lang w:val="en-US" w:eastAsia="zh-CN" w:bidi="ar"/>
                </w:rPr>
                <w:delText>74,186</w:delText>
              </w:r>
            </w:del>
          </w:p>
        </w:tc>
      </w:tr>
      <w:tr w14:paraId="2F357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199" w:author="Administrator" w:date="2024-08-08T09:12:5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199" w:author="Administrator" w:date="2024-08-08T09:12:55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00" w:author="Administrator" w:date="2024-08-08T09:12:55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F6AF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01" w:author="Administrator" w:date="2024-08-08T09:12:55Z">
              <w:r>
                <w:rPr>
                  <w:rFonts w:hint="eastAsia" w:ascii="宋体" w:hAnsi="宋体" w:eastAsia="宋体" w:cs="宋体"/>
                  <w:i w:val="0"/>
                  <w:color w:val="000000"/>
                  <w:kern w:val="0"/>
                  <w:sz w:val="20"/>
                  <w:szCs w:val="20"/>
                  <w:u w:val="none"/>
                  <w:lang w:val="en-US" w:eastAsia="zh-CN" w:bidi="ar"/>
                </w:rPr>
                <w:t xml:space="preserve">  社会保障缴费</w:t>
              </w:r>
            </w:ins>
            <w:del w:id="13202" w:author="Administrator" w:date="2024-08-08T09:12:55Z">
              <w:r>
                <w:rPr>
                  <w:rFonts w:hint="eastAsia" w:ascii="宋体" w:hAnsi="宋体" w:eastAsia="宋体" w:cs="宋体"/>
                  <w:i w:val="0"/>
                  <w:iCs w:val="0"/>
                  <w:color w:val="000000"/>
                  <w:kern w:val="0"/>
                  <w:sz w:val="20"/>
                  <w:szCs w:val="20"/>
                  <w:u w:val="none"/>
                  <w:lang w:val="en-US" w:eastAsia="zh-CN" w:bidi="ar"/>
                </w:rPr>
                <w:delText xml:space="preserve">  社会保障缴费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03" w:author="Administrator" w:date="2024-08-08T09:12:55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5B09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04" w:author="Administrator" w:date="2024-08-08T09:12:55Z">
              <w:r>
                <w:rPr>
                  <w:rFonts w:hint="eastAsia" w:ascii="宋体" w:hAnsi="宋体" w:eastAsia="宋体" w:cs="宋体"/>
                  <w:i w:val="0"/>
                  <w:color w:val="000000"/>
                  <w:kern w:val="0"/>
                  <w:sz w:val="20"/>
                  <w:szCs w:val="20"/>
                  <w:u w:val="none"/>
                  <w:lang w:val="en-US" w:eastAsia="zh-CN" w:bidi="ar"/>
                </w:rPr>
                <w:t>27,111</w:t>
              </w:r>
            </w:ins>
            <w:del w:id="13205" w:author="Administrator" w:date="2024-08-08T09:12:55Z">
              <w:r>
                <w:rPr>
                  <w:rFonts w:hint="eastAsia" w:ascii="宋体" w:hAnsi="宋体" w:eastAsia="宋体" w:cs="宋体"/>
                  <w:i w:val="0"/>
                  <w:iCs w:val="0"/>
                  <w:color w:val="000000"/>
                  <w:kern w:val="0"/>
                  <w:sz w:val="20"/>
                  <w:szCs w:val="20"/>
                  <w:u w:val="none"/>
                  <w:lang w:val="en-US" w:eastAsia="zh-CN" w:bidi="ar"/>
                </w:rPr>
                <w:delText>24,088</w:delText>
              </w:r>
            </w:del>
          </w:p>
        </w:tc>
      </w:tr>
      <w:tr w14:paraId="194CC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0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06"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0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EC8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08" w:author="Administrator" w:date="2024-08-08T09:12:55Z">
              <w:r>
                <w:rPr>
                  <w:rFonts w:hint="eastAsia" w:ascii="宋体" w:hAnsi="宋体" w:eastAsia="宋体" w:cs="宋体"/>
                  <w:i w:val="0"/>
                  <w:color w:val="000000"/>
                  <w:kern w:val="0"/>
                  <w:sz w:val="20"/>
                  <w:szCs w:val="20"/>
                  <w:u w:val="none"/>
                  <w:lang w:val="en-US" w:eastAsia="zh-CN" w:bidi="ar"/>
                </w:rPr>
                <w:t xml:space="preserve">  住房公积金</w:t>
              </w:r>
            </w:ins>
            <w:del w:id="13209" w:author="Administrator" w:date="2024-08-08T09:12:55Z">
              <w:r>
                <w:rPr>
                  <w:rFonts w:hint="eastAsia" w:ascii="宋体" w:hAnsi="宋体" w:eastAsia="宋体" w:cs="宋体"/>
                  <w:i w:val="0"/>
                  <w:iCs w:val="0"/>
                  <w:color w:val="000000"/>
                  <w:kern w:val="0"/>
                  <w:sz w:val="20"/>
                  <w:szCs w:val="20"/>
                  <w:u w:val="none"/>
                  <w:lang w:val="en-US" w:eastAsia="zh-CN" w:bidi="ar"/>
                </w:rPr>
                <w:delText xml:space="preserve">  住房公积金</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1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65FC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11" w:author="Administrator" w:date="2024-08-08T09:12:56Z">
              <w:r>
                <w:rPr>
                  <w:rFonts w:hint="eastAsia" w:ascii="宋体" w:hAnsi="宋体" w:eastAsia="宋体" w:cs="宋体"/>
                  <w:i w:val="0"/>
                  <w:color w:val="000000"/>
                  <w:kern w:val="0"/>
                  <w:sz w:val="20"/>
                  <w:szCs w:val="20"/>
                  <w:u w:val="none"/>
                  <w:lang w:val="en-US" w:eastAsia="zh-CN" w:bidi="ar"/>
                </w:rPr>
                <w:t>8,612</w:t>
              </w:r>
            </w:ins>
            <w:del w:id="13212" w:author="Administrator" w:date="2024-08-08T09:12:55Z">
              <w:r>
                <w:rPr>
                  <w:rFonts w:hint="eastAsia" w:ascii="宋体" w:hAnsi="宋体" w:eastAsia="宋体" w:cs="宋体"/>
                  <w:i w:val="0"/>
                  <w:iCs w:val="0"/>
                  <w:color w:val="000000"/>
                  <w:kern w:val="0"/>
                  <w:sz w:val="20"/>
                  <w:szCs w:val="20"/>
                  <w:u w:val="none"/>
                  <w:lang w:val="en-US" w:eastAsia="zh-CN" w:bidi="ar"/>
                </w:rPr>
                <w:delText>7,661</w:delText>
              </w:r>
            </w:del>
          </w:p>
        </w:tc>
      </w:tr>
      <w:tr w14:paraId="4672B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13"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213"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14"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F4BE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15" w:author="Administrator" w:date="2024-08-08T09:12:56Z">
              <w:r>
                <w:rPr>
                  <w:rFonts w:hint="eastAsia" w:ascii="宋体" w:hAnsi="宋体" w:eastAsia="宋体" w:cs="宋体"/>
                  <w:i w:val="0"/>
                  <w:color w:val="000000"/>
                  <w:kern w:val="0"/>
                  <w:sz w:val="20"/>
                  <w:szCs w:val="20"/>
                  <w:u w:val="none"/>
                  <w:lang w:val="en-US" w:eastAsia="zh-CN" w:bidi="ar"/>
                </w:rPr>
                <w:t xml:space="preserve">  其他工资福利支出</w:t>
              </w:r>
            </w:ins>
            <w:del w:id="13216"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其他工资福利支出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17"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AA42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18" w:author="Administrator" w:date="2024-08-08T09:12:56Z">
              <w:r>
                <w:rPr>
                  <w:rFonts w:hint="eastAsia" w:ascii="宋体" w:hAnsi="宋体" w:eastAsia="宋体" w:cs="宋体"/>
                  <w:i w:val="0"/>
                  <w:color w:val="000000"/>
                  <w:kern w:val="0"/>
                  <w:sz w:val="20"/>
                  <w:szCs w:val="20"/>
                  <w:u w:val="none"/>
                  <w:lang w:val="en-US" w:eastAsia="zh-CN" w:bidi="ar"/>
                </w:rPr>
                <w:t>3,624</w:t>
              </w:r>
            </w:ins>
            <w:del w:id="13219" w:author="Administrator" w:date="2024-08-08T09:12:56Z">
              <w:r>
                <w:rPr>
                  <w:rFonts w:hint="eastAsia" w:ascii="宋体" w:hAnsi="宋体" w:eastAsia="宋体" w:cs="宋体"/>
                  <w:i w:val="0"/>
                  <w:iCs w:val="0"/>
                  <w:color w:val="000000"/>
                  <w:kern w:val="0"/>
                  <w:sz w:val="20"/>
                  <w:szCs w:val="20"/>
                  <w:u w:val="none"/>
                  <w:lang w:val="en-US" w:eastAsia="zh-CN" w:bidi="ar"/>
                </w:rPr>
                <w:delText>3,209</w:delText>
              </w:r>
            </w:del>
          </w:p>
        </w:tc>
      </w:tr>
      <w:tr w14:paraId="642FD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220"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20"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21"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4456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22" w:author="Administrator" w:date="2024-08-08T09:12:56Z">
              <w:r>
                <w:rPr>
                  <w:rFonts w:hint="eastAsia" w:ascii="宋体" w:hAnsi="宋体" w:eastAsia="宋体" w:cs="宋体"/>
                  <w:i w:val="0"/>
                  <w:color w:val="000000"/>
                  <w:kern w:val="0"/>
                  <w:sz w:val="20"/>
                  <w:szCs w:val="20"/>
                  <w:u w:val="none"/>
                  <w:lang w:val="en-US" w:eastAsia="zh-CN" w:bidi="ar"/>
                </w:rPr>
                <w:t>机关商品和服务支出</w:t>
              </w:r>
            </w:ins>
            <w:del w:id="13223" w:author="Administrator" w:date="2024-08-08T09:12:56Z">
              <w:r>
                <w:rPr>
                  <w:rFonts w:hint="eastAsia" w:ascii="宋体" w:hAnsi="宋体" w:eastAsia="宋体" w:cs="宋体"/>
                  <w:i w:val="0"/>
                  <w:iCs w:val="0"/>
                  <w:color w:val="000000"/>
                  <w:kern w:val="0"/>
                  <w:sz w:val="20"/>
                  <w:szCs w:val="20"/>
                  <w:u w:val="none"/>
                  <w:lang w:val="en-US" w:eastAsia="zh-CN" w:bidi="ar"/>
                </w:rPr>
                <w:delText>机关商品和服务支出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24"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E2D0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25" w:author="Administrator" w:date="2024-08-08T09:12:56Z">
              <w:r>
                <w:rPr>
                  <w:rFonts w:hint="eastAsia" w:ascii="宋体" w:hAnsi="宋体" w:eastAsia="宋体" w:cs="宋体"/>
                  <w:i w:val="0"/>
                  <w:color w:val="000000"/>
                  <w:kern w:val="0"/>
                  <w:sz w:val="20"/>
                  <w:szCs w:val="20"/>
                  <w:u w:val="none"/>
                  <w:lang w:val="en-US" w:eastAsia="zh-CN" w:bidi="ar"/>
                </w:rPr>
                <w:t>63,228</w:t>
              </w:r>
            </w:ins>
            <w:del w:id="13226" w:author="Administrator" w:date="2024-08-08T09:12:56Z">
              <w:r>
                <w:rPr>
                  <w:rFonts w:hint="eastAsia" w:ascii="宋体" w:hAnsi="宋体" w:eastAsia="宋体" w:cs="宋体"/>
                  <w:i w:val="0"/>
                  <w:iCs w:val="0"/>
                  <w:color w:val="000000"/>
                  <w:kern w:val="0"/>
                  <w:sz w:val="20"/>
                  <w:szCs w:val="20"/>
                  <w:u w:val="none"/>
                  <w:lang w:val="en-US" w:eastAsia="zh-CN" w:bidi="ar"/>
                </w:rPr>
                <w:delText>61,613</w:delText>
              </w:r>
            </w:del>
          </w:p>
        </w:tc>
      </w:tr>
      <w:tr w14:paraId="2D139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2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27"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2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7243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29" w:author="Administrator" w:date="2024-08-08T09:12:56Z">
              <w:r>
                <w:rPr>
                  <w:rFonts w:hint="eastAsia" w:ascii="宋体" w:hAnsi="宋体" w:eastAsia="宋体" w:cs="宋体"/>
                  <w:i w:val="0"/>
                  <w:color w:val="000000"/>
                  <w:kern w:val="0"/>
                  <w:sz w:val="20"/>
                  <w:szCs w:val="20"/>
                  <w:u w:val="none"/>
                  <w:lang w:val="en-US" w:eastAsia="zh-CN" w:bidi="ar"/>
                </w:rPr>
                <w:t xml:space="preserve">  办公经费</w:t>
              </w:r>
            </w:ins>
            <w:del w:id="13230"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办公经费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3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D48C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32" w:author="Administrator" w:date="2024-08-08T09:12:56Z">
              <w:r>
                <w:rPr>
                  <w:rFonts w:hint="eastAsia" w:ascii="宋体" w:hAnsi="宋体" w:eastAsia="宋体" w:cs="宋体"/>
                  <w:i w:val="0"/>
                  <w:color w:val="000000"/>
                  <w:kern w:val="0"/>
                  <w:sz w:val="20"/>
                  <w:szCs w:val="20"/>
                  <w:u w:val="none"/>
                  <w:lang w:val="en-US" w:eastAsia="zh-CN" w:bidi="ar"/>
                </w:rPr>
                <w:t>22,914</w:t>
              </w:r>
            </w:ins>
            <w:del w:id="13233" w:author="Administrator" w:date="2024-08-08T09:12:56Z">
              <w:r>
                <w:rPr>
                  <w:rFonts w:hint="eastAsia" w:ascii="宋体" w:hAnsi="宋体" w:eastAsia="宋体" w:cs="宋体"/>
                  <w:i w:val="0"/>
                  <w:iCs w:val="0"/>
                  <w:color w:val="000000"/>
                  <w:kern w:val="0"/>
                  <w:sz w:val="20"/>
                  <w:szCs w:val="20"/>
                  <w:u w:val="none"/>
                  <w:lang w:val="en-US" w:eastAsia="zh-CN" w:bidi="ar"/>
                </w:rPr>
                <w:delText>22,953</w:delText>
              </w:r>
            </w:del>
          </w:p>
        </w:tc>
      </w:tr>
      <w:tr w14:paraId="05A5F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34"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34"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35"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5A37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36" w:author="Administrator" w:date="2024-08-08T09:12:56Z">
              <w:r>
                <w:rPr>
                  <w:rFonts w:hint="eastAsia" w:ascii="宋体" w:hAnsi="宋体" w:eastAsia="宋体" w:cs="宋体"/>
                  <w:i w:val="0"/>
                  <w:color w:val="000000"/>
                  <w:kern w:val="0"/>
                  <w:sz w:val="20"/>
                  <w:szCs w:val="20"/>
                  <w:u w:val="none"/>
                  <w:lang w:val="en-US" w:eastAsia="zh-CN" w:bidi="ar"/>
                </w:rPr>
                <w:t xml:space="preserve">  会议费</w:t>
              </w:r>
            </w:ins>
            <w:del w:id="13237"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会议费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38"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BEA6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39" w:author="Administrator" w:date="2024-08-08T09:12:56Z">
              <w:r>
                <w:rPr>
                  <w:rFonts w:hint="eastAsia" w:ascii="宋体" w:hAnsi="宋体" w:eastAsia="宋体" w:cs="宋体"/>
                  <w:i w:val="0"/>
                  <w:color w:val="000000"/>
                  <w:kern w:val="0"/>
                  <w:sz w:val="20"/>
                  <w:szCs w:val="20"/>
                  <w:u w:val="none"/>
                  <w:lang w:val="en-US" w:eastAsia="zh-CN" w:bidi="ar"/>
                </w:rPr>
                <w:t>2,246</w:t>
              </w:r>
            </w:ins>
            <w:del w:id="13240" w:author="Administrator" w:date="2024-08-08T09:12:56Z">
              <w:r>
                <w:rPr>
                  <w:rFonts w:hint="eastAsia" w:ascii="宋体" w:hAnsi="宋体" w:eastAsia="宋体" w:cs="宋体"/>
                  <w:i w:val="0"/>
                  <w:iCs w:val="0"/>
                  <w:color w:val="000000"/>
                  <w:kern w:val="0"/>
                  <w:sz w:val="20"/>
                  <w:szCs w:val="20"/>
                  <w:u w:val="none"/>
                  <w:lang w:val="en-US" w:eastAsia="zh-CN" w:bidi="ar"/>
                </w:rPr>
                <w:delText>2,193</w:delText>
              </w:r>
            </w:del>
          </w:p>
        </w:tc>
      </w:tr>
      <w:tr w14:paraId="19716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4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41"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4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23CE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43" w:author="Administrator" w:date="2024-08-08T09:12:56Z">
              <w:r>
                <w:rPr>
                  <w:rFonts w:hint="eastAsia" w:ascii="宋体" w:hAnsi="宋体" w:eastAsia="宋体" w:cs="宋体"/>
                  <w:i w:val="0"/>
                  <w:color w:val="000000"/>
                  <w:kern w:val="0"/>
                  <w:sz w:val="20"/>
                  <w:szCs w:val="20"/>
                  <w:u w:val="none"/>
                  <w:lang w:val="en-US" w:eastAsia="zh-CN" w:bidi="ar"/>
                </w:rPr>
                <w:t xml:space="preserve">  培训费</w:t>
              </w:r>
            </w:ins>
            <w:del w:id="1324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培训费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4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83B0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46" w:author="Administrator" w:date="2024-08-08T09:12:56Z">
              <w:r>
                <w:rPr>
                  <w:rFonts w:hint="eastAsia" w:ascii="宋体" w:hAnsi="宋体" w:eastAsia="宋体" w:cs="宋体"/>
                  <w:i w:val="0"/>
                  <w:color w:val="000000"/>
                  <w:kern w:val="0"/>
                  <w:sz w:val="20"/>
                  <w:szCs w:val="20"/>
                  <w:u w:val="none"/>
                  <w:lang w:val="en-US" w:eastAsia="zh-CN" w:bidi="ar"/>
                </w:rPr>
                <w:t>3,229</w:t>
              </w:r>
            </w:ins>
            <w:del w:id="13247" w:author="Administrator" w:date="2024-08-08T09:12:56Z">
              <w:r>
                <w:rPr>
                  <w:rFonts w:hint="eastAsia" w:ascii="宋体" w:hAnsi="宋体" w:eastAsia="宋体" w:cs="宋体"/>
                  <w:i w:val="0"/>
                  <w:iCs w:val="0"/>
                  <w:color w:val="000000"/>
                  <w:kern w:val="0"/>
                  <w:sz w:val="20"/>
                  <w:szCs w:val="20"/>
                  <w:u w:val="none"/>
                  <w:lang w:val="en-US" w:eastAsia="zh-CN" w:bidi="ar"/>
                </w:rPr>
                <w:delText>3,043</w:delText>
              </w:r>
            </w:del>
          </w:p>
        </w:tc>
      </w:tr>
      <w:tr w14:paraId="5A1C0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48"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48"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49"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9B89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50" w:author="Administrator" w:date="2024-08-08T09:12:56Z">
              <w:r>
                <w:rPr>
                  <w:rFonts w:hint="eastAsia" w:ascii="宋体" w:hAnsi="宋体" w:eastAsia="宋体" w:cs="宋体"/>
                  <w:i w:val="0"/>
                  <w:color w:val="000000"/>
                  <w:kern w:val="0"/>
                  <w:sz w:val="20"/>
                  <w:szCs w:val="20"/>
                  <w:u w:val="none"/>
                  <w:lang w:val="en-US" w:eastAsia="zh-CN" w:bidi="ar"/>
                </w:rPr>
                <w:t xml:space="preserve">  专用材料购置费</w:t>
              </w:r>
            </w:ins>
            <w:del w:id="13251"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专用材料购置费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52"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D5DE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53" w:author="Administrator" w:date="2024-08-08T09:12:56Z">
              <w:r>
                <w:rPr>
                  <w:rFonts w:hint="eastAsia" w:ascii="宋体" w:hAnsi="宋体" w:eastAsia="宋体" w:cs="宋体"/>
                  <w:i w:val="0"/>
                  <w:color w:val="000000"/>
                  <w:kern w:val="0"/>
                  <w:sz w:val="20"/>
                  <w:szCs w:val="20"/>
                  <w:u w:val="none"/>
                  <w:lang w:val="en-US" w:eastAsia="zh-CN" w:bidi="ar"/>
                </w:rPr>
                <w:t>9,774</w:t>
              </w:r>
            </w:ins>
            <w:del w:id="13254" w:author="Administrator" w:date="2024-08-08T09:12:56Z">
              <w:r>
                <w:rPr>
                  <w:rFonts w:hint="eastAsia" w:ascii="宋体" w:hAnsi="宋体" w:eastAsia="宋体" w:cs="宋体"/>
                  <w:i w:val="0"/>
                  <w:iCs w:val="0"/>
                  <w:color w:val="000000"/>
                  <w:kern w:val="0"/>
                  <w:sz w:val="20"/>
                  <w:szCs w:val="20"/>
                  <w:u w:val="none"/>
                  <w:lang w:val="en-US" w:eastAsia="zh-CN" w:bidi="ar"/>
                </w:rPr>
                <w:delText>9,623</w:delText>
              </w:r>
            </w:del>
          </w:p>
        </w:tc>
      </w:tr>
      <w:tr w14:paraId="60FA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55"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55"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56"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12A0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57" w:author="Administrator" w:date="2024-08-08T09:12:56Z">
              <w:r>
                <w:rPr>
                  <w:rFonts w:hint="eastAsia" w:ascii="宋体" w:hAnsi="宋体" w:eastAsia="宋体" w:cs="宋体"/>
                  <w:i w:val="0"/>
                  <w:color w:val="000000"/>
                  <w:kern w:val="0"/>
                  <w:sz w:val="20"/>
                  <w:szCs w:val="20"/>
                  <w:u w:val="none"/>
                  <w:lang w:val="en-US" w:eastAsia="zh-CN" w:bidi="ar"/>
                </w:rPr>
                <w:t xml:space="preserve">  委托业务费</w:t>
              </w:r>
            </w:ins>
            <w:del w:id="13258"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委托业务费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59"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0B7E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60" w:author="Administrator" w:date="2024-08-08T09:12:56Z">
              <w:r>
                <w:rPr>
                  <w:rFonts w:hint="eastAsia" w:ascii="宋体" w:hAnsi="宋体" w:eastAsia="宋体" w:cs="宋体"/>
                  <w:i w:val="0"/>
                  <w:color w:val="000000"/>
                  <w:kern w:val="0"/>
                  <w:sz w:val="20"/>
                  <w:szCs w:val="20"/>
                  <w:u w:val="none"/>
                  <w:lang w:val="en-US" w:eastAsia="zh-CN" w:bidi="ar"/>
                </w:rPr>
                <w:t>14,902</w:t>
              </w:r>
            </w:ins>
            <w:del w:id="13261" w:author="Administrator" w:date="2024-08-08T09:12:56Z">
              <w:r>
                <w:rPr>
                  <w:rFonts w:hint="eastAsia" w:ascii="宋体" w:hAnsi="宋体" w:eastAsia="宋体" w:cs="宋体"/>
                  <w:i w:val="0"/>
                  <w:iCs w:val="0"/>
                  <w:color w:val="000000"/>
                  <w:kern w:val="0"/>
                  <w:sz w:val="20"/>
                  <w:szCs w:val="20"/>
                  <w:u w:val="none"/>
                  <w:lang w:val="en-US" w:eastAsia="zh-CN" w:bidi="ar"/>
                </w:rPr>
                <w:delText>14,164</w:delText>
              </w:r>
            </w:del>
          </w:p>
        </w:tc>
      </w:tr>
      <w:tr w14:paraId="78F28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6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62"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6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55FC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64" w:author="Administrator" w:date="2024-08-08T09:12:56Z">
              <w:r>
                <w:rPr>
                  <w:rFonts w:hint="eastAsia" w:ascii="宋体" w:hAnsi="宋体" w:eastAsia="宋体" w:cs="宋体"/>
                  <w:i w:val="0"/>
                  <w:color w:val="000000"/>
                  <w:kern w:val="0"/>
                  <w:sz w:val="20"/>
                  <w:szCs w:val="20"/>
                  <w:u w:val="none"/>
                  <w:lang w:val="en-US" w:eastAsia="zh-CN" w:bidi="ar"/>
                </w:rPr>
                <w:t xml:space="preserve">  公务接待费</w:t>
              </w:r>
            </w:ins>
            <w:del w:id="1326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公务接待费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6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6191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67" w:author="Administrator" w:date="2024-08-08T09:12:56Z">
              <w:r>
                <w:rPr>
                  <w:rFonts w:hint="eastAsia" w:ascii="宋体" w:hAnsi="宋体" w:eastAsia="宋体" w:cs="宋体"/>
                  <w:i w:val="0"/>
                  <w:color w:val="000000"/>
                  <w:kern w:val="0"/>
                  <w:sz w:val="20"/>
                  <w:szCs w:val="20"/>
                  <w:u w:val="none"/>
                  <w:lang w:val="en-US" w:eastAsia="zh-CN" w:bidi="ar"/>
                </w:rPr>
                <w:t>1,504</w:t>
              </w:r>
            </w:ins>
            <w:del w:id="13268" w:author="Administrator" w:date="2024-08-08T09:12:56Z">
              <w:r>
                <w:rPr>
                  <w:rFonts w:hint="eastAsia" w:ascii="宋体" w:hAnsi="宋体" w:eastAsia="宋体" w:cs="宋体"/>
                  <w:i w:val="0"/>
                  <w:iCs w:val="0"/>
                  <w:color w:val="000000"/>
                  <w:kern w:val="0"/>
                  <w:sz w:val="20"/>
                  <w:szCs w:val="20"/>
                  <w:u w:val="none"/>
                  <w:lang w:val="en-US" w:eastAsia="zh-CN" w:bidi="ar"/>
                </w:rPr>
                <w:delText>1,457</w:delText>
              </w:r>
            </w:del>
          </w:p>
        </w:tc>
      </w:tr>
      <w:tr w14:paraId="29CF7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26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69"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7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5E25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71" w:author="Administrator" w:date="2024-08-08T09:12:56Z">
              <w:r>
                <w:rPr>
                  <w:rFonts w:hint="eastAsia" w:ascii="宋体" w:hAnsi="宋体" w:eastAsia="宋体" w:cs="宋体"/>
                  <w:i w:val="0"/>
                  <w:color w:val="000000"/>
                  <w:kern w:val="0"/>
                  <w:sz w:val="20"/>
                  <w:szCs w:val="20"/>
                  <w:u w:val="none"/>
                  <w:lang w:val="en-US" w:eastAsia="zh-CN" w:bidi="ar"/>
                </w:rPr>
                <w:t xml:space="preserve">  因公出国(境)费用</w:t>
              </w:r>
            </w:ins>
            <w:del w:id="13272"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因公出国(境)费用</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7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90514C">
            <w:pPr>
              <w:jc w:val="right"/>
              <w:rPr>
                <w:rFonts w:hint="eastAsia" w:ascii="宋体" w:hAnsi="宋体" w:eastAsia="宋体" w:cs="宋体"/>
                <w:i w:val="0"/>
                <w:iCs w:val="0"/>
                <w:color w:val="000000"/>
                <w:sz w:val="20"/>
                <w:szCs w:val="20"/>
                <w:u w:val="none"/>
              </w:rPr>
            </w:pPr>
          </w:p>
        </w:tc>
      </w:tr>
      <w:tr w14:paraId="2D871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274"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274"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75"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4DE0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76" w:author="Administrator" w:date="2024-08-08T09:12:56Z">
              <w:r>
                <w:rPr>
                  <w:rFonts w:hint="eastAsia" w:ascii="宋体" w:hAnsi="宋体" w:eastAsia="宋体" w:cs="宋体"/>
                  <w:i w:val="0"/>
                  <w:color w:val="000000"/>
                  <w:kern w:val="0"/>
                  <w:sz w:val="20"/>
                  <w:szCs w:val="20"/>
                  <w:u w:val="none"/>
                  <w:lang w:val="en-US" w:eastAsia="zh-CN" w:bidi="ar"/>
                </w:rPr>
                <w:t xml:space="preserve">  公务用车运行维护费</w:t>
              </w:r>
            </w:ins>
            <w:del w:id="13277"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公务用车运行维护费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78"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2799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79" w:author="Administrator" w:date="2024-08-08T09:12:56Z">
              <w:r>
                <w:rPr>
                  <w:rFonts w:hint="eastAsia" w:ascii="宋体" w:hAnsi="宋体" w:eastAsia="宋体" w:cs="宋体"/>
                  <w:i w:val="0"/>
                  <w:color w:val="000000"/>
                  <w:kern w:val="0"/>
                  <w:sz w:val="20"/>
                  <w:szCs w:val="20"/>
                  <w:u w:val="none"/>
                  <w:lang w:val="en-US" w:eastAsia="zh-CN" w:bidi="ar"/>
                </w:rPr>
                <w:t>686</w:t>
              </w:r>
            </w:ins>
            <w:del w:id="13280" w:author="Administrator" w:date="2024-08-08T09:12:56Z">
              <w:r>
                <w:rPr>
                  <w:rFonts w:hint="eastAsia" w:ascii="宋体" w:hAnsi="宋体" w:eastAsia="宋体" w:cs="宋体"/>
                  <w:i w:val="0"/>
                  <w:iCs w:val="0"/>
                  <w:color w:val="000000"/>
                  <w:kern w:val="0"/>
                  <w:sz w:val="20"/>
                  <w:szCs w:val="20"/>
                  <w:u w:val="none"/>
                  <w:lang w:val="en-US" w:eastAsia="zh-CN" w:bidi="ar"/>
                </w:rPr>
                <w:delText>652</w:delText>
              </w:r>
            </w:del>
          </w:p>
        </w:tc>
      </w:tr>
      <w:tr w14:paraId="3E53F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28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281"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8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C86E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83" w:author="Administrator" w:date="2024-08-08T09:12:56Z">
              <w:r>
                <w:rPr>
                  <w:rFonts w:hint="eastAsia" w:ascii="宋体" w:hAnsi="宋体" w:eastAsia="宋体" w:cs="宋体"/>
                  <w:i w:val="0"/>
                  <w:color w:val="000000"/>
                  <w:kern w:val="0"/>
                  <w:sz w:val="20"/>
                  <w:szCs w:val="20"/>
                  <w:u w:val="none"/>
                  <w:lang w:val="en-US" w:eastAsia="zh-CN" w:bidi="ar"/>
                </w:rPr>
                <w:t xml:space="preserve">  维修(护)费</w:t>
              </w:r>
            </w:ins>
            <w:del w:id="1328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维修(护)费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8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CCC4B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86" w:author="Administrator" w:date="2024-08-08T09:12:56Z">
              <w:r>
                <w:rPr>
                  <w:rFonts w:hint="eastAsia" w:ascii="宋体" w:hAnsi="宋体" w:eastAsia="宋体" w:cs="宋体"/>
                  <w:i w:val="0"/>
                  <w:color w:val="000000"/>
                  <w:kern w:val="0"/>
                  <w:sz w:val="20"/>
                  <w:szCs w:val="20"/>
                  <w:u w:val="none"/>
                  <w:lang w:val="en-US" w:eastAsia="zh-CN" w:bidi="ar"/>
                </w:rPr>
                <w:t>3,096</w:t>
              </w:r>
            </w:ins>
            <w:del w:id="13287" w:author="Administrator" w:date="2024-08-08T09:12:56Z">
              <w:r>
                <w:rPr>
                  <w:rFonts w:hint="eastAsia" w:ascii="宋体" w:hAnsi="宋体" w:eastAsia="宋体" w:cs="宋体"/>
                  <w:i w:val="0"/>
                  <w:iCs w:val="0"/>
                  <w:color w:val="000000"/>
                  <w:kern w:val="0"/>
                  <w:sz w:val="20"/>
                  <w:szCs w:val="20"/>
                  <w:u w:val="none"/>
                  <w:lang w:val="en-US" w:eastAsia="zh-CN" w:bidi="ar"/>
                </w:rPr>
                <w:delText>2,957</w:delText>
              </w:r>
            </w:del>
          </w:p>
        </w:tc>
      </w:tr>
      <w:tr w14:paraId="01C6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88"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288"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89"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2058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90" w:author="Administrator" w:date="2024-08-08T09:12:56Z">
              <w:r>
                <w:rPr>
                  <w:rFonts w:hint="eastAsia" w:ascii="宋体" w:hAnsi="宋体" w:eastAsia="宋体" w:cs="宋体"/>
                  <w:i w:val="0"/>
                  <w:color w:val="000000"/>
                  <w:kern w:val="0"/>
                  <w:sz w:val="20"/>
                  <w:szCs w:val="20"/>
                  <w:u w:val="none"/>
                  <w:lang w:val="en-US" w:eastAsia="zh-CN" w:bidi="ar"/>
                </w:rPr>
                <w:t xml:space="preserve">  其他商品和服务支出</w:t>
              </w:r>
            </w:ins>
            <w:del w:id="13291"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其他商品和服务支出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92"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391F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293" w:author="Administrator" w:date="2024-08-08T09:12:56Z">
              <w:r>
                <w:rPr>
                  <w:rFonts w:hint="eastAsia" w:ascii="宋体" w:hAnsi="宋体" w:eastAsia="宋体" w:cs="宋体"/>
                  <w:i w:val="0"/>
                  <w:color w:val="000000"/>
                  <w:kern w:val="0"/>
                  <w:sz w:val="20"/>
                  <w:szCs w:val="20"/>
                  <w:u w:val="none"/>
                  <w:lang w:val="en-US" w:eastAsia="zh-CN" w:bidi="ar"/>
                </w:rPr>
                <w:t>4,877</w:t>
              </w:r>
            </w:ins>
            <w:del w:id="13294" w:author="Administrator" w:date="2024-08-08T09:12:56Z">
              <w:r>
                <w:rPr>
                  <w:rFonts w:hint="eastAsia" w:ascii="宋体" w:hAnsi="宋体" w:eastAsia="宋体" w:cs="宋体"/>
                  <w:i w:val="0"/>
                  <w:iCs w:val="0"/>
                  <w:color w:val="000000"/>
                  <w:kern w:val="0"/>
                  <w:sz w:val="20"/>
                  <w:szCs w:val="20"/>
                  <w:u w:val="none"/>
                  <w:lang w:val="en-US" w:eastAsia="zh-CN" w:bidi="ar"/>
                </w:rPr>
                <w:delText>4,571</w:delText>
              </w:r>
            </w:del>
          </w:p>
        </w:tc>
      </w:tr>
      <w:tr w14:paraId="4DE92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295"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295"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96"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5ECE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297" w:author="Administrator" w:date="2024-08-08T09:12:56Z">
              <w:r>
                <w:rPr>
                  <w:rFonts w:hint="eastAsia" w:ascii="宋体" w:hAnsi="宋体" w:eastAsia="宋体" w:cs="宋体"/>
                  <w:i w:val="0"/>
                  <w:color w:val="000000"/>
                  <w:kern w:val="0"/>
                  <w:sz w:val="20"/>
                  <w:szCs w:val="20"/>
                  <w:u w:val="none"/>
                  <w:lang w:val="en-US" w:eastAsia="zh-CN" w:bidi="ar"/>
                </w:rPr>
                <w:t>机关资本性支出(一)</w:t>
              </w:r>
            </w:ins>
            <w:del w:id="13298" w:author="Administrator" w:date="2024-08-08T09:12:56Z">
              <w:r>
                <w:rPr>
                  <w:rFonts w:hint="eastAsia" w:ascii="宋体" w:hAnsi="宋体" w:eastAsia="宋体" w:cs="宋体"/>
                  <w:i w:val="0"/>
                  <w:iCs w:val="0"/>
                  <w:color w:val="000000"/>
                  <w:kern w:val="0"/>
                  <w:sz w:val="20"/>
                  <w:szCs w:val="20"/>
                  <w:u w:val="none"/>
                  <w:lang w:val="en-US" w:eastAsia="zh-CN" w:bidi="ar"/>
                </w:rPr>
                <w:delText>机关资本性支出(一)</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299"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70BC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00" w:author="Administrator" w:date="2024-08-08T09:12:56Z">
              <w:r>
                <w:rPr>
                  <w:rFonts w:hint="eastAsia" w:ascii="宋体" w:hAnsi="宋体" w:eastAsia="宋体" w:cs="宋体"/>
                  <w:i w:val="0"/>
                  <w:color w:val="000000"/>
                  <w:kern w:val="0"/>
                  <w:sz w:val="20"/>
                  <w:szCs w:val="20"/>
                  <w:u w:val="none"/>
                  <w:lang w:val="en-US" w:eastAsia="zh-CN" w:bidi="ar"/>
                </w:rPr>
                <w:t>41,072</w:t>
              </w:r>
            </w:ins>
            <w:del w:id="13301" w:author="Administrator" w:date="2024-08-08T09:12:56Z">
              <w:r>
                <w:rPr>
                  <w:rFonts w:hint="eastAsia" w:ascii="宋体" w:hAnsi="宋体" w:eastAsia="宋体" w:cs="宋体"/>
                  <w:i w:val="0"/>
                  <w:iCs w:val="0"/>
                  <w:color w:val="000000"/>
                  <w:kern w:val="0"/>
                  <w:sz w:val="20"/>
                  <w:szCs w:val="20"/>
                  <w:u w:val="none"/>
                  <w:lang w:val="en-US" w:eastAsia="zh-CN" w:bidi="ar"/>
                </w:rPr>
                <w:delText>41,733</w:delText>
              </w:r>
            </w:del>
          </w:p>
        </w:tc>
      </w:tr>
      <w:tr w14:paraId="3495F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0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02"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0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3DFB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04" w:author="Administrator" w:date="2024-08-08T09:12:56Z">
              <w:r>
                <w:rPr>
                  <w:rFonts w:hint="eastAsia" w:ascii="宋体" w:hAnsi="宋体" w:eastAsia="宋体" w:cs="宋体"/>
                  <w:i w:val="0"/>
                  <w:color w:val="000000"/>
                  <w:kern w:val="0"/>
                  <w:sz w:val="20"/>
                  <w:szCs w:val="20"/>
                  <w:u w:val="none"/>
                  <w:lang w:val="en-US" w:eastAsia="zh-CN" w:bidi="ar"/>
                </w:rPr>
                <w:t xml:space="preserve">  房屋建筑物购建</w:t>
              </w:r>
            </w:ins>
            <w:del w:id="1330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房屋建筑物购建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0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B74F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07" w:author="Administrator" w:date="2024-08-08T09:12:56Z">
              <w:r>
                <w:rPr>
                  <w:rFonts w:hint="eastAsia" w:ascii="宋体" w:hAnsi="宋体" w:eastAsia="宋体" w:cs="宋体"/>
                  <w:i w:val="0"/>
                  <w:color w:val="000000"/>
                  <w:kern w:val="0"/>
                  <w:sz w:val="20"/>
                  <w:szCs w:val="20"/>
                  <w:u w:val="none"/>
                  <w:lang w:val="en-US" w:eastAsia="zh-CN" w:bidi="ar"/>
                </w:rPr>
                <w:t>647</w:t>
              </w:r>
            </w:ins>
            <w:del w:id="13308" w:author="Administrator" w:date="2024-08-08T09:12:56Z">
              <w:r>
                <w:rPr>
                  <w:rFonts w:hint="eastAsia" w:ascii="宋体" w:hAnsi="宋体" w:eastAsia="宋体" w:cs="宋体"/>
                  <w:i w:val="0"/>
                  <w:iCs w:val="0"/>
                  <w:color w:val="000000"/>
                  <w:kern w:val="0"/>
                  <w:sz w:val="20"/>
                  <w:szCs w:val="20"/>
                  <w:u w:val="none"/>
                  <w:lang w:val="en-US" w:eastAsia="zh-CN" w:bidi="ar"/>
                </w:rPr>
                <w:delText>579</w:delText>
              </w:r>
            </w:del>
          </w:p>
        </w:tc>
      </w:tr>
      <w:tr w14:paraId="3CEF4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0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309"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1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E58E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11" w:author="Administrator" w:date="2024-08-08T09:12:56Z">
              <w:r>
                <w:rPr>
                  <w:rFonts w:hint="eastAsia" w:ascii="宋体" w:hAnsi="宋体" w:eastAsia="宋体" w:cs="宋体"/>
                  <w:i w:val="0"/>
                  <w:color w:val="000000"/>
                  <w:kern w:val="0"/>
                  <w:sz w:val="20"/>
                  <w:szCs w:val="20"/>
                  <w:u w:val="none"/>
                  <w:lang w:val="en-US" w:eastAsia="zh-CN" w:bidi="ar"/>
                </w:rPr>
                <w:t xml:space="preserve">  基础设施建设</w:t>
              </w:r>
            </w:ins>
            <w:del w:id="13312"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基础设施建设</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1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78C9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14" w:author="Administrator" w:date="2024-08-08T09:12:56Z">
              <w:r>
                <w:rPr>
                  <w:rFonts w:hint="eastAsia" w:ascii="宋体" w:hAnsi="宋体" w:eastAsia="宋体" w:cs="宋体"/>
                  <w:i w:val="0"/>
                  <w:color w:val="000000"/>
                  <w:kern w:val="0"/>
                  <w:sz w:val="20"/>
                  <w:szCs w:val="20"/>
                  <w:u w:val="none"/>
                  <w:lang w:val="en-US" w:eastAsia="zh-CN" w:bidi="ar"/>
                </w:rPr>
                <w:t>28,460</w:t>
              </w:r>
            </w:ins>
            <w:del w:id="13315" w:author="Administrator" w:date="2024-08-08T09:12:56Z">
              <w:r>
                <w:rPr>
                  <w:rFonts w:hint="eastAsia" w:ascii="宋体" w:hAnsi="宋体" w:eastAsia="宋体" w:cs="宋体"/>
                  <w:i w:val="0"/>
                  <w:iCs w:val="0"/>
                  <w:color w:val="000000"/>
                  <w:kern w:val="0"/>
                  <w:sz w:val="20"/>
                  <w:szCs w:val="20"/>
                  <w:u w:val="none"/>
                  <w:lang w:val="en-US" w:eastAsia="zh-CN" w:bidi="ar"/>
                </w:rPr>
                <w:delText>29,727</w:delText>
              </w:r>
            </w:del>
          </w:p>
        </w:tc>
      </w:tr>
      <w:tr w14:paraId="03E2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31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316"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1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7CBB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18" w:author="Administrator" w:date="2024-08-08T09:12:56Z">
              <w:r>
                <w:rPr>
                  <w:rFonts w:hint="eastAsia" w:ascii="宋体" w:hAnsi="宋体" w:eastAsia="宋体" w:cs="宋体"/>
                  <w:i w:val="0"/>
                  <w:color w:val="000000"/>
                  <w:kern w:val="0"/>
                  <w:sz w:val="20"/>
                  <w:szCs w:val="20"/>
                  <w:u w:val="none"/>
                  <w:lang w:val="en-US" w:eastAsia="zh-CN" w:bidi="ar"/>
                </w:rPr>
                <w:t xml:space="preserve">  公务用车购置</w:t>
              </w:r>
            </w:ins>
            <w:del w:id="13319"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公务用车购置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2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C315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21" w:author="Administrator" w:date="2024-08-08T09:12:56Z">
              <w:r>
                <w:rPr>
                  <w:rFonts w:hint="eastAsia" w:ascii="宋体" w:hAnsi="宋体" w:eastAsia="宋体" w:cs="宋体"/>
                  <w:i w:val="0"/>
                  <w:color w:val="000000"/>
                  <w:kern w:val="0"/>
                  <w:sz w:val="20"/>
                  <w:szCs w:val="20"/>
                  <w:u w:val="none"/>
                  <w:lang w:val="en-US" w:eastAsia="zh-CN" w:bidi="ar"/>
                </w:rPr>
                <w:t>301</w:t>
              </w:r>
            </w:ins>
            <w:del w:id="13322" w:author="Administrator" w:date="2024-08-08T09:12:56Z">
              <w:r>
                <w:rPr>
                  <w:rFonts w:hint="eastAsia" w:ascii="宋体" w:hAnsi="宋体" w:eastAsia="宋体" w:cs="宋体"/>
                  <w:i w:val="0"/>
                  <w:iCs w:val="0"/>
                  <w:color w:val="000000"/>
                  <w:kern w:val="0"/>
                  <w:sz w:val="20"/>
                  <w:szCs w:val="20"/>
                  <w:u w:val="none"/>
                  <w:lang w:val="en-US" w:eastAsia="zh-CN" w:bidi="ar"/>
                </w:rPr>
                <w:delText>311</w:delText>
              </w:r>
            </w:del>
          </w:p>
        </w:tc>
      </w:tr>
      <w:tr w14:paraId="7AA08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23"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23"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24"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C614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25" w:author="Administrator" w:date="2024-08-08T09:12:56Z">
              <w:r>
                <w:rPr>
                  <w:rFonts w:hint="eastAsia" w:ascii="宋体" w:hAnsi="宋体" w:eastAsia="宋体" w:cs="宋体"/>
                  <w:i w:val="0"/>
                  <w:color w:val="000000"/>
                  <w:kern w:val="0"/>
                  <w:sz w:val="20"/>
                  <w:szCs w:val="20"/>
                  <w:u w:val="none"/>
                  <w:lang w:val="en-US" w:eastAsia="zh-CN" w:bidi="ar"/>
                </w:rPr>
                <w:t xml:space="preserve">  土地征迁补偿和安置支出</w:t>
              </w:r>
            </w:ins>
            <w:del w:id="13326"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土地征迁补偿和安置支出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27"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44155F">
            <w:pPr>
              <w:jc w:val="right"/>
              <w:rPr>
                <w:rFonts w:hint="eastAsia" w:ascii="宋体" w:hAnsi="宋体" w:eastAsia="宋体" w:cs="宋体"/>
                <w:i w:val="0"/>
                <w:iCs w:val="0"/>
                <w:color w:val="000000"/>
                <w:sz w:val="20"/>
                <w:szCs w:val="20"/>
                <w:u w:val="none"/>
              </w:rPr>
            </w:pPr>
          </w:p>
        </w:tc>
      </w:tr>
      <w:tr w14:paraId="68F28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28"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28"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29"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6F41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30" w:author="Administrator" w:date="2024-08-08T09:12:56Z">
              <w:r>
                <w:rPr>
                  <w:rFonts w:hint="eastAsia" w:ascii="宋体" w:hAnsi="宋体" w:eastAsia="宋体" w:cs="宋体"/>
                  <w:i w:val="0"/>
                  <w:color w:val="000000"/>
                  <w:kern w:val="0"/>
                  <w:sz w:val="20"/>
                  <w:szCs w:val="20"/>
                  <w:u w:val="none"/>
                  <w:lang w:val="en-US" w:eastAsia="zh-CN" w:bidi="ar"/>
                </w:rPr>
                <w:t xml:space="preserve">  设备购置</w:t>
              </w:r>
            </w:ins>
            <w:del w:id="13331"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设备购置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32"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ECB37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33" w:author="Administrator" w:date="2024-08-08T09:12:56Z">
              <w:r>
                <w:rPr>
                  <w:rFonts w:hint="eastAsia" w:ascii="宋体" w:hAnsi="宋体" w:eastAsia="宋体" w:cs="宋体"/>
                  <w:i w:val="0"/>
                  <w:color w:val="000000"/>
                  <w:kern w:val="0"/>
                  <w:sz w:val="20"/>
                  <w:szCs w:val="20"/>
                  <w:u w:val="none"/>
                  <w:lang w:val="en-US" w:eastAsia="zh-CN" w:bidi="ar"/>
                </w:rPr>
                <w:t>2,018</w:t>
              </w:r>
            </w:ins>
            <w:del w:id="13334" w:author="Administrator" w:date="2024-08-08T09:12:56Z">
              <w:r>
                <w:rPr>
                  <w:rFonts w:hint="eastAsia" w:ascii="宋体" w:hAnsi="宋体" w:eastAsia="宋体" w:cs="宋体"/>
                  <w:i w:val="0"/>
                  <w:iCs w:val="0"/>
                  <w:color w:val="000000"/>
                  <w:kern w:val="0"/>
                  <w:sz w:val="20"/>
                  <w:szCs w:val="20"/>
                  <w:u w:val="none"/>
                  <w:lang w:val="en-US" w:eastAsia="zh-CN" w:bidi="ar"/>
                </w:rPr>
                <w:delText>1,988</w:delText>
              </w:r>
            </w:del>
          </w:p>
        </w:tc>
      </w:tr>
      <w:tr w14:paraId="1139A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35"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35"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36"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FF53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37" w:author="Administrator" w:date="2024-08-08T09:12:56Z">
              <w:r>
                <w:rPr>
                  <w:rFonts w:hint="eastAsia" w:ascii="宋体" w:hAnsi="宋体" w:eastAsia="宋体" w:cs="宋体"/>
                  <w:i w:val="0"/>
                  <w:color w:val="000000"/>
                  <w:kern w:val="0"/>
                  <w:sz w:val="20"/>
                  <w:szCs w:val="20"/>
                  <w:u w:val="none"/>
                  <w:lang w:val="en-US" w:eastAsia="zh-CN" w:bidi="ar"/>
                </w:rPr>
                <w:t xml:space="preserve">  大型修缮</w:t>
              </w:r>
            </w:ins>
            <w:del w:id="13338"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大型修缮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39"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0B872F">
            <w:pPr>
              <w:jc w:val="right"/>
              <w:rPr>
                <w:rFonts w:hint="eastAsia" w:ascii="宋体" w:hAnsi="宋体" w:eastAsia="宋体" w:cs="宋体"/>
                <w:i w:val="0"/>
                <w:iCs w:val="0"/>
                <w:color w:val="000000"/>
                <w:sz w:val="20"/>
                <w:szCs w:val="20"/>
                <w:u w:val="none"/>
              </w:rPr>
            </w:pPr>
          </w:p>
        </w:tc>
      </w:tr>
      <w:tr w14:paraId="171F7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40"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40"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41"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C90F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42" w:author="Administrator" w:date="2024-08-08T09:12:56Z">
              <w:r>
                <w:rPr>
                  <w:rFonts w:hint="eastAsia" w:ascii="宋体" w:hAnsi="宋体" w:eastAsia="宋体" w:cs="宋体"/>
                  <w:i w:val="0"/>
                  <w:color w:val="000000"/>
                  <w:kern w:val="0"/>
                  <w:sz w:val="20"/>
                  <w:szCs w:val="20"/>
                  <w:u w:val="none"/>
                  <w:lang w:val="en-US" w:eastAsia="zh-CN" w:bidi="ar"/>
                </w:rPr>
                <w:t xml:space="preserve">  其他资本性支出</w:t>
              </w:r>
            </w:ins>
            <w:del w:id="13343"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其他资本性支出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44"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00F9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45" w:author="Administrator" w:date="2024-08-08T09:12:56Z">
              <w:r>
                <w:rPr>
                  <w:rFonts w:hint="eastAsia" w:ascii="宋体" w:hAnsi="宋体" w:eastAsia="宋体" w:cs="宋体"/>
                  <w:i w:val="0"/>
                  <w:color w:val="000000"/>
                  <w:kern w:val="0"/>
                  <w:sz w:val="20"/>
                  <w:szCs w:val="20"/>
                  <w:u w:val="none"/>
                  <w:lang w:val="en-US" w:eastAsia="zh-CN" w:bidi="ar"/>
                </w:rPr>
                <w:t>9,646</w:t>
              </w:r>
            </w:ins>
            <w:del w:id="13346" w:author="Administrator" w:date="2024-08-08T09:12:56Z">
              <w:r>
                <w:rPr>
                  <w:rFonts w:hint="eastAsia" w:ascii="宋体" w:hAnsi="宋体" w:eastAsia="宋体" w:cs="宋体"/>
                  <w:i w:val="0"/>
                  <w:iCs w:val="0"/>
                  <w:color w:val="000000"/>
                  <w:kern w:val="0"/>
                  <w:sz w:val="20"/>
                  <w:szCs w:val="20"/>
                  <w:u w:val="none"/>
                  <w:lang w:val="en-US" w:eastAsia="zh-CN" w:bidi="ar"/>
                </w:rPr>
                <w:delText>9,128</w:delText>
              </w:r>
            </w:del>
          </w:p>
        </w:tc>
      </w:tr>
      <w:tr w14:paraId="12346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34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47"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4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B389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49" w:author="Administrator" w:date="2024-08-08T09:12:56Z">
              <w:r>
                <w:rPr>
                  <w:rFonts w:hint="eastAsia" w:ascii="宋体" w:hAnsi="宋体" w:eastAsia="宋体" w:cs="宋体"/>
                  <w:i w:val="0"/>
                  <w:color w:val="000000"/>
                  <w:kern w:val="0"/>
                  <w:sz w:val="20"/>
                  <w:szCs w:val="20"/>
                  <w:u w:val="none"/>
                  <w:lang w:val="en-US" w:eastAsia="zh-CN" w:bidi="ar"/>
                </w:rPr>
                <w:t>机关资本性支出(二)</w:t>
              </w:r>
            </w:ins>
            <w:del w:id="13350" w:author="Administrator" w:date="2024-08-08T09:12:56Z">
              <w:r>
                <w:rPr>
                  <w:rFonts w:hint="eastAsia" w:ascii="宋体" w:hAnsi="宋体" w:eastAsia="宋体" w:cs="宋体"/>
                  <w:i w:val="0"/>
                  <w:iCs w:val="0"/>
                  <w:color w:val="000000"/>
                  <w:kern w:val="0"/>
                  <w:sz w:val="20"/>
                  <w:szCs w:val="20"/>
                  <w:u w:val="none"/>
                  <w:lang w:val="en-US" w:eastAsia="zh-CN" w:bidi="ar"/>
                </w:rPr>
                <w:delText>机关资本性支出(二)</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5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EF639C">
            <w:pPr>
              <w:jc w:val="right"/>
              <w:rPr>
                <w:rFonts w:hint="eastAsia" w:ascii="宋体" w:hAnsi="宋体" w:eastAsia="宋体" w:cs="宋体"/>
                <w:i w:val="0"/>
                <w:iCs w:val="0"/>
                <w:color w:val="000000"/>
                <w:sz w:val="20"/>
                <w:szCs w:val="20"/>
                <w:u w:val="none"/>
              </w:rPr>
            </w:pPr>
          </w:p>
        </w:tc>
      </w:tr>
      <w:tr w14:paraId="6604E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35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352"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5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6EEA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54" w:author="Administrator" w:date="2024-08-08T09:12:56Z">
              <w:r>
                <w:rPr>
                  <w:rFonts w:hint="eastAsia" w:ascii="宋体" w:hAnsi="宋体" w:eastAsia="宋体" w:cs="宋体"/>
                  <w:i w:val="0"/>
                  <w:color w:val="000000"/>
                  <w:kern w:val="0"/>
                  <w:sz w:val="20"/>
                  <w:szCs w:val="20"/>
                  <w:u w:val="none"/>
                  <w:lang w:val="en-US" w:eastAsia="zh-CN" w:bidi="ar"/>
                </w:rPr>
                <w:t xml:space="preserve">  房屋建筑物购建</w:t>
              </w:r>
            </w:ins>
            <w:del w:id="1335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房屋建筑物购建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5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7C1AB6">
            <w:pPr>
              <w:jc w:val="right"/>
              <w:rPr>
                <w:rFonts w:hint="eastAsia" w:ascii="宋体" w:hAnsi="宋体" w:eastAsia="宋体" w:cs="宋体"/>
                <w:i w:val="0"/>
                <w:iCs w:val="0"/>
                <w:color w:val="000000"/>
                <w:sz w:val="20"/>
                <w:szCs w:val="20"/>
                <w:u w:val="none"/>
              </w:rPr>
            </w:pPr>
          </w:p>
        </w:tc>
      </w:tr>
      <w:tr w14:paraId="19B73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5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57"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5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F5F7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59" w:author="Administrator" w:date="2024-08-08T09:12:56Z">
              <w:r>
                <w:rPr>
                  <w:rFonts w:hint="eastAsia" w:ascii="宋体" w:hAnsi="宋体" w:eastAsia="宋体" w:cs="宋体"/>
                  <w:i w:val="0"/>
                  <w:color w:val="000000"/>
                  <w:kern w:val="0"/>
                  <w:sz w:val="20"/>
                  <w:szCs w:val="20"/>
                  <w:u w:val="none"/>
                  <w:lang w:val="en-US" w:eastAsia="zh-CN" w:bidi="ar"/>
                </w:rPr>
                <w:t xml:space="preserve">  基础设施建设</w:t>
              </w:r>
            </w:ins>
            <w:del w:id="13360"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基础设施建设</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6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9805B8">
            <w:pPr>
              <w:jc w:val="right"/>
              <w:rPr>
                <w:rFonts w:hint="eastAsia" w:ascii="宋体" w:hAnsi="宋体" w:eastAsia="宋体" w:cs="宋体"/>
                <w:i w:val="0"/>
                <w:iCs w:val="0"/>
                <w:color w:val="000000"/>
                <w:sz w:val="20"/>
                <w:szCs w:val="20"/>
                <w:u w:val="none"/>
              </w:rPr>
            </w:pPr>
          </w:p>
        </w:tc>
      </w:tr>
      <w:tr w14:paraId="5197E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6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62"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6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5EC1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64" w:author="Administrator" w:date="2024-08-08T09:12:56Z">
              <w:r>
                <w:rPr>
                  <w:rFonts w:hint="eastAsia" w:ascii="宋体" w:hAnsi="宋体" w:eastAsia="宋体" w:cs="宋体"/>
                  <w:i w:val="0"/>
                  <w:color w:val="000000"/>
                  <w:kern w:val="0"/>
                  <w:sz w:val="20"/>
                  <w:szCs w:val="20"/>
                  <w:u w:val="none"/>
                  <w:lang w:val="en-US" w:eastAsia="zh-CN" w:bidi="ar"/>
                </w:rPr>
                <w:t xml:space="preserve">  公务用车购置</w:t>
              </w:r>
            </w:ins>
            <w:del w:id="1336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公务用车购置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6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31E5F1">
            <w:pPr>
              <w:jc w:val="right"/>
              <w:rPr>
                <w:rFonts w:hint="eastAsia" w:ascii="宋体" w:hAnsi="宋体" w:eastAsia="宋体" w:cs="宋体"/>
                <w:i w:val="0"/>
                <w:iCs w:val="0"/>
                <w:color w:val="000000"/>
                <w:sz w:val="20"/>
                <w:szCs w:val="20"/>
                <w:u w:val="none"/>
              </w:rPr>
            </w:pPr>
          </w:p>
        </w:tc>
      </w:tr>
      <w:tr w14:paraId="13086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36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67"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6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C95E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69" w:author="Administrator" w:date="2024-08-08T09:12:56Z">
              <w:r>
                <w:rPr>
                  <w:rFonts w:hint="eastAsia" w:ascii="宋体" w:hAnsi="宋体" w:eastAsia="宋体" w:cs="宋体"/>
                  <w:i w:val="0"/>
                  <w:color w:val="000000"/>
                  <w:kern w:val="0"/>
                  <w:sz w:val="20"/>
                  <w:szCs w:val="20"/>
                  <w:u w:val="none"/>
                  <w:lang w:val="en-US" w:eastAsia="zh-CN" w:bidi="ar"/>
                </w:rPr>
                <w:t xml:space="preserve">  设备购置</w:t>
              </w:r>
            </w:ins>
            <w:del w:id="13370"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设备购置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7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BFB513">
            <w:pPr>
              <w:jc w:val="right"/>
              <w:rPr>
                <w:rFonts w:hint="eastAsia" w:ascii="宋体" w:hAnsi="宋体" w:eastAsia="宋体" w:cs="宋体"/>
                <w:i w:val="0"/>
                <w:iCs w:val="0"/>
                <w:color w:val="000000"/>
                <w:sz w:val="20"/>
                <w:szCs w:val="20"/>
                <w:u w:val="none"/>
              </w:rPr>
            </w:pPr>
          </w:p>
        </w:tc>
      </w:tr>
      <w:tr w14:paraId="4D978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7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72"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7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8353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74" w:author="Administrator" w:date="2024-08-08T09:12:56Z">
              <w:r>
                <w:rPr>
                  <w:rFonts w:hint="eastAsia" w:ascii="宋体" w:hAnsi="宋体" w:eastAsia="宋体" w:cs="宋体"/>
                  <w:i w:val="0"/>
                  <w:color w:val="000000"/>
                  <w:kern w:val="0"/>
                  <w:sz w:val="20"/>
                  <w:szCs w:val="20"/>
                  <w:u w:val="none"/>
                  <w:lang w:val="en-US" w:eastAsia="zh-CN" w:bidi="ar"/>
                </w:rPr>
                <w:t xml:space="preserve">  大型修缮</w:t>
              </w:r>
            </w:ins>
            <w:del w:id="1337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大型修缮</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7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90AEA4">
            <w:pPr>
              <w:jc w:val="right"/>
              <w:rPr>
                <w:rFonts w:hint="eastAsia" w:ascii="宋体" w:hAnsi="宋体" w:eastAsia="宋体" w:cs="宋体"/>
                <w:i w:val="0"/>
                <w:iCs w:val="0"/>
                <w:color w:val="000000"/>
                <w:sz w:val="20"/>
                <w:szCs w:val="20"/>
                <w:u w:val="none"/>
              </w:rPr>
            </w:pPr>
          </w:p>
        </w:tc>
      </w:tr>
      <w:tr w14:paraId="4190A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7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77"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7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360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79" w:author="Administrator" w:date="2024-08-08T09:12:56Z">
              <w:r>
                <w:rPr>
                  <w:rFonts w:hint="eastAsia" w:ascii="宋体" w:hAnsi="宋体" w:eastAsia="宋体" w:cs="宋体"/>
                  <w:i w:val="0"/>
                  <w:color w:val="000000"/>
                  <w:kern w:val="0"/>
                  <w:sz w:val="20"/>
                  <w:szCs w:val="20"/>
                  <w:u w:val="none"/>
                  <w:lang w:val="en-US" w:eastAsia="zh-CN" w:bidi="ar"/>
                </w:rPr>
                <w:t xml:space="preserve">  其他资本性支出</w:t>
              </w:r>
            </w:ins>
            <w:del w:id="13380"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其他资本性支出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8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6D48BC">
            <w:pPr>
              <w:jc w:val="right"/>
              <w:rPr>
                <w:rFonts w:hint="eastAsia" w:ascii="宋体" w:hAnsi="宋体" w:eastAsia="宋体" w:cs="宋体"/>
                <w:i w:val="0"/>
                <w:iCs w:val="0"/>
                <w:color w:val="000000"/>
                <w:sz w:val="20"/>
                <w:szCs w:val="20"/>
                <w:u w:val="none"/>
              </w:rPr>
            </w:pPr>
          </w:p>
        </w:tc>
      </w:tr>
      <w:tr w14:paraId="2043A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8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82"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8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B562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84" w:author="Administrator" w:date="2024-08-08T09:12:56Z">
              <w:r>
                <w:rPr>
                  <w:rFonts w:hint="eastAsia" w:ascii="宋体" w:hAnsi="宋体" w:eastAsia="宋体" w:cs="宋体"/>
                  <w:i w:val="0"/>
                  <w:color w:val="000000"/>
                  <w:kern w:val="0"/>
                  <w:sz w:val="20"/>
                  <w:szCs w:val="20"/>
                  <w:u w:val="none"/>
                  <w:lang w:val="en-US" w:eastAsia="zh-CN" w:bidi="ar"/>
                </w:rPr>
                <w:t>对事业单位经常性补助</w:t>
              </w:r>
            </w:ins>
            <w:del w:id="13385" w:author="Administrator" w:date="2024-08-08T09:12:56Z">
              <w:r>
                <w:rPr>
                  <w:rFonts w:hint="eastAsia" w:ascii="宋体" w:hAnsi="宋体" w:eastAsia="宋体" w:cs="宋体"/>
                  <w:i w:val="0"/>
                  <w:iCs w:val="0"/>
                  <w:color w:val="000000"/>
                  <w:kern w:val="0"/>
                  <w:sz w:val="20"/>
                  <w:szCs w:val="20"/>
                  <w:u w:val="none"/>
                  <w:lang w:val="en-US" w:eastAsia="zh-CN" w:bidi="ar"/>
                </w:rPr>
                <w:delText>对事业单位经常性补助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8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E347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87" w:author="Administrator" w:date="2024-08-08T09:12:56Z">
              <w:r>
                <w:rPr>
                  <w:rFonts w:hint="eastAsia" w:ascii="宋体" w:hAnsi="宋体" w:eastAsia="宋体" w:cs="宋体"/>
                  <w:i w:val="0"/>
                  <w:color w:val="000000"/>
                  <w:kern w:val="0"/>
                  <w:sz w:val="20"/>
                  <w:szCs w:val="20"/>
                  <w:u w:val="none"/>
                  <w:lang w:val="en-US" w:eastAsia="zh-CN" w:bidi="ar"/>
                </w:rPr>
                <w:t>62,138</w:t>
              </w:r>
            </w:ins>
            <w:del w:id="13388" w:author="Administrator" w:date="2024-08-08T09:12:56Z">
              <w:r>
                <w:rPr>
                  <w:rFonts w:hint="eastAsia" w:ascii="宋体" w:hAnsi="宋体" w:eastAsia="宋体" w:cs="宋体"/>
                  <w:i w:val="0"/>
                  <w:iCs w:val="0"/>
                  <w:color w:val="000000"/>
                  <w:kern w:val="0"/>
                  <w:sz w:val="20"/>
                  <w:szCs w:val="20"/>
                  <w:u w:val="none"/>
                  <w:lang w:val="en-US" w:eastAsia="zh-CN" w:bidi="ar"/>
                </w:rPr>
                <w:delText>56,661</w:delText>
              </w:r>
            </w:del>
          </w:p>
        </w:tc>
      </w:tr>
      <w:tr w14:paraId="5A759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8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389"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9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9F58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91" w:author="Administrator" w:date="2024-08-08T09:12:56Z">
              <w:r>
                <w:rPr>
                  <w:rFonts w:hint="eastAsia" w:ascii="宋体" w:hAnsi="宋体" w:eastAsia="宋体" w:cs="宋体"/>
                  <w:i w:val="0"/>
                  <w:color w:val="000000"/>
                  <w:kern w:val="0"/>
                  <w:sz w:val="20"/>
                  <w:szCs w:val="20"/>
                  <w:u w:val="none"/>
                  <w:lang w:val="en-US" w:eastAsia="zh-CN" w:bidi="ar"/>
                </w:rPr>
                <w:t xml:space="preserve">  工资福利支出</w:t>
              </w:r>
            </w:ins>
            <w:del w:id="13392"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工资福利支出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9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E941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394" w:author="Administrator" w:date="2024-08-08T09:12:56Z">
              <w:r>
                <w:rPr>
                  <w:rFonts w:hint="eastAsia" w:ascii="宋体" w:hAnsi="宋体" w:eastAsia="宋体" w:cs="宋体"/>
                  <w:i w:val="0"/>
                  <w:color w:val="000000"/>
                  <w:kern w:val="0"/>
                  <w:sz w:val="20"/>
                  <w:szCs w:val="20"/>
                  <w:u w:val="none"/>
                  <w:lang w:val="en-US" w:eastAsia="zh-CN" w:bidi="ar"/>
                </w:rPr>
                <w:t>42,097</w:t>
              </w:r>
            </w:ins>
            <w:del w:id="13395" w:author="Administrator" w:date="2024-08-08T09:12:56Z">
              <w:r>
                <w:rPr>
                  <w:rFonts w:hint="eastAsia" w:ascii="宋体" w:hAnsi="宋体" w:eastAsia="宋体" w:cs="宋体"/>
                  <w:i w:val="0"/>
                  <w:iCs w:val="0"/>
                  <w:color w:val="000000"/>
                  <w:kern w:val="0"/>
                  <w:sz w:val="20"/>
                  <w:szCs w:val="20"/>
                  <w:u w:val="none"/>
                  <w:lang w:val="en-US" w:eastAsia="zh-CN" w:bidi="ar"/>
                </w:rPr>
                <w:delText>38,543</w:delText>
              </w:r>
            </w:del>
          </w:p>
        </w:tc>
      </w:tr>
      <w:tr w14:paraId="56C3F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39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40" w:hRule="atLeast"/>
          <w:trPrChange w:id="13396"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39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FE69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398" w:author="Administrator" w:date="2024-08-08T09:12:56Z">
              <w:r>
                <w:rPr>
                  <w:rFonts w:hint="eastAsia" w:ascii="宋体" w:hAnsi="宋体" w:eastAsia="宋体" w:cs="宋体"/>
                  <w:i w:val="0"/>
                  <w:color w:val="000000"/>
                  <w:kern w:val="0"/>
                  <w:sz w:val="20"/>
                  <w:szCs w:val="20"/>
                  <w:u w:val="none"/>
                  <w:lang w:val="en-US" w:eastAsia="zh-CN" w:bidi="ar"/>
                </w:rPr>
                <w:t xml:space="preserve">  商品和服务支出</w:t>
              </w:r>
            </w:ins>
            <w:del w:id="13399"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商品和服务支出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0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3070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01" w:author="Administrator" w:date="2024-08-08T09:12:56Z">
              <w:r>
                <w:rPr>
                  <w:rFonts w:hint="eastAsia" w:ascii="宋体" w:hAnsi="宋体" w:eastAsia="宋体" w:cs="宋体"/>
                  <w:i w:val="0"/>
                  <w:color w:val="000000"/>
                  <w:kern w:val="0"/>
                  <w:sz w:val="20"/>
                  <w:szCs w:val="20"/>
                  <w:u w:val="none"/>
                  <w:lang w:val="en-US" w:eastAsia="zh-CN" w:bidi="ar"/>
                </w:rPr>
                <w:t>10,261</w:t>
              </w:r>
            </w:ins>
            <w:del w:id="13402" w:author="Administrator" w:date="2024-08-08T09:12:56Z">
              <w:r>
                <w:rPr>
                  <w:rFonts w:hint="eastAsia" w:ascii="宋体" w:hAnsi="宋体" w:eastAsia="宋体" w:cs="宋体"/>
                  <w:i w:val="0"/>
                  <w:iCs w:val="0"/>
                  <w:color w:val="000000"/>
                  <w:kern w:val="0"/>
                  <w:sz w:val="20"/>
                  <w:szCs w:val="20"/>
                  <w:u w:val="none"/>
                  <w:lang w:val="en-US" w:eastAsia="zh-CN" w:bidi="ar"/>
                </w:rPr>
                <w:delText>9,339</w:delText>
              </w:r>
            </w:del>
          </w:p>
        </w:tc>
      </w:tr>
      <w:tr w14:paraId="5C756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03"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403"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04"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C003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05" w:author="Administrator" w:date="2024-08-08T09:12:56Z">
              <w:r>
                <w:rPr>
                  <w:rFonts w:hint="eastAsia" w:ascii="宋体" w:hAnsi="宋体" w:eastAsia="宋体" w:cs="宋体"/>
                  <w:i w:val="0"/>
                  <w:color w:val="000000"/>
                  <w:kern w:val="0"/>
                  <w:sz w:val="20"/>
                  <w:szCs w:val="20"/>
                  <w:u w:val="none"/>
                  <w:lang w:val="en-US" w:eastAsia="zh-CN" w:bidi="ar"/>
                </w:rPr>
                <w:t xml:space="preserve">  其他对事业单位补助</w:t>
              </w:r>
            </w:ins>
            <w:del w:id="13406"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其他对事业单位补助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07"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D776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08" w:author="Administrator" w:date="2024-08-08T09:12:56Z">
              <w:r>
                <w:rPr>
                  <w:rFonts w:hint="eastAsia" w:ascii="宋体" w:hAnsi="宋体" w:eastAsia="宋体" w:cs="宋体"/>
                  <w:i w:val="0"/>
                  <w:color w:val="000000"/>
                  <w:kern w:val="0"/>
                  <w:sz w:val="20"/>
                  <w:szCs w:val="20"/>
                  <w:u w:val="none"/>
                  <w:lang w:val="en-US" w:eastAsia="zh-CN" w:bidi="ar"/>
                </w:rPr>
                <w:t>9,780</w:t>
              </w:r>
            </w:ins>
            <w:del w:id="13409" w:author="Administrator" w:date="2024-08-08T09:12:56Z">
              <w:r>
                <w:rPr>
                  <w:rFonts w:hint="eastAsia" w:ascii="宋体" w:hAnsi="宋体" w:eastAsia="宋体" w:cs="宋体"/>
                  <w:i w:val="0"/>
                  <w:iCs w:val="0"/>
                  <w:color w:val="000000"/>
                  <w:kern w:val="0"/>
                  <w:sz w:val="20"/>
                  <w:szCs w:val="20"/>
                  <w:u w:val="none"/>
                  <w:lang w:val="en-US" w:eastAsia="zh-CN" w:bidi="ar"/>
                </w:rPr>
                <w:delText>8,779</w:delText>
              </w:r>
            </w:del>
          </w:p>
        </w:tc>
      </w:tr>
      <w:tr w14:paraId="651CE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10"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410" w:author="Administrator" w:date="2024-08-08T09:12:56Z">
            <w:trPr>
              <w:trHeight w:val="340"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11"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D056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12" w:author="Administrator" w:date="2024-08-08T09:12:56Z">
              <w:r>
                <w:rPr>
                  <w:rFonts w:hint="eastAsia" w:ascii="宋体" w:hAnsi="宋体" w:eastAsia="宋体" w:cs="宋体"/>
                  <w:i w:val="0"/>
                  <w:color w:val="000000"/>
                  <w:kern w:val="0"/>
                  <w:sz w:val="20"/>
                  <w:szCs w:val="20"/>
                  <w:u w:val="none"/>
                  <w:lang w:val="en-US" w:eastAsia="zh-CN" w:bidi="ar"/>
                </w:rPr>
                <w:t>对事业单位资本性补助</w:t>
              </w:r>
            </w:ins>
            <w:del w:id="13413" w:author="Administrator" w:date="2024-08-08T09:12:56Z">
              <w:r>
                <w:rPr>
                  <w:rFonts w:hint="eastAsia" w:ascii="宋体" w:hAnsi="宋体" w:eastAsia="宋体" w:cs="宋体"/>
                  <w:i w:val="0"/>
                  <w:iCs w:val="0"/>
                  <w:color w:val="000000"/>
                  <w:kern w:val="0"/>
                  <w:sz w:val="20"/>
                  <w:szCs w:val="20"/>
                  <w:u w:val="none"/>
                  <w:lang w:val="en-US" w:eastAsia="zh-CN" w:bidi="ar"/>
                </w:rPr>
                <w:delText>对事业单位资本性补助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14"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4F63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15" w:author="Administrator" w:date="2024-08-08T09:12:56Z">
              <w:r>
                <w:rPr>
                  <w:rFonts w:hint="eastAsia" w:ascii="宋体" w:hAnsi="宋体" w:eastAsia="宋体" w:cs="宋体"/>
                  <w:i w:val="0"/>
                  <w:color w:val="000000"/>
                  <w:kern w:val="0"/>
                  <w:sz w:val="20"/>
                  <w:szCs w:val="20"/>
                  <w:u w:val="none"/>
                  <w:lang w:val="en-US" w:eastAsia="zh-CN" w:bidi="ar"/>
                </w:rPr>
                <w:t>2,914</w:t>
              </w:r>
            </w:ins>
            <w:del w:id="13416" w:author="Administrator" w:date="2024-08-08T09:12:56Z">
              <w:r>
                <w:rPr>
                  <w:rFonts w:hint="eastAsia" w:ascii="宋体" w:hAnsi="宋体" w:eastAsia="宋体" w:cs="宋体"/>
                  <w:i w:val="0"/>
                  <w:iCs w:val="0"/>
                  <w:color w:val="000000"/>
                  <w:kern w:val="0"/>
                  <w:sz w:val="20"/>
                  <w:szCs w:val="20"/>
                  <w:u w:val="none"/>
                  <w:lang w:val="en-US" w:eastAsia="zh-CN" w:bidi="ar"/>
                </w:rPr>
                <w:delText>2,678</w:delText>
              </w:r>
            </w:del>
          </w:p>
        </w:tc>
      </w:tr>
      <w:tr w14:paraId="189CD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1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17"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1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562B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19" w:author="Administrator" w:date="2024-08-08T09:12:56Z">
              <w:r>
                <w:rPr>
                  <w:rFonts w:hint="eastAsia" w:ascii="宋体" w:hAnsi="宋体" w:eastAsia="宋体" w:cs="宋体"/>
                  <w:i w:val="0"/>
                  <w:color w:val="000000"/>
                  <w:kern w:val="0"/>
                  <w:sz w:val="20"/>
                  <w:szCs w:val="20"/>
                  <w:u w:val="none"/>
                  <w:lang w:val="en-US" w:eastAsia="zh-CN" w:bidi="ar"/>
                </w:rPr>
                <w:t xml:space="preserve">  资本性支出(一)</w:t>
              </w:r>
            </w:ins>
            <w:del w:id="13420"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资本性支出(一)</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2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E776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22" w:author="Administrator" w:date="2024-08-08T09:12:56Z">
              <w:r>
                <w:rPr>
                  <w:rFonts w:hint="eastAsia" w:ascii="宋体" w:hAnsi="宋体" w:eastAsia="宋体" w:cs="宋体"/>
                  <w:i w:val="0"/>
                  <w:color w:val="000000"/>
                  <w:kern w:val="0"/>
                  <w:sz w:val="20"/>
                  <w:szCs w:val="20"/>
                  <w:u w:val="none"/>
                  <w:lang w:val="en-US" w:eastAsia="zh-CN" w:bidi="ar"/>
                </w:rPr>
                <w:t>2,914</w:t>
              </w:r>
            </w:ins>
            <w:del w:id="13423" w:author="Administrator" w:date="2024-08-08T09:12:56Z">
              <w:r>
                <w:rPr>
                  <w:rFonts w:hint="eastAsia" w:ascii="宋体" w:hAnsi="宋体" w:eastAsia="宋体" w:cs="宋体"/>
                  <w:i w:val="0"/>
                  <w:iCs w:val="0"/>
                  <w:color w:val="000000"/>
                  <w:kern w:val="0"/>
                  <w:sz w:val="20"/>
                  <w:szCs w:val="20"/>
                  <w:u w:val="none"/>
                  <w:lang w:val="en-US" w:eastAsia="zh-CN" w:bidi="ar"/>
                </w:rPr>
                <w:delText>2,678</w:delText>
              </w:r>
            </w:del>
          </w:p>
        </w:tc>
      </w:tr>
      <w:tr w14:paraId="06055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24"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24"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25"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6DAE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26" w:author="Administrator" w:date="2024-08-08T09:12:56Z">
              <w:r>
                <w:rPr>
                  <w:rFonts w:hint="eastAsia" w:ascii="宋体" w:hAnsi="宋体" w:eastAsia="宋体" w:cs="宋体"/>
                  <w:i w:val="0"/>
                  <w:color w:val="000000"/>
                  <w:kern w:val="0"/>
                  <w:sz w:val="20"/>
                  <w:szCs w:val="20"/>
                  <w:u w:val="none"/>
                  <w:lang w:val="en-US" w:eastAsia="zh-CN" w:bidi="ar"/>
                </w:rPr>
                <w:t xml:space="preserve">  资本性支出(二)</w:t>
              </w:r>
            </w:ins>
            <w:del w:id="13427"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资本性支出(二)</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28"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BF37CC">
            <w:pPr>
              <w:jc w:val="right"/>
              <w:rPr>
                <w:rFonts w:hint="eastAsia" w:ascii="宋体" w:hAnsi="宋体" w:eastAsia="宋体" w:cs="宋体"/>
                <w:i w:val="0"/>
                <w:iCs w:val="0"/>
                <w:color w:val="000000"/>
                <w:sz w:val="20"/>
                <w:szCs w:val="20"/>
                <w:u w:val="none"/>
              </w:rPr>
            </w:pPr>
          </w:p>
        </w:tc>
      </w:tr>
      <w:tr w14:paraId="19BE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2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29"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3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7D0F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31" w:author="Administrator" w:date="2024-08-08T09:12:56Z">
              <w:r>
                <w:rPr>
                  <w:rFonts w:hint="eastAsia" w:ascii="宋体" w:hAnsi="宋体" w:eastAsia="宋体" w:cs="宋体"/>
                  <w:i w:val="0"/>
                  <w:color w:val="000000"/>
                  <w:kern w:val="0"/>
                  <w:sz w:val="20"/>
                  <w:szCs w:val="20"/>
                  <w:u w:val="none"/>
                  <w:lang w:val="en-US" w:eastAsia="zh-CN" w:bidi="ar"/>
                </w:rPr>
                <w:t>对企业补助</w:t>
              </w:r>
            </w:ins>
            <w:del w:id="13432" w:author="Administrator" w:date="2024-08-08T09:12:56Z">
              <w:r>
                <w:rPr>
                  <w:rFonts w:hint="eastAsia" w:ascii="宋体" w:hAnsi="宋体" w:eastAsia="宋体" w:cs="宋体"/>
                  <w:i w:val="0"/>
                  <w:iCs w:val="0"/>
                  <w:color w:val="000000"/>
                  <w:kern w:val="0"/>
                  <w:sz w:val="20"/>
                  <w:szCs w:val="20"/>
                  <w:u w:val="none"/>
                  <w:lang w:val="en-US" w:eastAsia="zh-CN" w:bidi="ar"/>
                </w:rPr>
                <w:delText>对企业补助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3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8608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34" w:author="Administrator" w:date="2024-08-08T09:12:56Z">
              <w:r>
                <w:rPr>
                  <w:rFonts w:hint="eastAsia" w:ascii="宋体" w:hAnsi="宋体" w:eastAsia="宋体" w:cs="宋体"/>
                  <w:i w:val="0"/>
                  <w:color w:val="000000"/>
                  <w:kern w:val="0"/>
                  <w:sz w:val="20"/>
                  <w:szCs w:val="20"/>
                  <w:u w:val="none"/>
                  <w:lang w:val="en-US" w:eastAsia="zh-CN" w:bidi="ar"/>
                </w:rPr>
                <w:t>4,858</w:t>
              </w:r>
            </w:ins>
            <w:del w:id="13435" w:author="Administrator" w:date="2024-08-08T09:12:56Z">
              <w:r>
                <w:rPr>
                  <w:rFonts w:hint="eastAsia" w:ascii="宋体" w:hAnsi="宋体" w:eastAsia="宋体" w:cs="宋体"/>
                  <w:i w:val="0"/>
                  <w:iCs w:val="0"/>
                  <w:color w:val="000000"/>
                  <w:kern w:val="0"/>
                  <w:sz w:val="20"/>
                  <w:szCs w:val="20"/>
                  <w:u w:val="none"/>
                  <w:lang w:val="en-US" w:eastAsia="zh-CN" w:bidi="ar"/>
                </w:rPr>
                <w:delText>4,360</w:delText>
              </w:r>
            </w:del>
          </w:p>
        </w:tc>
      </w:tr>
      <w:tr w14:paraId="3F121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43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436"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3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86A8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38" w:author="Administrator" w:date="2024-08-08T09:12:56Z">
              <w:r>
                <w:rPr>
                  <w:rFonts w:hint="eastAsia" w:ascii="宋体" w:hAnsi="宋体" w:eastAsia="宋体" w:cs="宋体"/>
                  <w:i w:val="0"/>
                  <w:color w:val="000000"/>
                  <w:kern w:val="0"/>
                  <w:sz w:val="20"/>
                  <w:szCs w:val="20"/>
                  <w:u w:val="none"/>
                  <w:lang w:val="en-US" w:eastAsia="zh-CN" w:bidi="ar"/>
                </w:rPr>
                <w:t xml:space="preserve">  费用补贴</w:t>
              </w:r>
            </w:ins>
            <w:del w:id="13439"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费用补贴</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4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FC088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41" w:author="Administrator" w:date="2024-08-08T09:12:56Z">
              <w:r>
                <w:rPr>
                  <w:rFonts w:hint="eastAsia" w:ascii="宋体" w:hAnsi="宋体" w:eastAsia="宋体" w:cs="宋体"/>
                  <w:i w:val="0"/>
                  <w:color w:val="000000"/>
                  <w:kern w:val="0"/>
                  <w:sz w:val="20"/>
                  <w:szCs w:val="20"/>
                  <w:u w:val="none"/>
                  <w:lang w:val="en-US" w:eastAsia="zh-CN" w:bidi="ar"/>
                </w:rPr>
                <w:t>4,766</w:t>
              </w:r>
            </w:ins>
            <w:del w:id="13442" w:author="Administrator" w:date="2024-08-08T09:12:56Z">
              <w:r>
                <w:rPr>
                  <w:rFonts w:hint="eastAsia" w:ascii="宋体" w:hAnsi="宋体" w:eastAsia="宋体" w:cs="宋体"/>
                  <w:i w:val="0"/>
                  <w:iCs w:val="0"/>
                  <w:color w:val="000000"/>
                  <w:kern w:val="0"/>
                  <w:sz w:val="20"/>
                  <w:szCs w:val="20"/>
                  <w:u w:val="none"/>
                  <w:lang w:val="en-US" w:eastAsia="zh-CN" w:bidi="ar"/>
                </w:rPr>
                <w:delText>4,275</w:delText>
              </w:r>
            </w:del>
          </w:p>
        </w:tc>
      </w:tr>
      <w:tr w14:paraId="10F34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43"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43"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44"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677A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45" w:author="Administrator" w:date="2024-08-08T09:12:56Z">
              <w:r>
                <w:rPr>
                  <w:rFonts w:hint="eastAsia" w:ascii="宋体" w:hAnsi="宋体" w:eastAsia="宋体" w:cs="宋体"/>
                  <w:i w:val="0"/>
                  <w:color w:val="000000"/>
                  <w:kern w:val="0"/>
                  <w:sz w:val="20"/>
                  <w:szCs w:val="20"/>
                  <w:u w:val="none"/>
                  <w:lang w:val="en-US" w:eastAsia="zh-CN" w:bidi="ar"/>
                </w:rPr>
                <w:t xml:space="preserve">  利息补贴</w:t>
              </w:r>
            </w:ins>
            <w:del w:id="13446"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利息补贴</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47"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9975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48" w:author="Administrator" w:date="2024-08-08T09:12:56Z">
              <w:r>
                <w:rPr>
                  <w:rFonts w:hint="eastAsia" w:ascii="宋体" w:hAnsi="宋体" w:eastAsia="宋体" w:cs="宋体"/>
                  <w:i w:val="0"/>
                  <w:color w:val="000000"/>
                  <w:kern w:val="0"/>
                  <w:sz w:val="20"/>
                  <w:szCs w:val="20"/>
                  <w:u w:val="none"/>
                  <w:lang w:val="en-US" w:eastAsia="zh-CN" w:bidi="ar"/>
                </w:rPr>
                <w:t>79</w:t>
              </w:r>
            </w:ins>
            <w:del w:id="13449" w:author="Administrator" w:date="2024-08-08T09:12:56Z">
              <w:r>
                <w:rPr>
                  <w:rFonts w:hint="eastAsia" w:ascii="宋体" w:hAnsi="宋体" w:eastAsia="宋体" w:cs="宋体"/>
                  <w:i w:val="0"/>
                  <w:iCs w:val="0"/>
                  <w:color w:val="000000"/>
                  <w:kern w:val="0"/>
                  <w:sz w:val="20"/>
                  <w:szCs w:val="20"/>
                  <w:u w:val="none"/>
                  <w:lang w:val="en-US" w:eastAsia="zh-CN" w:bidi="ar"/>
                </w:rPr>
                <w:delText>74</w:delText>
              </w:r>
            </w:del>
          </w:p>
        </w:tc>
      </w:tr>
      <w:tr w14:paraId="53AE1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50"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50"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51"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E135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52" w:author="Administrator" w:date="2024-08-08T09:12:56Z">
              <w:r>
                <w:rPr>
                  <w:rFonts w:hint="eastAsia" w:ascii="宋体" w:hAnsi="宋体" w:eastAsia="宋体" w:cs="宋体"/>
                  <w:i w:val="0"/>
                  <w:color w:val="000000"/>
                  <w:kern w:val="0"/>
                  <w:sz w:val="20"/>
                  <w:szCs w:val="20"/>
                  <w:u w:val="none"/>
                  <w:lang w:val="en-US" w:eastAsia="zh-CN" w:bidi="ar"/>
                </w:rPr>
                <w:t xml:space="preserve">  其他对企业补助</w:t>
              </w:r>
            </w:ins>
            <w:del w:id="13453"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其他对企业补助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54"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DEBF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55" w:author="Administrator" w:date="2024-08-08T09:12:56Z">
              <w:r>
                <w:rPr>
                  <w:rFonts w:hint="eastAsia" w:ascii="宋体" w:hAnsi="宋体" w:eastAsia="宋体" w:cs="宋体"/>
                  <w:i w:val="0"/>
                  <w:color w:val="000000"/>
                  <w:kern w:val="0"/>
                  <w:sz w:val="20"/>
                  <w:szCs w:val="20"/>
                  <w:u w:val="none"/>
                  <w:lang w:val="en-US" w:eastAsia="zh-CN" w:bidi="ar"/>
                </w:rPr>
                <w:t>13</w:t>
              </w:r>
            </w:ins>
            <w:del w:id="13456" w:author="Administrator" w:date="2024-08-08T09:12:56Z">
              <w:r>
                <w:rPr>
                  <w:rFonts w:hint="eastAsia" w:ascii="宋体" w:hAnsi="宋体" w:eastAsia="宋体" w:cs="宋体"/>
                  <w:i w:val="0"/>
                  <w:iCs w:val="0"/>
                  <w:color w:val="000000"/>
                  <w:kern w:val="0"/>
                  <w:sz w:val="20"/>
                  <w:szCs w:val="20"/>
                  <w:u w:val="none"/>
                  <w:lang w:val="en-US" w:eastAsia="zh-CN" w:bidi="ar"/>
                </w:rPr>
                <w:delText>11</w:delText>
              </w:r>
            </w:del>
          </w:p>
        </w:tc>
      </w:tr>
      <w:tr w14:paraId="3787B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457"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457"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58"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BD6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59" w:author="Administrator" w:date="2024-08-08T09:12:56Z">
              <w:r>
                <w:rPr>
                  <w:rFonts w:hint="eastAsia" w:ascii="宋体" w:hAnsi="宋体" w:eastAsia="宋体" w:cs="宋体"/>
                  <w:i w:val="0"/>
                  <w:color w:val="000000"/>
                  <w:kern w:val="0"/>
                  <w:sz w:val="20"/>
                  <w:szCs w:val="20"/>
                  <w:u w:val="none"/>
                  <w:lang w:val="en-US" w:eastAsia="zh-CN" w:bidi="ar"/>
                </w:rPr>
                <w:t>对企业资本性支出</w:t>
              </w:r>
            </w:ins>
            <w:del w:id="13460" w:author="Administrator" w:date="2024-08-08T09:12:56Z">
              <w:r>
                <w:rPr>
                  <w:rFonts w:hint="eastAsia" w:ascii="宋体" w:hAnsi="宋体" w:eastAsia="宋体" w:cs="宋体"/>
                  <w:i w:val="0"/>
                  <w:iCs w:val="0"/>
                  <w:color w:val="000000"/>
                  <w:kern w:val="0"/>
                  <w:sz w:val="20"/>
                  <w:szCs w:val="20"/>
                  <w:u w:val="none"/>
                  <w:lang w:val="en-US" w:eastAsia="zh-CN" w:bidi="ar"/>
                </w:rPr>
                <w:delText>对企业资本性支出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61"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F8E0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62" w:author="Administrator" w:date="2024-08-08T09:12:56Z">
              <w:r>
                <w:rPr>
                  <w:rFonts w:hint="eastAsia" w:ascii="宋体" w:hAnsi="宋体" w:eastAsia="宋体" w:cs="宋体"/>
                  <w:i w:val="0"/>
                  <w:color w:val="000000"/>
                  <w:kern w:val="0"/>
                  <w:sz w:val="20"/>
                  <w:szCs w:val="20"/>
                  <w:u w:val="none"/>
                  <w:lang w:val="en-US" w:eastAsia="zh-CN" w:bidi="ar"/>
                </w:rPr>
                <w:t>2,672</w:t>
              </w:r>
            </w:ins>
            <w:del w:id="13463" w:author="Administrator" w:date="2024-08-08T09:12:56Z">
              <w:r>
                <w:rPr>
                  <w:rFonts w:hint="eastAsia" w:ascii="宋体" w:hAnsi="宋体" w:eastAsia="宋体" w:cs="宋体"/>
                  <w:i w:val="0"/>
                  <w:iCs w:val="0"/>
                  <w:color w:val="000000"/>
                  <w:kern w:val="0"/>
                  <w:sz w:val="20"/>
                  <w:szCs w:val="20"/>
                  <w:u w:val="none"/>
                  <w:lang w:val="en-US" w:eastAsia="zh-CN" w:bidi="ar"/>
                </w:rPr>
                <w:delText>2,104</w:delText>
              </w:r>
            </w:del>
          </w:p>
        </w:tc>
      </w:tr>
      <w:tr w14:paraId="6E182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464"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464"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65"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6680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66" w:author="Administrator" w:date="2024-08-08T09:12:56Z">
              <w:r>
                <w:rPr>
                  <w:rFonts w:hint="eastAsia" w:ascii="宋体" w:hAnsi="宋体" w:eastAsia="宋体" w:cs="宋体"/>
                  <w:i w:val="0"/>
                  <w:color w:val="000000"/>
                  <w:kern w:val="0"/>
                  <w:sz w:val="20"/>
                  <w:szCs w:val="20"/>
                  <w:u w:val="none"/>
                  <w:lang w:val="en-US" w:eastAsia="zh-CN" w:bidi="ar"/>
                </w:rPr>
                <w:t xml:space="preserve">  资本金注入(一)</w:t>
              </w:r>
            </w:ins>
            <w:del w:id="13467"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资本金注入(一)</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68"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538D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69" w:author="Administrator" w:date="2024-08-08T09:12:56Z">
              <w:r>
                <w:rPr>
                  <w:rFonts w:hint="eastAsia" w:ascii="宋体" w:hAnsi="宋体" w:eastAsia="宋体" w:cs="宋体"/>
                  <w:i w:val="0"/>
                  <w:color w:val="000000"/>
                  <w:kern w:val="0"/>
                  <w:sz w:val="20"/>
                  <w:szCs w:val="20"/>
                  <w:u w:val="none"/>
                  <w:lang w:val="en-US" w:eastAsia="zh-CN" w:bidi="ar"/>
                </w:rPr>
                <w:t>2,672</w:t>
              </w:r>
            </w:ins>
            <w:del w:id="13470" w:author="Administrator" w:date="2024-08-08T09:12:56Z">
              <w:r>
                <w:rPr>
                  <w:rFonts w:hint="eastAsia" w:ascii="宋体" w:hAnsi="宋体" w:eastAsia="宋体" w:cs="宋体"/>
                  <w:i w:val="0"/>
                  <w:iCs w:val="0"/>
                  <w:color w:val="000000"/>
                  <w:kern w:val="0"/>
                  <w:sz w:val="20"/>
                  <w:szCs w:val="20"/>
                  <w:u w:val="none"/>
                  <w:lang w:val="en-US" w:eastAsia="zh-CN" w:bidi="ar"/>
                </w:rPr>
                <w:delText>2,104</w:delText>
              </w:r>
            </w:del>
          </w:p>
        </w:tc>
      </w:tr>
      <w:tr w14:paraId="6626A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7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471"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7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E069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73" w:author="Administrator" w:date="2024-08-08T09:12:56Z">
              <w:r>
                <w:rPr>
                  <w:rFonts w:hint="eastAsia" w:ascii="宋体" w:hAnsi="宋体" w:eastAsia="宋体" w:cs="宋体"/>
                  <w:i w:val="0"/>
                  <w:color w:val="000000"/>
                  <w:kern w:val="0"/>
                  <w:sz w:val="20"/>
                  <w:szCs w:val="20"/>
                  <w:u w:val="none"/>
                  <w:lang w:val="en-US" w:eastAsia="zh-CN" w:bidi="ar"/>
                </w:rPr>
                <w:t xml:space="preserve">  资本金注入(二)</w:t>
              </w:r>
            </w:ins>
            <w:del w:id="1347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资本金注入(二)</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7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FEB766">
            <w:pPr>
              <w:jc w:val="right"/>
              <w:rPr>
                <w:rFonts w:hint="eastAsia" w:ascii="宋体" w:hAnsi="宋体" w:eastAsia="宋体" w:cs="宋体"/>
                <w:i w:val="0"/>
                <w:iCs w:val="0"/>
                <w:color w:val="000000"/>
                <w:sz w:val="20"/>
                <w:szCs w:val="20"/>
                <w:u w:val="none"/>
              </w:rPr>
            </w:pPr>
          </w:p>
        </w:tc>
      </w:tr>
      <w:tr w14:paraId="1A612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47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76"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7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AAD2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78" w:author="Administrator" w:date="2024-08-08T09:12:56Z">
              <w:r>
                <w:rPr>
                  <w:rFonts w:hint="eastAsia" w:ascii="宋体" w:hAnsi="宋体" w:eastAsia="宋体" w:cs="宋体"/>
                  <w:i w:val="0"/>
                  <w:color w:val="000000"/>
                  <w:kern w:val="0"/>
                  <w:sz w:val="20"/>
                  <w:szCs w:val="20"/>
                  <w:u w:val="none"/>
                  <w:lang w:val="en-US" w:eastAsia="zh-CN" w:bidi="ar"/>
                </w:rPr>
                <w:t xml:space="preserve">  政府投资基金股权投资</w:t>
              </w:r>
            </w:ins>
            <w:del w:id="13479"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政府投资基金股权投资</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8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05DC51">
            <w:pPr>
              <w:jc w:val="right"/>
              <w:rPr>
                <w:rFonts w:hint="eastAsia" w:ascii="宋体" w:hAnsi="宋体" w:eastAsia="宋体" w:cs="宋体"/>
                <w:i w:val="0"/>
                <w:iCs w:val="0"/>
                <w:color w:val="000000"/>
                <w:sz w:val="20"/>
                <w:szCs w:val="20"/>
                <w:u w:val="none"/>
              </w:rPr>
            </w:pPr>
          </w:p>
        </w:tc>
      </w:tr>
      <w:tr w14:paraId="2CB29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48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81"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8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678D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83" w:author="Administrator" w:date="2024-08-08T09:12:56Z">
              <w:r>
                <w:rPr>
                  <w:rFonts w:hint="eastAsia" w:ascii="宋体" w:hAnsi="宋体" w:eastAsia="宋体" w:cs="宋体"/>
                  <w:i w:val="0"/>
                  <w:color w:val="000000"/>
                  <w:kern w:val="0"/>
                  <w:sz w:val="20"/>
                  <w:szCs w:val="20"/>
                  <w:u w:val="none"/>
                  <w:lang w:val="en-US" w:eastAsia="zh-CN" w:bidi="ar"/>
                </w:rPr>
                <w:t xml:space="preserve">  其他对企业资本性支出</w:t>
              </w:r>
            </w:ins>
            <w:del w:id="1348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其他对企业资本性支出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8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BDAFCD">
            <w:pPr>
              <w:jc w:val="right"/>
              <w:rPr>
                <w:rFonts w:hint="eastAsia" w:ascii="宋体" w:hAnsi="宋体" w:eastAsia="宋体" w:cs="宋体"/>
                <w:i w:val="0"/>
                <w:iCs w:val="0"/>
                <w:color w:val="000000"/>
                <w:sz w:val="20"/>
                <w:szCs w:val="20"/>
                <w:u w:val="none"/>
              </w:rPr>
            </w:pPr>
          </w:p>
        </w:tc>
      </w:tr>
      <w:tr w14:paraId="0FFCF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48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486"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8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6287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88" w:author="Administrator" w:date="2024-08-08T09:12:56Z">
              <w:r>
                <w:rPr>
                  <w:rFonts w:hint="eastAsia" w:ascii="宋体" w:hAnsi="宋体" w:eastAsia="宋体" w:cs="宋体"/>
                  <w:i w:val="0"/>
                  <w:color w:val="000000"/>
                  <w:kern w:val="0"/>
                  <w:sz w:val="20"/>
                  <w:szCs w:val="20"/>
                  <w:u w:val="none"/>
                  <w:lang w:val="en-US" w:eastAsia="zh-CN" w:bidi="ar"/>
                </w:rPr>
                <w:t>对个人和家庭的补助</w:t>
              </w:r>
            </w:ins>
            <w:del w:id="13489" w:author="Administrator" w:date="2024-08-08T09:12:56Z">
              <w:r>
                <w:rPr>
                  <w:rFonts w:hint="eastAsia" w:ascii="宋体" w:hAnsi="宋体" w:eastAsia="宋体" w:cs="宋体"/>
                  <w:i w:val="0"/>
                  <w:iCs w:val="0"/>
                  <w:color w:val="000000"/>
                  <w:kern w:val="0"/>
                  <w:sz w:val="20"/>
                  <w:szCs w:val="20"/>
                  <w:u w:val="none"/>
                  <w:lang w:val="en-US" w:eastAsia="zh-CN" w:bidi="ar"/>
                </w:rPr>
                <w:delText>对个人和家庭的补助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9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0C67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91" w:author="Administrator" w:date="2024-08-08T09:12:56Z">
              <w:r>
                <w:rPr>
                  <w:rFonts w:hint="eastAsia" w:ascii="宋体" w:hAnsi="宋体" w:eastAsia="宋体" w:cs="宋体"/>
                  <w:i w:val="0"/>
                  <w:color w:val="000000"/>
                  <w:kern w:val="0"/>
                  <w:sz w:val="20"/>
                  <w:szCs w:val="20"/>
                  <w:u w:val="none"/>
                  <w:lang w:val="en-US" w:eastAsia="zh-CN" w:bidi="ar"/>
                </w:rPr>
                <w:t>81,549</w:t>
              </w:r>
            </w:ins>
            <w:del w:id="13492" w:author="Administrator" w:date="2024-08-08T09:12:56Z">
              <w:r>
                <w:rPr>
                  <w:rFonts w:hint="eastAsia" w:ascii="宋体" w:hAnsi="宋体" w:eastAsia="宋体" w:cs="宋体"/>
                  <w:i w:val="0"/>
                  <w:iCs w:val="0"/>
                  <w:color w:val="000000"/>
                  <w:kern w:val="0"/>
                  <w:sz w:val="20"/>
                  <w:szCs w:val="20"/>
                  <w:u w:val="none"/>
                  <w:lang w:val="en-US" w:eastAsia="zh-CN" w:bidi="ar"/>
                </w:rPr>
                <w:delText>70,611</w:delText>
              </w:r>
            </w:del>
          </w:p>
        </w:tc>
      </w:tr>
      <w:tr w14:paraId="267BF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493"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493"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94"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6016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495" w:author="Administrator" w:date="2024-08-08T09:12:56Z">
              <w:r>
                <w:rPr>
                  <w:rFonts w:hint="eastAsia" w:ascii="宋体" w:hAnsi="宋体" w:eastAsia="宋体" w:cs="宋体"/>
                  <w:i w:val="0"/>
                  <w:color w:val="000000"/>
                  <w:kern w:val="0"/>
                  <w:sz w:val="20"/>
                  <w:szCs w:val="20"/>
                  <w:u w:val="none"/>
                  <w:lang w:val="en-US" w:eastAsia="zh-CN" w:bidi="ar"/>
                </w:rPr>
                <w:t xml:space="preserve">  社会福利和救助</w:t>
              </w:r>
            </w:ins>
            <w:del w:id="13496"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社会福利和救助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497"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CE99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498" w:author="Administrator" w:date="2024-08-08T09:12:56Z">
              <w:r>
                <w:rPr>
                  <w:rFonts w:hint="eastAsia" w:ascii="宋体" w:hAnsi="宋体" w:eastAsia="宋体" w:cs="宋体"/>
                  <w:i w:val="0"/>
                  <w:color w:val="000000"/>
                  <w:kern w:val="0"/>
                  <w:sz w:val="20"/>
                  <w:szCs w:val="20"/>
                  <w:u w:val="none"/>
                  <w:lang w:val="en-US" w:eastAsia="zh-CN" w:bidi="ar"/>
                </w:rPr>
                <w:t>57,752</w:t>
              </w:r>
            </w:ins>
            <w:del w:id="13499" w:author="Administrator" w:date="2024-08-08T09:12:56Z">
              <w:r>
                <w:rPr>
                  <w:rFonts w:hint="eastAsia" w:ascii="宋体" w:hAnsi="宋体" w:eastAsia="宋体" w:cs="宋体"/>
                  <w:i w:val="0"/>
                  <w:iCs w:val="0"/>
                  <w:color w:val="000000"/>
                  <w:kern w:val="0"/>
                  <w:sz w:val="20"/>
                  <w:szCs w:val="20"/>
                  <w:u w:val="none"/>
                  <w:lang w:val="en-US" w:eastAsia="zh-CN" w:bidi="ar"/>
                </w:rPr>
                <w:delText>48,545</w:delText>
              </w:r>
            </w:del>
          </w:p>
        </w:tc>
      </w:tr>
      <w:tr w14:paraId="1D3B7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00"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500"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01"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8D29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02" w:author="Administrator" w:date="2024-08-08T09:12:56Z">
              <w:r>
                <w:rPr>
                  <w:rFonts w:hint="eastAsia" w:ascii="宋体" w:hAnsi="宋体" w:eastAsia="宋体" w:cs="宋体"/>
                  <w:i w:val="0"/>
                  <w:color w:val="000000"/>
                  <w:kern w:val="0"/>
                  <w:sz w:val="20"/>
                  <w:szCs w:val="20"/>
                  <w:u w:val="none"/>
                  <w:lang w:val="en-US" w:eastAsia="zh-CN" w:bidi="ar"/>
                </w:rPr>
                <w:t xml:space="preserve">  助学金</w:t>
              </w:r>
            </w:ins>
            <w:del w:id="13503"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助学金</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04"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5F4AA3">
            <w:pPr>
              <w:jc w:val="right"/>
              <w:rPr>
                <w:rFonts w:hint="eastAsia" w:ascii="宋体" w:hAnsi="宋体" w:eastAsia="宋体" w:cs="宋体"/>
                <w:i w:val="0"/>
                <w:iCs w:val="0"/>
                <w:color w:val="000000"/>
                <w:sz w:val="20"/>
                <w:szCs w:val="20"/>
                <w:u w:val="none"/>
              </w:rPr>
            </w:pPr>
          </w:p>
        </w:tc>
      </w:tr>
      <w:tr w14:paraId="1E7AD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05"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05"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06"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5F80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07" w:author="Administrator" w:date="2024-08-08T09:12:56Z">
              <w:r>
                <w:rPr>
                  <w:rFonts w:hint="eastAsia" w:ascii="宋体" w:hAnsi="宋体" w:eastAsia="宋体" w:cs="宋体"/>
                  <w:i w:val="0"/>
                  <w:color w:val="000000"/>
                  <w:kern w:val="0"/>
                  <w:sz w:val="20"/>
                  <w:szCs w:val="20"/>
                  <w:u w:val="none"/>
                  <w:lang w:val="en-US" w:eastAsia="zh-CN" w:bidi="ar"/>
                </w:rPr>
                <w:t xml:space="preserve">  个人农业生产补贴</w:t>
              </w:r>
            </w:ins>
            <w:del w:id="13508"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个人农业生产补贴</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09"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3941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10" w:author="Administrator" w:date="2024-08-08T09:12:56Z">
              <w:r>
                <w:rPr>
                  <w:rFonts w:hint="eastAsia" w:ascii="宋体" w:hAnsi="宋体" w:eastAsia="宋体" w:cs="宋体"/>
                  <w:i w:val="0"/>
                  <w:color w:val="000000"/>
                  <w:kern w:val="0"/>
                  <w:sz w:val="20"/>
                  <w:szCs w:val="20"/>
                  <w:u w:val="none"/>
                  <w:lang w:val="en-US" w:eastAsia="zh-CN" w:bidi="ar"/>
                </w:rPr>
                <w:t>5,563</w:t>
              </w:r>
            </w:ins>
            <w:del w:id="13511" w:author="Administrator" w:date="2024-08-08T09:12:56Z">
              <w:r>
                <w:rPr>
                  <w:rFonts w:hint="eastAsia" w:ascii="宋体" w:hAnsi="宋体" w:eastAsia="宋体" w:cs="宋体"/>
                  <w:i w:val="0"/>
                  <w:iCs w:val="0"/>
                  <w:color w:val="000000"/>
                  <w:kern w:val="0"/>
                  <w:sz w:val="20"/>
                  <w:szCs w:val="20"/>
                  <w:u w:val="none"/>
                  <w:lang w:val="en-US" w:eastAsia="zh-CN" w:bidi="ar"/>
                </w:rPr>
                <w:delText>5,216</w:delText>
              </w:r>
            </w:del>
          </w:p>
        </w:tc>
      </w:tr>
      <w:tr w14:paraId="47D4E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1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12"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1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61CE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14" w:author="Administrator" w:date="2024-08-08T09:12:56Z">
              <w:r>
                <w:rPr>
                  <w:rFonts w:hint="eastAsia" w:ascii="宋体" w:hAnsi="宋体" w:eastAsia="宋体" w:cs="宋体"/>
                  <w:i w:val="0"/>
                  <w:color w:val="000000"/>
                  <w:kern w:val="0"/>
                  <w:sz w:val="20"/>
                  <w:szCs w:val="20"/>
                  <w:u w:val="none"/>
                  <w:lang w:val="en-US" w:eastAsia="zh-CN" w:bidi="ar"/>
                </w:rPr>
                <w:t xml:space="preserve">  离退休费</w:t>
              </w:r>
            </w:ins>
            <w:del w:id="1351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离退休费</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1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8FB1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17" w:author="Administrator" w:date="2024-08-08T09:12:56Z">
              <w:r>
                <w:rPr>
                  <w:rFonts w:hint="eastAsia" w:ascii="宋体" w:hAnsi="宋体" w:eastAsia="宋体" w:cs="宋体"/>
                  <w:i w:val="0"/>
                  <w:color w:val="000000"/>
                  <w:kern w:val="0"/>
                  <w:sz w:val="20"/>
                  <w:szCs w:val="20"/>
                  <w:u w:val="none"/>
                  <w:lang w:val="en-US" w:eastAsia="zh-CN" w:bidi="ar"/>
                </w:rPr>
                <w:t>13,974</w:t>
              </w:r>
            </w:ins>
            <w:del w:id="13518" w:author="Administrator" w:date="2024-08-08T09:12:56Z">
              <w:r>
                <w:rPr>
                  <w:rFonts w:hint="eastAsia" w:ascii="宋体" w:hAnsi="宋体" w:eastAsia="宋体" w:cs="宋体"/>
                  <w:i w:val="0"/>
                  <w:iCs w:val="0"/>
                  <w:color w:val="000000"/>
                  <w:kern w:val="0"/>
                  <w:sz w:val="20"/>
                  <w:szCs w:val="20"/>
                  <w:u w:val="none"/>
                  <w:lang w:val="en-US" w:eastAsia="zh-CN" w:bidi="ar"/>
                </w:rPr>
                <w:delText>13,105</w:delText>
              </w:r>
            </w:del>
          </w:p>
        </w:tc>
      </w:tr>
      <w:tr w14:paraId="54698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1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19"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2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6438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21" w:author="Administrator" w:date="2024-08-08T09:12:56Z">
              <w:r>
                <w:rPr>
                  <w:rFonts w:hint="eastAsia" w:ascii="宋体" w:hAnsi="宋体" w:eastAsia="宋体" w:cs="宋体"/>
                  <w:i w:val="0"/>
                  <w:color w:val="000000"/>
                  <w:kern w:val="0"/>
                  <w:sz w:val="20"/>
                  <w:szCs w:val="20"/>
                  <w:u w:val="none"/>
                  <w:lang w:val="en-US" w:eastAsia="zh-CN" w:bidi="ar"/>
                </w:rPr>
                <w:t xml:space="preserve">  其他对个人和家庭补助</w:t>
              </w:r>
            </w:ins>
            <w:del w:id="13522"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其他对个人和家庭补助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2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698F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24" w:author="Administrator" w:date="2024-08-08T09:12:56Z">
              <w:r>
                <w:rPr>
                  <w:rFonts w:hint="eastAsia" w:ascii="宋体" w:hAnsi="宋体" w:eastAsia="宋体" w:cs="宋体"/>
                  <w:i w:val="0"/>
                  <w:color w:val="000000"/>
                  <w:kern w:val="0"/>
                  <w:sz w:val="20"/>
                  <w:szCs w:val="20"/>
                  <w:u w:val="none"/>
                  <w:lang w:val="en-US" w:eastAsia="zh-CN" w:bidi="ar"/>
                </w:rPr>
                <w:t>4,260</w:t>
              </w:r>
            </w:ins>
            <w:del w:id="13525" w:author="Administrator" w:date="2024-08-08T09:12:56Z">
              <w:r>
                <w:rPr>
                  <w:rFonts w:hint="eastAsia" w:ascii="宋体" w:hAnsi="宋体" w:eastAsia="宋体" w:cs="宋体"/>
                  <w:i w:val="0"/>
                  <w:iCs w:val="0"/>
                  <w:color w:val="000000"/>
                  <w:kern w:val="0"/>
                  <w:sz w:val="20"/>
                  <w:szCs w:val="20"/>
                  <w:u w:val="none"/>
                  <w:lang w:val="en-US" w:eastAsia="zh-CN" w:bidi="ar"/>
                </w:rPr>
                <w:delText>3,745</w:delText>
              </w:r>
            </w:del>
          </w:p>
        </w:tc>
      </w:tr>
      <w:tr w14:paraId="0AC5A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2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26"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2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DE02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28" w:author="Administrator" w:date="2024-08-08T09:12:56Z">
              <w:r>
                <w:rPr>
                  <w:rFonts w:hint="eastAsia" w:ascii="宋体" w:hAnsi="宋体" w:eastAsia="宋体" w:cs="宋体"/>
                  <w:i w:val="0"/>
                  <w:color w:val="000000"/>
                  <w:kern w:val="0"/>
                  <w:sz w:val="20"/>
                  <w:szCs w:val="20"/>
                  <w:u w:val="none"/>
                  <w:lang w:val="en-US" w:eastAsia="zh-CN" w:bidi="ar"/>
                </w:rPr>
                <w:t>对社会保障基金补助</w:t>
              </w:r>
            </w:ins>
            <w:del w:id="13529" w:author="Administrator" w:date="2024-08-08T09:12:56Z">
              <w:r>
                <w:rPr>
                  <w:rFonts w:hint="eastAsia" w:ascii="宋体" w:hAnsi="宋体" w:eastAsia="宋体" w:cs="宋体"/>
                  <w:i w:val="0"/>
                  <w:iCs w:val="0"/>
                  <w:color w:val="000000"/>
                  <w:kern w:val="0"/>
                  <w:sz w:val="20"/>
                  <w:szCs w:val="20"/>
                  <w:u w:val="none"/>
                  <w:lang w:val="en-US" w:eastAsia="zh-CN" w:bidi="ar"/>
                </w:rPr>
                <w:delText>对社会保障基金补助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3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6778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31" w:author="Administrator" w:date="2024-08-08T09:12:56Z">
              <w:r>
                <w:rPr>
                  <w:rFonts w:hint="eastAsia" w:ascii="宋体" w:hAnsi="宋体" w:eastAsia="宋体" w:cs="宋体"/>
                  <w:i w:val="0"/>
                  <w:color w:val="000000"/>
                  <w:kern w:val="0"/>
                  <w:sz w:val="20"/>
                  <w:szCs w:val="20"/>
                  <w:u w:val="none"/>
                  <w:lang w:val="en-US" w:eastAsia="zh-CN" w:bidi="ar"/>
                </w:rPr>
                <w:t>40,398</w:t>
              </w:r>
            </w:ins>
            <w:del w:id="13532" w:author="Administrator" w:date="2024-08-08T09:12:56Z">
              <w:r>
                <w:rPr>
                  <w:rFonts w:hint="eastAsia" w:ascii="宋体" w:hAnsi="宋体" w:eastAsia="宋体" w:cs="宋体"/>
                  <w:i w:val="0"/>
                  <w:iCs w:val="0"/>
                  <w:color w:val="000000"/>
                  <w:kern w:val="0"/>
                  <w:sz w:val="20"/>
                  <w:szCs w:val="20"/>
                  <w:u w:val="none"/>
                  <w:lang w:val="en-US" w:eastAsia="zh-CN" w:bidi="ar"/>
                </w:rPr>
                <w:delText>63,528</w:delText>
              </w:r>
            </w:del>
          </w:p>
        </w:tc>
      </w:tr>
      <w:tr w14:paraId="07E24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33"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533"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34"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E079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35" w:author="Administrator" w:date="2024-08-08T09:12:56Z">
              <w:r>
                <w:rPr>
                  <w:rFonts w:hint="eastAsia" w:ascii="宋体" w:hAnsi="宋体" w:eastAsia="宋体" w:cs="宋体"/>
                  <w:i w:val="0"/>
                  <w:color w:val="000000"/>
                  <w:kern w:val="0"/>
                  <w:sz w:val="20"/>
                  <w:szCs w:val="20"/>
                  <w:u w:val="none"/>
                  <w:lang w:val="en-US" w:eastAsia="zh-CN" w:bidi="ar"/>
                </w:rPr>
                <w:t xml:space="preserve">  对社会保险基金补助</w:t>
              </w:r>
            </w:ins>
            <w:del w:id="13536"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对社会保险基金补助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37"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41FC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38" w:author="Administrator" w:date="2024-08-08T09:12:56Z">
              <w:r>
                <w:rPr>
                  <w:rFonts w:hint="eastAsia" w:ascii="宋体" w:hAnsi="宋体" w:eastAsia="宋体" w:cs="宋体"/>
                  <w:i w:val="0"/>
                  <w:color w:val="000000"/>
                  <w:kern w:val="0"/>
                  <w:sz w:val="20"/>
                  <w:szCs w:val="20"/>
                  <w:u w:val="none"/>
                  <w:lang w:val="en-US" w:eastAsia="zh-CN" w:bidi="ar"/>
                </w:rPr>
                <w:t>40,398</w:t>
              </w:r>
            </w:ins>
            <w:del w:id="13539" w:author="Administrator" w:date="2024-08-08T09:12:56Z">
              <w:r>
                <w:rPr>
                  <w:rFonts w:hint="eastAsia" w:ascii="宋体" w:hAnsi="宋体" w:eastAsia="宋体" w:cs="宋体"/>
                  <w:i w:val="0"/>
                  <w:iCs w:val="0"/>
                  <w:color w:val="000000"/>
                  <w:kern w:val="0"/>
                  <w:sz w:val="20"/>
                  <w:szCs w:val="20"/>
                  <w:u w:val="none"/>
                  <w:lang w:val="en-US" w:eastAsia="zh-CN" w:bidi="ar"/>
                </w:rPr>
                <w:delText>63,528</w:delText>
              </w:r>
            </w:del>
          </w:p>
        </w:tc>
      </w:tr>
      <w:tr w14:paraId="314FF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40"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40"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41"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770D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42" w:author="Administrator" w:date="2024-08-08T09:12:56Z">
              <w:r>
                <w:rPr>
                  <w:rFonts w:hint="eastAsia" w:ascii="宋体" w:hAnsi="宋体" w:eastAsia="宋体" w:cs="宋体"/>
                  <w:i w:val="0"/>
                  <w:color w:val="000000"/>
                  <w:kern w:val="0"/>
                  <w:sz w:val="20"/>
                  <w:szCs w:val="20"/>
                  <w:u w:val="none"/>
                  <w:lang w:val="en-US" w:eastAsia="zh-CN" w:bidi="ar"/>
                </w:rPr>
                <w:t xml:space="preserve">  对机关事业单位职业年金的补助</w:t>
              </w:r>
            </w:ins>
            <w:del w:id="13543"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对机关事业单位职业年金的补助</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44"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D79DB6">
            <w:pPr>
              <w:jc w:val="right"/>
              <w:rPr>
                <w:rFonts w:hint="eastAsia" w:ascii="宋体" w:hAnsi="宋体" w:eastAsia="宋体" w:cs="宋体"/>
                <w:i w:val="0"/>
                <w:iCs w:val="0"/>
                <w:color w:val="000000"/>
                <w:sz w:val="20"/>
                <w:szCs w:val="20"/>
                <w:u w:val="none"/>
              </w:rPr>
            </w:pPr>
          </w:p>
        </w:tc>
      </w:tr>
      <w:tr w14:paraId="33E9A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45"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45"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46"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FC32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47" w:author="Administrator" w:date="2024-08-08T09:12:56Z">
              <w:r>
                <w:rPr>
                  <w:rFonts w:hint="eastAsia" w:ascii="宋体" w:hAnsi="宋体" w:eastAsia="宋体" w:cs="宋体"/>
                  <w:i w:val="0"/>
                  <w:color w:val="000000"/>
                  <w:kern w:val="0"/>
                  <w:sz w:val="20"/>
                  <w:szCs w:val="20"/>
                  <w:u w:val="none"/>
                  <w:lang w:val="en-US" w:eastAsia="zh-CN" w:bidi="ar"/>
                </w:rPr>
                <w:t>债务利息及费用支出</w:t>
              </w:r>
            </w:ins>
            <w:del w:id="13548" w:author="Administrator" w:date="2024-08-08T09:12:56Z">
              <w:r>
                <w:rPr>
                  <w:rFonts w:hint="eastAsia" w:ascii="宋体" w:hAnsi="宋体" w:eastAsia="宋体" w:cs="宋体"/>
                  <w:i w:val="0"/>
                  <w:iCs w:val="0"/>
                  <w:color w:val="000000"/>
                  <w:kern w:val="0"/>
                  <w:sz w:val="20"/>
                  <w:szCs w:val="20"/>
                  <w:u w:val="none"/>
                  <w:lang w:val="en-US" w:eastAsia="zh-CN" w:bidi="ar"/>
                </w:rPr>
                <w:delText>债务利息及费用支出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49"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12FDD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50" w:author="Administrator" w:date="2024-08-08T09:12:56Z">
              <w:r>
                <w:rPr>
                  <w:rFonts w:hint="eastAsia" w:ascii="宋体" w:hAnsi="宋体" w:eastAsia="宋体" w:cs="宋体"/>
                  <w:i w:val="0"/>
                  <w:color w:val="000000"/>
                  <w:kern w:val="0"/>
                  <w:sz w:val="20"/>
                  <w:szCs w:val="20"/>
                  <w:u w:val="none"/>
                  <w:lang w:val="en-US" w:eastAsia="zh-CN" w:bidi="ar"/>
                </w:rPr>
                <w:t>6,054</w:t>
              </w:r>
            </w:ins>
            <w:del w:id="13551" w:author="Administrator" w:date="2024-08-08T09:12:56Z">
              <w:r>
                <w:rPr>
                  <w:rFonts w:hint="eastAsia" w:ascii="宋体" w:hAnsi="宋体" w:eastAsia="宋体" w:cs="宋体"/>
                  <w:i w:val="0"/>
                  <w:iCs w:val="0"/>
                  <w:color w:val="000000"/>
                  <w:kern w:val="0"/>
                  <w:sz w:val="20"/>
                  <w:szCs w:val="20"/>
                  <w:u w:val="none"/>
                  <w:lang w:val="en-US" w:eastAsia="zh-CN" w:bidi="ar"/>
                </w:rPr>
                <w:delText>6,295</w:delText>
              </w:r>
            </w:del>
          </w:p>
        </w:tc>
      </w:tr>
      <w:tr w14:paraId="384E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52"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39" w:hRule="atLeast"/>
          <w:trPrChange w:id="13552"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53"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9BBF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54" w:author="Administrator" w:date="2024-08-08T09:12:56Z">
              <w:r>
                <w:rPr>
                  <w:rFonts w:hint="eastAsia" w:ascii="宋体" w:hAnsi="宋体" w:eastAsia="宋体" w:cs="宋体"/>
                  <w:i w:val="0"/>
                  <w:color w:val="000000"/>
                  <w:kern w:val="0"/>
                  <w:sz w:val="20"/>
                  <w:szCs w:val="20"/>
                  <w:u w:val="none"/>
                  <w:lang w:val="en-US" w:eastAsia="zh-CN" w:bidi="ar"/>
                </w:rPr>
                <w:t xml:space="preserve">  国内债务付息</w:t>
              </w:r>
            </w:ins>
            <w:del w:id="13555"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国内债务付息</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56"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E4F5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3557" w:author="Administrator" w:date="2024-08-08T09:12:56Z">
              <w:r>
                <w:rPr>
                  <w:rFonts w:hint="eastAsia" w:ascii="宋体" w:hAnsi="宋体" w:eastAsia="宋体" w:cs="宋体"/>
                  <w:i w:val="0"/>
                  <w:color w:val="000000"/>
                  <w:kern w:val="0"/>
                  <w:sz w:val="20"/>
                  <w:szCs w:val="20"/>
                  <w:u w:val="none"/>
                  <w:lang w:val="en-US" w:eastAsia="zh-CN" w:bidi="ar"/>
                </w:rPr>
                <w:t>6,054</w:t>
              </w:r>
            </w:ins>
            <w:del w:id="13558" w:author="Administrator" w:date="2024-08-08T09:12:56Z">
              <w:r>
                <w:rPr>
                  <w:rFonts w:hint="eastAsia" w:ascii="宋体" w:hAnsi="宋体" w:eastAsia="宋体" w:cs="宋体"/>
                  <w:i w:val="0"/>
                  <w:iCs w:val="0"/>
                  <w:color w:val="000000"/>
                  <w:kern w:val="0"/>
                  <w:sz w:val="20"/>
                  <w:szCs w:val="20"/>
                  <w:u w:val="none"/>
                  <w:lang w:val="en-US" w:eastAsia="zh-CN" w:bidi="ar"/>
                </w:rPr>
                <w:delText>6,295</w:delText>
              </w:r>
            </w:del>
          </w:p>
        </w:tc>
      </w:tr>
      <w:tr w14:paraId="40A76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5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59"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6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075E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61" w:author="Administrator" w:date="2024-08-08T09:12:56Z">
              <w:r>
                <w:rPr>
                  <w:rFonts w:hint="eastAsia" w:ascii="宋体" w:hAnsi="宋体" w:eastAsia="宋体" w:cs="宋体"/>
                  <w:i w:val="0"/>
                  <w:color w:val="000000"/>
                  <w:kern w:val="0"/>
                  <w:sz w:val="20"/>
                  <w:szCs w:val="20"/>
                  <w:u w:val="none"/>
                  <w:lang w:val="en-US" w:eastAsia="zh-CN" w:bidi="ar"/>
                </w:rPr>
                <w:t xml:space="preserve">  国外债务付息</w:t>
              </w:r>
            </w:ins>
            <w:del w:id="13562"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国外债务付息</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6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D6BE63">
            <w:pPr>
              <w:jc w:val="right"/>
              <w:rPr>
                <w:rFonts w:hint="eastAsia" w:ascii="宋体" w:hAnsi="宋体" w:eastAsia="宋体" w:cs="宋体"/>
                <w:i w:val="0"/>
                <w:iCs w:val="0"/>
                <w:color w:val="000000"/>
                <w:sz w:val="20"/>
                <w:szCs w:val="20"/>
                <w:u w:val="none"/>
              </w:rPr>
            </w:pPr>
          </w:p>
        </w:tc>
      </w:tr>
      <w:tr w14:paraId="09357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64"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64"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65"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FCDC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66" w:author="Administrator" w:date="2024-08-08T09:12:56Z">
              <w:r>
                <w:rPr>
                  <w:rFonts w:hint="eastAsia" w:ascii="宋体" w:hAnsi="宋体" w:eastAsia="宋体" w:cs="宋体"/>
                  <w:i w:val="0"/>
                  <w:color w:val="000000"/>
                  <w:kern w:val="0"/>
                  <w:sz w:val="20"/>
                  <w:szCs w:val="20"/>
                  <w:u w:val="none"/>
                  <w:lang w:val="en-US" w:eastAsia="zh-CN" w:bidi="ar"/>
                </w:rPr>
                <w:t xml:space="preserve">  国内债务发行费用</w:t>
              </w:r>
            </w:ins>
            <w:del w:id="13567"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国内债务发行费用</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68"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9A5C0E">
            <w:pPr>
              <w:jc w:val="right"/>
              <w:rPr>
                <w:rFonts w:hint="eastAsia" w:ascii="宋体" w:hAnsi="宋体" w:eastAsia="宋体" w:cs="宋体"/>
                <w:i w:val="0"/>
                <w:iCs w:val="0"/>
                <w:color w:val="000000"/>
                <w:sz w:val="20"/>
                <w:szCs w:val="20"/>
                <w:u w:val="none"/>
              </w:rPr>
            </w:pPr>
          </w:p>
        </w:tc>
      </w:tr>
      <w:tr w14:paraId="7E349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69"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69"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70"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6D45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71" w:author="Administrator" w:date="2024-08-08T09:12:56Z">
              <w:r>
                <w:rPr>
                  <w:rFonts w:hint="eastAsia" w:ascii="宋体" w:hAnsi="宋体" w:eastAsia="宋体" w:cs="宋体"/>
                  <w:i w:val="0"/>
                  <w:color w:val="000000"/>
                  <w:kern w:val="0"/>
                  <w:sz w:val="20"/>
                  <w:szCs w:val="20"/>
                  <w:u w:val="none"/>
                  <w:lang w:val="en-US" w:eastAsia="zh-CN" w:bidi="ar"/>
                </w:rPr>
                <w:t xml:space="preserve">  国外债务发行费用</w:t>
              </w:r>
            </w:ins>
            <w:del w:id="13572"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国外债务发行费用</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73"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78279E">
            <w:pPr>
              <w:jc w:val="right"/>
              <w:rPr>
                <w:rFonts w:hint="eastAsia" w:ascii="宋体" w:hAnsi="宋体" w:eastAsia="宋体" w:cs="宋体"/>
                <w:i w:val="0"/>
                <w:iCs w:val="0"/>
                <w:color w:val="000000"/>
                <w:sz w:val="20"/>
                <w:szCs w:val="20"/>
                <w:u w:val="none"/>
              </w:rPr>
            </w:pPr>
          </w:p>
        </w:tc>
      </w:tr>
      <w:tr w14:paraId="514E1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74"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74"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75"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A271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76" w:author="Administrator" w:date="2024-08-08T09:12:56Z">
              <w:r>
                <w:rPr>
                  <w:rFonts w:hint="eastAsia" w:ascii="宋体" w:hAnsi="宋体" w:eastAsia="宋体" w:cs="宋体"/>
                  <w:i w:val="0"/>
                  <w:color w:val="000000"/>
                  <w:kern w:val="0"/>
                  <w:sz w:val="20"/>
                  <w:szCs w:val="20"/>
                  <w:u w:val="none"/>
                  <w:lang w:val="en-US" w:eastAsia="zh-CN" w:bidi="ar"/>
                </w:rPr>
                <w:t>其他支出</w:t>
              </w:r>
            </w:ins>
            <w:del w:id="13577" w:author="Administrator" w:date="2024-08-08T09:12:56Z">
              <w:r>
                <w:rPr>
                  <w:rFonts w:hint="eastAsia" w:ascii="宋体" w:hAnsi="宋体" w:eastAsia="宋体" w:cs="宋体"/>
                  <w:i w:val="0"/>
                  <w:iCs w:val="0"/>
                  <w:color w:val="000000"/>
                  <w:kern w:val="0"/>
                  <w:sz w:val="20"/>
                  <w:szCs w:val="20"/>
                  <w:u w:val="none"/>
                  <w:lang w:val="en-US" w:eastAsia="zh-CN" w:bidi="ar"/>
                </w:rPr>
                <w:delText>其他支出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78"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F3C86C">
            <w:pPr>
              <w:widowControl/>
              <w:jc w:val="right"/>
              <w:textAlignment w:val="center"/>
              <w:rPr>
                <w:rFonts w:hint="eastAsia" w:ascii="宋体" w:hAnsi="宋体" w:eastAsia="宋体" w:cs="宋体"/>
                <w:i w:val="0"/>
                <w:iCs w:val="0"/>
                <w:color w:val="000000"/>
                <w:sz w:val="20"/>
                <w:szCs w:val="20"/>
                <w:u w:val="none"/>
              </w:rPr>
              <w:pPrChange w:id="13579" w:author="Administrator" w:date="2024-08-08T09:12:56Z">
                <w:pPr>
                  <w:jc w:val="right"/>
                </w:pPr>
              </w:pPrChange>
            </w:pPr>
            <w:ins w:id="13580" w:author="Administrator" w:date="2024-08-08T09:12:56Z">
              <w:r>
                <w:rPr>
                  <w:rFonts w:hint="eastAsia" w:ascii="宋体" w:hAnsi="宋体" w:eastAsia="宋体" w:cs="宋体"/>
                  <w:i w:val="0"/>
                  <w:color w:val="000000"/>
                  <w:kern w:val="0"/>
                  <w:sz w:val="20"/>
                  <w:szCs w:val="20"/>
                  <w:u w:val="none"/>
                  <w:lang w:val="en-US" w:eastAsia="zh-CN" w:bidi="ar"/>
                </w:rPr>
                <w:t>4,084</w:t>
              </w:r>
            </w:ins>
          </w:p>
        </w:tc>
      </w:tr>
      <w:tr w14:paraId="128E4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8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81"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8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90CA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83" w:author="Administrator" w:date="2024-08-08T09:12:56Z">
              <w:r>
                <w:rPr>
                  <w:rFonts w:hint="eastAsia" w:ascii="宋体" w:hAnsi="宋体" w:eastAsia="宋体" w:cs="宋体"/>
                  <w:i w:val="0"/>
                  <w:color w:val="000000"/>
                  <w:kern w:val="0"/>
                  <w:sz w:val="20"/>
                  <w:szCs w:val="20"/>
                  <w:u w:val="none"/>
                  <w:lang w:val="en-US" w:eastAsia="zh-CN" w:bidi="ar"/>
                </w:rPr>
                <w:t xml:space="preserve">  国家赔偿费用支出</w:t>
              </w:r>
            </w:ins>
            <w:del w:id="1358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国家赔偿费用支出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8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E87B28">
            <w:pPr>
              <w:jc w:val="right"/>
              <w:rPr>
                <w:rFonts w:hint="eastAsia" w:ascii="宋体" w:hAnsi="宋体" w:eastAsia="宋体" w:cs="宋体"/>
                <w:i w:val="0"/>
                <w:iCs w:val="0"/>
                <w:color w:val="000000"/>
                <w:sz w:val="20"/>
                <w:szCs w:val="20"/>
                <w:u w:val="none"/>
              </w:rPr>
            </w:pPr>
          </w:p>
        </w:tc>
      </w:tr>
      <w:tr w14:paraId="6A9DC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58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86"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8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C544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88" w:author="Administrator" w:date="2024-08-08T09:12:56Z">
              <w:r>
                <w:rPr>
                  <w:rFonts w:hint="eastAsia" w:ascii="宋体" w:hAnsi="宋体" w:eastAsia="宋体" w:cs="宋体"/>
                  <w:i w:val="0"/>
                  <w:color w:val="000000"/>
                  <w:kern w:val="0"/>
                  <w:sz w:val="20"/>
                  <w:szCs w:val="20"/>
                  <w:u w:val="none"/>
                  <w:lang w:val="en-US" w:eastAsia="zh-CN" w:bidi="ar"/>
                </w:rPr>
                <w:t xml:space="preserve">  对民间非营利组织和群众性自治组织补贴</w:t>
              </w:r>
            </w:ins>
            <w:del w:id="13589"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对民间非营利组织和群众性自治组织补贴</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9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157608">
            <w:pPr>
              <w:jc w:val="right"/>
              <w:rPr>
                <w:rFonts w:hint="eastAsia" w:ascii="宋体" w:hAnsi="宋体" w:eastAsia="宋体" w:cs="宋体"/>
                <w:i w:val="0"/>
                <w:iCs w:val="0"/>
                <w:color w:val="000000"/>
                <w:sz w:val="20"/>
                <w:szCs w:val="20"/>
                <w:u w:val="none"/>
              </w:rPr>
            </w:pPr>
          </w:p>
        </w:tc>
      </w:tr>
      <w:tr w14:paraId="29C60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9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91"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9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A5FE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93" w:author="Administrator" w:date="2024-08-08T09:12:56Z">
              <w:r>
                <w:rPr>
                  <w:rFonts w:hint="eastAsia" w:ascii="宋体" w:hAnsi="宋体" w:eastAsia="宋体" w:cs="宋体"/>
                  <w:i w:val="0"/>
                  <w:color w:val="000000"/>
                  <w:kern w:val="0"/>
                  <w:sz w:val="20"/>
                  <w:szCs w:val="20"/>
                  <w:u w:val="none"/>
                  <w:lang w:val="en-US" w:eastAsia="zh-CN" w:bidi="ar"/>
                </w:rPr>
                <w:t xml:space="preserve">  经常性赠与</w:t>
              </w:r>
            </w:ins>
            <w:del w:id="1359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经常性赠与</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9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B88E1B">
            <w:pPr>
              <w:jc w:val="right"/>
              <w:rPr>
                <w:rFonts w:hint="eastAsia" w:ascii="宋体" w:hAnsi="宋体" w:eastAsia="宋体" w:cs="宋体"/>
                <w:i w:val="0"/>
                <w:iCs w:val="0"/>
                <w:color w:val="000000"/>
                <w:sz w:val="20"/>
                <w:szCs w:val="20"/>
                <w:u w:val="none"/>
              </w:rPr>
            </w:pPr>
          </w:p>
        </w:tc>
      </w:tr>
      <w:tr w14:paraId="78DE7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596"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596"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597"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89B2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598" w:author="Administrator" w:date="2024-08-08T09:12:56Z">
              <w:r>
                <w:rPr>
                  <w:rFonts w:hint="eastAsia" w:ascii="宋体" w:hAnsi="宋体" w:eastAsia="宋体" w:cs="宋体"/>
                  <w:i w:val="0"/>
                  <w:color w:val="000000"/>
                  <w:kern w:val="0"/>
                  <w:sz w:val="20"/>
                  <w:szCs w:val="20"/>
                  <w:u w:val="none"/>
                  <w:lang w:val="en-US" w:eastAsia="zh-CN" w:bidi="ar"/>
                </w:rPr>
                <w:t xml:space="preserve">  资本性赠与</w:t>
              </w:r>
            </w:ins>
            <w:del w:id="13599"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资本性赠与</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0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8E7F54">
            <w:pPr>
              <w:jc w:val="right"/>
              <w:rPr>
                <w:rFonts w:hint="eastAsia" w:ascii="宋体" w:hAnsi="宋体" w:eastAsia="宋体" w:cs="宋体"/>
                <w:i w:val="0"/>
                <w:iCs w:val="0"/>
                <w:color w:val="000000"/>
                <w:sz w:val="20"/>
                <w:szCs w:val="20"/>
                <w:u w:val="none"/>
              </w:rPr>
            </w:pPr>
          </w:p>
        </w:tc>
      </w:tr>
      <w:tr w14:paraId="33490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01"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601"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02"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0937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3603" w:author="Administrator" w:date="2024-08-08T09:12:56Z">
              <w:r>
                <w:rPr>
                  <w:rFonts w:hint="eastAsia" w:ascii="宋体" w:hAnsi="宋体" w:eastAsia="宋体" w:cs="宋体"/>
                  <w:i w:val="0"/>
                  <w:color w:val="000000"/>
                  <w:kern w:val="0"/>
                  <w:sz w:val="20"/>
                  <w:szCs w:val="20"/>
                  <w:u w:val="none"/>
                  <w:lang w:val="en-US" w:eastAsia="zh-CN" w:bidi="ar"/>
                </w:rPr>
                <w:t xml:space="preserve">  其他支出</w:t>
              </w:r>
            </w:ins>
            <w:del w:id="13604" w:author="Administrator" w:date="2024-08-08T09:12:56Z">
              <w:r>
                <w:rPr>
                  <w:rFonts w:hint="eastAsia" w:ascii="宋体" w:hAnsi="宋体" w:eastAsia="宋体" w:cs="宋体"/>
                  <w:i w:val="0"/>
                  <w:iCs w:val="0"/>
                  <w:color w:val="000000"/>
                  <w:kern w:val="0"/>
                  <w:sz w:val="20"/>
                  <w:szCs w:val="20"/>
                  <w:u w:val="none"/>
                  <w:lang w:val="en-US" w:eastAsia="zh-CN" w:bidi="ar"/>
                </w:rPr>
                <w:delText xml:space="preserve">  其他支出</w:delText>
              </w:r>
            </w:del>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05"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0386AD">
            <w:pPr>
              <w:widowControl/>
              <w:jc w:val="right"/>
              <w:textAlignment w:val="center"/>
              <w:rPr>
                <w:rFonts w:hint="eastAsia" w:ascii="宋体" w:hAnsi="宋体" w:eastAsia="宋体" w:cs="宋体"/>
                <w:i w:val="0"/>
                <w:iCs w:val="0"/>
                <w:color w:val="000000"/>
                <w:sz w:val="20"/>
                <w:szCs w:val="20"/>
                <w:u w:val="none"/>
              </w:rPr>
              <w:pPrChange w:id="13606" w:author="Administrator" w:date="2024-08-08T09:12:56Z">
                <w:pPr>
                  <w:jc w:val="right"/>
                </w:pPr>
              </w:pPrChange>
            </w:pPr>
            <w:ins w:id="13607" w:author="Administrator" w:date="2024-08-08T09:12:56Z">
              <w:r>
                <w:rPr>
                  <w:rFonts w:hint="eastAsia" w:ascii="宋体" w:hAnsi="宋体" w:eastAsia="宋体" w:cs="宋体"/>
                  <w:i w:val="0"/>
                  <w:color w:val="000000"/>
                  <w:kern w:val="0"/>
                  <w:sz w:val="20"/>
                  <w:szCs w:val="20"/>
                  <w:u w:val="none"/>
                  <w:lang w:val="en-US" w:eastAsia="zh-CN" w:bidi="ar"/>
                </w:rPr>
                <w:t>4,084</w:t>
              </w:r>
            </w:ins>
          </w:p>
        </w:tc>
      </w:tr>
      <w:tr w14:paraId="194A9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08" w:author="Administrator" w:date="2024-08-08T09:12:5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9" w:hRule="atLeast"/>
          <w:trPrChange w:id="13608" w:author="Administrator" w:date="2024-08-08T09:12:56Z">
            <w:trPr>
              <w:trHeight w:val="339" w:hRule="atLeast"/>
            </w:trPr>
          </w:trPrChange>
        </w:trPr>
        <w:tc>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09" w:author="Administrator" w:date="2024-08-08T09:12:56Z">
              <w:tcPr>
                <w:tcW w:w="5867"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363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本 年 支 出 合 计</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10" w:author="Administrator" w:date="2024-08-08T09:12:56Z">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6AA3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431,516</w:t>
            </w:r>
          </w:p>
        </w:tc>
      </w:tr>
    </w:tbl>
    <w:p w14:paraId="67940B20">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2BB5DB12">
      <w:pPr>
        <w:pStyle w:val="8"/>
        <w:numPr>
          <w:ilvl w:val="0"/>
          <w:numId w:val="6"/>
        </w:numPr>
        <w:ind w:firstLineChars="0"/>
        <w:outlineLvl w:val="0"/>
        <w:rPr>
          <w:rFonts w:ascii="仿宋" w:hAnsi="仿宋" w:eastAsia="仿宋"/>
          <w:sz w:val="32"/>
        </w:rPr>
      </w:pPr>
      <w:bookmarkStart w:id="18" w:name="_Toc3665"/>
      <w:bookmarkStart w:id="19" w:name="_Toc17999"/>
      <w:bookmarkStart w:id="20" w:name="_Toc7856"/>
      <w:r>
        <w:rPr>
          <w:rFonts w:ascii="仿宋" w:hAnsi="仿宋" w:eastAsia="仿宋"/>
          <w:sz w:val="32"/>
        </w:rPr>
        <w:t>202</w:t>
      </w:r>
      <w:ins w:id="13611" w:author="Administrator" w:date="2024-08-08T09:13:41Z">
        <w:r>
          <w:rPr>
            <w:rFonts w:hint="eastAsia" w:ascii="仿宋" w:hAnsi="仿宋" w:eastAsia="仿宋"/>
            <w:sz w:val="32"/>
            <w:lang w:val="en-US" w:eastAsia="zh-CN"/>
          </w:rPr>
          <w:t>3</w:t>
        </w:r>
      </w:ins>
      <w:del w:id="13612" w:author="Administrator" w:date="2024-08-08T09:13:40Z">
        <w:r>
          <w:rPr>
            <w:rFonts w:hint="eastAsia" w:ascii="仿宋" w:hAnsi="仿宋" w:eastAsia="仿宋"/>
            <w:sz w:val="32"/>
            <w:lang w:val="en-US" w:eastAsia="zh-CN"/>
          </w:rPr>
          <w:delText>2</w:delText>
        </w:r>
      </w:del>
      <w:r>
        <w:rPr>
          <w:rFonts w:ascii="仿宋" w:hAnsi="仿宋" w:eastAsia="仿宋"/>
          <w:sz w:val="32"/>
        </w:rPr>
        <w:t>年东安县一般公共预算基本支出决算表</w:t>
      </w:r>
      <w:bookmarkEnd w:id="18"/>
      <w:bookmarkEnd w:id="19"/>
      <w:bookmarkEnd w:id="20"/>
    </w:p>
    <w:p w14:paraId="7747837C">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202</w:t>
      </w:r>
      <w:ins w:id="13613" w:author="Administrator" w:date="2024-08-08T09:13:44Z">
        <w:r>
          <w:rPr>
            <w:rFonts w:hint="eastAsia" w:ascii="宋体" w:hAnsi="宋体" w:eastAsia="宋体" w:cs="宋体"/>
            <w:b/>
            <w:bCs/>
            <w:kern w:val="0"/>
            <w:sz w:val="36"/>
            <w:szCs w:val="36"/>
            <w:lang w:val="en-US" w:eastAsia="zh-CN"/>
          </w:rPr>
          <w:t>3</w:t>
        </w:r>
      </w:ins>
      <w:del w:id="13614" w:author="Administrator" w:date="2024-08-08T09:13:43Z">
        <w:r>
          <w:rPr>
            <w:rFonts w:hint="eastAsia" w:ascii="宋体" w:hAnsi="宋体" w:eastAsia="宋体" w:cs="宋体"/>
            <w:b/>
            <w:bCs/>
            <w:kern w:val="0"/>
            <w:sz w:val="36"/>
            <w:szCs w:val="36"/>
            <w:lang w:val="en-US" w:eastAsia="zh-CN"/>
          </w:rPr>
          <w:delText>2</w:delText>
        </w:r>
      </w:del>
      <w:r>
        <w:rPr>
          <w:rFonts w:hint="eastAsia" w:ascii="宋体" w:hAnsi="宋体" w:eastAsia="宋体" w:cs="宋体"/>
          <w:b/>
          <w:bCs/>
          <w:kern w:val="0"/>
          <w:sz w:val="36"/>
          <w:szCs w:val="36"/>
        </w:rPr>
        <w:t>年东安县一般公共预算基本支出决算表</w:t>
      </w:r>
    </w:p>
    <w:p w14:paraId="02801A8D">
      <w:pPr>
        <w:jc w:val="right"/>
      </w:pPr>
      <w:r>
        <w:t>单位</w:t>
      </w:r>
      <w:r>
        <w:rPr>
          <w:rFonts w:hint="eastAsia"/>
        </w:rPr>
        <w:t>：</w:t>
      </w:r>
      <w:r>
        <w:t>万元</w:t>
      </w:r>
    </w:p>
    <w:tbl>
      <w:tblPr>
        <w:tblStyle w:val="6"/>
        <w:tblW w:w="82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31"/>
        <w:gridCol w:w="4208"/>
        <w:gridCol w:w="2524"/>
        <w:tblGridChange w:id="13615">
          <w:tblGrid>
            <w:gridCol w:w="1531"/>
            <w:gridCol w:w="4208"/>
            <w:gridCol w:w="2524"/>
          </w:tblGrid>
        </w:tblGridChange>
      </w:tblGrid>
      <w:tr w14:paraId="69E90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blHeader/>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B104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科目编码</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DB6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科目名称</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38A3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一般公共预算基本支出</w:t>
            </w:r>
          </w:p>
        </w:tc>
      </w:tr>
      <w:tr w14:paraId="0438C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1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1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1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8D75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1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DA16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机关工资福利支出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1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54897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97,415</w:t>
            </w:r>
          </w:p>
        </w:tc>
      </w:tr>
      <w:tr w14:paraId="2FCB7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2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2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FD41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50101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DCD6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工资奖金津补贴</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953C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66,821</w:t>
            </w:r>
          </w:p>
        </w:tc>
      </w:tr>
      <w:tr w14:paraId="0B781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2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2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A92F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50102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DA0B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社会保障缴费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53FB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21,044</w:t>
            </w:r>
          </w:p>
        </w:tc>
      </w:tr>
      <w:tr w14:paraId="4E909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2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2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2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5213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50103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20D1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6AD2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6,684</w:t>
            </w:r>
          </w:p>
        </w:tc>
      </w:tr>
      <w:tr w14:paraId="276B1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3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3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CC1F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50199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3320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其他工资福利支出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EB95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2,866</w:t>
            </w:r>
          </w:p>
        </w:tc>
      </w:tr>
      <w:tr w14:paraId="53E52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3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3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5892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30B6C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机关商品和服务支出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3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CE9C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27,844</w:t>
            </w:r>
          </w:p>
        </w:tc>
      </w:tr>
      <w:tr w14:paraId="4B89D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4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4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A218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349B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办公经费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A204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12,756</w:t>
            </w:r>
          </w:p>
        </w:tc>
      </w:tr>
      <w:tr w14:paraId="55BC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4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4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1DF7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A06D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会议费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DCEB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904</w:t>
            </w:r>
          </w:p>
        </w:tc>
      </w:tr>
      <w:tr w14:paraId="2149A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4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4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4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4F42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BA8B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培训费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34F0B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1,156</w:t>
            </w:r>
          </w:p>
        </w:tc>
      </w:tr>
      <w:tr w14:paraId="68F2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5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5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BD22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50204</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0A72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专用材料购置费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8C51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4,019</w:t>
            </w:r>
          </w:p>
        </w:tc>
      </w:tr>
      <w:tr w14:paraId="3DF09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5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5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7D16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50205</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ED75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委托业务费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5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A3AB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6,343</w:t>
            </w:r>
          </w:p>
        </w:tc>
      </w:tr>
      <w:tr w14:paraId="2AA08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6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6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F437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50206</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F2E8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公务接待费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8D9F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734</w:t>
            </w:r>
          </w:p>
        </w:tc>
      </w:tr>
      <w:tr w14:paraId="3E054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6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6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7222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50207</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AF4E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因公出国(境)费用</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545894">
            <w:pPr>
              <w:jc w:val="right"/>
              <w:rPr>
                <w:rFonts w:hint="eastAsia" w:ascii="宋体" w:hAnsi="宋体" w:eastAsia="宋体" w:cs="宋体"/>
                <w:i w:val="0"/>
                <w:iCs w:val="0"/>
                <w:color w:val="000000"/>
                <w:sz w:val="20"/>
                <w:szCs w:val="20"/>
                <w:u w:val="none"/>
              </w:rPr>
            </w:pPr>
          </w:p>
        </w:tc>
      </w:tr>
      <w:tr w14:paraId="76EA3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6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6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6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059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50208</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E435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公务用车运行维护费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6502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314</w:t>
            </w:r>
          </w:p>
        </w:tc>
      </w:tr>
      <w:tr w14:paraId="2AD6F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7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7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4597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50209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C74A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维修(护)费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1BBEE7">
            <w:pPr>
              <w:jc w:val="right"/>
              <w:rPr>
                <w:rFonts w:hint="eastAsia" w:ascii="宋体" w:hAnsi="宋体" w:eastAsia="宋体" w:cs="宋体"/>
                <w:i w:val="0"/>
                <w:iCs w:val="0"/>
                <w:color w:val="000000"/>
                <w:sz w:val="20"/>
                <w:szCs w:val="20"/>
                <w:u w:val="none"/>
              </w:rPr>
            </w:pPr>
          </w:p>
        </w:tc>
      </w:tr>
      <w:tr w14:paraId="1684A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7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7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87C9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50299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EB7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其他商品和服务支出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7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FD10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1,618</w:t>
            </w:r>
          </w:p>
        </w:tc>
      </w:tr>
      <w:tr w14:paraId="6C9E1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8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8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9578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3B5C6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机关资本性支出(一)</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7EDA7E">
            <w:pPr>
              <w:jc w:val="right"/>
              <w:rPr>
                <w:rFonts w:hint="eastAsia" w:ascii="宋体" w:hAnsi="宋体" w:eastAsia="宋体" w:cs="宋体"/>
                <w:i w:val="0"/>
                <w:iCs w:val="0"/>
                <w:color w:val="000000"/>
                <w:sz w:val="20"/>
                <w:szCs w:val="20"/>
                <w:u w:val="none"/>
              </w:rPr>
            </w:pPr>
          </w:p>
        </w:tc>
      </w:tr>
      <w:tr w14:paraId="3B037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8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8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A6A4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0AD0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房屋建筑物购建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5C2366">
            <w:pPr>
              <w:jc w:val="right"/>
              <w:rPr>
                <w:rFonts w:hint="eastAsia" w:ascii="宋体" w:hAnsi="宋体" w:eastAsia="宋体" w:cs="宋体"/>
                <w:i w:val="0"/>
                <w:iCs w:val="0"/>
                <w:color w:val="000000"/>
                <w:sz w:val="20"/>
                <w:szCs w:val="20"/>
                <w:u w:val="none"/>
              </w:rPr>
            </w:pPr>
          </w:p>
        </w:tc>
      </w:tr>
      <w:tr w14:paraId="7F533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68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8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8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E841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9560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0F318">
            <w:pPr>
              <w:jc w:val="right"/>
              <w:rPr>
                <w:rFonts w:hint="eastAsia" w:ascii="宋体" w:hAnsi="宋体" w:eastAsia="宋体" w:cs="宋体"/>
                <w:i w:val="0"/>
                <w:iCs w:val="0"/>
                <w:color w:val="000000"/>
                <w:sz w:val="20"/>
                <w:szCs w:val="20"/>
                <w:u w:val="none"/>
              </w:rPr>
            </w:pPr>
          </w:p>
        </w:tc>
      </w:tr>
      <w:tr w14:paraId="58388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9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9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E9D9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BEA3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公务用车购置</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220D08">
            <w:pPr>
              <w:jc w:val="right"/>
              <w:rPr>
                <w:rFonts w:hint="eastAsia" w:ascii="宋体" w:hAnsi="宋体" w:eastAsia="宋体" w:cs="宋体"/>
                <w:i w:val="0"/>
                <w:iCs w:val="0"/>
                <w:color w:val="000000"/>
                <w:sz w:val="20"/>
                <w:szCs w:val="20"/>
                <w:u w:val="none"/>
              </w:rPr>
            </w:pPr>
          </w:p>
        </w:tc>
      </w:tr>
      <w:tr w14:paraId="62F88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69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69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157A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50305</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82C3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土地征迁补偿和安置支出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69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9005FB">
            <w:pPr>
              <w:jc w:val="right"/>
              <w:rPr>
                <w:rFonts w:hint="eastAsia" w:ascii="宋体" w:hAnsi="宋体" w:eastAsia="宋体" w:cs="宋体"/>
                <w:i w:val="0"/>
                <w:iCs w:val="0"/>
                <w:color w:val="000000"/>
                <w:sz w:val="20"/>
                <w:szCs w:val="20"/>
                <w:u w:val="none"/>
              </w:rPr>
            </w:pPr>
          </w:p>
        </w:tc>
      </w:tr>
      <w:tr w14:paraId="6CF25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0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0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EAFD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50306</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0538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设备购置</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D47DB5">
            <w:pPr>
              <w:jc w:val="right"/>
              <w:rPr>
                <w:rFonts w:hint="eastAsia" w:ascii="宋体" w:hAnsi="宋体" w:eastAsia="宋体" w:cs="宋体"/>
                <w:i w:val="0"/>
                <w:iCs w:val="0"/>
                <w:color w:val="000000"/>
                <w:sz w:val="20"/>
                <w:szCs w:val="20"/>
                <w:u w:val="none"/>
              </w:rPr>
            </w:pPr>
          </w:p>
        </w:tc>
      </w:tr>
      <w:tr w14:paraId="2BEA0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0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0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F36E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50307</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660A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大型修缮</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ACCC5F">
            <w:pPr>
              <w:jc w:val="right"/>
              <w:rPr>
                <w:rFonts w:hint="eastAsia" w:ascii="宋体" w:hAnsi="宋体" w:eastAsia="宋体" w:cs="宋体"/>
                <w:i w:val="0"/>
                <w:iCs w:val="0"/>
                <w:color w:val="000000"/>
                <w:sz w:val="20"/>
                <w:szCs w:val="20"/>
                <w:u w:val="none"/>
              </w:rPr>
            </w:pPr>
          </w:p>
        </w:tc>
      </w:tr>
      <w:tr w14:paraId="02B87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0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0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0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2044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50399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DC11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其他资本性支出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C05680">
            <w:pPr>
              <w:jc w:val="right"/>
              <w:rPr>
                <w:rFonts w:hint="eastAsia" w:ascii="宋体" w:hAnsi="宋体" w:eastAsia="宋体" w:cs="宋体"/>
                <w:i w:val="0"/>
                <w:iCs w:val="0"/>
                <w:color w:val="000000"/>
                <w:sz w:val="20"/>
                <w:szCs w:val="20"/>
                <w:u w:val="none"/>
              </w:rPr>
            </w:pPr>
          </w:p>
        </w:tc>
      </w:tr>
      <w:tr w14:paraId="67C31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1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1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A652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38B7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机关资本性支出(二)</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120CB7">
            <w:pPr>
              <w:jc w:val="right"/>
              <w:rPr>
                <w:rFonts w:hint="eastAsia" w:ascii="宋体" w:hAnsi="宋体" w:eastAsia="宋体" w:cs="宋体"/>
                <w:i w:val="0"/>
                <w:iCs w:val="0"/>
                <w:color w:val="000000"/>
                <w:sz w:val="20"/>
                <w:szCs w:val="20"/>
                <w:u w:val="none"/>
              </w:rPr>
            </w:pPr>
          </w:p>
        </w:tc>
      </w:tr>
      <w:tr w14:paraId="7CC4B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1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1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49A8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987C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房屋建筑物购建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1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8D5A21">
            <w:pPr>
              <w:jc w:val="right"/>
              <w:rPr>
                <w:rFonts w:hint="eastAsia" w:ascii="宋体" w:hAnsi="宋体" w:eastAsia="宋体" w:cs="宋体"/>
                <w:i w:val="0"/>
                <w:iCs w:val="0"/>
                <w:color w:val="000000"/>
                <w:sz w:val="20"/>
                <w:szCs w:val="20"/>
                <w:u w:val="none"/>
              </w:rPr>
            </w:pPr>
          </w:p>
        </w:tc>
      </w:tr>
      <w:tr w14:paraId="717CC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2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2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6E57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6B80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99874B">
            <w:pPr>
              <w:jc w:val="right"/>
              <w:rPr>
                <w:rFonts w:hint="eastAsia" w:ascii="宋体" w:hAnsi="宋体" w:eastAsia="宋体" w:cs="宋体"/>
                <w:i w:val="0"/>
                <w:iCs w:val="0"/>
                <w:color w:val="000000"/>
                <w:sz w:val="20"/>
                <w:szCs w:val="20"/>
                <w:u w:val="none"/>
              </w:rPr>
            </w:pPr>
          </w:p>
        </w:tc>
      </w:tr>
      <w:tr w14:paraId="3A09F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2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2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AF51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FE00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公务用车购置</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9124E5">
            <w:pPr>
              <w:jc w:val="right"/>
              <w:rPr>
                <w:rFonts w:hint="eastAsia" w:ascii="宋体" w:hAnsi="宋体" w:eastAsia="宋体" w:cs="宋体"/>
                <w:i w:val="0"/>
                <w:iCs w:val="0"/>
                <w:color w:val="000000"/>
                <w:sz w:val="20"/>
                <w:szCs w:val="20"/>
                <w:u w:val="none"/>
              </w:rPr>
            </w:pPr>
          </w:p>
        </w:tc>
      </w:tr>
      <w:tr w14:paraId="609FE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2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2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2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F0BE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50404</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FE84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设备购置</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F7C1D1">
            <w:pPr>
              <w:jc w:val="right"/>
              <w:rPr>
                <w:rFonts w:hint="eastAsia" w:ascii="宋体" w:hAnsi="宋体" w:eastAsia="宋体" w:cs="宋体"/>
                <w:i w:val="0"/>
                <w:iCs w:val="0"/>
                <w:color w:val="000000"/>
                <w:sz w:val="20"/>
                <w:szCs w:val="20"/>
                <w:u w:val="none"/>
              </w:rPr>
            </w:pPr>
          </w:p>
        </w:tc>
      </w:tr>
      <w:tr w14:paraId="19FF6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3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3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023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50405</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CBB7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大型修缮</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228DD3">
            <w:pPr>
              <w:jc w:val="right"/>
              <w:rPr>
                <w:rFonts w:hint="eastAsia" w:ascii="宋体" w:hAnsi="宋体" w:eastAsia="宋体" w:cs="宋体"/>
                <w:i w:val="0"/>
                <w:iCs w:val="0"/>
                <w:color w:val="000000"/>
                <w:sz w:val="20"/>
                <w:szCs w:val="20"/>
                <w:u w:val="none"/>
              </w:rPr>
            </w:pPr>
          </w:p>
        </w:tc>
      </w:tr>
      <w:tr w14:paraId="2BCA2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3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3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6568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50499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A5D3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其他资本性支出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3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43BE66">
            <w:pPr>
              <w:jc w:val="right"/>
              <w:rPr>
                <w:rFonts w:hint="eastAsia" w:ascii="宋体" w:hAnsi="宋体" w:eastAsia="宋体" w:cs="宋体"/>
                <w:i w:val="0"/>
                <w:iCs w:val="0"/>
                <w:color w:val="000000"/>
                <w:sz w:val="20"/>
                <w:szCs w:val="20"/>
                <w:u w:val="none"/>
              </w:rPr>
            </w:pPr>
          </w:p>
        </w:tc>
      </w:tr>
      <w:tr w14:paraId="043F0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4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4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2555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505</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25EF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对事业单位经常性补助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7D4E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34,907</w:t>
            </w:r>
          </w:p>
        </w:tc>
      </w:tr>
      <w:tr w14:paraId="382D8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4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4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D696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50501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F595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工资福利支出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0791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30,839</w:t>
            </w:r>
          </w:p>
        </w:tc>
      </w:tr>
      <w:tr w14:paraId="1BDE9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4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4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4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E7E7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50502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CA53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商品和服务支出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0778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4,068</w:t>
            </w:r>
          </w:p>
        </w:tc>
      </w:tr>
      <w:tr w14:paraId="386F2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5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5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C2F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50599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FFF8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其他对事业单位补助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B69D89">
            <w:pPr>
              <w:jc w:val="right"/>
              <w:rPr>
                <w:rFonts w:hint="eastAsia" w:ascii="宋体" w:hAnsi="宋体" w:eastAsia="宋体" w:cs="宋体"/>
                <w:i w:val="0"/>
                <w:iCs w:val="0"/>
                <w:color w:val="000000"/>
                <w:sz w:val="20"/>
                <w:szCs w:val="20"/>
                <w:u w:val="none"/>
              </w:rPr>
            </w:pPr>
          </w:p>
        </w:tc>
      </w:tr>
      <w:tr w14:paraId="2CFDF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5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5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7B61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506</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D66FB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对事业单位资本性补助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5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65821">
            <w:pPr>
              <w:jc w:val="right"/>
              <w:rPr>
                <w:rFonts w:hint="eastAsia" w:ascii="宋体" w:hAnsi="宋体" w:eastAsia="宋体" w:cs="宋体"/>
                <w:i w:val="0"/>
                <w:iCs w:val="0"/>
                <w:color w:val="000000"/>
                <w:sz w:val="20"/>
                <w:szCs w:val="20"/>
                <w:u w:val="none"/>
              </w:rPr>
            </w:pPr>
          </w:p>
        </w:tc>
      </w:tr>
      <w:tr w14:paraId="1B886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6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6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4A66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50601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B0FF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资本性支出(一)</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5E616E">
            <w:pPr>
              <w:jc w:val="right"/>
              <w:rPr>
                <w:rFonts w:hint="eastAsia" w:ascii="宋体" w:hAnsi="宋体" w:eastAsia="宋体" w:cs="宋体"/>
                <w:i w:val="0"/>
                <w:iCs w:val="0"/>
                <w:color w:val="000000"/>
                <w:sz w:val="20"/>
                <w:szCs w:val="20"/>
                <w:u w:val="none"/>
              </w:rPr>
            </w:pPr>
          </w:p>
        </w:tc>
      </w:tr>
      <w:tr w14:paraId="14078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6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6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039C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50602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FD2C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资本性支出(二)</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19B563">
            <w:pPr>
              <w:jc w:val="right"/>
              <w:rPr>
                <w:rFonts w:hint="eastAsia" w:ascii="宋体" w:hAnsi="宋体" w:eastAsia="宋体" w:cs="宋体"/>
                <w:i w:val="0"/>
                <w:iCs w:val="0"/>
                <w:color w:val="000000"/>
                <w:sz w:val="20"/>
                <w:szCs w:val="20"/>
                <w:u w:val="none"/>
              </w:rPr>
            </w:pPr>
          </w:p>
        </w:tc>
      </w:tr>
      <w:tr w14:paraId="5BA96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6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68"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6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9631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507</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E2AF5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对企业补助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D5484D">
            <w:pPr>
              <w:jc w:val="right"/>
              <w:rPr>
                <w:rFonts w:hint="eastAsia" w:ascii="宋体" w:hAnsi="宋体" w:eastAsia="宋体" w:cs="宋体"/>
                <w:i w:val="0"/>
                <w:iCs w:val="0"/>
                <w:color w:val="000000"/>
                <w:sz w:val="20"/>
                <w:szCs w:val="20"/>
                <w:u w:val="none"/>
              </w:rPr>
            </w:pPr>
          </w:p>
        </w:tc>
      </w:tr>
      <w:tr w14:paraId="6B05F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7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72"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9D50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50701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EE99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费用补贴</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F16664">
            <w:pPr>
              <w:jc w:val="right"/>
              <w:rPr>
                <w:rFonts w:hint="eastAsia" w:ascii="宋体" w:hAnsi="宋体" w:eastAsia="宋体" w:cs="宋体"/>
                <w:i w:val="0"/>
                <w:iCs w:val="0"/>
                <w:color w:val="000000"/>
                <w:sz w:val="20"/>
                <w:szCs w:val="20"/>
                <w:u w:val="none"/>
              </w:rPr>
            </w:pPr>
          </w:p>
        </w:tc>
      </w:tr>
      <w:tr w14:paraId="48697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7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76"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D70C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50702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AEB8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利息补贴</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7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2A8461">
            <w:pPr>
              <w:jc w:val="right"/>
              <w:rPr>
                <w:rFonts w:hint="eastAsia" w:ascii="宋体" w:hAnsi="宋体" w:eastAsia="宋体" w:cs="宋体"/>
                <w:i w:val="0"/>
                <w:iCs w:val="0"/>
                <w:color w:val="000000"/>
                <w:sz w:val="20"/>
                <w:szCs w:val="20"/>
                <w:u w:val="none"/>
              </w:rPr>
            </w:pPr>
          </w:p>
        </w:tc>
      </w:tr>
      <w:tr w14:paraId="497F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8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80"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0324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50799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CB08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其他对企业补助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914348">
            <w:pPr>
              <w:jc w:val="right"/>
              <w:rPr>
                <w:rFonts w:hint="eastAsia" w:ascii="宋体" w:hAnsi="宋体" w:eastAsia="宋体" w:cs="宋体"/>
                <w:i w:val="0"/>
                <w:iCs w:val="0"/>
                <w:color w:val="000000"/>
                <w:sz w:val="20"/>
                <w:szCs w:val="20"/>
                <w:u w:val="none"/>
              </w:rPr>
            </w:pPr>
          </w:p>
        </w:tc>
      </w:tr>
      <w:tr w14:paraId="49A9D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8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38" w:hRule="atLeast"/>
          <w:trPrChange w:id="13784" w:author="Administrator" w:date="2024-08-08T09:17:35Z">
            <w:trPr>
              <w:trHeight w:val="338"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ABFE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508</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296ED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对企业资本性支出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F2327A">
            <w:pPr>
              <w:jc w:val="right"/>
              <w:rPr>
                <w:rFonts w:hint="eastAsia" w:ascii="宋体" w:hAnsi="宋体" w:eastAsia="宋体" w:cs="宋体"/>
                <w:i w:val="0"/>
                <w:iCs w:val="0"/>
                <w:color w:val="000000"/>
                <w:sz w:val="20"/>
                <w:szCs w:val="20"/>
                <w:u w:val="none"/>
              </w:rPr>
            </w:pPr>
          </w:p>
        </w:tc>
      </w:tr>
      <w:tr w14:paraId="5E8C1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8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788"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8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1670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50803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28C2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资本金注入(一)</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FFD70F">
            <w:pPr>
              <w:jc w:val="right"/>
              <w:rPr>
                <w:rFonts w:hint="eastAsia" w:ascii="宋体" w:hAnsi="宋体" w:eastAsia="宋体" w:cs="宋体"/>
                <w:i w:val="0"/>
                <w:iCs w:val="0"/>
                <w:color w:val="000000"/>
                <w:sz w:val="20"/>
                <w:szCs w:val="20"/>
                <w:u w:val="none"/>
              </w:rPr>
            </w:pPr>
          </w:p>
        </w:tc>
      </w:tr>
      <w:tr w14:paraId="640B7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79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792"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AE2D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50804</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2431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资本金注入(二)</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3228E3">
            <w:pPr>
              <w:jc w:val="right"/>
              <w:rPr>
                <w:rFonts w:hint="eastAsia" w:ascii="宋体" w:hAnsi="宋体" w:eastAsia="宋体" w:cs="宋体"/>
                <w:i w:val="0"/>
                <w:iCs w:val="0"/>
                <w:color w:val="000000"/>
                <w:sz w:val="20"/>
                <w:szCs w:val="20"/>
                <w:u w:val="none"/>
              </w:rPr>
            </w:pPr>
          </w:p>
        </w:tc>
      </w:tr>
      <w:tr w14:paraId="58FBB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79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796"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7D3C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50805</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D8E1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政府投资基金股权投资</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79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1E4419">
            <w:pPr>
              <w:jc w:val="right"/>
              <w:rPr>
                <w:rFonts w:hint="eastAsia" w:ascii="宋体" w:hAnsi="宋体" w:eastAsia="宋体" w:cs="宋体"/>
                <w:i w:val="0"/>
                <w:iCs w:val="0"/>
                <w:color w:val="000000"/>
                <w:sz w:val="20"/>
                <w:szCs w:val="20"/>
                <w:u w:val="none"/>
              </w:rPr>
            </w:pPr>
          </w:p>
        </w:tc>
      </w:tr>
      <w:tr w14:paraId="64DD3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0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00"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0F15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50899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47AA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其他对企业资本性支出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E920BB">
            <w:pPr>
              <w:jc w:val="right"/>
              <w:rPr>
                <w:rFonts w:hint="eastAsia" w:ascii="宋体" w:hAnsi="宋体" w:eastAsia="宋体" w:cs="宋体"/>
                <w:i w:val="0"/>
                <w:iCs w:val="0"/>
                <w:color w:val="000000"/>
                <w:sz w:val="20"/>
                <w:szCs w:val="20"/>
                <w:u w:val="none"/>
              </w:rPr>
            </w:pPr>
          </w:p>
        </w:tc>
      </w:tr>
      <w:tr w14:paraId="0BC48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0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04"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34CE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4317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对个人和家庭的补助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C330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36,068</w:t>
            </w:r>
          </w:p>
        </w:tc>
      </w:tr>
      <w:tr w14:paraId="283F3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0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08"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0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10DA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50901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996C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社会福利和救助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9397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23,231</w:t>
            </w:r>
          </w:p>
        </w:tc>
      </w:tr>
      <w:tr w14:paraId="36954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1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12"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18DC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50902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614D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助学金</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8688A5">
            <w:pPr>
              <w:jc w:val="right"/>
              <w:rPr>
                <w:rFonts w:hint="eastAsia" w:ascii="宋体" w:hAnsi="宋体" w:eastAsia="宋体" w:cs="宋体"/>
                <w:i w:val="0"/>
                <w:iCs w:val="0"/>
                <w:color w:val="000000"/>
                <w:sz w:val="20"/>
                <w:szCs w:val="20"/>
                <w:u w:val="none"/>
              </w:rPr>
            </w:pPr>
          </w:p>
        </w:tc>
      </w:tr>
      <w:tr w14:paraId="69352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1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16"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18AA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50903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07AA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个人农业生产补贴</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1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988A31">
            <w:pPr>
              <w:jc w:val="right"/>
              <w:rPr>
                <w:rFonts w:hint="eastAsia" w:ascii="宋体" w:hAnsi="宋体" w:eastAsia="宋体" w:cs="宋体"/>
                <w:i w:val="0"/>
                <w:iCs w:val="0"/>
                <w:color w:val="000000"/>
                <w:sz w:val="20"/>
                <w:szCs w:val="20"/>
                <w:u w:val="none"/>
              </w:rPr>
            </w:pPr>
          </w:p>
        </w:tc>
      </w:tr>
      <w:tr w14:paraId="7070E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2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20"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2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4DE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50905</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2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846C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离退休费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2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2E40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12,837</w:t>
            </w:r>
          </w:p>
        </w:tc>
      </w:tr>
      <w:tr w14:paraId="70D6E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2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24"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2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66FD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50999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2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2EEA2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其他对个人和家庭补助</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2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817E00">
            <w:pPr>
              <w:jc w:val="right"/>
              <w:rPr>
                <w:rFonts w:hint="eastAsia" w:ascii="宋体" w:hAnsi="宋体" w:eastAsia="宋体" w:cs="宋体"/>
                <w:i w:val="0"/>
                <w:iCs w:val="0"/>
                <w:color w:val="000000"/>
                <w:sz w:val="20"/>
                <w:szCs w:val="20"/>
                <w:u w:val="none"/>
              </w:rPr>
            </w:pPr>
          </w:p>
        </w:tc>
      </w:tr>
      <w:tr w14:paraId="71F6A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28" w:author="Administrator" w:date="2024-08-18T13:17:0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28" w:author="Administrator" w:date="2024-08-18T13:17:07Z">
            <w:trPr>
              <w:trHeight w:val="340" w:hRule="atLeast"/>
            </w:trPr>
          </w:trPrChange>
        </w:trPr>
        <w:tc>
          <w:tcPr>
            <w:tcW w:w="1531" w:type="dxa"/>
            <w:tcBorders>
              <w:top w:val="single" w:color="000000" w:sz="4" w:space="0"/>
              <w:left w:val="single" w:color="000000" w:sz="4" w:space="0"/>
              <w:bottom w:val="single" w:color="auto" w:sz="4" w:space="0"/>
              <w:right w:val="single" w:color="000000" w:sz="4" w:space="0"/>
            </w:tcBorders>
            <w:shd w:val="clear" w:color="auto" w:fill="auto"/>
            <w:noWrap/>
            <w:vAlign w:val="center"/>
            <w:tcPrChange w:id="13829" w:author="Administrator" w:date="2024-08-18T13:17:07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1EC2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510</w:t>
            </w:r>
          </w:p>
        </w:tc>
        <w:tc>
          <w:tcPr>
            <w:tcW w:w="4208" w:type="dxa"/>
            <w:tcBorders>
              <w:top w:val="single" w:color="000000" w:sz="4" w:space="0"/>
              <w:left w:val="single" w:color="000000" w:sz="4" w:space="0"/>
              <w:bottom w:val="single" w:color="auto" w:sz="4" w:space="0"/>
              <w:right w:val="single" w:color="000000" w:sz="4" w:space="0"/>
            </w:tcBorders>
            <w:shd w:val="clear" w:color="auto" w:fill="auto"/>
            <w:noWrap/>
            <w:vAlign w:val="center"/>
            <w:tcPrChange w:id="13830" w:author="Administrator" w:date="2024-08-18T13:17:07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C6EC8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对社会保障基金补助</w:t>
            </w:r>
          </w:p>
        </w:tc>
        <w:tc>
          <w:tcPr>
            <w:tcW w:w="2524" w:type="dxa"/>
            <w:tcBorders>
              <w:top w:val="single" w:color="000000" w:sz="4" w:space="0"/>
              <w:left w:val="single" w:color="000000" w:sz="4" w:space="0"/>
              <w:bottom w:val="single" w:color="auto" w:sz="4" w:space="0"/>
              <w:right w:val="single" w:color="000000" w:sz="4" w:space="0"/>
            </w:tcBorders>
            <w:shd w:val="clear" w:color="auto" w:fill="auto"/>
            <w:noWrap/>
            <w:vAlign w:val="center"/>
            <w:tcPrChange w:id="13831" w:author="Administrator" w:date="2024-08-18T13:17:07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CA76F5">
            <w:pPr>
              <w:jc w:val="right"/>
              <w:rPr>
                <w:rFonts w:hint="eastAsia" w:ascii="宋体" w:hAnsi="宋体" w:eastAsia="宋体" w:cs="宋体"/>
                <w:i w:val="0"/>
                <w:iCs w:val="0"/>
                <w:color w:val="000000"/>
                <w:sz w:val="20"/>
                <w:szCs w:val="20"/>
                <w:u w:val="none"/>
              </w:rPr>
            </w:pPr>
          </w:p>
        </w:tc>
      </w:tr>
      <w:tr w14:paraId="06BA3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32" w:author="Administrator" w:date="2024-08-18T13:18: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32" w:author="Administrator" w:date="2024-08-18T13:18:04Z">
            <w:trPr>
              <w:trHeight w:val="340" w:hRule="atLeast"/>
            </w:trPr>
          </w:trPrChange>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Change w:id="13833" w:author="Administrator" w:date="2024-08-18T13:18:04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40F6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51002</w:t>
            </w:r>
          </w:p>
        </w:tc>
        <w:tc>
          <w:tcPr>
            <w:tcW w:w="4208" w:type="dxa"/>
            <w:tcBorders>
              <w:top w:val="single" w:color="auto" w:sz="4" w:space="0"/>
              <w:left w:val="single" w:color="auto" w:sz="4" w:space="0"/>
              <w:bottom w:val="single" w:color="auto" w:sz="4" w:space="0"/>
              <w:right w:val="single" w:color="auto" w:sz="4" w:space="0"/>
            </w:tcBorders>
            <w:shd w:val="clear" w:color="auto" w:fill="auto"/>
            <w:noWrap/>
            <w:vAlign w:val="center"/>
            <w:tcPrChange w:id="13834" w:author="Administrator" w:date="2024-08-18T13:18:04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8A2E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对社会保险基金补助</w:t>
            </w:r>
          </w:p>
        </w:tc>
        <w:tc>
          <w:tcPr>
            <w:tcW w:w="2524" w:type="dxa"/>
            <w:tcBorders>
              <w:top w:val="single" w:color="auto" w:sz="4" w:space="0"/>
              <w:left w:val="single" w:color="auto" w:sz="4" w:space="0"/>
              <w:bottom w:val="single" w:color="auto" w:sz="4" w:space="0"/>
              <w:right w:val="single" w:color="auto" w:sz="4" w:space="0"/>
            </w:tcBorders>
            <w:shd w:val="clear" w:color="auto" w:fill="auto"/>
            <w:noWrap/>
            <w:vAlign w:val="center"/>
            <w:tcPrChange w:id="13835" w:author="Administrator" w:date="2024-08-18T13:18:04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910295">
            <w:pPr>
              <w:jc w:val="right"/>
              <w:rPr>
                <w:rFonts w:hint="eastAsia" w:ascii="宋体" w:hAnsi="宋体" w:eastAsia="宋体" w:cs="宋体"/>
                <w:i w:val="0"/>
                <w:iCs w:val="0"/>
                <w:color w:val="000000"/>
                <w:sz w:val="20"/>
                <w:szCs w:val="20"/>
                <w:u w:val="none"/>
              </w:rPr>
            </w:pPr>
          </w:p>
        </w:tc>
      </w:tr>
      <w:tr w14:paraId="401AA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37" w:author="Administrator" w:date="2024-08-18T13:18:2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419" w:hRule="atLeast"/>
          <w:del w:id="13836" w:author="Administrator" w:date="2024-08-08T09:22:14Z"/>
          <w:trPrChange w:id="13837" w:author="Administrator" w:date="2024-08-18T13:18:23Z">
            <w:trPr>
              <w:trHeight w:val="340" w:hRule="atLeast"/>
            </w:trPr>
          </w:trPrChange>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Change w:id="13838" w:author="Administrator" w:date="2024-08-18T13:18:23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D645DB">
            <w:pPr>
              <w:keepNext w:val="0"/>
              <w:keepLines w:val="0"/>
              <w:widowControl/>
              <w:suppressLineNumbers w:val="0"/>
              <w:jc w:val="left"/>
              <w:textAlignment w:val="center"/>
              <w:rPr>
                <w:del w:id="13839" w:author="Administrator" w:date="2024-08-08T09:22:14Z"/>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51003</w:t>
            </w:r>
          </w:p>
        </w:tc>
        <w:tc>
          <w:tcPr>
            <w:tcW w:w="4208" w:type="dxa"/>
            <w:tcBorders>
              <w:top w:val="single" w:color="auto" w:sz="4" w:space="0"/>
              <w:left w:val="single" w:color="auto" w:sz="4" w:space="0"/>
              <w:bottom w:val="single" w:color="auto" w:sz="4" w:space="0"/>
              <w:right w:val="single" w:color="auto" w:sz="4" w:space="0"/>
            </w:tcBorders>
            <w:shd w:val="clear" w:color="auto" w:fill="auto"/>
            <w:noWrap/>
            <w:vAlign w:val="center"/>
            <w:tcPrChange w:id="13840" w:author="Administrator" w:date="2024-08-18T13:18:23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376A90">
            <w:pPr>
              <w:keepNext w:val="0"/>
              <w:keepLines w:val="0"/>
              <w:widowControl/>
              <w:suppressLineNumbers w:val="0"/>
              <w:jc w:val="left"/>
              <w:textAlignment w:val="center"/>
              <w:rPr>
                <w:del w:id="13841" w:author="Administrator" w:date="2024-08-08T09:22:14Z"/>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补充全国社会保障基金</w:t>
            </w:r>
          </w:p>
        </w:tc>
        <w:tc>
          <w:tcPr>
            <w:tcW w:w="2524" w:type="dxa"/>
            <w:tcBorders>
              <w:top w:val="single" w:color="auto" w:sz="4" w:space="0"/>
              <w:left w:val="single" w:color="auto" w:sz="4" w:space="0"/>
              <w:bottom w:val="single" w:color="auto" w:sz="4" w:space="0"/>
              <w:right w:val="single" w:color="auto" w:sz="4" w:space="0"/>
            </w:tcBorders>
            <w:shd w:val="clear" w:color="auto" w:fill="auto"/>
            <w:noWrap/>
            <w:vAlign w:val="center"/>
            <w:tcPrChange w:id="13842" w:author="Administrator" w:date="2024-08-18T13:18:23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A3CE48">
            <w:pPr>
              <w:jc w:val="right"/>
              <w:rPr>
                <w:del w:id="13843" w:author="Administrator" w:date="2024-08-08T09:22:14Z"/>
                <w:rFonts w:hint="eastAsia" w:ascii="宋体" w:hAnsi="宋体" w:eastAsia="宋体" w:cs="宋体"/>
                <w:i w:val="0"/>
                <w:iCs w:val="0"/>
                <w:color w:val="000000"/>
                <w:sz w:val="20"/>
                <w:szCs w:val="20"/>
                <w:u w:val="none"/>
              </w:rPr>
            </w:pPr>
          </w:p>
        </w:tc>
      </w:tr>
      <w:tr w14:paraId="5C25B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 w:hRule="atLeast"/>
          <w:ins w:id="13844" w:author="Administrator" w:date="2024-08-18T13:22:58Z"/>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2B4766">
            <w:pPr>
              <w:keepNext w:val="0"/>
              <w:keepLines w:val="0"/>
              <w:widowControl/>
              <w:suppressLineNumbers w:val="0"/>
              <w:jc w:val="left"/>
              <w:textAlignment w:val="center"/>
              <w:rPr>
                <w:ins w:id="13845" w:author="Administrator" w:date="2024-08-18T13:22:58Z"/>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51004</w:t>
            </w:r>
          </w:p>
        </w:tc>
        <w:tc>
          <w:tcPr>
            <w:tcW w:w="42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5B7476">
            <w:pPr>
              <w:keepNext w:val="0"/>
              <w:keepLines w:val="0"/>
              <w:widowControl/>
              <w:suppressLineNumbers w:val="0"/>
              <w:jc w:val="left"/>
              <w:textAlignment w:val="center"/>
              <w:rPr>
                <w:ins w:id="13846" w:author="Administrator" w:date="2024-08-18T13:22:58Z"/>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 xml:space="preserve">  对机关事业单位职业年金的补助</w:t>
            </w:r>
          </w:p>
        </w:tc>
        <w:tc>
          <w:tcPr>
            <w:tcW w:w="25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65F9BE">
            <w:pPr>
              <w:jc w:val="right"/>
              <w:rPr>
                <w:ins w:id="13847" w:author="Administrator" w:date="2024-08-18T13:22:58Z"/>
                <w:rFonts w:hint="eastAsia" w:ascii="宋体" w:hAnsi="宋体" w:eastAsia="宋体" w:cs="宋体"/>
                <w:i w:val="0"/>
                <w:iCs w:val="0"/>
                <w:color w:val="000000"/>
                <w:kern w:val="2"/>
                <w:sz w:val="20"/>
                <w:szCs w:val="20"/>
                <w:u w:val="none"/>
                <w:lang w:val="en-US" w:eastAsia="zh-CN" w:bidi="ar-SA"/>
              </w:rPr>
            </w:pPr>
          </w:p>
        </w:tc>
      </w:tr>
      <w:tr w14:paraId="6F84C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48" w:author="Administrator" w:date="2024-08-18T13:18:0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48" w:author="Administrator" w:date="2024-08-18T13:18:04Z">
            <w:trPr>
              <w:trHeight w:val="340" w:hRule="atLeast"/>
            </w:trPr>
          </w:trPrChange>
        </w:trPr>
        <w:tc>
          <w:tcPr>
            <w:tcW w:w="1531" w:type="dxa"/>
            <w:tcBorders>
              <w:top w:val="single" w:color="auto" w:sz="4" w:space="0"/>
              <w:left w:val="single" w:color="000000" w:sz="4" w:space="0"/>
              <w:bottom w:val="single" w:color="000000" w:sz="4" w:space="0"/>
              <w:right w:val="single" w:color="000000" w:sz="4" w:space="0"/>
            </w:tcBorders>
            <w:shd w:val="clear" w:color="auto" w:fill="auto"/>
            <w:noWrap/>
            <w:vAlign w:val="center"/>
            <w:tcPrChange w:id="13849" w:author="Administrator" w:date="2024-08-18T13:18:04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AD00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511</w:t>
            </w:r>
          </w:p>
        </w:tc>
        <w:tc>
          <w:tcPr>
            <w:tcW w:w="4208" w:type="dxa"/>
            <w:tcBorders>
              <w:top w:val="single" w:color="auto" w:sz="4" w:space="0"/>
              <w:left w:val="single" w:color="000000" w:sz="4" w:space="0"/>
              <w:bottom w:val="single" w:color="000000" w:sz="4" w:space="0"/>
              <w:right w:val="single" w:color="000000" w:sz="4" w:space="0"/>
            </w:tcBorders>
            <w:shd w:val="clear" w:color="auto" w:fill="auto"/>
            <w:noWrap/>
            <w:vAlign w:val="center"/>
            <w:tcPrChange w:id="13850" w:author="Administrator" w:date="2024-08-18T13:18:04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A4738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债务利息及费用支出</w:t>
            </w:r>
          </w:p>
        </w:tc>
        <w:tc>
          <w:tcPr>
            <w:tcW w:w="2524" w:type="dxa"/>
            <w:tcBorders>
              <w:top w:val="single" w:color="auto" w:sz="4" w:space="0"/>
              <w:left w:val="single" w:color="000000" w:sz="4" w:space="0"/>
              <w:bottom w:val="single" w:color="000000" w:sz="4" w:space="0"/>
              <w:right w:val="single" w:color="000000" w:sz="4" w:space="0"/>
            </w:tcBorders>
            <w:shd w:val="clear" w:color="auto" w:fill="auto"/>
            <w:noWrap/>
            <w:vAlign w:val="center"/>
            <w:tcPrChange w:id="13851" w:author="Administrator" w:date="2024-08-18T13:18:04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149280">
            <w:pPr>
              <w:jc w:val="right"/>
              <w:rPr>
                <w:rFonts w:hint="eastAsia" w:ascii="宋体" w:hAnsi="宋体" w:eastAsia="宋体" w:cs="宋体"/>
                <w:i w:val="0"/>
                <w:iCs w:val="0"/>
                <w:color w:val="000000"/>
                <w:sz w:val="20"/>
                <w:szCs w:val="20"/>
                <w:u w:val="none"/>
              </w:rPr>
            </w:pPr>
          </w:p>
        </w:tc>
      </w:tr>
      <w:tr w14:paraId="38361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5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52"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5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DDA9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51101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5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0749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国内债务付息</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5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13E7A4">
            <w:pPr>
              <w:jc w:val="right"/>
              <w:rPr>
                <w:rFonts w:hint="default" w:ascii="宋体" w:hAnsi="宋体" w:eastAsia="宋体" w:cs="宋体"/>
                <w:i w:val="0"/>
                <w:iCs w:val="0"/>
                <w:color w:val="000000"/>
                <w:sz w:val="20"/>
                <w:szCs w:val="20"/>
                <w:u w:val="none"/>
                <w:lang w:val="en-US" w:eastAsia="zh-CN"/>
              </w:rPr>
            </w:pPr>
          </w:p>
        </w:tc>
      </w:tr>
      <w:tr w14:paraId="3408C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5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56"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5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C804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51102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5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87A6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国外债务付息</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5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74AB92">
            <w:pPr>
              <w:jc w:val="right"/>
              <w:rPr>
                <w:rFonts w:hint="eastAsia" w:ascii="宋体" w:hAnsi="宋体" w:eastAsia="宋体" w:cs="宋体"/>
                <w:i w:val="0"/>
                <w:iCs w:val="0"/>
                <w:color w:val="000000"/>
                <w:sz w:val="20"/>
                <w:szCs w:val="20"/>
                <w:u w:val="none"/>
              </w:rPr>
            </w:pPr>
          </w:p>
        </w:tc>
      </w:tr>
      <w:tr w14:paraId="7D70A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6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60"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2F06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51103</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236FC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国内债务发行费用</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6D7192">
            <w:pPr>
              <w:jc w:val="right"/>
              <w:rPr>
                <w:rFonts w:hint="eastAsia" w:ascii="宋体" w:hAnsi="宋体" w:eastAsia="宋体" w:cs="宋体"/>
                <w:i w:val="0"/>
                <w:iCs w:val="0"/>
                <w:color w:val="000000"/>
                <w:sz w:val="20"/>
                <w:szCs w:val="20"/>
                <w:u w:val="none"/>
              </w:rPr>
            </w:pPr>
          </w:p>
        </w:tc>
      </w:tr>
      <w:tr w14:paraId="10AEF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6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64"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F0BE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51104</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41C0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国外债务发行费用</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38F760">
            <w:pPr>
              <w:jc w:val="right"/>
              <w:rPr>
                <w:rFonts w:hint="eastAsia" w:ascii="宋体" w:hAnsi="宋体" w:eastAsia="宋体" w:cs="宋体"/>
                <w:i w:val="0"/>
                <w:iCs w:val="0"/>
                <w:color w:val="000000"/>
                <w:sz w:val="20"/>
                <w:szCs w:val="20"/>
                <w:u w:val="none"/>
              </w:rPr>
            </w:pPr>
          </w:p>
        </w:tc>
      </w:tr>
      <w:tr w14:paraId="71CDE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6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68"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6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A2F3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514</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6393C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预备费及预留</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6B61BE">
            <w:pPr>
              <w:jc w:val="right"/>
              <w:rPr>
                <w:rFonts w:hint="eastAsia" w:ascii="宋体" w:hAnsi="宋体" w:eastAsia="宋体" w:cs="宋体"/>
                <w:i w:val="0"/>
                <w:iCs w:val="0"/>
                <w:color w:val="000000"/>
                <w:sz w:val="20"/>
                <w:szCs w:val="20"/>
                <w:u w:val="none"/>
              </w:rPr>
            </w:pPr>
          </w:p>
        </w:tc>
      </w:tr>
      <w:tr w14:paraId="7AD62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72"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72"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3"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436A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51401</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4"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6F07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预备费</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5"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34FF99">
            <w:pPr>
              <w:jc w:val="right"/>
              <w:rPr>
                <w:rFonts w:hint="eastAsia" w:ascii="宋体" w:hAnsi="宋体" w:eastAsia="宋体" w:cs="宋体"/>
                <w:i w:val="0"/>
                <w:iCs w:val="0"/>
                <w:color w:val="000000"/>
                <w:sz w:val="20"/>
                <w:szCs w:val="20"/>
                <w:u w:val="none"/>
              </w:rPr>
            </w:pPr>
          </w:p>
        </w:tc>
      </w:tr>
      <w:tr w14:paraId="59FD9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76"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76"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7"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20DF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51402</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8"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9883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预留</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79"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165E71">
            <w:pPr>
              <w:jc w:val="right"/>
              <w:rPr>
                <w:rFonts w:hint="eastAsia" w:ascii="宋体" w:hAnsi="宋体" w:eastAsia="宋体" w:cs="宋体"/>
                <w:i w:val="0"/>
                <w:iCs w:val="0"/>
                <w:color w:val="000000"/>
                <w:sz w:val="20"/>
                <w:szCs w:val="20"/>
                <w:u w:val="none"/>
              </w:rPr>
            </w:pPr>
          </w:p>
        </w:tc>
      </w:tr>
      <w:tr w14:paraId="6542D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80"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80"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1"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D711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2"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77EA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3"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216DCC">
            <w:pPr>
              <w:jc w:val="right"/>
              <w:rPr>
                <w:rFonts w:hint="eastAsia" w:ascii="宋体" w:hAnsi="宋体" w:eastAsia="宋体" w:cs="宋体"/>
                <w:i w:val="0"/>
                <w:iCs w:val="0"/>
                <w:color w:val="000000"/>
                <w:sz w:val="20"/>
                <w:szCs w:val="20"/>
                <w:u w:val="none"/>
              </w:rPr>
            </w:pPr>
          </w:p>
        </w:tc>
      </w:tr>
      <w:tr w14:paraId="03294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884"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84"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5"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633A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59907</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6"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8121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国家赔偿费用支出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7"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E61A32">
            <w:pPr>
              <w:jc w:val="right"/>
              <w:rPr>
                <w:rFonts w:hint="eastAsia" w:ascii="宋体" w:hAnsi="宋体" w:eastAsia="宋体" w:cs="宋体"/>
                <w:i w:val="0"/>
                <w:iCs w:val="0"/>
                <w:color w:val="000000"/>
                <w:sz w:val="20"/>
                <w:szCs w:val="20"/>
                <w:u w:val="none"/>
              </w:rPr>
            </w:pPr>
          </w:p>
        </w:tc>
      </w:tr>
      <w:tr w14:paraId="6785F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888" w:author="Administrator" w:date="2024-08-08T09:17:3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40" w:hRule="atLeast"/>
          <w:trPrChange w:id="13888" w:author="Administrator" w:date="2024-08-08T09:17:35Z">
            <w:trPr>
              <w:trHeight w:val="340" w:hRule="atLeast"/>
            </w:trPr>
          </w:trPrChange>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89" w:author="Administrator" w:date="2024-08-08T09:17:35Z">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10D0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59908</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90" w:author="Administrator" w:date="2024-08-08T09:17:35Z">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89C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对民间非营利组织和群众性自治组织补贴</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891" w:author="Administrator" w:date="2024-08-08T09:17:35Z">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4F4966">
            <w:pPr>
              <w:jc w:val="right"/>
              <w:rPr>
                <w:rFonts w:hint="eastAsia" w:ascii="宋体" w:hAnsi="宋体" w:eastAsia="宋体" w:cs="宋体"/>
                <w:i w:val="0"/>
                <w:color w:val="000000"/>
                <w:kern w:val="2"/>
                <w:sz w:val="20"/>
                <w:szCs w:val="20"/>
                <w:u w:val="none"/>
                <w:lang w:val="en-US" w:eastAsia="zh-CN" w:bidi="ar-SA"/>
              </w:rPr>
            </w:pPr>
          </w:p>
        </w:tc>
      </w:tr>
      <w:tr w14:paraId="13D2A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6EE3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59909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693CF">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Change w:id="13892" w:author="Administrator" w:date="2024-08-08T09:24:08Z">
                  <w:rPr>
                    <w:rFonts w:hint="eastAsia" w:ascii="宋体" w:hAnsi="宋体" w:eastAsia="宋体" w:cs="宋体"/>
                    <w:i w:val="0"/>
                    <w:iCs w:val="0"/>
                    <w:color w:val="000000"/>
                    <w:kern w:val="0"/>
                    <w:sz w:val="20"/>
                    <w:szCs w:val="20"/>
                    <w:u w:val="none"/>
                    <w:lang w:val="en-US" w:eastAsia="zh-CN" w:bidi="ar"/>
                  </w:rPr>
                </w:rPrChange>
              </w:rPr>
            </w:pPr>
            <w:r>
              <w:rPr>
                <w:rFonts w:hint="eastAsia" w:ascii="宋体" w:hAnsi="宋体" w:eastAsia="宋体" w:cs="宋体"/>
                <w:i w:val="0"/>
                <w:color w:val="000000"/>
                <w:kern w:val="0"/>
                <w:sz w:val="20"/>
                <w:szCs w:val="20"/>
                <w:u w:val="none"/>
                <w:lang w:val="en-US" w:eastAsia="zh-CN" w:bidi="ar"/>
              </w:rPr>
              <w:t xml:space="preserve">  经常性赠与</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FBB5B">
            <w:pPr>
              <w:jc w:val="center"/>
              <w:rPr>
                <w:rFonts w:hint="eastAsia" w:ascii="宋体" w:hAnsi="宋体" w:eastAsia="宋体" w:cs="宋体"/>
                <w:b/>
                <w:bCs/>
                <w:i w:val="0"/>
                <w:iCs w:val="0"/>
                <w:color w:val="000000"/>
                <w:kern w:val="0"/>
                <w:sz w:val="20"/>
                <w:szCs w:val="20"/>
                <w:u w:val="none"/>
                <w:lang w:val="en-US" w:eastAsia="zh-CN" w:bidi="ar"/>
                <w:rPrChange w:id="13894" w:author="Administrator" w:date="2024-08-08T09:24:08Z">
                  <w:rPr>
                    <w:rFonts w:hint="default" w:ascii="宋体" w:hAnsi="宋体" w:eastAsia="宋体" w:cs="宋体"/>
                    <w:i w:val="0"/>
                    <w:iCs w:val="0"/>
                    <w:color w:val="000000"/>
                    <w:sz w:val="20"/>
                    <w:szCs w:val="20"/>
                    <w:u w:val="none"/>
                    <w:lang w:val="en-US" w:eastAsia="zh-CN"/>
                  </w:rPr>
                </w:rPrChange>
              </w:rPr>
              <w:pPrChange w:id="13893" w:author="Administrator" w:date="2024-08-08T09:24:26Z">
                <w:pPr>
                  <w:jc w:val="right"/>
                </w:pPr>
              </w:pPrChange>
            </w:pPr>
          </w:p>
        </w:tc>
      </w:tr>
      <w:tr w14:paraId="3B69D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ins w:id="13895" w:author="Administrator" w:date="2024-08-18T13:33:30Z"/>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E7F0">
            <w:pPr>
              <w:keepNext w:val="0"/>
              <w:keepLines w:val="0"/>
              <w:widowControl/>
              <w:suppressLineNumbers w:val="0"/>
              <w:jc w:val="left"/>
              <w:textAlignment w:val="center"/>
              <w:rPr>
                <w:ins w:id="13896" w:author="Administrator" w:date="2024-08-18T13:33:30Z"/>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59910</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E45B4">
            <w:pPr>
              <w:keepNext w:val="0"/>
              <w:keepLines w:val="0"/>
              <w:widowControl/>
              <w:suppressLineNumbers w:val="0"/>
              <w:jc w:val="left"/>
              <w:textAlignment w:val="center"/>
              <w:rPr>
                <w:ins w:id="13897" w:author="Administrator" w:date="2024-08-18T13:33:30Z"/>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资本性赠与</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7C4F2">
            <w:pPr>
              <w:jc w:val="right"/>
              <w:rPr>
                <w:ins w:id="13898" w:author="Administrator" w:date="2024-08-18T13:33:30Z"/>
                <w:rFonts w:hint="eastAsia" w:ascii="宋体" w:hAnsi="宋体" w:eastAsia="宋体" w:cs="宋体"/>
                <w:i w:val="0"/>
                <w:color w:val="000000"/>
                <w:kern w:val="0"/>
                <w:sz w:val="20"/>
                <w:szCs w:val="20"/>
                <w:u w:val="none"/>
                <w:lang w:val="en-US" w:eastAsia="zh-CN" w:bidi="ar"/>
              </w:rPr>
            </w:pPr>
          </w:p>
        </w:tc>
      </w:tr>
      <w:tr w14:paraId="3E78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ins w:id="13899" w:author="Administrator" w:date="2024-08-18T13:33:33Z"/>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45908">
            <w:pPr>
              <w:keepNext w:val="0"/>
              <w:keepLines w:val="0"/>
              <w:widowControl/>
              <w:suppressLineNumbers w:val="0"/>
              <w:jc w:val="left"/>
              <w:textAlignment w:val="center"/>
              <w:rPr>
                <w:ins w:id="13900" w:author="Administrator" w:date="2024-08-18T13:33:33Z"/>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59999</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741B4">
            <w:pPr>
              <w:keepNext w:val="0"/>
              <w:keepLines w:val="0"/>
              <w:widowControl/>
              <w:suppressLineNumbers w:val="0"/>
              <w:jc w:val="left"/>
              <w:textAlignment w:val="center"/>
              <w:rPr>
                <w:ins w:id="13901" w:author="Administrator" w:date="2024-08-18T13:33:33Z"/>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4B1B9">
            <w:pPr>
              <w:jc w:val="right"/>
              <w:rPr>
                <w:ins w:id="13902" w:author="Administrator" w:date="2024-08-18T13:33:33Z"/>
                <w:rFonts w:hint="eastAsia" w:ascii="宋体" w:hAnsi="宋体" w:eastAsia="宋体" w:cs="宋体"/>
                <w:i w:val="0"/>
                <w:color w:val="000000"/>
                <w:kern w:val="0"/>
                <w:sz w:val="20"/>
                <w:szCs w:val="20"/>
                <w:u w:val="none"/>
                <w:lang w:val="en-US" w:eastAsia="zh-CN" w:bidi="ar"/>
              </w:rPr>
            </w:pPr>
          </w:p>
        </w:tc>
      </w:tr>
      <w:tr w14:paraId="08907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ins w:id="13903" w:author="Administrator" w:date="2024-08-18T13:33:36Z"/>
        </w:trPr>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21895">
            <w:pPr>
              <w:keepNext w:val="0"/>
              <w:keepLines w:val="0"/>
              <w:widowControl/>
              <w:suppressLineNumbers w:val="0"/>
              <w:jc w:val="left"/>
              <w:textAlignment w:val="center"/>
              <w:rPr>
                <w:ins w:id="13904" w:author="Administrator" w:date="2024-08-18T13:33:36Z"/>
                <w:rFonts w:hint="eastAsia" w:ascii="宋体" w:hAnsi="宋体" w:eastAsia="宋体" w:cs="宋体"/>
                <w:i w:val="0"/>
                <w:iCs w:val="0"/>
                <w:color w:val="000000"/>
                <w:kern w:val="0"/>
                <w:sz w:val="20"/>
                <w:szCs w:val="20"/>
                <w:u w:val="none"/>
                <w:lang w:val="en-US" w:eastAsia="zh-CN" w:bidi="ar"/>
              </w:rPr>
            </w:pP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D3BB4">
            <w:pPr>
              <w:keepNext w:val="0"/>
              <w:keepLines w:val="0"/>
              <w:widowControl/>
              <w:suppressLineNumbers w:val="0"/>
              <w:jc w:val="left"/>
              <w:textAlignment w:val="center"/>
              <w:rPr>
                <w:ins w:id="13905" w:author="Administrator" w:date="2024-08-18T13:33:36Z"/>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一般公共预算支出</w:t>
            </w:r>
          </w:p>
        </w:tc>
        <w:tc>
          <w:tcPr>
            <w:tcW w:w="2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55AB">
            <w:pPr>
              <w:keepNext w:val="0"/>
              <w:keepLines w:val="0"/>
              <w:widowControl/>
              <w:suppressLineNumbers w:val="0"/>
              <w:jc w:val="right"/>
              <w:textAlignment w:val="center"/>
              <w:rPr>
                <w:ins w:id="13906" w:author="Administrator" w:date="2024-08-18T13:33:36Z"/>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196,234</w:t>
            </w:r>
          </w:p>
        </w:tc>
      </w:tr>
    </w:tbl>
    <w:p w14:paraId="569FFDDF">
      <w:pPr>
        <w:pStyle w:val="8"/>
        <w:numPr>
          <w:ilvl w:val="0"/>
          <w:numId w:val="7"/>
        </w:numPr>
        <w:ind w:firstLine="0" w:firstLineChars="0"/>
        <w:outlineLvl w:val="0"/>
        <w:rPr>
          <w:ins w:id="13908" w:author="Administrator" w:date="2024-08-08T09:41:25Z"/>
          <w:rFonts w:ascii="仿宋" w:hAnsi="仿宋" w:eastAsia="仿宋"/>
          <w:sz w:val="3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Change w:id="13907" w:author="Administrator" w:date="2024-08-08T09:35:12Z">
          <w:pPr>
            <w:pStyle w:val="8"/>
            <w:numPr>
              <w:ilvl w:val="0"/>
              <w:numId w:val="7"/>
            </w:numPr>
            <w:ind w:firstLineChars="0"/>
            <w:outlineLvl w:val="0"/>
          </w:pPr>
        </w:pPrChange>
      </w:pPr>
      <w:bookmarkStart w:id="21" w:name="_Toc16474"/>
    </w:p>
    <w:p w14:paraId="59300432">
      <w:pPr>
        <w:pStyle w:val="8"/>
        <w:numPr>
          <w:ilvl w:val="0"/>
          <w:numId w:val="7"/>
        </w:numPr>
        <w:ind w:firstLineChars="0"/>
        <w:outlineLvl w:val="0"/>
        <w:rPr>
          <w:rFonts w:ascii="仿宋" w:hAnsi="仿宋" w:eastAsia="仿宋"/>
          <w:sz w:val="32"/>
          <w:highlight w:val="none"/>
          <w:rPrChange w:id="13909" w:author="Administrator" w:date="2024-08-18T13:39:59Z">
            <w:rPr>
              <w:rFonts w:ascii="仿宋" w:hAnsi="仿宋" w:eastAsia="仿宋"/>
              <w:sz w:val="32"/>
            </w:rPr>
          </w:rPrChange>
        </w:rPr>
      </w:pPr>
      <w:bookmarkStart w:id="22" w:name="_Toc9611"/>
      <w:bookmarkStart w:id="23" w:name="_Toc10400"/>
      <w:r>
        <w:rPr>
          <w:rFonts w:ascii="仿宋" w:hAnsi="仿宋" w:eastAsia="仿宋"/>
          <w:sz w:val="32"/>
          <w:highlight w:val="none"/>
          <w:rPrChange w:id="13910" w:author="Administrator" w:date="2024-08-18T13:39:59Z">
            <w:rPr>
              <w:rFonts w:ascii="仿宋" w:hAnsi="仿宋" w:eastAsia="仿宋"/>
              <w:sz w:val="32"/>
            </w:rPr>
          </w:rPrChange>
        </w:rPr>
        <w:t>202</w:t>
      </w:r>
      <w:ins w:id="13911" w:author="Administrator" w:date="2024-08-08T09:41:41Z">
        <w:r>
          <w:rPr>
            <w:rFonts w:hint="eastAsia" w:ascii="仿宋" w:hAnsi="仿宋" w:eastAsia="仿宋"/>
            <w:sz w:val="32"/>
            <w:highlight w:val="none"/>
            <w:lang w:val="en-US" w:eastAsia="zh-CN"/>
            <w:rPrChange w:id="13912" w:author="Administrator" w:date="2024-08-18T13:39:59Z">
              <w:rPr>
                <w:rFonts w:hint="eastAsia" w:ascii="仿宋" w:hAnsi="仿宋" w:eastAsia="仿宋"/>
                <w:sz w:val="32"/>
                <w:lang w:val="en-US" w:eastAsia="zh-CN"/>
              </w:rPr>
            </w:rPrChange>
          </w:rPr>
          <w:t>3</w:t>
        </w:r>
      </w:ins>
      <w:del w:id="13913" w:author="Administrator" w:date="2024-08-08T09:41:41Z">
        <w:r>
          <w:rPr>
            <w:rFonts w:hint="eastAsia" w:ascii="仿宋" w:hAnsi="仿宋" w:eastAsia="仿宋"/>
            <w:sz w:val="32"/>
            <w:highlight w:val="none"/>
            <w:lang w:val="en-US" w:eastAsia="zh-CN"/>
            <w:rPrChange w:id="13914" w:author="Administrator" w:date="2024-08-18T13:39:59Z">
              <w:rPr>
                <w:rFonts w:hint="eastAsia" w:ascii="仿宋" w:hAnsi="仿宋" w:eastAsia="仿宋"/>
                <w:sz w:val="32"/>
                <w:lang w:val="en-US" w:eastAsia="zh-CN"/>
              </w:rPr>
            </w:rPrChange>
          </w:rPr>
          <w:delText>2</w:delText>
        </w:r>
      </w:del>
      <w:r>
        <w:rPr>
          <w:rFonts w:ascii="仿宋" w:hAnsi="仿宋" w:eastAsia="仿宋"/>
          <w:sz w:val="32"/>
          <w:highlight w:val="none"/>
          <w:rPrChange w:id="13915" w:author="Administrator" w:date="2024-08-18T13:39:59Z">
            <w:rPr>
              <w:rFonts w:ascii="仿宋" w:hAnsi="仿宋" w:eastAsia="仿宋"/>
              <w:sz w:val="32"/>
            </w:rPr>
          </w:rPrChange>
        </w:rPr>
        <w:t>年东安县税收返还和转移支付</w:t>
      </w:r>
      <w:ins w:id="13916" w:author="WPS_1675132163" w:date="2024-09-29T10:06:19Z">
        <w:r>
          <w:rPr>
            <w:rFonts w:hint="eastAsia" w:ascii="仿宋" w:hAnsi="仿宋" w:eastAsia="仿宋"/>
            <w:sz w:val="32"/>
            <w:highlight w:val="none"/>
            <w:lang w:val="en-US" w:eastAsia="zh-CN"/>
          </w:rPr>
          <w:t>收入</w:t>
        </w:r>
      </w:ins>
      <w:r>
        <w:rPr>
          <w:rFonts w:hint="eastAsia" w:ascii="仿宋" w:hAnsi="仿宋" w:eastAsia="仿宋"/>
          <w:sz w:val="32"/>
          <w:highlight w:val="none"/>
          <w:rPrChange w:id="13917" w:author="Administrator" w:date="2024-08-18T13:39:59Z">
            <w:rPr>
              <w:rFonts w:hint="eastAsia" w:ascii="仿宋" w:hAnsi="仿宋" w:eastAsia="仿宋"/>
              <w:sz w:val="32"/>
            </w:rPr>
          </w:rPrChange>
        </w:rPr>
        <w:t>分项目决算</w:t>
      </w:r>
      <w:r>
        <w:rPr>
          <w:rFonts w:ascii="仿宋" w:hAnsi="仿宋" w:eastAsia="仿宋"/>
          <w:sz w:val="32"/>
          <w:highlight w:val="none"/>
          <w:rPrChange w:id="13918" w:author="Administrator" w:date="2024-08-18T13:39:59Z">
            <w:rPr>
              <w:rFonts w:ascii="仿宋" w:hAnsi="仿宋" w:eastAsia="仿宋"/>
              <w:sz w:val="32"/>
            </w:rPr>
          </w:rPrChange>
        </w:rPr>
        <w:t>表</w:t>
      </w:r>
      <w:bookmarkEnd w:id="21"/>
      <w:bookmarkEnd w:id="22"/>
      <w:bookmarkEnd w:id="23"/>
    </w:p>
    <w:p w14:paraId="435F6443">
      <w:pPr>
        <w:pStyle w:val="8"/>
        <w:ind w:firstLine="0" w:firstLineChars="0"/>
        <w:jc w:val="center"/>
        <w:rPr>
          <w:rFonts w:ascii="方正小标宋简体" w:hAnsi="仿宋" w:eastAsia="方正小标宋简体" w:cs="宋体"/>
          <w:kern w:val="0"/>
          <w:sz w:val="36"/>
          <w:szCs w:val="40"/>
          <w:highlight w:val="none"/>
          <w:rPrChange w:id="13919" w:author="Administrator" w:date="2024-08-18T13:39:59Z">
            <w:rPr>
              <w:rFonts w:ascii="方正小标宋简体" w:hAnsi="仿宋" w:eastAsia="方正小标宋简体" w:cs="宋体"/>
              <w:kern w:val="0"/>
              <w:sz w:val="36"/>
              <w:szCs w:val="40"/>
            </w:rPr>
          </w:rPrChange>
        </w:rPr>
      </w:pPr>
      <w:r>
        <w:rPr>
          <w:rFonts w:hint="eastAsia" w:ascii="方正小标宋简体" w:hAnsi="仿宋" w:eastAsia="方正小标宋简体" w:cs="宋体"/>
          <w:kern w:val="0"/>
          <w:sz w:val="36"/>
          <w:szCs w:val="40"/>
          <w:highlight w:val="none"/>
          <w:rPrChange w:id="13920" w:author="Administrator" w:date="2024-08-18T13:39:59Z">
            <w:rPr>
              <w:rFonts w:hint="eastAsia" w:ascii="方正小标宋简体" w:hAnsi="仿宋" w:eastAsia="方正小标宋简体" w:cs="宋体"/>
              <w:kern w:val="0"/>
              <w:sz w:val="36"/>
              <w:szCs w:val="40"/>
            </w:rPr>
          </w:rPrChange>
        </w:rPr>
        <w:t>202</w:t>
      </w:r>
      <w:ins w:id="13921" w:author="Administrator" w:date="2024-08-08T09:42:23Z">
        <w:r>
          <w:rPr>
            <w:rFonts w:hint="eastAsia" w:ascii="方正小标宋简体" w:hAnsi="仿宋" w:eastAsia="方正小标宋简体" w:cs="宋体"/>
            <w:kern w:val="0"/>
            <w:sz w:val="36"/>
            <w:szCs w:val="40"/>
            <w:highlight w:val="none"/>
            <w:lang w:val="en-US" w:eastAsia="zh-CN"/>
            <w:rPrChange w:id="13922" w:author="Administrator" w:date="2024-08-18T13:39:59Z">
              <w:rPr>
                <w:rFonts w:hint="eastAsia" w:ascii="方正小标宋简体" w:hAnsi="仿宋" w:eastAsia="方正小标宋简体" w:cs="宋体"/>
                <w:kern w:val="0"/>
                <w:sz w:val="36"/>
                <w:szCs w:val="40"/>
                <w:lang w:val="en-US" w:eastAsia="zh-CN"/>
              </w:rPr>
            </w:rPrChange>
          </w:rPr>
          <w:t>3</w:t>
        </w:r>
      </w:ins>
      <w:del w:id="13923" w:author="Administrator" w:date="2024-08-08T09:42:22Z">
        <w:r>
          <w:rPr>
            <w:rFonts w:hint="eastAsia" w:ascii="方正小标宋简体" w:hAnsi="仿宋" w:eastAsia="方正小标宋简体" w:cs="宋体"/>
            <w:kern w:val="0"/>
            <w:sz w:val="36"/>
            <w:szCs w:val="40"/>
            <w:highlight w:val="none"/>
            <w:lang w:val="en-US" w:eastAsia="zh-CN"/>
            <w:rPrChange w:id="13924" w:author="Administrator" w:date="2024-08-18T13:39:59Z">
              <w:rPr>
                <w:rFonts w:hint="eastAsia" w:ascii="方正小标宋简体" w:hAnsi="仿宋" w:eastAsia="方正小标宋简体" w:cs="宋体"/>
                <w:kern w:val="0"/>
                <w:sz w:val="36"/>
                <w:szCs w:val="40"/>
                <w:lang w:val="en-US" w:eastAsia="zh-CN"/>
              </w:rPr>
            </w:rPrChange>
          </w:rPr>
          <w:delText>2</w:delText>
        </w:r>
      </w:del>
      <w:r>
        <w:rPr>
          <w:rFonts w:hint="eastAsia" w:ascii="方正小标宋简体" w:hAnsi="仿宋" w:eastAsia="方正小标宋简体" w:cs="宋体"/>
          <w:kern w:val="0"/>
          <w:sz w:val="36"/>
          <w:szCs w:val="40"/>
          <w:highlight w:val="none"/>
          <w:rPrChange w:id="13925" w:author="Administrator" w:date="2024-08-18T13:39:59Z">
            <w:rPr>
              <w:rFonts w:hint="eastAsia" w:ascii="方正小标宋简体" w:hAnsi="仿宋" w:eastAsia="方正小标宋简体" w:cs="宋体"/>
              <w:kern w:val="0"/>
              <w:sz w:val="36"/>
              <w:szCs w:val="40"/>
            </w:rPr>
          </w:rPrChange>
        </w:rPr>
        <w:t>年东安县税收返还和转移支付</w:t>
      </w:r>
      <w:ins w:id="13926" w:author="WPS_1675132163" w:date="2024-09-29T10:06:25Z">
        <w:r>
          <w:rPr>
            <w:rFonts w:hint="eastAsia" w:ascii="方正小标宋简体" w:hAnsi="仿宋" w:eastAsia="方正小标宋简体" w:cs="宋体"/>
            <w:kern w:val="0"/>
            <w:sz w:val="36"/>
            <w:szCs w:val="40"/>
            <w:highlight w:val="none"/>
            <w:lang w:val="en-US" w:eastAsia="zh-CN"/>
          </w:rPr>
          <w:t>收入</w:t>
        </w:r>
      </w:ins>
      <w:r>
        <w:rPr>
          <w:rFonts w:hint="eastAsia" w:ascii="方正小标宋简体" w:hAnsi="仿宋" w:eastAsia="方正小标宋简体" w:cs="宋体"/>
          <w:kern w:val="0"/>
          <w:sz w:val="36"/>
          <w:szCs w:val="40"/>
          <w:highlight w:val="none"/>
          <w:rPrChange w:id="13927" w:author="Administrator" w:date="2024-08-18T13:39:59Z">
            <w:rPr>
              <w:rFonts w:hint="eastAsia" w:ascii="方正小标宋简体" w:hAnsi="仿宋" w:eastAsia="方正小标宋简体" w:cs="宋体"/>
              <w:kern w:val="0"/>
              <w:sz w:val="36"/>
              <w:szCs w:val="40"/>
            </w:rPr>
          </w:rPrChange>
        </w:rPr>
        <w:t>决算分项目表</w:t>
      </w:r>
    </w:p>
    <w:p w14:paraId="14934E65">
      <w:pPr>
        <w:jc w:val="right"/>
        <w:rPr>
          <w:ins w:id="13928" w:author="WPS_1675132163" w:date="2024-09-29T10:04:41Z"/>
        </w:rPr>
      </w:pPr>
      <w:r>
        <w:t>单位</w:t>
      </w:r>
      <w:r>
        <w:rPr>
          <w:rFonts w:hint="eastAsia"/>
        </w:rPr>
        <w:t>：</w:t>
      </w:r>
      <w:r>
        <w:t>万元</w:t>
      </w:r>
    </w:p>
    <w:tbl>
      <w:tblPr>
        <w:tblStyle w:val="6"/>
        <w:tblW w:w="82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Change w:id="13929" w:author="WPS_1675132163" w:date="2024-09-29T10:11:46Z">
          <w:tblPr>
            <w:tblStyle w:val="6"/>
            <w:tblW w:w="72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5748"/>
        <w:gridCol w:w="2509"/>
        <w:tblGridChange w:id="13930">
          <w:tblGrid>
            <w:gridCol w:w="5748"/>
            <w:gridCol w:w="1464"/>
          </w:tblGrid>
        </w:tblGridChange>
      </w:tblGrid>
      <w:tr w14:paraId="27F1C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932"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3931" w:author="WPS_1675132163" w:date="2024-09-29T10:10:30Z"/>
          <w:trPrChange w:id="13932" w:author="WPS_1675132163" w:date="2024-09-29T10:11:46Z">
            <w:trPr>
              <w:trHeight w:val="303" w:hRule="atLeast"/>
            </w:trPr>
          </w:trPrChange>
        </w:trPr>
        <w:tc>
          <w:tcPr>
            <w:tcW w:w="5748" w:type="dxa"/>
            <w:tcBorders>
              <w:top w:val="single" w:color="000000" w:sz="8" w:space="0"/>
              <w:left w:val="single" w:color="000000" w:sz="8" w:space="0"/>
              <w:bottom w:val="single" w:color="000000" w:sz="8" w:space="0"/>
              <w:right w:val="nil"/>
            </w:tcBorders>
            <w:shd w:val="clear" w:color="auto" w:fill="auto"/>
            <w:noWrap/>
            <w:vAlign w:val="center"/>
            <w:tcPrChange w:id="13933" w:author="WPS_1675132163" w:date="2024-09-29T10:11:46Z">
              <w:tcPr>
                <w:tcW w:w="5748" w:type="dxa"/>
                <w:tcBorders>
                  <w:top w:val="single" w:color="000000" w:sz="8" w:space="0"/>
                  <w:left w:val="single" w:color="000000" w:sz="8" w:space="0"/>
                  <w:bottom w:val="single" w:color="000000" w:sz="8" w:space="0"/>
                  <w:right w:val="nil"/>
                </w:tcBorders>
                <w:noWrap/>
                <w:vAlign w:val="center"/>
              </w:tcPr>
            </w:tcPrChange>
          </w:tcPr>
          <w:p w14:paraId="1AADC73D">
            <w:pPr>
              <w:keepNext w:val="0"/>
              <w:keepLines w:val="0"/>
              <w:widowControl/>
              <w:suppressLineNumbers w:val="0"/>
              <w:jc w:val="center"/>
              <w:textAlignment w:val="center"/>
              <w:rPr>
                <w:ins w:id="13934" w:author="WPS_1675132163" w:date="2024-09-29T10:10:30Z"/>
                <w:rFonts w:hint="eastAsia" w:ascii="宋体" w:hAnsi="宋体" w:eastAsia="宋体" w:cs="宋体"/>
                <w:b/>
                <w:bCs/>
                <w:i w:val="0"/>
                <w:iCs w:val="0"/>
                <w:color w:val="000000"/>
                <w:sz w:val="20"/>
                <w:szCs w:val="20"/>
                <w:u w:val="none"/>
                <w:rPrChange w:id="13935" w:author="WPS_1675132163" w:date="2024-09-29T10:11:51Z">
                  <w:rPr>
                    <w:ins w:id="13936" w:author="WPS_1675132163" w:date="2024-09-29T10:10:30Z"/>
                    <w:rFonts w:hint="eastAsia" w:ascii="宋体" w:hAnsi="宋体" w:eastAsia="宋体" w:cs="宋体"/>
                    <w:i w:val="0"/>
                    <w:iCs w:val="0"/>
                    <w:color w:val="000000"/>
                    <w:sz w:val="20"/>
                    <w:szCs w:val="20"/>
                    <w:u w:val="none"/>
                  </w:rPr>
                </w:rPrChange>
              </w:rPr>
            </w:pPr>
            <w:ins w:id="13937" w:author="WPS_1675132163" w:date="2024-09-29T10:10:30Z">
              <w:r>
                <w:rPr>
                  <w:rFonts w:hint="eastAsia" w:ascii="宋体" w:hAnsi="宋体" w:eastAsia="宋体" w:cs="宋体"/>
                  <w:b/>
                  <w:bCs/>
                  <w:i w:val="0"/>
                  <w:iCs w:val="0"/>
                  <w:color w:val="000000"/>
                  <w:kern w:val="0"/>
                  <w:sz w:val="20"/>
                  <w:szCs w:val="20"/>
                  <w:u w:val="none"/>
                  <w:lang w:val="en-US" w:eastAsia="zh-CN" w:bidi="ar"/>
                  <w:rPrChange w:id="13938" w:author="WPS_1675132163" w:date="2024-09-29T10:11:51Z">
                    <w:rPr>
                      <w:rFonts w:hint="eastAsia" w:ascii="宋体" w:hAnsi="宋体" w:eastAsia="宋体" w:cs="宋体"/>
                      <w:i w:val="0"/>
                      <w:iCs w:val="0"/>
                      <w:color w:val="000000"/>
                      <w:kern w:val="0"/>
                      <w:sz w:val="20"/>
                      <w:szCs w:val="20"/>
                      <w:u w:val="none"/>
                      <w:lang w:val="en-US" w:eastAsia="zh-CN" w:bidi="ar"/>
                    </w:rPr>
                  </w:rPrChange>
                </w:rPr>
                <w:t>项目</w:t>
              </w:r>
            </w:ins>
          </w:p>
        </w:tc>
        <w:tc>
          <w:tcPr>
            <w:tcW w:w="2509" w:type="dxa"/>
            <w:tcBorders>
              <w:top w:val="single" w:color="000000" w:sz="8" w:space="0"/>
              <w:left w:val="single" w:color="000000" w:sz="8" w:space="0"/>
              <w:bottom w:val="single" w:color="000000" w:sz="8" w:space="0"/>
              <w:right w:val="single" w:color="000000" w:sz="8" w:space="0"/>
            </w:tcBorders>
            <w:shd w:val="clear" w:color="auto" w:fill="auto"/>
            <w:noWrap/>
            <w:vAlign w:val="center"/>
            <w:tcPrChange w:id="13939" w:author="WPS_1675132163" w:date="2024-09-29T10:11:46Z">
              <w:tcPr>
                <w:tcW w:w="1464" w:type="dxa"/>
                <w:tcBorders>
                  <w:top w:val="single" w:color="000000" w:sz="8" w:space="0"/>
                  <w:left w:val="single" w:color="000000" w:sz="8" w:space="0"/>
                  <w:bottom w:val="single" w:color="000000" w:sz="8" w:space="0"/>
                  <w:right w:val="single" w:color="000000" w:sz="8" w:space="0"/>
                </w:tcBorders>
                <w:noWrap/>
                <w:vAlign w:val="center"/>
              </w:tcPr>
            </w:tcPrChange>
          </w:tcPr>
          <w:p w14:paraId="6C4E17AA">
            <w:pPr>
              <w:keepNext w:val="0"/>
              <w:keepLines w:val="0"/>
              <w:widowControl/>
              <w:suppressLineNumbers w:val="0"/>
              <w:jc w:val="right"/>
              <w:textAlignment w:val="center"/>
              <w:rPr>
                <w:ins w:id="13940" w:author="WPS_1675132163" w:date="2024-09-29T10:10:30Z"/>
                <w:rFonts w:hint="eastAsia" w:ascii="宋体" w:hAnsi="宋体" w:eastAsia="宋体" w:cs="宋体"/>
                <w:b/>
                <w:bCs/>
                <w:i w:val="0"/>
                <w:iCs w:val="0"/>
                <w:color w:val="000000"/>
                <w:sz w:val="20"/>
                <w:szCs w:val="20"/>
                <w:u w:val="none"/>
                <w:rPrChange w:id="13941" w:author="WPS_1675132163" w:date="2024-09-29T10:11:51Z">
                  <w:rPr>
                    <w:ins w:id="13942" w:author="WPS_1675132163" w:date="2024-09-29T10:10:30Z"/>
                    <w:rFonts w:hint="eastAsia" w:ascii="宋体" w:hAnsi="宋体" w:eastAsia="宋体" w:cs="宋体"/>
                    <w:i w:val="0"/>
                    <w:iCs w:val="0"/>
                    <w:color w:val="000000"/>
                    <w:sz w:val="20"/>
                    <w:szCs w:val="20"/>
                    <w:u w:val="none"/>
                  </w:rPr>
                </w:rPrChange>
              </w:rPr>
            </w:pPr>
            <w:ins w:id="13943" w:author="WPS_1675132163" w:date="2024-09-29T10:10:30Z">
              <w:r>
                <w:rPr>
                  <w:rFonts w:hint="eastAsia" w:ascii="宋体" w:hAnsi="宋体" w:eastAsia="宋体" w:cs="宋体"/>
                  <w:b/>
                  <w:bCs/>
                  <w:i w:val="0"/>
                  <w:iCs w:val="0"/>
                  <w:color w:val="000000"/>
                  <w:kern w:val="0"/>
                  <w:sz w:val="20"/>
                  <w:szCs w:val="20"/>
                  <w:u w:val="none"/>
                  <w:lang w:val="en-US" w:eastAsia="zh-CN" w:bidi="ar"/>
                  <w:rPrChange w:id="13944" w:author="WPS_1675132163" w:date="2024-09-29T10:11:51Z">
                    <w:rPr>
                      <w:rFonts w:hint="eastAsia" w:ascii="宋体" w:hAnsi="宋体" w:eastAsia="宋体" w:cs="宋体"/>
                      <w:i w:val="0"/>
                      <w:iCs w:val="0"/>
                      <w:color w:val="000000"/>
                      <w:kern w:val="0"/>
                      <w:sz w:val="20"/>
                      <w:szCs w:val="20"/>
                      <w:u w:val="none"/>
                      <w:lang w:val="en-US" w:eastAsia="zh-CN" w:bidi="ar"/>
                    </w:rPr>
                  </w:rPrChange>
                </w:rPr>
                <w:t>决算数</w:t>
              </w:r>
            </w:ins>
          </w:p>
        </w:tc>
      </w:tr>
      <w:tr w14:paraId="2E16C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946" w:author="WPS_1675132163" w:date="2024-09-29T10:12:03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56" w:hRule="atLeast"/>
          <w:ins w:id="13945" w:author="WPS_1675132163" w:date="2024-09-29T10:10:30Z"/>
          <w:trPrChange w:id="13946" w:author="WPS_1675132163" w:date="2024-09-29T10:12:03Z">
            <w:trPr>
              <w:trHeight w:val="303" w:hRule="atLeast"/>
            </w:trPr>
          </w:trPrChange>
        </w:trPr>
        <w:tc>
          <w:tcPr>
            <w:tcW w:w="0" w:type="auto"/>
            <w:tcBorders>
              <w:top w:val="single" w:color="000000" w:sz="8" w:space="0"/>
              <w:left w:val="single" w:color="000000" w:sz="8" w:space="0"/>
              <w:bottom w:val="single" w:color="000000" w:sz="8" w:space="0"/>
              <w:right w:val="nil"/>
            </w:tcBorders>
            <w:shd w:val="clear" w:color="auto" w:fill="auto"/>
            <w:noWrap/>
            <w:vAlign w:val="center"/>
            <w:tcPrChange w:id="13947" w:author="WPS_1675132163" w:date="2024-09-29T10:12:03Z">
              <w:tcPr>
                <w:tcW w:w="0" w:type="auto"/>
                <w:tcBorders>
                  <w:top w:val="single" w:color="000000" w:sz="8" w:space="0"/>
                  <w:left w:val="single" w:color="000000" w:sz="8" w:space="0"/>
                  <w:bottom w:val="single" w:color="000000" w:sz="8" w:space="0"/>
                  <w:right w:val="nil"/>
                </w:tcBorders>
                <w:noWrap/>
                <w:vAlign w:val="center"/>
              </w:tcPr>
            </w:tcPrChange>
          </w:tcPr>
          <w:p w14:paraId="712915AC">
            <w:pPr>
              <w:keepNext w:val="0"/>
              <w:keepLines w:val="0"/>
              <w:widowControl/>
              <w:suppressLineNumbers w:val="0"/>
              <w:jc w:val="center"/>
              <w:textAlignment w:val="center"/>
              <w:rPr>
                <w:ins w:id="13948" w:author="WPS_1675132163" w:date="2024-09-29T10:10:30Z"/>
                <w:rFonts w:hint="eastAsia" w:ascii="宋体" w:hAnsi="宋体" w:eastAsia="宋体" w:cs="宋体"/>
                <w:b/>
                <w:bCs/>
                <w:i w:val="0"/>
                <w:iCs w:val="0"/>
                <w:color w:val="000000"/>
                <w:sz w:val="20"/>
                <w:szCs w:val="20"/>
                <w:u w:val="none"/>
                <w:rPrChange w:id="13949" w:author="WPS_1675132163" w:date="2024-09-29T10:11:51Z">
                  <w:rPr>
                    <w:ins w:id="13950" w:author="WPS_1675132163" w:date="2024-09-29T10:10:30Z"/>
                    <w:rFonts w:hint="eastAsia" w:ascii="宋体" w:hAnsi="宋体" w:eastAsia="宋体" w:cs="宋体"/>
                    <w:i w:val="0"/>
                    <w:iCs w:val="0"/>
                    <w:color w:val="000000"/>
                    <w:sz w:val="20"/>
                    <w:szCs w:val="20"/>
                    <w:u w:val="none"/>
                  </w:rPr>
                </w:rPrChange>
              </w:rPr>
            </w:pPr>
            <w:ins w:id="13951" w:author="WPS_1675132163" w:date="2024-09-29T10:10:30Z">
              <w:r>
                <w:rPr>
                  <w:rFonts w:hint="eastAsia" w:ascii="宋体" w:hAnsi="宋体" w:eastAsia="宋体" w:cs="宋体"/>
                  <w:b/>
                  <w:bCs/>
                  <w:i w:val="0"/>
                  <w:iCs w:val="0"/>
                  <w:color w:val="000000"/>
                  <w:kern w:val="0"/>
                  <w:sz w:val="20"/>
                  <w:szCs w:val="20"/>
                  <w:u w:val="none"/>
                  <w:lang w:val="en-US" w:eastAsia="zh-CN" w:bidi="ar"/>
                  <w:rPrChange w:id="13952" w:author="WPS_1675132163" w:date="2024-09-29T10:11:51Z">
                    <w:rPr>
                      <w:rFonts w:hint="eastAsia" w:ascii="宋体" w:hAnsi="宋体" w:eastAsia="宋体" w:cs="宋体"/>
                      <w:i w:val="0"/>
                      <w:iCs w:val="0"/>
                      <w:color w:val="000000"/>
                      <w:kern w:val="0"/>
                      <w:sz w:val="20"/>
                      <w:szCs w:val="20"/>
                      <w:u w:val="none"/>
                      <w:lang w:val="en-US" w:eastAsia="zh-CN" w:bidi="ar"/>
                    </w:rPr>
                  </w:rPrChange>
                </w:rPr>
                <w:t>合计</w:t>
              </w:r>
            </w:ins>
          </w:p>
        </w:tc>
        <w:tc>
          <w:tcPr>
            <w:tcW w:w="2509" w:type="dxa"/>
            <w:tcBorders>
              <w:top w:val="single" w:color="000000" w:sz="8" w:space="0"/>
              <w:left w:val="single" w:color="000000" w:sz="8" w:space="0"/>
              <w:bottom w:val="single" w:color="000000" w:sz="8" w:space="0"/>
              <w:right w:val="single" w:color="000000" w:sz="8" w:space="0"/>
            </w:tcBorders>
            <w:shd w:val="clear" w:color="auto" w:fill="auto"/>
            <w:noWrap/>
            <w:vAlign w:val="center"/>
            <w:tcPrChange w:id="13953" w:author="WPS_1675132163" w:date="2024-09-29T10:12:03Z">
              <w:tcPr>
                <w:tcW w:w="1464" w:type="dxa"/>
                <w:tcBorders>
                  <w:top w:val="single" w:color="000000" w:sz="8" w:space="0"/>
                  <w:left w:val="single" w:color="000000" w:sz="8" w:space="0"/>
                  <w:bottom w:val="single" w:color="000000" w:sz="8" w:space="0"/>
                  <w:right w:val="single" w:color="000000" w:sz="8" w:space="0"/>
                </w:tcBorders>
                <w:noWrap/>
                <w:vAlign w:val="center"/>
              </w:tcPr>
            </w:tcPrChange>
          </w:tcPr>
          <w:p w14:paraId="3AA8B9D5">
            <w:pPr>
              <w:keepNext w:val="0"/>
              <w:keepLines w:val="0"/>
              <w:widowControl/>
              <w:suppressLineNumbers w:val="0"/>
              <w:jc w:val="right"/>
              <w:textAlignment w:val="center"/>
              <w:rPr>
                <w:ins w:id="13954" w:author="WPS_1675132163" w:date="2024-09-29T10:10:30Z"/>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Change w:id="13955" w:author="WPS_1675132163" w:date="2024-09-29T10:12:42Z">
                  <w:rPr>
                    <w:rFonts w:hint="eastAsia" w:ascii="宋体" w:hAnsi="宋体" w:eastAsia="宋体" w:cs="宋体"/>
                    <w:i w:val="0"/>
                    <w:iCs w:val="0"/>
                    <w:color w:val="000000"/>
                    <w:kern w:val="0"/>
                    <w:sz w:val="20"/>
                    <w:szCs w:val="20"/>
                    <w:u w:val="none"/>
                    <w:lang w:val="en-US" w:eastAsia="zh-CN" w:bidi="ar"/>
                  </w:rPr>
                </w:rPrChange>
              </w:rPr>
              <w:t>8,833</w:t>
            </w:r>
          </w:p>
        </w:tc>
      </w:tr>
      <w:tr w14:paraId="6FEB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95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3956" w:author="WPS_1675132163" w:date="2024-09-29T10:10:30Z"/>
          <w:trPrChange w:id="1395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395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4DF1794">
            <w:pPr>
              <w:keepNext w:val="0"/>
              <w:keepLines w:val="0"/>
              <w:widowControl/>
              <w:suppressLineNumbers w:val="0"/>
              <w:jc w:val="left"/>
              <w:textAlignment w:val="center"/>
              <w:rPr>
                <w:ins w:id="13959" w:author="WPS_1675132163" w:date="2024-09-29T10:10:30Z"/>
                <w:rFonts w:hint="eastAsia" w:ascii="宋体" w:hAnsi="宋体" w:eastAsia="宋体" w:cs="宋体"/>
                <w:i w:val="0"/>
                <w:iCs w:val="0"/>
                <w:color w:val="000000"/>
                <w:sz w:val="20"/>
                <w:szCs w:val="20"/>
                <w:u w:val="none"/>
              </w:rPr>
            </w:pPr>
            <w:ins w:id="13960" w:author="WPS_1675132163" w:date="2024-09-29T10:10:30Z">
              <w:r>
                <w:rPr>
                  <w:rFonts w:hint="eastAsia" w:ascii="宋体" w:hAnsi="宋体" w:eastAsia="宋体" w:cs="宋体"/>
                  <w:i w:val="0"/>
                  <w:iCs w:val="0"/>
                  <w:color w:val="000000"/>
                  <w:kern w:val="0"/>
                  <w:sz w:val="20"/>
                  <w:szCs w:val="20"/>
                  <w:u w:val="none"/>
                  <w:lang w:val="en-US" w:eastAsia="zh-CN" w:bidi="ar"/>
                </w:rPr>
                <w:t>一、返还性收入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96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70827BD">
            <w:pPr>
              <w:keepNext w:val="0"/>
              <w:keepLines w:val="0"/>
              <w:widowControl/>
              <w:suppressLineNumbers w:val="0"/>
              <w:jc w:val="right"/>
              <w:textAlignment w:val="center"/>
              <w:rPr>
                <w:ins w:id="13962" w:author="WPS_1675132163" w:date="2024-09-29T10:10:30Z"/>
                <w:rFonts w:hint="eastAsia" w:ascii="宋体" w:hAnsi="宋体" w:eastAsia="宋体" w:cs="宋体"/>
                <w:i w:val="0"/>
                <w:iCs w:val="0"/>
                <w:color w:val="000000"/>
                <w:sz w:val="20"/>
                <w:szCs w:val="20"/>
                <w:u w:val="none"/>
              </w:rPr>
            </w:pPr>
            <w:ins w:id="13963" w:author="WPS_1675132163" w:date="2024-09-29T10:10:30Z">
              <w:r>
                <w:rPr>
                  <w:rFonts w:hint="eastAsia" w:ascii="宋体" w:hAnsi="宋体" w:eastAsia="宋体" w:cs="宋体"/>
                  <w:i w:val="0"/>
                  <w:iCs w:val="0"/>
                  <w:color w:val="000000"/>
                  <w:kern w:val="0"/>
                  <w:sz w:val="20"/>
                  <w:szCs w:val="20"/>
                  <w:u w:val="none"/>
                  <w:lang w:val="en-US" w:eastAsia="zh-CN" w:bidi="ar"/>
                </w:rPr>
                <w:t>7,796</w:t>
              </w:r>
            </w:ins>
          </w:p>
        </w:tc>
      </w:tr>
      <w:tr w14:paraId="75019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965" w:author="WPS_1675132163" w:date="2024-09-29T10:12: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66" w:hRule="atLeast"/>
          <w:ins w:id="13964" w:author="WPS_1675132163" w:date="2024-09-29T10:10:30Z"/>
          <w:trPrChange w:id="13965" w:author="WPS_1675132163" w:date="2024-09-29T10:12:37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3966" w:author="WPS_1675132163" w:date="2024-09-29T10:12:37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FB0C630">
            <w:pPr>
              <w:keepNext w:val="0"/>
              <w:keepLines w:val="0"/>
              <w:widowControl/>
              <w:suppressLineNumbers w:val="0"/>
              <w:jc w:val="left"/>
              <w:textAlignment w:val="center"/>
              <w:rPr>
                <w:ins w:id="13967" w:author="WPS_1675132163" w:date="2024-09-29T10:10:30Z"/>
                <w:rFonts w:hint="eastAsia" w:ascii="宋体" w:hAnsi="宋体" w:eastAsia="宋体" w:cs="宋体"/>
                <w:i w:val="0"/>
                <w:iCs w:val="0"/>
                <w:color w:val="000000"/>
                <w:sz w:val="20"/>
                <w:szCs w:val="20"/>
                <w:u w:val="none"/>
              </w:rPr>
            </w:pPr>
            <w:ins w:id="13968" w:author="WPS_1675132163" w:date="2024-09-29T10:10:30Z">
              <w:r>
                <w:rPr>
                  <w:rFonts w:hint="eastAsia" w:ascii="宋体" w:hAnsi="宋体" w:eastAsia="宋体" w:cs="宋体"/>
                  <w:i w:val="0"/>
                  <w:iCs w:val="0"/>
                  <w:color w:val="000000"/>
                  <w:kern w:val="0"/>
                  <w:sz w:val="20"/>
                  <w:szCs w:val="20"/>
                  <w:u w:val="none"/>
                  <w:lang w:val="en-US" w:eastAsia="zh-CN" w:bidi="ar"/>
                </w:rPr>
                <w:t xml:space="preserve">    所得税基数返还收入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969" w:author="WPS_1675132163" w:date="2024-09-29T10:12:37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059CCF7">
            <w:pPr>
              <w:keepNext w:val="0"/>
              <w:keepLines w:val="0"/>
              <w:widowControl/>
              <w:suppressLineNumbers w:val="0"/>
              <w:jc w:val="right"/>
              <w:textAlignment w:val="center"/>
              <w:rPr>
                <w:ins w:id="13970" w:author="WPS_1675132163" w:date="2024-09-29T10:10:30Z"/>
                <w:rFonts w:hint="eastAsia" w:ascii="宋体" w:hAnsi="宋体" w:eastAsia="宋体" w:cs="宋体"/>
                <w:i w:val="0"/>
                <w:iCs w:val="0"/>
                <w:color w:val="000000"/>
                <w:sz w:val="20"/>
                <w:szCs w:val="20"/>
                <w:u w:val="none"/>
              </w:rPr>
            </w:pPr>
            <w:ins w:id="13971" w:author="WPS_1675132163" w:date="2024-09-29T10:10:30Z">
              <w:r>
                <w:rPr>
                  <w:rFonts w:hint="eastAsia" w:ascii="宋体" w:hAnsi="宋体" w:eastAsia="宋体" w:cs="宋体"/>
                  <w:i w:val="0"/>
                  <w:iCs w:val="0"/>
                  <w:color w:val="000000"/>
                  <w:kern w:val="0"/>
                  <w:sz w:val="20"/>
                  <w:szCs w:val="20"/>
                  <w:u w:val="none"/>
                  <w:lang w:val="en-US" w:eastAsia="zh-CN" w:bidi="ar"/>
                </w:rPr>
                <w:t>620</w:t>
              </w:r>
            </w:ins>
          </w:p>
        </w:tc>
      </w:tr>
      <w:tr w14:paraId="41FEF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397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3972" w:author="WPS_1675132163" w:date="2024-09-29T10:10:30Z"/>
          <w:trPrChange w:id="1397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397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A1BB84F">
            <w:pPr>
              <w:keepNext w:val="0"/>
              <w:keepLines w:val="0"/>
              <w:widowControl/>
              <w:suppressLineNumbers w:val="0"/>
              <w:jc w:val="left"/>
              <w:textAlignment w:val="center"/>
              <w:rPr>
                <w:ins w:id="13975" w:author="WPS_1675132163" w:date="2024-09-29T10:10:30Z"/>
                <w:rFonts w:hint="eastAsia" w:ascii="宋体" w:hAnsi="宋体" w:eastAsia="宋体" w:cs="宋体"/>
                <w:i w:val="0"/>
                <w:iCs w:val="0"/>
                <w:color w:val="000000"/>
                <w:sz w:val="20"/>
                <w:szCs w:val="20"/>
                <w:u w:val="none"/>
              </w:rPr>
            </w:pPr>
            <w:ins w:id="13976" w:author="WPS_1675132163" w:date="2024-09-29T10:10:30Z">
              <w:r>
                <w:rPr>
                  <w:rFonts w:hint="eastAsia" w:ascii="宋体" w:hAnsi="宋体" w:eastAsia="宋体" w:cs="宋体"/>
                  <w:i w:val="0"/>
                  <w:iCs w:val="0"/>
                  <w:color w:val="000000"/>
                  <w:kern w:val="0"/>
                  <w:sz w:val="20"/>
                  <w:szCs w:val="20"/>
                  <w:u w:val="none"/>
                  <w:lang w:val="en-US" w:eastAsia="zh-CN" w:bidi="ar"/>
                </w:rPr>
                <w:t xml:space="preserve">    成品油税费改革税收返还收入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97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5EA91B25">
            <w:pPr>
              <w:keepNext w:val="0"/>
              <w:keepLines w:val="0"/>
              <w:widowControl/>
              <w:suppressLineNumbers w:val="0"/>
              <w:jc w:val="right"/>
              <w:textAlignment w:val="center"/>
              <w:rPr>
                <w:ins w:id="13978" w:author="WPS_1675132163" w:date="2024-09-29T10:10:30Z"/>
                <w:rFonts w:hint="eastAsia" w:ascii="宋体" w:hAnsi="宋体" w:eastAsia="宋体" w:cs="宋体"/>
                <w:i w:val="0"/>
                <w:iCs w:val="0"/>
                <w:color w:val="000000"/>
                <w:sz w:val="20"/>
                <w:szCs w:val="20"/>
                <w:u w:val="none"/>
              </w:rPr>
            </w:pPr>
            <w:ins w:id="13979" w:author="WPS_1675132163" w:date="2024-09-29T10:10:30Z">
              <w:r>
                <w:rPr>
                  <w:rFonts w:hint="eastAsia" w:ascii="宋体" w:hAnsi="宋体" w:eastAsia="宋体" w:cs="宋体"/>
                  <w:i w:val="0"/>
                  <w:iCs w:val="0"/>
                  <w:color w:val="000000"/>
                  <w:kern w:val="0"/>
                  <w:sz w:val="20"/>
                  <w:szCs w:val="20"/>
                  <w:u w:val="none"/>
                  <w:lang w:val="en-US" w:eastAsia="zh-CN" w:bidi="ar"/>
                </w:rPr>
                <w:t>1,549</w:t>
              </w:r>
            </w:ins>
          </w:p>
        </w:tc>
      </w:tr>
      <w:tr w14:paraId="37391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981" w:author="WPS_1675132163" w:date="2024-09-29T10:12:3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90" w:hRule="atLeast"/>
          <w:ins w:id="13980" w:author="WPS_1675132163" w:date="2024-09-29T10:10:30Z"/>
          <w:trPrChange w:id="13981" w:author="WPS_1675132163" w:date="2024-09-29T10:12:37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3982" w:author="WPS_1675132163" w:date="2024-09-29T10:12:37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3EBD7F4">
            <w:pPr>
              <w:keepNext w:val="0"/>
              <w:keepLines w:val="0"/>
              <w:widowControl/>
              <w:suppressLineNumbers w:val="0"/>
              <w:jc w:val="left"/>
              <w:textAlignment w:val="center"/>
              <w:rPr>
                <w:ins w:id="13983" w:author="WPS_1675132163" w:date="2024-09-29T10:10:30Z"/>
                <w:rFonts w:hint="eastAsia" w:ascii="宋体" w:hAnsi="宋体" w:eastAsia="宋体" w:cs="宋体"/>
                <w:i w:val="0"/>
                <w:iCs w:val="0"/>
                <w:color w:val="000000"/>
                <w:sz w:val="20"/>
                <w:szCs w:val="20"/>
                <w:u w:val="none"/>
              </w:rPr>
            </w:pPr>
            <w:ins w:id="13984" w:author="WPS_1675132163" w:date="2024-09-29T10:10:30Z">
              <w:r>
                <w:rPr>
                  <w:rFonts w:hint="eastAsia" w:ascii="宋体" w:hAnsi="宋体" w:eastAsia="宋体" w:cs="宋体"/>
                  <w:i w:val="0"/>
                  <w:iCs w:val="0"/>
                  <w:color w:val="000000"/>
                  <w:kern w:val="0"/>
                  <w:sz w:val="20"/>
                  <w:szCs w:val="20"/>
                  <w:u w:val="none"/>
                  <w:lang w:val="en-US" w:eastAsia="zh-CN" w:bidi="ar"/>
                </w:rPr>
                <w:t xml:space="preserve">    增值税税收返还收入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985" w:author="WPS_1675132163" w:date="2024-09-29T10:12:37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5F9F68A0">
            <w:pPr>
              <w:keepNext w:val="0"/>
              <w:keepLines w:val="0"/>
              <w:widowControl/>
              <w:suppressLineNumbers w:val="0"/>
              <w:jc w:val="right"/>
              <w:textAlignment w:val="center"/>
              <w:rPr>
                <w:ins w:id="13986" w:author="WPS_1675132163" w:date="2024-09-29T10:10:30Z"/>
                <w:rFonts w:hint="eastAsia" w:ascii="宋体" w:hAnsi="宋体" w:eastAsia="宋体" w:cs="宋体"/>
                <w:i w:val="0"/>
                <w:iCs w:val="0"/>
                <w:color w:val="000000"/>
                <w:sz w:val="20"/>
                <w:szCs w:val="20"/>
                <w:u w:val="none"/>
              </w:rPr>
            </w:pPr>
            <w:ins w:id="13987" w:author="WPS_1675132163" w:date="2024-09-29T10:10:30Z">
              <w:r>
                <w:rPr>
                  <w:rFonts w:hint="eastAsia" w:ascii="宋体" w:hAnsi="宋体" w:eastAsia="宋体" w:cs="宋体"/>
                  <w:i w:val="0"/>
                  <w:iCs w:val="0"/>
                  <w:color w:val="000000"/>
                  <w:kern w:val="0"/>
                  <w:sz w:val="20"/>
                  <w:szCs w:val="20"/>
                  <w:u w:val="none"/>
                  <w:lang w:val="en-US" w:eastAsia="zh-CN" w:bidi="ar"/>
                </w:rPr>
                <w:t>1,853</w:t>
              </w:r>
            </w:ins>
          </w:p>
        </w:tc>
      </w:tr>
      <w:tr w14:paraId="0A97D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98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3988" w:author="WPS_1675132163" w:date="2024-09-29T10:10:30Z"/>
          <w:trPrChange w:id="1398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399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5FD4B34">
            <w:pPr>
              <w:keepNext w:val="0"/>
              <w:keepLines w:val="0"/>
              <w:widowControl/>
              <w:suppressLineNumbers w:val="0"/>
              <w:jc w:val="left"/>
              <w:textAlignment w:val="center"/>
              <w:rPr>
                <w:ins w:id="13991" w:author="WPS_1675132163" w:date="2024-09-29T10:10:30Z"/>
                <w:rFonts w:hint="eastAsia" w:ascii="宋体" w:hAnsi="宋体" w:eastAsia="宋体" w:cs="宋体"/>
                <w:i w:val="0"/>
                <w:iCs w:val="0"/>
                <w:color w:val="000000"/>
                <w:sz w:val="20"/>
                <w:szCs w:val="20"/>
                <w:u w:val="none"/>
              </w:rPr>
            </w:pPr>
            <w:ins w:id="13992" w:author="WPS_1675132163" w:date="2024-09-29T10:10:30Z">
              <w:r>
                <w:rPr>
                  <w:rFonts w:hint="eastAsia" w:ascii="宋体" w:hAnsi="宋体" w:eastAsia="宋体" w:cs="宋体"/>
                  <w:i w:val="0"/>
                  <w:iCs w:val="0"/>
                  <w:color w:val="000000"/>
                  <w:kern w:val="0"/>
                  <w:sz w:val="20"/>
                  <w:szCs w:val="20"/>
                  <w:u w:val="none"/>
                  <w:lang w:val="en-US" w:eastAsia="zh-CN" w:bidi="ar"/>
                </w:rPr>
                <w:t xml:space="preserve">    消费税税收返还收入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399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4D4E0716">
            <w:pPr>
              <w:keepNext w:val="0"/>
              <w:keepLines w:val="0"/>
              <w:widowControl/>
              <w:suppressLineNumbers w:val="0"/>
              <w:jc w:val="right"/>
              <w:textAlignment w:val="center"/>
              <w:rPr>
                <w:ins w:id="13994" w:author="WPS_1675132163" w:date="2024-09-29T10:10:30Z"/>
                <w:rFonts w:hint="eastAsia" w:ascii="宋体" w:hAnsi="宋体" w:eastAsia="宋体" w:cs="宋体"/>
                <w:i w:val="0"/>
                <w:iCs w:val="0"/>
                <w:color w:val="000000"/>
                <w:sz w:val="20"/>
                <w:szCs w:val="20"/>
                <w:u w:val="none"/>
              </w:rPr>
            </w:pPr>
            <w:ins w:id="13995" w:author="WPS_1675132163" w:date="2024-09-29T10:10:30Z">
              <w:r>
                <w:rPr>
                  <w:rFonts w:hint="eastAsia" w:ascii="宋体" w:hAnsi="宋体" w:eastAsia="宋体" w:cs="宋体"/>
                  <w:i w:val="0"/>
                  <w:iCs w:val="0"/>
                  <w:color w:val="000000"/>
                  <w:kern w:val="0"/>
                  <w:sz w:val="20"/>
                  <w:szCs w:val="20"/>
                  <w:u w:val="none"/>
                  <w:lang w:val="en-US" w:eastAsia="zh-CN" w:bidi="ar"/>
                </w:rPr>
                <w:t>2</w:t>
              </w:r>
            </w:ins>
          </w:p>
        </w:tc>
      </w:tr>
      <w:tr w14:paraId="205B3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399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3996" w:author="WPS_1675132163" w:date="2024-09-29T10:10:30Z"/>
          <w:trPrChange w:id="1399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399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EA2A4B1">
            <w:pPr>
              <w:keepNext w:val="0"/>
              <w:keepLines w:val="0"/>
              <w:widowControl/>
              <w:suppressLineNumbers w:val="0"/>
              <w:jc w:val="left"/>
              <w:textAlignment w:val="center"/>
              <w:rPr>
                <w:ins w:id="13999" w:author="WPS_1675132163" w:date="2024-09-29T10:10:30Z"/>
                <w:rFonts w:hint="eastAsia" w:ascii="宋体" w:hAnsi="宋体" w:eastAsia="宋体" w:cs="宋体"/>
                <w:i w:val="0"/>
                <w:iCs w:val="0"/>
                <w:color w:val="000000"/>
                <w:sz w:val="20"/>
                <w:szCs w:val="20"/>
                <w:u w:val="none"/>
              </w:rPr>
            </w:pPr>
            <w:ins w:id="14000" w:author="WPS_1675132163" w:date="2024-09-29T10:10:30Z">
              <w:r>
                <w:rPr>
                  <w:rFonts w:hint="eastAsia" w:ascii="宋体" w:hAnsi="宋体" w:eastAsia="宋体" w:cs="宋体"/>
                  <w:i w:val="0"/>
                  <w:iCs w:val="0"/>
                  <w:color w:val="000000"/>
                  <w:kern w:val="0"/>
                  <w:sz w:val="20"/>
                  <w:szCs w:val="20"/>
                  <w:u w:val="none"/>
                  <w:lang w:val="en-US" w:eastAsia="zh-CN" w:bidi="ar"/>
                </w:rPr>
                <w:t xml:space="preserve">    增值税“五五分享”税收返还收入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0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32C9904">
            <w:pPr>
              <w:keepNext w:val="0"/>
              <w:keepLines w:val="0"/>
              <w:widowControl/>
              <w:suppressLineNumbers w:val="0"/>
              <w:jc w:val="right"/>
              <w:textAlignment w:val="center"/>
              <w:rPr>
                <w:ins w:id="14002" w:author="WPS_1675132163" w:date="2024-09-29T10:10:30Z"/>
                <w:rFonts w:hint="eastAsia" w:ascii="宋体" w:hAnsi="宋体" w:eastAsia="宋体" w:cs="宋体"/>
                <w:i w:val="0"/>
                <w:iCs w:val="0"/>
                <w:color w:val="000000"/>
                <w:sz w:val="20"/>
                <w:szCs w:val="20"/>
                <w:u w:val="none"/>
              </w:rPr>
            </w:pPr>
            <w:ins w:id="14003" w:author="WPS_1675132163" w:date="2024-09-29T10:10:30Z">
              <w:r>
                <w:rPr>
                  <w:rFonts w:hint="eastAsia" w:ascii="宋体" w:hAnsi="宋体" w:eastAsia="宋体" w:cs="宋体"/>
                  <w:i w:val="0"/>
                  <w:iCs w:val="0"/>
                  <w:color w:val="000000"/>
                  <w:kern w:val="0"/>
                  <w:sz w:val="20"/>
                  <w:szCs w:val="20"/>
                  <w:u w:val="none"/>
                  <w:lang w:val="en-US" w:eastAsia="zh-CN" w:bidi="ar"/>
                </w:rPr>
                <w:t>2,735</w:t>
              </w:r>
            </w:ins>
          </w:p>
        </w:tc>
      </w:tr>
      <w:tr w14:paraId="3A40C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0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04" w:author="WPS_1675132163" w:date="2024-09-29T10:10:30Z"/>
          <w:trPrChange w:id="1400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0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8692B7D">
            <w:pPr>
              <w:keepNext w:val="0"/>
              <w:keepLines w:val="0"/>
              <w:widowControl/>
              <w:suppressLineNumbers w:val="0"/>
              <w:jc w:val="left"/>
              <w:textAlignment w:val="center"/>
              <w:rPr>
                <w:ins w:id="14007" w:author="WPS_1675132163" w:date="2024-09-29T10:10:30Z"/>
                <w:rFonts w:hint="eastAsia" w:ascii="宋体" w:hAnsi="宋体" w:eastAsia="宋体" w:cs="宋体"/>
                <w:i w:val="0"/>
                <w:iCs w:val="0"/>
                <w:color w:val="000000"/>
                <w:sz w:val="20"/>
                <w:szCs w:val="20"/>
                <w:u w:val="none"/>
              </w:rPr>
            </w:pPr>
            <w:ins w:id="14008" w:author="WPS_1675132163" w:date="2024-09-29T10:10:30Z">
              <w:r>
                <w:rPr>
                  <w:rFonts w:hint="eastAsia" w:ascii="宋体" w:hAnsi="宋体" w:eastAsia="宋体" w:cs="宋体"/>
                  <w:i w:val="0"/>
                  <w:iCs w:val="0"/>
                  <w:color w:val="000000"/>
                  <w:kern w:val="0"/>
                  <w:sz w:val="20"/>
                  <w:szCs w:val="20"/>
                  <w:u w:val="none"/>
                  <w:lang w:val="en-US" w:eastAsia="zh-CN" w:bidi="ar"/>
                </w:rPr>
                <w:t xml:space="preserve">    其他返还性收入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0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BE8607B">
            <w:pPr>
              <w:keepNext w:val="0"/>
              <w:keepLines w:val="0"/>
              <w:widowControl/>
              <w:suppressLineNumbers w:val="0"/>
              <w:jc w:val="right"/>
              <w:textAlignment w:val="center"/>
              <w:rPr>
                <w:ins w:id="14010" w:author="WPS_1675132163" w:date="2024-09-29T10:10:30Z"/>
                <w:rFonts w:hint="eastAsia" w:ascii="宋体" w:hAnsi="宋体" w:eastAsia="宋体" w:cs="宋体"/>
                <w:i w:val="0"/>
                <w:iCs w:val="0"/>
                <w:color w:val="000000"/>
                <w:sz w:val="20"/>
                <w:szCs w:val="20"/>
                <w:u w:val="none"/>
              </w:rPr>
            </w:pPr>
            <w:ins w:id="14011" w:author="WPS_1675132163" w:date="2024-09-29T10:10:30Z">
              <w:r>
                <w:rPr>
                  <w:rFonts w:hint="eastAsia" w:ascii="宋体" w:hAnsi="宋体" w:eastAsia="宋体" w:cs="宋体"/>
                  <w:i w:val="0"/>
                  <w:iCs w:val="0"/>
                  <w:color w:val="000000"/>
                  <w:kern w:val="0"/>
                  <w:sz w:val="20"/>
                  <w:szCs w:val="20"/>
                  <w:u w:val="none"/>
                  <w:lang w:val="en-US" w:eastAsia="zh-CN" w:bidi="ar"/>
                </w:rPr>
                <w:t>1,037</w:t>
              </w:r>
            </w:ins>
          </w:p>
        </w:tc>
      </w:tr>
      <w:tr w14:paraId="2B6AB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1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12" w:author="WPS_1675132163" w:date="2024-09-29T10:10:30Z"/>
          <w:trPrChange w:id="1401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1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4C12BA3">
            <w:pPr>
              <w:keepNext w:val="0"/>
              <w:keepLines w:val="0"/>
              <w:widowControl/>
              <w:suppressLineNumbers w:val="0"/>
              <w:jc w:val="left"/>
              <w:textAlignment w:val="center"/>
              <w:rPr>
                <w:ins w:id="14015" w:author="WPS_1675132163" w:date="2024-09-29T10:10:30Z"/>
                <w:rFonts w:hint="eastAsia" w:ascii="宋体" w:hAnsi="宋体" w:eastAsia="宋体" w:cs="宋体"/>
                <w:i w:val="0"/>
                <w:iCs w:val="0"/>
                <w:color w:val="000000"/>
                <w:sz w:val="20"/>
                <w:szCs w:val="20"/>
                <w:u w:val="none"/>
              </w:rPr>
            </w:pPr>
            <w:ins w:id="14016" w:author="WPS_1675132163" w:date="2024-09-29T10:10:30Z">
              <w:r>
                <w:rPr>
                  <w:rFonts w:hint="eastAsia" w:ascii="宋体" w:hAnsi="宋体" w:eastAsia="宋体" w:cs="宋体"/>
                  <w:i w:val="0"/>
                  <w:iCs w:val="0"/>
                  <w:color w:val="000000"/>
                  <w:kern w:val="0"/>
                  <w:sz w:val="20"/>
                  <w:szCs w:val="20"/>
                  <w:u w:val="none"/>
                  <w:lang w:val="en-US" w:eastAsia="zh-CN" w:bidi="ar"/>
                </w:rPr>
                <w:t>二、一般性转移支付收入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1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CAA6AA3">
            <w:pPr>
              <w:keepNext w:val="0"/>
              <w:keepLines w:val="0"/>
              <w:widowControl/>
              <w:suppressLineNumbers w:val="0"/>
              <w:jc w:val="right"/>
              <w:textAlignment w:val="center"/>
              <w:rPr>
                <w:ins w:id="14018" w:author="WPS_1675132163" w:date="2024-09-29T10:10:30Z"/>
                <w:rFonts w:hint="eastAsia" w:ascii="宋体" w:hAnsi="宋体" w:eastAsia="宋体" w:cs="宋体"/>
                <w:i w:val="0"/>
                <w:iCs w:val="0"/>
                <w:color w:val="000000"/>
                <w:sz w:val="20"/>
                <w:szCs w:val="20"/>
                <w:u w:val="none"/>
              </w:rPr>
            </w:pPr>
            <w:ins w:id="14019" w:author="WPS_1675132163" w:date="2024-09-29T10:10:30Z">
              <w:r>
                <w:rPr>
                  <w:rFonts w:hint="eastAsia" w:ascii="宋体" w:hAnsi="宋体" w:eastAsia="宋体" w:cs="宋体"/>
                  <w:i w:val="0"/>
                  <w:iCs w:val="0"/>
                  <w:color w:val="000000"/>
                  <w:kern w:val="0"/>
                  <w:sz w:val="20"/>
                  <w:szCs w:val="20"/>
                  <w:u w:val="none"/>
                  <w:lang w:val="en-US" w:eastAsia="zh-CN" w:bidi="ar"/>
                </w:rPr>
                <w:t>249,791</w:t>
              </w:r>
            </w:ins>
          </w:p>
        </w:tc>
      </w:tr>
      <w:tr w14:paraId="48553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2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20" w:author="WPS_1675132163" w:date="2024-09-29T10:10:30Z"/>
          <w:trPrChange w:id="1402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2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C686D59">
            <w:pPr>
              <w:keepNext w:val="0"/>
              <w:keepLines w:val="0"/>
              <w:widowControl/>
              <w:suppressLineNumbers w:val="0"/>
              <w:jc w:val="left"/>
              <w:textAlignment w:val="center"/>
              <w:rPr>
                <w:ins w:id="14023" w:author="WPS_1675132163" w:date="2024-09-29T10:10:30Z"/>
                <w:rFonts w:hint="eastAsia" w:ascii="宋体" w:hAnsi="宋体" w:eastAsia="宋体" w:cs="宋体"/>
                <w:i w:val="0"/>
                <w:iCs w:val="0"/>
                <w:color w:val="000000"/>
                <w:sz w:val="20"/>
                <w:szCs w:val="20"/>
                <w:u w:val="none"/>
              </w:rPr>
            </w:pPr>
            <w:ins w:id="14024" w:author="WPS_1675132163" w:date="2024-09-29T10:10:30Z">
              <w:r>
                <w:rPr>
                  <w:rFonts w:hint="eastAsia" w:ascii="宋体" w:hAnsi="宋体" w:eastAsia="宋体" w:cs="宋体"/>
                  <w:i w:val="0"/>
                  <w:iCs w:val="0"/>
                  <w:color w:val="000000"/>
                  <w:kern w:val="0"/>
                  <w:sz w:val="20"/>
                  <w:szCs w:val="20"/>
                  <w:u w:val="none"/>
                  <w:lang w:val="en-US" w:eastAsia="zh-CN" w:bidi="ar"/>
                </w:rPr>
                <w:t xml:space="preserve">    体制补助收入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2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C2E73BB">
            <w:pPr>
              <w:keepNext w:val="0"/>
              <w:keepLines w:val="0"/>
              <w:widowControl/>
              <w:suppressLineNumbers w:val="0"/>
              <w:jc w:val="right"/>
              <w:textAlignment w:val="center"/>
              <w:rPr>
                <w:ins w:id="14026" w:author="WPS_1675132163" w:date="2024-09-29T10:10:30Z"/>
                <w:rFonts w:hint="eastAsia" w:ascii="宋体" w:hAnsi="宋体" w:eastAsia="宋体" w:cs="宋体"/>
                <w:i w:val="0"/>
                <w:iCs w:val="0"/>
                <w:color w:val="000000"/>
                <w:sz w:val="20"/>
                <w:szCs w:val="20"/>
                <w:u w:val="none"/>
              </w:rPr>
            </w:pPr>
            <w:ins w:id="14027" w:author="WPS_1675132163" w:date="2024-09-29T10:10:30Z">
              <w:r>
                <w:rPr>
                  <w:rFonts w:hint="eastAsia" w:ascii="宋体" w:hAnsi="宋体" w:eastAsia="宋体" w:cs="宋体"/>
                  <w:i w:val="0"/>
                  <w:iCs w:val="0"/>
                  <w:color w:val="000000"/>
                  <w:kern w:val="0"/>
                  <w:sz w:val="20"/>
                  <w:szCs w:val="20"/>
                  <w:u w:val="none"/>
                  <w:lang w:val="en-US" w:eastAsia="zh-CN" w:bidi="ar"/>
                </w:rPr>
                <w:t>197</w:t>
              </w:r>
            </w:ins>
          </w:p>
        </w:tc>
      </w:tr>
      <w:tr w14:paraId="71D0E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2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28" w:author="WPS_1675132163" w:date="2024-09-29T10:10:30Z"/>
          <w:trPrChange w:id="1402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3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9A471AF">
            <w:pPr>
              <w:keepNext w:val="0"/>
              <w:keepLines w:val="0"/>
              <w:widowControl/>
              <w:suppressLineNumbers w:val="0"/>
              <w:jc w:val="left"/>
              <w:textAlignment w:val="center"/>
              <w:rPr>
                <w:ins w:id="14031" w:author="WPS_1675132163" w:date="2024-09-29T10:10:30Z"/>
                <w:rFonts w:hint="eastAsia" w:ascii="宋体" w:hAnsi="宋体" w:eastAsia="宋体" w:cs="宋体"/>
                <w:i w:val="0"/>
                <w:iCs w:val="0"/>
                <w:color w:val="000000"/>
                <w:sz w:val="20"/>
                <w:szCs w:val="20"/>
                <w:u w:val="none"/>
              </w:rPr>
            </w:pPr>
            <w:ins w:id="14032" w:author="WPS_1675132163" w:date="2024-09-29T10:10:30Z">
              <w:r>
                <w:rPr>
                  <w:rFonts w:hint="eastAsia" w:ascii="宋体" w:hAnsi="宋体" w:eastAsia="宋体" w:cs="宋体"/>
                  <w:i w:val="0"/>
                  <w:iCs w:val="0"/>
                  <w:color w:val="000000"/>
                  <w:kern w:val="0"/>
                  <w:sz w:val="20"/>
                  <w:szCs w:val="20"/>
                  <w:u w:val="none"/>
                  <w:lang w:val="en-US" w:eastAsia="zh-CN" w:bidi="ar"/>
                </w:rPr>
                <w:t xml:space="preserve">    均衡性转移支付收入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3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91EBB57">
            <w:pPr>
              <w:keepNext w:val="0"/>
              <w:keepLines w:val="0"/>
              <w:widowControl/>
              <w:suppressLineNumbers w:val="0"/>
              <w:jc w:val="right"/>
              <w:textAlignment w:val="center"/>
              <w:rPr>
                <w:ins w:id="14034" w:author="WPS_1675132163" w:date="2024-09-29T10:10:30Z"/>
                <w:rFonts w:hint="eastAsia" w:ascii="宋体" w:hAnsi="宋体" w:eastAsia="宋体" w:cs="宋体"/>
                <w:i w:val="0"/>
                <w:iCs w:val="0"/>
                <w:color w:val="000000"/>
                <w:sz w:val="20"/>
                <w:szCs w:val="20"/>
                <w:u w:val="none"/>
              </w:rPr>
            </w:pPr>
            <w:ins w:id="14035" w:author="WPS_1675132163" w:date="2024-09-29T10:10:30Z">
              <w:r>
                <w:rPr>
                  <w:rFonts w:hint="eastAsia" w:ascii="宋体" w:hAnsi="宋体" w:eastAsia="宋体" w:cs="宋体"/>
                  <w:i w:val="0"/>
                  <w:iCs w:val="0"/>
                  <w:color w:val="000000"/>
                  <w:kern w:val="0"/>
                  <w:sz w:val="20"/>
                  <w:szCs w:val="20"/>
                  <w:u w:val="none"/>
                  <w:lang w:val="en-US" w:eastAsia="zh-CN" w:bidi="ar"/>
                </w:rPr>
                <w:t>68,043</w:t>
              </w:r>
            </w:ins>
          </w:p>
        </w:tc>
      </w:tr>
      <w:tr w14:paraId="0144E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3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36" w:author="WPS_1675132163" w:date="2024-09-29T10:10:30Z"/>
          <w:trPrChange w:id="1403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3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C550BF8">
            <w:pPr>
              <w:keepNext w:val="0"/>
              <w:keepLines w:val="0"/>
              <w:widowControl/>
              <w:suppressLineNumbers w:val="0"/>
              <w:jc w:val="left"/>
              <w:textAlignment w:val="center"/>
              <w:rPr>
                <w:ins w:id="14039" w:author="WPS_1675132163" w:date="2024-09-29T10:10:30Z"/>
                <w:rFonts w:hint="eastAsia" w:ascii="宋体" w:hAnsi="宋体" w:eastAsia="宋体" w:cs="宋体"/>
                <w:i w:val="0"/>
                <w:iCs w:val="0"/>
                <w:color w:val="000000"/>
                <w:sz w:val="20"/>
                <w:szCs w:val="20"/>
                <w:u w:val="none"/>
              </w:rPr>
            </w:pPr>
            <w:ins w:id="14040" w:author="WPS_1675132163" w:date="2024-09-29T10:10:30Z">
              <w:r>
                <w:rPr>
                  <w:rFonts w:hint="eastAsia" w:ascii="宋体" w:hAnsi="宋体" w:eastAsia="宋体" w:cs="宋体"/>
                  <w:i w:val="0"/>
                  <w:iCs w:val="0"/>
                  <w:color w:val="000000"/>
                  <w:kern w:val="0"/>
                  <w:sz w:val="20"/>
                  <w:szCs w:val="20"/>
                  <w:u w:val="none"/>
                  <w:lang w:val="en-US" w:eastAsia="zh-CN" w:bidi="ar"/>
                </w:rPr>
                <w:t xml:space="preserve">    县级基本财力保障机制奖补资金收入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4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434391B">
            <w:pPr>
              <w:keepNext w:val="0"/>
              <w:keepLines w:val="0"/>
              <w:widowControl/>
              <w:suppressLineNumbers w:val="0"/>
              <w:jc w:val="right"/>
              <w:textAlignment w:val="center"/>
              <w:rPr>
                <w:ins w:id="14042" w:author="WPS_1675132163" w:date="2024-09-29T10:10:30Z"/>
                <w:rFonts w:hint="eastAsia" w:ascii="宋体" w:hAnsi="宋体" w:eastAsia="宋体" w:cs="宋体"/>
                <w:i w:val="0"/>
                <w:iCs w:val="0"/>
                <w:color w:val="000000"/>
                <w:sz w:val="20"/>
                <w:szCs w:val="20"/>
                <w:u w:val="none"/>
              </w:rPr>
            </w:pPr>
            <w:ins w:id="14043" w:author="WPS_1675132163" w:date="2024-09-29T10:10:30Z">
              <w:r>
                <w:rPr>
                  <w:rFonts w:hint="eastAsia" w:ascii="宋体" w:hAnsi="宋体" w:eastAsia="宋体" w:cs="宋体"/>
                  <w:i w:val="0"/>
                  <w:iCs w:val="0"/>
                  <w:color w:val="000000"/>
                  <w:kern w:val="0"/>
                  <w:sz w:val="20"/>
                  <w:szCs w:val="20"/>
                  <w:u w:val="none"/>
                  <w:lang w:val="en-US" w:eastAsia="zh-CN" w:bidi="ar"/>
                </w:rPr>
                <w:t>23,051</w:t>
              </w:r>
            </w:ins>
          </w:p>
        </w:tc>
      </w:tr>
      <w:tr w14:paraId="02D60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04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44" w:author="WPS_1675132163" w:date="2024-09-29T10:10:30Z"/>
          <w:trPrChange w:id="1404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4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61C982F">
            <w:pPr>
              <w:keepNext w:val="0"/>
              <w:keepLines w:val="0"/>
              <w:widowControl/>
              <w:suppressLineNumbers w:val="0"/>
              <w:jc w:val="left"/>
              <w:textAlignment w:val="center"/>
              <w:rPr>
                <w:ins w:id="14047" w:author="WPS_1675132163" w:date="2024-09-29T10:10:30Z"/>
                <w:rFonts w:hint="eastAsia" w:ascii="宋体" w:hAnsi="宋体" w:eastAsia="宋体" w:cs="宋体"/>
                <w:i w:val="0"/>
                <w:iCs w:val="0"/>
                <w:color w:val="000000"/>
                <w:sz w:val="20"/>
                <w:szCs w:val="20"/>
                <w:u w:val="none"/>
              </w:rPr>
            </w:pPr>
            <w:ins w:id="14048" w:author="WPS_1675132163" w:date="2024-09-29T10:10:30Z">
              <w:r>
                <w:rPr>
                  <w:rFonts w:hint="eastAsia" w:ascii="宋体" w:hAnsi="宋体" w:eastAsia="宋体" w:cs="宋体"/>
                  <w:i w:val="0"/>
                  <w:iCs w:val="0"/>
                  <w:color w:val="000000"/>
                  <w:kern w:val="0"/>
                  <w:sz w:val="20"/>
                  <w:szCs w:val="20"/>
                  <w:u w:val="none"/>
                  <w:lang w:val="en-US" w:eastAsia="zh-CN" w:bidi="ar"/>
                </w:rPr>
                <w:t xml:space="preserve">    结算补助收入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4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41703088">
            <w:pPr>
              <w:keepNext w:val="0"/>
              <w:keepLines w:val="0"/>
              <w:widowControl/>
              <w:suppressLineNumbers w:val="0"/>
              <w:jc w:val="right"/>
              <w:textAlignment w:val="center"/>
              <w:rPr>
                <w:ins w:id="14050" w:author="WPS_1675132163" w:date="2024-09-29T10:10:30Z"/>
                <w:rFonts w:hint="eastAsia" w:ascii="宋体" w:hAnsi="宋体" w:eastAsia="宋体" w:cs="宋体"/>
                <w:i w:val="0"/>
                <w:iCs w:val="0"/>
                <w:color w:val="000000"/>
                <w:sz w:val="20"/>
                <w:szCs w:val="20"/>
                <w:u w:val="none"/>
              </w:rPr>
            </w:pPr>
            <w:ins w:id="14051" w:author="WPS_1675132163" w:date="2024-09-29T10:10:30Z">
              <w:r>
                <w:rPr>
                  <w:rFonts w:hint="eastAsia" w:ascii="宋体" w:hAnsi="宋体" w:eastAsia="宋体" w:cs="宋体"/>
                  <w:i w:val="0"/>
                  <w:iCs w:val="0"/>
                  <w:color w:val="000000"/>
                  <w:kern w:val="0"/>
                  <w:sz w:val="20"/>
                  <w:szCs w:val="20"/>
                  <w:u w:val="none"/>
                  <w:lang w:val="en-US" w:eastAsia="zh-CN" w:bidi="ar"/>
                </w:rPr>
                <w:t>6,663</w:t>
              </w:r>
            </w:ins>
          </w:p>
        </w:tc>
      </w:tr>
      <w:tr w14:paraId="16360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5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4052" w:author="WPS_1675132163" w:date="2024-09-29T10:10:30Z"/>
          <w:trPrChange w:id="1405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5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B28F9D3">
            <w:pPr>
              <w:keepNext w:val="0"/>
              <w:keepLines w:val="0"/>
              <w:widowControl/>
              <w:suppressLineNumbers w:val="0"/>
              <w:jc w:val="left"/>
              <w:textAlignment w:val="center"/>
              <w:rPr>
                <w:ins w:id="14055" w:author="WPS_1675132163" w:date="2024-09-29T10:10:30Z"/>
                <w:rFonts w:hint="eastAsia" w:ascii="宋体" w:hAnsi="宋体" w:eastAsia="宋体" w:cs="宋体"/>
                <w:i w:val="0"/>
                <w:iCs w:val="0"/>
                <w:color w:val="000000"/>
                <w:sz w:val="20"/>
                <w:szCs w:val="20"/>
                <w:u w:val="none"/>
              </w:rPr>
            </w:pPr>
            <w:ins w:id="14056" w:author="WPS_1675132163" w:date="2024-09-29T10:10:30Z">
              <w:r>
                <w:rPr>
                  <w:rFonts w:hint="eastAsia" w:ascii="宋体" w:hAnsi="宋体" w:eastAsia="宋体" w:cs="宋体"/>
                  <w:i w:val="0"/>
                  <w:iCs w:val="0"/>
                  <w:color w:val="000000"/>
                  <w:kern w:val="0"/>
                  <w:sz w:val="20"/>
                  <w:szCs w:val="20"/>
                  <w:u w:val="none"/>
                  <w:lang w:val="en-US" w:eastAsia="zh-CN" w:bidi="ar"/>
                </w:rPr>
                <w:t xml:space="preserve">    资源枯竭型城市转移支付补助收入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5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5C4A35EC">
            <w:pPr>
              <w:keepNext w:val="0"/>
              <w:keepLines w:val="0"/>
              <w:widowControl/>
              <w:suppressLineNumbers w:val="0"/>
              <w:jc w:val="right"/>
              <w:textAlignment w:val="center"/>
              <w:rPr>
                <w:ins w:id="14058" w:author="WPS_1675132163" w:date="2024-09-29T10:10:30Z"/>
                <w:rFonts w:hint="eastAsia" w:ascii="宋体" w:hAnsi="宋体" w:eastAsia="宋体" w:cs="宋体"/>
                <w:i w:val="0"/>
                <w:iCs w:val="0"/>
                <w:color w:val="000000"/>
                <w:sz w:val="20"/>
                <w:szCs w:val="20"/>
                <w:u w:val="none"/>
              </w:rPr>
            </w:pPr>
            <w:ins w:id="14059"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420F9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6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60" w:author="WPS_1675132163" w:date="2024-09-29T10:10:30Z"/>
          <w:trPrChange w:id="1406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6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6379439">
            <w:pPr>
              <w:keepNext w:val="0"/>
              <w:keepLines w:val="0"/>
              <w:widowControl/>
              <w:suppressLineNumbers w:val="0"/>
              <w:jc w:val="left"/>
              <w:textAlignment w:val="center"/>
              <w:rPr>
                <w:ins w:id="14063" w:author="WPS_1675132163" w:date="2024-09-29T10:10:30Z"/>
                <w:rFonts w:hint="eastAsia" w:ascii="宋体" w:hAnsi="宋体" w:eastAsia="宋体" w:cs="宋体"/>
                <w:i w:val="0"/>
                <w:iCs w:val="0"/>
                <w:color w:val="000000"/>
                <w:sz w:val="20"/>
                <w:szCs w:val="20"/>
                <w:u w:val="none"/>
              </w:rPr>
            </w:pPr>
            <w:ins w:id="14064" w:author="WPS_1675132163" w:date="2024-09-29T10:10:30Z">
              <w:r>
                <w:rPr>
                  <w:rFonts w:hint="eastAsia" w:ascii="宋体" w:hAnsi="宋体" w:eastAsia="宋体" w:cs="宋体"/>
                  <w:i w:val="0"/>
                  <w:iCs w:val="0"/>
                  <w:color w:val="000000"/>
                  <w:kern w:val="0"/>
                  <w:sz w:val="20"/>
                  <w:szCs w:val="20"/>
                  <w:u w:val="none"/>
                  <w:lang w:val="en-US" w:eastAsia="zh-CN" w:bidi="ar"/>
                </w:rPr>
                <w:t xml:space="preserve">    企业事业单位划转补助收入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6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8022546">
            <w:pPr>
              <w:keepNext w:val="0"/>
              <w:keepLines w:val="0"/>
              <w:widowControl/>
              <w:suppressLineNumbers w:val="0"/>
              <w:jc w:val="right"/>
              <w:textAlignment w:val="center"/>
              <w:rPr>
                <w:ins w:id="14066" w:author="WPS_1675132163" w:date="2024-09-29T10:10:30Z"/>
                <w:rFonts w:hint="eastAsia" w:ascii="宋体" w:hAnsi="宋体" w:eastAsia="宋体" w:cs="宋体"/>
                <w:i w:val="0"/>
                <w:iCs w:val="0"/>
                <w:color w:val="000000"/>
                <w:sz w:val="20"/>
                <w:szCs w:val="20"/>
                <w:u w:val="none"/>
              </w:rPr>
            </w:pPr>
            <w:ins w:id="14067" w:author="WPS_1675132163" w:date="2024-09-29T10:10:30Z">
              <w:r>
                <w:rPr>
                  <w:rFonts w:hint="eastAsia" w:ascii="宋体" w:hAnsi="宋体" w:eastAsia="宋体" w:cs="宋体"/>
                  <w:i w:val="0"/>
                  <w:iCs w:val="0"/>
                  <w:color w:val="000000"/>
                  <w:kern w:val="0"/>
                  <w:sz w:val="20"/>
                  <w:szCs w:val="20"/>
                  <w:u w:val="none"/>
                  <w:lang w:val="en-US" w:eastAsia="zh-CN" w:bidi="ar"/>
                </w:rPr>
                <w:t>108</w:t>
              </w:r>
            </w:ins>
          </w:p>
        </w:tc>
      </w:tr>
      <w:tr w14:paraId="38D17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6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68" w:author="WPS_1675132163" w:date="2024-09-29T10:10:30Z"/>
          <w:trPrChange w:id="1406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7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1EF58C2">
            <w:pPr>
              <w:keepNext w:val="0"/>
              <w:keepLines w:val="0"/>
              <w:widowControl/>
              <w:suppressLineNumbers w:val="0"/>
              <w:jc w:val="left"/>
              <w:textAlignment w:val="center"/>
              <w:rPr>
                <w:ins w:id="14071" w:author="WPS_1675132163" w:date="2024-09-29T10:10:30Z"/>
                <w:rFonts w:hint="eastAsia" w:ascii="宋体" w:hAnsi="宋体" w:eastAsia="宋体" w:cs="宋体"/>
                <w:i w:val="0"/>
                <w:iCs w:val="0"/>
                <w:color w:val="000000"/>
                <w:sz w:val="20"/>
                <w:szCs w:val="20"/>
                <w:u w:val="none"/>
              </w:rPr>
            </w:pPr>
            <w:ins w:id="14072" w:author="WPS_1675132163" w:date="2024-09-29T10:10:30Z">
              <w:r>
                <w:rPr>
                  <w:rFonts w:hint="eastAsia" w:ascii="宋体" w:hAnsi="宋体" w:eastAsia="宋体" w:cs="宋体"/>
                  <w:i w:val="0"/>
                  <w:iCs w:val="0"/>
                  <w:color w:val="000000"/>
                  <w:kern w:val="0"/>
                  <w:sz w:val="20"/>
                  <w:szCs w:val="20"/>
                  <w:u w:val="none"/>
                  <w:lang w:val="en-US" w:eastAsia="zh-CN" w:bidi="ar"/>
                </w:rPr>
                <w:t xml:space="preserve">    产粮(油)大县奖励资金收入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7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3BAA637">
            <w:pPr>
              <w:keepNext w:val="0"/>
              <w:keepLines w:val="0"/>
              <w:widowControl/>
              <w:suppressLineNumbers w:val="0"/>
              <w:jc w:val="right"/>
              <w:textAlignment w:val="center"/>
              <w:rPr>
                <w:ins w:id="14074" w:author="WPS_1675132163" w:date="2024-09-29T10:10:30Z"/>
                <w:rFonts w:hint="eastAsia" w:ascii="宋体" w:hAnsi="宋体" w:eastAsia="宋体" w:cs="宋体"/>
                <w:i w:val="0"/>
                <w:iCs w:val="0"/>
                <w:color w:val="000000"/>
                <w:sz w:val="20"/>
                <w:szCs w:val="20"/>
                <w:u w:val="none"/>
              </w:rPr>
            </w:pPr>
            <w:ins w:id="14075" w:author="WPS_1675132163" w:date="2024-09-29T10:10:30Z">
              <w:r>
                <w:rPr>
                  <w:rFonts w:hint="eastAsia" w:ascii="宋体" w:hAnsi="宋体" w:eastAsia="宋体" w:cs="宋体"/>
                  <w:i w:val="0"/>
                  <w:iCs w:val="0"/>
                  <w:color w:val="000000"/>
                  <w:kern w:val="0"/>
                  <w:sz w:val="20"/>
                  <w:szCs w:val="20"/>
                  <w:u w:val="none"/>
                  <w:lang w:val="en-US" w:eastAsia="zh-CN" w:bidi="ar"/>
                </w:rPr>
                <w:t>4,193</w:t>
              </w:r>
            </w:ins>
          </w:p>
        </w:tc>
      </w:tr>
      <w:tr w14:paraId="1CE56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7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76" w:author="WPS_1675132163" w:date="2024-09-29T10:10:30Z"/>
          <w:trPrChange w:id="1407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7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DF2E3E4">
            <w:pPr>
              <w:keepNext w:val="0"/>
              <w:keepLines w:val="0"/>
              <w:widowControl/>
              <w:suppressLineNumbers w:val="0"/>
              <w:jc w:val="left"/>
              <w:textAlignment w:val="center"/>
              <w:rPr>
                <w:ins w:id="14079" w:author="WPS_1675132163" w:date="2024-09-29T10:10:30Z"/>
                <w:rFonts w:hint="eastAsia" w:ascii="宋体" w:hAnsi="宋体" w:eastAsia="宋体" w:cs="宋体"/>
                <w:i w:val="0"/>
                <w:iCs w:val="0"/>
                <w:color w:val="000000"/>
                <w:sz w:val="20"/>
                <w:szCs w:val="20"/>
                <w:u w:val="none"/>
              </w:rPr>
            </w:pPr>
            <w:ins w:id="14080" w:author="WPS_1675132163" w:date="2024-09-29T10:10:30Z">
              <w:r>
                <w:rPr>
                  <w:rFonts w:hint="eastAsia" w:ascii="宋体" w:hAnsi="宋体" w:eastAsia="宋体" w:cs="宋体"/>
                  <w:i w:val="0"/>
                  <w:iCs w:val="0"/>
                  <w:color w:val="000000"/>
                  <w:kern w:val="0"/>
                  <w:sz w:val="20"/>
                  <w:szCs w:val="20"/>
                  <w:u w:val="none"/>
                  <w:lang w:val="en-US" w:eastAsia="zh-CN" w:bidi="ar"/>
                </w:rPr>
                <w:t xml:space="preserve">    重点生态功能区转移支付收入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8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5B2A4990">
            <w:pPr>
              <w:keepNext w:val="0"/>
              <w:keepLines w:val="0"/>
              <w:widowControl/>
              <w:suppressLineNumbers w:val="0"/>
              <w:jc w:val="right"/>
              <w:textAlignment w:val="center"/>
              <w:rPr>
                <w:ins w:id="14082" w:author="WPS_1675132163" w:date="2024-09-29T10:10:30Z"/>
                <w:rFonts w:hint="eastAsia" w:ascii="宋体" w:hAnsi="宋体" w:eastAsia="宋体" w:cs="宋体"/>
                <w:i w:val="0"/>
                <w:iCs w:val="0"/>
                <w:color w:val="000000"/>
                <w:sz w:val="20"/>
                <w:szCs w:val="20"/>
                <w:u w:val="none"/>
              </w:rPr>
            </w:pPr>
            <w:ins w:id="14083" w:author="WPS_1675132163" w:date="2024-09-29T10:10:30Z">
              <w:r>
                <w:rPr>
                  <w:rFonts w:hint="eastAsia" w:ascii="宋体" w:hAnsi="宋体" w:eastAsia="宋体" w:cs="宋体"/>
                  <w:i w:val="0"/>
                  <w:iCs w:val="0"/>
                  <w:color w:val="000000"/>
                  <w:kern w:val="0"/>
                  <w:sz w:val="20"/>
                  <w:szCs w:val="20"/>
                  <w:u w:val="none"/>
                  <w:lang w:val="en-US" w:eastAsia="zh-CN" w:bidi="ar"/>
                </w:rPr>
                <w:t>6,946</w:t>
              </w:r>
            </w:ins>
          </w:p>
        </w:tc>
      </w:tr>
      <w:tr w14:paraId="252DC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8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84" w:author="WPS_1675132163" w:date="2024-09-29T10:10:30Z"/>
          <w:trPrChange w:id="1408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8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64838CC">
            <w:pPr>
              <w:keepNext w:val="0"/>
              <w:keepLines w:val="0"/>
              <w:widowControl/>
              <w:suppressLineNumbers w:val="0"/>
              <w:jc w:val="left"/>
              <w:textAlignment w:val="center"/>
              <w:rPr>
                <w:ins w:id="14087" w:author="WPS_1675132163" w:date="2024-09-29T10:10:30Z"/>
                <w:rFonts w:hint="eastAsia" w:ascii="宋体" w:hAnsi="宋体" w:eastAsia="宋体" w:cs="宋体"/>
                <w:i w:val="0"/>
                <w:iCs w:val="0"/>
                <w:color w:val="000000"/>
                <w:sz w:val="20"/>
                <w:szCs w:val="20"/>
                <w:u w:val="none"/>
              </w:rPr>
            </w:pPr>
            <w:ins w:id="14088" w:author="WPS_1675132163" w:date="2024-09-29T10:10:30Z">
              <w:r>
                <w:rPr>
                  <w:rFonts w:hint="eastAsia" w:ascii="宋体" w:hAnsi="宋体" w:eastAsia="宋体" w:cs="宋体"/>
                  <w:i w:val="0"/>
                  <w:iCs w:val="0"/>
                  <w:color w:val="000000"/>
                  <w:kern w:val="0"/>
                  <w:sz w:val="20"/>
                  <w:szCs w:val="20"/>
                  <w:u w:val="none"/>
                  <w:lang w:val="en-US" w:eastAsia="zh-CN" w:bidi="ar"/>
                </w:rPr>
                <w:t xml:space="preserve">    固定数额补助收入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8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E6256D3">
            <w:pPr>
              <w:keepNext w:val="0"/>
              <w:keepLines w:val="0"/>
              <w:widowControl/>
              <w:suppressLineNumbers w:val="0"/>
              <w:jc w:val="right"/>
              <w:textAlignment w:val="center"/>
              <w:rPr>
                <w:ins w:id="14090" w:author="WPS_1675132163" w:date="2024-09-29T10:10:30Z"/>
                <w:rFonts w:hint="eastAsia" w:ascii="宋体" w:hAnsi="宋体" w:eastAsia="宋体" w:cs="宋体"/>
                <w:i w:val="0"/>
                <w:iCs w:val="0"/>
                <w:color w:val="000000"/>
                <w:sz w:val="20"/>
                <w:szCs w:val="20"/>
                <w:u w:val="none"/>
              </w:rPr>
            </w:pPr>
            <w:ins w:id="14091" w:author="WPS_1675132163" w:date="2024-09-29T10:10:30Z">
              <w:r>
                <w:rPr>
                  <w:rFonts w:hint="eastAsia" w:ascii="宋体" w:hAnsi="宋体" w:eastAsia="宋体" w:cs="宋体"/>
                  <w:i w:val="0"/>
                  <w:iCs w:val="0"/>
                  <w:color w:val="000000"/>
                  <w:kern w:val="0"/>
                  <w:sz w:val="20"/>
                  <w:szCs w:val="20"/>
                  <w:u w:val="none"/>
                  <w:lang w:val="en-US" w:eastAsia="zh-CN" w:bidi="ar"/>
                </w:rPr>
                <w:t>15,616</w:t>
              </w:r>
            </w:ins>
          </w:p>
        </w:tc>
      </w:tr>
      <w:tr w14:paraId="71DB8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09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092" w:author="WPS_1675132163" w:date="2024-09-29T10:10:30Z"/>
          <w:trPrChange w:id="1409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09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D2F6A85">
            <w:pPr>
              <w:keepNext w:val="0"/>
              <w:keepLines w:val="0"/>
              <w:widowControl/>
              <w:suppressLineNumbers w:val="0"/>
              <w:jc w:val="left"/>
              <w:textAlignment w:val="center"/>
              <w:rPr>
                <w:ins w:id="14095" w:author="WPS_1675132163" w:date="2024-09-29T10:10:30Z"/>
                <w:rFonts w:hint="eastAsia" w:ascii="宋体" w:hAnsi="宋体" w:eastAsia="宋体" w:cs="宋体"/>
                <w:i w:val="0"/>
                <w:iCs w:val="0"/>
                <w:color w:val="000000"/>
                <w:sz w:val="20"/>
                <w:szCs w:val="20"/>
                <w:u w:val="none"/>
              </w:rPr>
            </w:pPr>
            <w:ins w:id="14096" w:author="WPS_1675132163" w:date="2024-09-29T10:10:30Z">
              <w:r>
                <w:rPr>
                  <w:rFonts w:hint="eastAsia" w:ascii="宋体" w:hAnsi="宋体" w:eastAsia="宋体" w:cs="宋体"/>
                  <w:i w:val="0"/>
                  <w:iCs w:val="0"/>
                  <w:color w:val="000000"/>
                  <w:kern w:val="0"/>
                  <w:sz w:val="20"/>
                  <w:szCs w:val="20"/>
                  <w:u w:val="none"/>
                  <w:lang w:val="en-US" w:eastAsia="zh-CN" w:bidi="ar"/>
                </w:rPr>
                <w:t xml:space="preserve">    革命老区转移支付收入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09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6C5D06F">
            <w:pPr>
              <w:keepNext w:val="0"/>
              <w:keepLines w:val="0"/>
              <w:widowControl/>
              <w:suppressLineNumbers w:val="0"/>
              <w:jc w:val="right"/>
              <w:textAlignment w:val="center"/>
              <w:rPr>
                <w:ins w:id="14098" w:author="WPS_1675132163" w:date="2024-09-29T10:10:30Z"/>
                <w:rFonts w:hint="eastAsia" w:ascii="宋体" w:hAnsi="宋体" w:eastAsia="宋体" w:cs="宋体"/>
                <w:i w:val="0"/>
                <w:iCs w:val="0"/>
                <w:color w:val="000000"/>
                <w:sz w:val="20"/>
                <w:szCs w:val="20"/>
                <w:u w:val="none"/>
              </w:rPr>
            </w:pPr>
            <w:ins w:id="14099" w:author="WPS_1675132163" w:date="2024-09-29T10:10:30Z">
              <w:r>
                <w:rPr>
                  <w:rFonts w:hint="eastAsia" w:ascii="宋体" w:hAnsi="宋体" w:eastAsia="宋体" w:cs="宋体"/>
                  <w:i w:val="0"/>
                  <w:iCs w:val="0"/>
                  <w:color w:val="000000"/>
                  <w:kern w:val="0"/>
                  <w:sz w:val="20"/>
                  <w:szCs w:val="20"/>
                  <w:u w:val="none"/>
                  <w:lang w:val="en-US" w:eastAsia="zh-CN" w:bidi="ar"/>
                </w:rPr>
                <w:t>140</w:t>
              </w:r>
            </w:ins>
          </w:p>
        </w:tc>
      </w:tr>
      <w:tr w14:paraId="55BDE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10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00" w:author="WPS_1675132163" w:date="2024-09-29T10:10:30Z"/>
          <w:trPrChange w:id="1410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0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50B405A">
            <w:pPr>
              <w:keepNext w:val="0"/>
              <w:keepLines w:val="0"/>
              <w:widowControl/>
              <w:suppressLineNumbers w:val="0"/>
              <w:jc w:val="left"/>
              <w:textAlignment w:val="center"/>
              <w:rPr>
                <w:ins w:id="14103" w:author="WPS_1675132163" w:date="2024-09-29T10:10:30Z"/>
                <w:rFonts w:hint="eastAsia" w:ascii="宋体" w:hAnsi="宋体" w:eastAsia="宋体" w:cs="宋体"/>
                <w:i w:val="0"/>
                <w:iCs w:val="0"/>
                <w:color w:val="000000"/>
                <w:sz w:val="20"/>
                <w:szCs w:val="20"/>
                <w:u w:val="none"/>
              </w:rPr>
            </w:pPr>
            <w:ins w:id="14104" w:author="WPS_1675132163" w:date="2024-09-29T10:10:30Z">
              <w:r>
                <w:rPr>
                  <w:rFonts w:hint="eastAsia" w:ascii="宋体" w:hAnsi="宋体" w:eastAsia="宋体" w:cs="宋体"/>
                  <w:i w:val="0"/>
                  <w:iCs w:val="0"/>
                  <w:color w:val="000000"/>
                  <w:kern w:val="0"/>
                  <w:sz w:val="20"/>
                  <w:szCs w:val="20"/>
                  <w:u w:val="none"/>
                  <w:lang w:val="en-US" w:eastAsia="zh-CN" w:bidi="ar"/>
                </w:rPr>
                <w:t xml:space="preserve">    民族地区转移支付收入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0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12924EA">
            <w:pPr>
              <w:keepNext w:val="0"/>
              <w:keepLines w:val="0"/>
              <w:widowControl/>
              <w:suppressLineNumbers w:val="0"/>
              <w:jc w:val="right"/>
              <w:textAlignment w:val="center"/>
              <w:rPr>
                <w:ins w:id="14106" w:author="WPS_1675132163" w:date="2024-09-29T10:10:30Z"/>
                <w:rFonts w:hint="eastAsia" w:ascii="宋体" w:hAnsi="宋体" w:eastAsia="宋体" w:cs="宋体"/>
                <w:i w:val="0"/>
                <w:iCs w:val="0"/>
                <w:color w:val="000000"/>
                <w:sz w:val="20"/>
                <w:szCs w:val="20"/>
                <w:u w:val="none"/>
              </w:rPr>
            </w:pPr>
            <w:ins w:id="14107"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31859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0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08" w:author="WPS_1675132163" w:date="2024-09-29T10:10:30Z"/>
          <w:trPrChange w:id="1410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1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0B9CD3A">
            <w:pPr>
              <w:keepNext w:val="0"/>
              <w:keepLines w:val="0"/>
              <w:widowControl/>
              <w:suppressLineNumbers w:val="0"/>
              <w:jc w:val="left"/>
              <w:textAlignment w:val="center"/>
              <w:rPr>
                <w:ins w:id="14111" w:author="WPS_1675132163" w:date="2024-09-29T10:10:30Z"/>
                <w:rFonts w:hint="eastAsia" w:ascii="宋体" w:hAnsi="宋体" w:eastAsia="宋体" w:cs="宋体"/>
                <w:i w:val="0"/>
                <w:iCs w:val="0"/>
                <w:color w:val="000000"/>
                <w:sz w:val="20"/>
                <w:szCs w:val="20"/>
                <w:u w:val="none"/>
              </w:rPr>
            </w:pPr>
            <w:ins w:id="14112" w:author="WPS_1675132163" w:date="2024-09-29T10:10:30Z">
              <w:r>
                <w:rPr>
                  <w:rFonts w:hint="eastAsia" w:ascii="宋体" w:hAnsi="宋体" w:eastAsia="宋体" w:cs="宋体"/>
                  <w:i w:val="0"/>
                  <w:iCs w:val="0"/>
                  <w:color w:val="000000"/>
                  <w:kern w:val="0"/>
                  <w:sz w:val="20"/>
                  <w:szCs w:val="20"/>
                  <w:u w:val="none"/>
                  <w:lang w:val="en-US" w:eastAsia="zh-CN" w:bidi="ar"/>
                </w:rPr>
                <w:t xml:space="preserve">    边境地区转移支付收入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1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3871995">
            <w:pPr>
              <w:keepNext w:val="0"/>
              <w:keepLines w:val="0"/>
              <w:widowControl/>
              <w:suppressLineNumbers w:val="0"/>
              <w:jc w:val="right"/>
              <w:textAlignment w:val="center"/>
              <w:rPr>
                <w:ins w:id="14114" w:author="WPS_1675132163" w:date="2024-09-29T10:10:30Z"/>
                <w:rFonts w:hint="eastAsia" w:ascii="宋体" w:hAnsi="宋体" w:eastAsia="宋体" w:cs="宋体"/>
                <w:i w:val="0"/>
                <w:iCs w:val="0"/>
                <w:color w:val="000000"/>
                <w:sz w:val="20"/>
                <w:szCs w:val="20"/>
                <w:u w:val="none"/>
              </w:rPr>
            </w:pPr>
            <w:ins w:id="14115"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5F6B7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1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16" w:author="WPS_1675132163" w:date="2024-09-29T10:10:30Z"/>
          <w:trPrChange w:id="1411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1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F5C81E0">
            <w:pPr>
              <w:keepNext w:val="0"/>
              <w:keepLines w:val="0"/>
              <w:widowControl/>
              <w:suppressLineNumbers w:val="0"/>
              <w:jc w:val="left"/>
              <w:textAlignment w:val="center"/>
              <w:rPr>
                <w:ins w:id="14119" w:author="WPS_1675132163" w:date="2024-09-29T10:10:30Z"/>
                <w:rFonts w:hint="eastAsia" w:ascii="宋体" w:hAnsi="宋体" w:eastAsia="宋体" w:cs="宋体"/>
                <w:i w:val="0"/>
                <w:iCs w:val="0"/>
                <w:color w:val="000000"/>
                <w:sz w:val="20"/>
                <w:szCs w:val="20"/>
                <w:u w:val="none"/>
              </w:rPr>
            </w:pPr>
            <w:ins w:id="14120" w:author="WPS_1675132163" w:date="2024-09-29T10:10:30Z">
              <w:r>
                <w:rPr>
                  <w:rFonts w:hint="eastAsia" w:ascii="宋体" w:hAnsi="宋体" w:eastAsia="宋体" w:cs="宋体"/>
                  <w:i w:val="0"/>
                  <w:iCs w:val="0"/>
                  <w:color w:val="000000"/>
                  <w:kern w:val="0"/>
                  <w:sz w:val="20"/>
                  <w:szCs w:val="20"/>
                  <w:u w:val="none"/>
                  <w:lang w:val="en-US" w:eastAsia="zh-CN" w:bidi="ar"/>
                </w:rPr>
                <w:t xml:space="preserve">    巩固脱贫攻坚成果衔接乡村振兴转移支付收入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2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81848DA">
            <w:pPr>
              <w:keepNext w:val="0"/>
              <w:keepLines w:val="0"/>
              <w:widowControl/>
              <w:suppressLineNumbers w:val="0"/>
              <w:jc w:val="right"/>
              <w:textAlignment w:val="center"/>
              <w:rPr>
                <w:ins w:id="14122" w:author="WPS_1675132163" w:date="2024-09-29T10:10:30Z"/>
                <w:rFonts w:hint="eastAsia" w:ascii="宋体" w:hAnsi="宋体" w:eastAsia="宋体" w:cs="宋体"/>
                <w:i w:val="0"/>
                <w:iCs w:val="0"/>
                <w:color w:val="000000"/>
                <w:sz w:val="20"/>
                <w:szCs w:val="20"/>
                <w:u w:val="none"/>
              </w:rPr>
            </w:pPr>
            <w:ins w:id="14123" w:author="WPS_1675132163" w:date="2024-09-29T10:10:30Z">
              <w:r>
                <w:rPr>
                  <w:rFonts w:hint="eastAsia" w:ascii="宋体" w:hAnsi="宋体" w:eastAsia="宋体" w:cs="宋体"/>
                  <w:i w:val="0"/>
                  <w:iCs w:val="0"/>
                  <w:color w:val="000000"/>
                  <w:kern w:val="0"/>
                  <w:sz w:val="20"/>
                  <w:szCs w:val="20"/>
                  <w:u w:val="none"/>
                  <w:lang w:val="en-US" w:eastAsia="zh-CN" w:bidi="ar"/>
                </w:rPr>
                <w:t>6,834</w:t>
              </w:r>
            </w:ins>
          </w:p>
        </w:tc>
      </w:tr>
      <w:tr w14:paraId="1D928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2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24" w:author="WPS_1675132163" w:date="2024-09-29T10:10:30Z"/>
          <w:trPrChange w:id="1412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2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44B374E">
            <w:pPr>
              <w:keepNext w:val="0"/>
              <w:keepLines w:val="0"/>
              <w:widowControl/>
              <w:suppressLineNumbers w:val="0"/>
              <w:jc w:val="left"/>
              <w:textAlignment w:val="center"/>
              <w:rPr>
                <w:ins w:id="14127" w:author="WPS_1675132163" w:date="2024-09-29T10:10:30Z"/>
                <w:rFonts w:hint="eastAsia" w:ascii="宋体" w:hAnsi="宋体" w:eastAsia="宋体" w:cs="宋体"/>
                <w:i w:val="0"/>
                <w:iCs w:val="0"/>
                <w:color w:val="000000"/>
                <w:sz w:val="20"/>
                <w:szCs w:val="20"/>
                <w:u w:val="none"/>
              </w:rPr>
            </w:pPr>
            <w:ins w:id="14128" w:author="WPS_1675132163" w:date="2024-09-29T10:10:30Z">
              <w:r>
                <w:rPr>
                  <w:rFonts w:hint="eastAsia" w:ascii="宋体" w:hAnsi="宋体" w:eastAsia="宋体" w:cs="宋体"/>
                  <w:i w:val="0"/>
                  <w:iCs w:val="0"/>
                  <w:color w:val="000000"/>
                  <w:kern w:val="0"/>
                  <w:sz w:val="20"/>
                  <w:szCs w:val="20"/>
                  <w:u w:val="none"/>
                  <w:lang w:val="en-US" w:eastAsia="zh-CN" w:bidi="ar"/>
                </w:rPr>
                <w:t xml:space="preserve">    一般公共服务共同财政事权转移支付收入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2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E89750C">
            <w:pPr>
              <w:keepNext w:val="0"/>
              <w:keepLines w:val="0"/>
              <w:widowControl/>
              <w:suppressLineNumbers w:val="0"/>
              <w:jc w:val="right"/>
              <w:textAlignment w:val="center"/>
              <w:rPr>
                <w:ins w:id="14130" w:author="WPS_1675132163" w:date="2024-09-29T10:10:30Z"/>
                <w:rFonts w:hint="eastAsia" w:ascii="宋体" w:hAnsi="宋体" w:eastAsia="宋体" w:cs="宋体"/>
                <w:i w:val="0"/>
                <w:iCs w:val="0"/>
                <w:color w:val="000000"/>
                <w:sz w:val="20"/>
                <w:szCs w:val="20"/>
                <w:u w:val="none"/>
              </w:rPr>
            </w:pPr>
            <w:ins w:id="14131"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7D873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3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32" w:author="WPS_1675132163" w:date="2024-09-29T10:10:30Z"/>
          <w:trPrChange w:id="1413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3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977E543">
            <w:pPr>
              <w:keepNext w:val="0"/>
              <w:keepLines w:val="0"/>
              <w:widowControl/>
              <w:suppressLineNumbers w:val="0"/>
              <w:jc w:val="left"/>
              <w:textAlignment w:val="center"/>
              <w:rPr>
                <w:ins w:id="14135" w:author="WPS_1675132163" w:date="2024-09-29T10:10:30Z"/>
                <w:rFonts w:hint="eastAsia" w:ascii="宋体" w:hAnsi="宋体" w:eastAsia="宋体" w:cs="宋体"/>
                <w:i w:val="0"/>
                <w:iCs w:val="0"/>
                <w:color w:val="000000"/>
                <w:sz w:val="20"/>
                <w:szCs w:val="20"/>
                <w:u w:val="none"/>
              </w:rPr>
            </w:pPr>
            <w:ins w:id="14136" w:author="WPS_1675132163" w:date="2024-09-29T10:10:30Z">
              <w:r>
                <w:rPr>
                  <w:rFonts w:hint="eastAsia" w:ascii="宋体" w:hAnsi="宋体" w:eastAsia="宋体" w:cs="宋体"/>
                  <w:i w:val="0"/>
                  <w:iCs w:val="0"/>
                  <w:color w:val="000000"/>
                  <w:kern w:val="0"/>
                  <w:sz w:val="20"/>
                  <w:szCs w:val="20"/>
                  <w:u w:val="none"/>
                  <w:lang w:val="en-US" w:eastAsia="zh-CN" w:bidi="ar"/>
                </w:rPr>
                <w:t xml:space="preserve">    外交共同财政事权转移支付收入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3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02CB2735">
            <w:pPr>
              <w:keepNext w:val="0"/>
              <w:keepLines w:val="0"/>
              <w:widowControl/>
              <w:suppressLineNumbers w:val="0"/>
              <w:jc w:val="right"/>
              <w:textAlignment w:val="center"/>
              <w:rPr>
                <w:ins w:id="14138" w:author="WPS_1675132163" w:date="2024-09-29T10:10:30Z"/>
                <w:rFonts w:hint="eastAsia" w:ascii="宋体" w:hAnsi="宋体" w:eastAsia="宋体" w:cs="宋体"/>
                <w:i w:val="0"/>
                <w:iCs w:val="0"/>
                <w:color w:val="000000"/>
                <w:sz w:val="20"/>
                <w:szCs w:val="20"/>
                <w:u w:val="none"/>
              </w:rPr>
            </w:pPr>
            <w:ins w:id="14139"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4E42A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4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40" w:author="WPS_1675132163" w:date="2024-09-29T10:10:30Z"/>
          <w:trPrChange w:id="1414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4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163F47C">
            <w:pPr>
              <w:keepNext w:val="0"/>
              <w:keepLines w:val="0"/>
              <w:widowControl/>
              <w:suppressLineNumbers w:val="0"/>
              <w:jc w:val="left"/>
              <w:textAlignment w:val="center"/>
              <w:rPr>
                <w:ins w:id="14143" w:author="WPS_1675132163" w:date="2024-09-29T10:10:30Z"/>
                <w:rFonts w:hint="eastAsia" w:ascii="宋体" w:hAnsi="宋体" w:eastAsia="宋体" w:cs="宋体"/>
                <w:i w:val="0"/>
                <w:iCs w:val="0"/>
                <w:color w:val="000000"/>
                <w:sz w:val="20"/>
                <w:szCs w:val="20"/>
                <w:u w:val="none"/>
              </w:rPr>
            </w:pPr>
            <w:ins w:id="14144" w:author="WPS_1675132163" w:date="2024-09-29T10:10:30Z">
              <w:r>
                <w:rPr>
                  <w:rFonts w:hint="eastAsia" w:ascii="宋体" w:hAnsi="宋体" w:eastAsia="宋体" w:cs="宋体"/>
                  <w:i w:val="0"/>
                  <w:iCs w:val="0"/>
                  <w:color w:val="000000"/>
                  <w:kern w:val="0"/>
                  <w:sz w:val="20"/>
                  <w:szCs w:val="20"/>
                  <w:u w:val="none"/>
                  <w:lang w:val="en-US" w:eastAsia="zh-CN" w:bidi="ar"/>
                </w:rPr>
                <w:t xml:space="preserve">    国防共同财政事权转移支付收入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4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3BE56C3">
            <w:pPr>
              <w:keepNext w:val="0"/>
              <w:keepLines w:val="0"/>
              <w:widowControl/>
              <w:suppressLineNumbers w:val="0"/>
              <w:jc w:val="right"/>
              <w:textAlignment w:val="center"/>
              <w:rPr>
                <w:ins w:id="14146" w:author="WPS_1675132163" w:date="2024-09-29T10:10:30Z"/>
                <w:rFonts w:hint="eastAsia" w:ascii="宋体" w:hAnsi="宋体" w:eastAsia="宋体" w:cs="宋体"/>
                <w:i w:val="0"/>
                <w:iCs w:val="0"/>
                <w:color w:val="000000"/>
                <w:sz w:val="20"/>
                <w:szCs w:val="20"/>
                <w:u w:val="none"/>
              </w:rPr>
            </w:pPr>
            <w:ins w:id="14147"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65F58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4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48" w:author="WPS_1675132163" w:date="2024-09-29T10:10:30Z"/>
          <w:trPrChange w:id="1414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5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9C8BF80">
            <w:pPr>
              <w:keepNext w:val="0"/>
              <w:keepLines w:val="0"/>
              <w:widowControl/>
              <w:suppressLineNumbers w:val="0"/>
              <w:jc w:val="left"/>
              <w:textAlignment w:val="center"/>
              <w:rPr>
                <w:ins w:id="14151" w:author="WPS_1675132163" w:date="2024-09-29T10:10:30Z"/>
                <w:rFonts w:hint="eastAsia" w:ascii="宋体" w:hAnsi="宋体" w:eastAsia="宋体" w:cs="宋体"/>
                <w:i w:val="0"/>
                <w:iCs w:val="0"/>
                <w:color w:val="000000"/>
                <w:sz w:val="20"/>
                <w:szCs w:val="20"/>
                <w:u w:val="none"/>
              </w:rPr>
            </w:pPr>
            <w:ins w:id="14152" w:author="WPS_1675132163" w:date="2024-09-29T10:10:30Z">
              <w:r>
                <w:rPr>
                  <w:rFonts w:hint="eastAsia" w:ascii="宋体" w:hAnsi="宋体" w:eastAsia="宋体" w:cs="宋体"/>
                  <w:i w:val="0"/>
                  <w:iCs w:val="0"/>
                  <w:color w:val="000000"/>
                  <w:kern w:val="0"/>
                  <w:sz w:val="20"/>
                  <w:szCs w:val="20"/>
                  <w:u w:val="none"/>
                  <w:lang w:val="en-US" w:eastAsia="zh-CN" w:bidi="ar"/>
                </w:rPr>
                <w:t xml:space="preserve">    公共安全共同财政事权转移支付收入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5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F163D86">
            <w:pPr>
              <w:keepNext w:val="0"/>
              <w:keepLines w:val="0"/>
              <w:widowControl/>
              <w:suppressLineNumbers w:val="0"/>
              <w:jc w:val="right"/>
              <w:textAlignment w:val="center"/>
              <w:rPr>
                <w:ins w:id="14154" w:author="WPS_1675132163" w:date="2024-09-29T10:10:30Z"/>
                <w:rFonts w:hint="eastAsia" w:ascii="宋体" w:hAnsi="宋体" w:eastAsia="宋体" w:cs="宋体"/>
                <w:i w:val="0"/>
                <w:iCs w:val="0"/>
                <w:color w:val="000000"/>
                <w:sz w:val="20"/>
                <w:szCs w:val="20"/>
                <w:u w:val="none"/>
              </w:rPr>
            </w:pPr>
            <w:ins w:id="14155" w:author="WPS_1675132163" w:date="2024-09-29T10:10:30Z">
              <w:r>
                <w:rPr>
                  <w:rFonts w:hint="eastAsia" w:ascii="宋体" w:hAnsi="宋体" w:eastAsia="宋体" w:cs="宋体"/>
                  <w:i w:val="0"/>
                  <w:iCs w:val="0"/>
                  <w:color w:val="000000"/>
                  <w:kern w:val="0"/>
                  <w:sz w:val="20"/>
                  <w:szCs w:val="20"/>
                  <w:u w:val="none"/>
                  <w:lang w:val="en-US" w:eastAsia="zh-CN" w:bidi="ar"/>
                </w:rPr>
                <w:t>1,074</w:t>
              </w:r>
            </w:ins>
          </w:p>
        </w:tc>
      </w:tr>
      <w:tr w14:paraId="3710D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5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56" w:author="WPS_1675132163" w:date="2024-09-29T10:10:30Z"/>
          <w:trPrChange w:id="1415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5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BEED145">
            <w:pPr>
              <w:keepNext w:val="0"/>
              <w:keepLines w:val="0"/>
              <w:widowControl/>
              <w:suppressLineNumbers w:val="0"/>
              <w:jc w:val="left"/>
              <w:textAlignment w:val="center"/>
              <w:rPr>
                <w:ins w:id="14159" w:author="WPS_1675132163" w:date="2024-09-29T10:10:30Z"/>
                <w:rFonts w:hint="eastAsia" w:ascii="宋体" w:hAnsi="宋体" w:eastAsia="宋体" w:cs="宋体"/>
                <w:i w:val="0"/>
                <w:iCs w:val="0"/>
                <w:color w:val="000000"/>
                <w:sz w:val="20"/>
                <w:szCs w:val="20"/>
                <w:u w:val="none"/>
              </w:rPr>
            </w:pPr>
            <w:ins w:id="14160" w:author="WPS_1675132163" w:date="2024-09-29T10:10:30Z">
              <w:r>
                <w:rPr>
                  <w:rFonts w:hint="eastAsia" w:ascii="宋体" w:hAnsi="宋体" w:eastAsia="宋体" w:cs="宋体"/>
                  <w:i w:val="0"/>
                  <w:iCs w:val="0"/>
                  <w:color w:val="000000"/>
                  <w:kern w:val="0"/>
                  <w:sz w:val="20"/>
                  <w:szCs w:val="20"/>
                  <w:u w:val="none"/>
                  <w:lang w:val="en-US" w:eastAsia="zh-CN" w:bidi="ar"/>
                </w:rPr>
                <w:t xml:space="preserve">    教育共同财政事权转移支付收入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6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F5AC38F">
            <w:pPr>
              <w:keepNext w:val="0"/>
              <w:keepLines w:val="0"/>
              <w:widowControl/>
              <w:suppressLineNumbers w:val="0"/>
              <w:jc w:val="right"/>
              <w:textAlignment w:val="center"/>
              <w:rPr>
                <w:ins w:id="14162" w:author="WPS_1675132163" w:date="2024-09-29T10:10:30Z"/>
                <w:rFonts w:hint="eastAsia" w:ascii="宋体" w:hAnsi="宋体" w:eastAsia="宋体" w:cs="宋体"/>
                <w:i w:val="0"/>
                <w:iCs w:val="0"/>
                <w:color w:val="000000"/>
                <w:sz w:val="20"/>
                <w:szCs w:val="20"/>
                <w:u w:val="none"/>
              </w:rPr>
            </w:pPr>
            <w:ins w:id="14163" w:author="WPS_1675132163" w:date="2024-09-29T10:10:30Z">
              <w:r>
                <w:rPr>
                  <w:rFonts w:hint="eastAsia" w:ascii="宋体" w:hAnsi="宋体" w:eastAsia="宋体" w:cs="宋体"/>
                  <w:i w:val="0"/>
                  <w:iCs w:val="0"/>
                  <w:color w:val="000000"/>
                  <w:kern w:val="0"/>
                  <w:sz w:val="20"/>
                  <w:szCs w:val="20"/>
                  <w:u w:val="none"/>
                  <w:lang w:val="en-US" w:eastAsia="zh-CN" w:bidi="ar"/>
                </w:rPr>
                <w:t>16,861</w:t>
              </w:r>
            </w:ins>
          </w:p>
        </w:tc>
      </w:tr>
      <w:tr w14:paraId="603AA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16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64" w:author="WPS_1675132163" w:date="2024-09-29T10:10:30Z"/>
          <w:trPrChange w:id="1416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6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47C1C04">
            <w:pPr>
              <w:keepNext w:val="0"/>
              <w:keepLines w:val="0"/>
              <w:widowControl/>
              <w:suppressLineNumbers w:val="0"/>
              <w:jc w:val="left"/>
              <w:textAlignment w:val="center"/>
              <w:rPr>
                <w:ins w:id="14167" w:author="WPS_1675132163" w:date="2024-09-29T10:10:30Z"/>
                <w:rFonts w:hint="eastAsia" w:ascii="宋体" w:hAnsi="宋体" w:eastAsia="宋体" w:cs="宋体"/>
                <w:i w:val="0"/>
                <w:iCs w:val="0"/>
                <w:color w:val="000000"/>
                <w:sz w:val="20"/>
                <w:szCs w:val="20"/>
                <w:u w:val="none"/>
              </w:rPr>
            </w:pPr>
            <w:ins w:id="14168" w:author="WPS_1675132163" w:date="2024-09-29T10:10:30Z">
              <w:r>
                <w:rPr>
                  <w:rFonts w:hint="eastAsia" w:ascii="宋体" w:hAnsi="宋体" w:eastAsia="宋体" w:cs="宋体"/>
                  <w:i w:val="0"/>
                  <w:iCs w:val="0"/>
                  <w:color w:val="000000"/>
                  <w:kern w:val="0"/>
                  <w:sz w:val="20"/>
                  <w:szCs w:val="20"/>
                  <w:u w:val="none"/>
                  <w:lang w:val="en-US" w:eastAsia="zh-CN" w:bidi="ar"/>
                </w:rPr>
                <w:t xml:space="preserve">    科学技术共同财政事权转移支付收入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6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85C02EA">
            <w:pPr>
              <w:keepNext w:val="0"/>
              <w:keepLines w:val="0"/>
              <w:widowControl/>
              <w:suppressLineNumbers w:val="0"/>
              <w:jc w:val="right"/>
              <w:textAlignment w:val="center"/>
              <w:rPr>
                <w:ins w:id="14170" w:author="WPS_1675132163" w:date="2024-09-29T10:10:30Z"/>
                <w:rFonts w:hint="eastAsia" w:ascii="宋体" w:hAnsi="宋体" w:eastAsia="宋体" w:cs="宋体"/>
                <w:i w:val="0"/>
                <w:iCs w:val="0"/>
                <w:color w:val="000000"/>
                <w:sz w:val="20"/>
                <w:szCs w:val="20"/>
                <w:u w:val="none"/>
              </w:rPr>
            </w:pPr>
            <w:ins w:id="14171" w:author="WPS_1675132163" w:date="2024-09-29T10:10:30Z">
              <w:r>
                <w:rPr>
                  <w:rFonts w:hint="eastAsia" w:ascii="宋体" w:hAnsi="宋体" w:eastAsia="宋体" w:cs="宋体"/>
                  <w:i w:val="0"/>
                  <w:iCs w:val="0"/>
                  <w:color w:val="000000"/>
                  <w:kern w:val="0"/>
                  <w:sz w:val="20"/>
                  <w:szCs w:val="20"/>
                  <w:u w:val="none"/>
                  <w:lang w:val="en-US" w:eastAsia="zh-CN" w:bidi="ar"/>
                </w:rPr>
                <w:t>50</w:t>
              </w:r>
            </w:ins>
          </w:p>
        </w:tc>
      </w:tr>
      <w:tr w14:paraId="1AEDF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7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72" w:author="WPS_1675132163" w:date="2024-09-29T10:10:30Z"/>
          <w:trPrChange w:id="1417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7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715998D">
            <w:pPr>
              <w:keepNext w:val="0"/>
              <w:keepLines w:val="0"/>
              <w:widowControl/>
              <w:suppressLineNumbers w:val="0"/>
              <w:jc w:val="left"/>
              <w:textAlignment w:val="center"/>
              <w:rPr>
                <w:ins w:id="14175" w:author="WPS_1675132163" w:date="2024-09-29T10:10:30Z"/>
                <w:rFonts w:hint="eastAsia" w:ascii="宋体" w:hAnsi="宋体" w:eastAsia="宋体" w:cs="宋体"/>
                <w:i w:val="0"/>
                <w:iCs w:val="0"/>
                <w:color w:val="000000"/>
                <w:sz w:val="20"/>
                <w:szCs w:val="20"/>
                <w:u w:val="none"/>
              </w:rPr>
            </w:pPr>
            <w:ins w:id="14176" w:author="WPS_1675132163" w:date="2024-09-29T10:10:30Z">
              <w:r>
                <w:rPr>
                  <w:rFonts w:hint="eastAsia" w:ascii="宋体" w:hAnsi="宋体" w:eastAsia="宋体" w:cs="宋体"/>
                  <w:i w:val="0"/>
                  <w:iCs w:val="0"/>
                  <w:color w:val="000000"/>
                  <w:kern w:val="0"/>
                  <w:sz w:val="20"/>
                  <w:szCs w:val="20"/>
                  <w:u w:val="none"/>
                  <w:lang w:val="en-US" w:eastAsia="zh-CN" w:bidi="ar"/>
                </w:rPr>
                <w:t xml:space="preserve">    文化旅游体育与传媒共同财政事权转移支付收入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7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912A1B6">
            <w:pPr>
              <w:keepNext w:val="0"/>
              <w:keepLines w:val="0"/>
              <w:widowControl/>
              <w:suppressLineNumbers w:val="0"/>
              <w:jc w:val="right"/>
              <w:textAlignment w:val="center"/>
              <w:rPr>
                <w:ins w:id="14178" w:author="WPS_1675132163" w:date="2024-09-29T10:10:30Z"/>
                <w:rFonts w:hint="eastAsia" w:ascii="宋体" w:hAnsi="宋体" w:eastAsia="宋体" w:cs="宋体"/>
                <w:i w:val="0"/>
                <w:iCs w:val="0"/>
                <w:color w:val="000000"/>
                <w:sz w:val="20"/>
                <w:szCs w:val="20"/>
                <w:u w:val="none"/>
              </w:rPr>
            </w:pPr>
            <w:ins w:id="14179" w:author="WPS_1675132163" w:date="2024-09-29T10:10:30Z">
              <w:r>
                <w:rPr>
                  <w:rFonts w:hint="eastAsia" w:ascii="宋体" w:hAnsi="宋体" w:eastAsia="宋体" w:cs="宋体"/>
                  <w:i w:val="0"/>
                  <w:iCs w:val="0"/>
                  <w:color w:val="000000"/>
                  <w:kern w:val="0"/>
                  <w:sz w:val="20"/>
                  <w:szCs w:val="20"/>
                  <w:u w:val="none"/>
                  <w:lang w:val="en-US" w:eastAsia="zh-CN" w:bidi="ar"/>
                </w:rPr>
                <w:t>565</w:t>
              </w:r>
            </w:ins>
          </w:p>
        </w:tc>
      </w:tr>
      <w:tr w14:paraId="10935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8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80" w:author="WPS_1675132163" w:date="2024-09-29T10:10:30Z"/>
          <w:trPrChange w:id="1418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8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83EFE10">
            <w:pPr>
              <w:keepNext w:val="0"/>
              <w:keepLines w:val="0"/>
              <w:widowControl/>
              <w:suppressLineNumbers w:val="0"/>
              <w:jc w:val="left"/>
              <w:textAlignment w:val="center"/>
              <w:rPr>
                <w:ins w:id="14183" w:author="WPS_1675132163" w:date="2024-09-29T10:10:30Z"/>
                <w:rFonts w:hint="eastAsia" w:ascii="宋体" w:hAnsi="宋体" w:eastAsia="宋体" w:cs="宋体"/>
                <w:i w:val="0"/>
                <w:iCs w:val="0"/>
                <w:color w:val="000000"/>
                <w:sz w:val="20"/>
                <w:szCs w:val="20"/>
                <w:u w:val="none"/>
              </w:rPr>
            </w:pPr>
            <w:ins w:id="14184" w:author="WPS_1675132163" w:date="2024-09-29T10:10:30Z">
              <w:r>
                <w:rPr>
                  <w:rFonts w:hint="eastAsia" w:ascii="宋体" w:hAnsi="宋体" w:eastAsia="宋体" w:cs="宋体"/>
                  <w:i w:val="0"/>
                  <w:iCs w:val="0"/>
                  <w:color w:val="000000"/>
                  <w:kern w:val="0"/>
                  <w:sz w:val="20"/>
                  <w:szCs w:val="20"/>
                  <w:u w:val="none"/>
                  <w:lang w:val="en-US" w:eastAsia="zh-CN" w:bidi="ar"/>
                </w:rPr>
                <w:t xml:space="preserve">    社会保障和就业共同财政事权转移支付收入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8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E21FFB1">
            <w:pPr>
              <w:keepNext w:val="0"/>
              <w:keepLines w:val="0"/>
              <w:widowControl/>
              <w:suppressLineNumbers w:val="0"/>
              <w:jc w:val="right"/>
              <w:textAlignment w:val="center"/>
              <w:rPr>
                <w:ins w:id="14186" w:author="WPS_1675132163" w:date="2024-09-29T10:10:30Z"/>
                <w:rFonts w:hint="eastAsia" w:ascii="宋体" w:hAnsi="宋体" w:eastAsia="宋体" w:cs="宋体"/>
                <w:i w:val="0"/>
                <w:iCs w:val="0"/>
                <w:color w:val="000000"/>
                <w:sz w:val="20"/>
                <w:szCs w:val="20"/>
                <w:u w:val="none"/>
              </w:rPr>
            </w:pPr>
            <w:ins w:id="14187" w:author="WPS_1675132163" w:date="2024-09-29T10:10:30Z">
              <w:r>
                <w:rPr>
                  <w:rFonts w:hint="eastAsia" w:ascii="宋体" w:hAnsi="宋体" w:eastAsia="宋体" w:cs="宋体"/>
                  <w:i w:val="0"/>
                  <w:iCs w:val="0"/>
                  <w:color w:val="000000"/>
                  <w:kern w:val="0"/>
                  <w:sz w:val="20"/>
                  <w:szCs w:val="20"/>
                  <w:u w:val="none"/>
                  <w:lang w:val="en-US" w:eastAsia="zh-CN" w:bidi="ar"/>
                </w:rPr>
                <w:t>32,038</w:t>
              </w:r>
            </w:ins>
          </w:p>
        </w:tc>
      </w:tr>
      <w:tr w14:paraId="42731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8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88" w:author="WPS_1675132163" w:date="2024-09-29T10:10:30Z"/>
          <w:trPrChange w:id="1418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9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59C931F">
            <w:pPr>
              <w:keepNext w:val="0"/>
              <w:keepLines w:val="0"/>
              <w:widowControl/>
              <w:suppressLineNumbers w:val="0"/>
              <w:jc w:val="left"/>
              <w:textAlignment w:val="center"/>
              <w:rPr>
                <w:ins w:id="14191" w:author="WPS_1675132163" w:date="2024-09-29T10:10:30Z"/>
                <w:rFonts w:hint="eastAsia" w:ascii="宋体" w:hAnsi="宋体" w:eastAsia="宋体" w:cs="宋体"/>
                <w:i w:val="0"/>
                <w:iCs w:val="0"/>
                <w:color w:val="000000"/>
                <w:sz w:val="20"/>
                <w:szCs w:val="20"/>
                <w:u w:val="none"/>
              </w:rPr>
            </w:pPr>
            <w:ins w:id="14192" w:author="WPS_1675132163" w:date="2024-09-29T10:10:30Z">
              <w:r>
                <w:rPr>
                  <w:rFonts w:hint="eastAsia" w:ascii="宋体" w:hAnsi="宋体" w:eastAsia="宋体" w:cs="宋体"/>
                  <w:i w:val="0"/>
                  <w:iCs w:val="0"/>
                  <w:color w:val="000000"/>
                  <w:kern w:val="0"/>
                  <w:sz w:val="20"/>
                  <w:szCs w:val="20"/>
                  <w:u w:val="none"/>
                  <w:lang w:val="en-US" w:eastAsia="zh-CN" w:bidi="ar"/>
                </w:rPr>
                <w:t xml:space="preserve">    医疗卫生共同财政事权转移支付收入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19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05FBFD24">
            <w:pPr>
              <w:keepNext w:val="0"/>
              <w:keepLines w:val="0"/>
              <w:widowControl/>
              <w:suppressLineNumbers w:val="0"/>
              <w:jc w:val="right"/>
              <w:textAlignment w:val="center"/>
              <w:rPr>
                <w:ins w:id="14194" w:author="WPS_1675132163" w:date="2024-09-29T10:10:30Z"/>
                <w:rFonts w:hint="eastAsia" w:ascii="宋体" w:hAnsi="宋体" w:eastAsia="宋体" w:cs="宋体"/>
                <w:i w:val="0"/>
                <w:iCs w:val="0"/>
                <w:color w:val="000000"/>
                <w:sz w:val="20"/>
                <w:szCs w:val="20"/>
                <w:u w:val="none"/>
              </w:rPr>
            </w:pPr>
            <w:ins w:id="14195" w:author="WPS_1675132163" w:date="2024-09-29T10:10:30Z">
              <w:r>
                <w:rPr>
                  <w:rFonts w:hint="eastAsia" w:ascii="宋体" w:hAnsi="宋体" w:eastAsia="宋体" w:cs="宋体"/>
                  <w:i w:val="0"/>
                  <w:iCs w:val="0"/>
                  <w:color w:val="000000"/>
                  <w:kern w:val="0"/>
                  <w:sz w:val="20"/>
                  <w:szCs w:val="20"/>
                  <w:u w:val="none"/>
                  <w:lang w:val="en-US" w:eastAsia="zh-CN" w:bidi="ar"/>
                </w:rPr>
                <w:t>8,622</w:t>
              </w:r>
            </w:ins>
          </w:p>
        </w:tc>
      </w:tr>
      <w:tr w14:paraId="407C0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19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196" w:author="WPS_1675132163" w:date="2024-09-29T10:10:30Z"/>
          <w:trPrChange w:id="1419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19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B328015">
            <w:pPr>
              <w:keepNext w:val="0"/>
              <w:keepLines w:val="0"/>
              <w:widowControl/>
              <w:suppressLineNumbers w:val="0"/>
              <w:jc w:val="left"/>
              <w:textAlignment w:val="center"/>
              <w:rPr>
                <w:ins w:id="14199" w:author="WPS_1675132163" w:date="2024-09-29T10:10:30Z"/>
                <w:rFonts w:hint="eastAsia" w:ascii="宋体" w:hAnsi="宋体" w:eastAsia="宋体" w:cs="宋体"/>
                <w:i w:val="0"/>
                <w:iCs w:val="0"/>
                <w:color w:val="000000"/>
                <w:sz w:val="20"/>
                <w:szCs w:val="20"/>
                <w:u w:val="none"/>
              </w:rPr>
            </w:pPr>
            <w:ins w:id="14200" w:author="WPS_1675132163" w:date="2024-09-29T10:10:30Z">
              <w:r>
                <w:rPr>
                  <w:rFonts w:hint="eastAsia" w:ascii="宋体" w:hAnsi="宋体" w:eastAsia="宋体" w:cs="宋体"/>
                  <w:i w:val="0"/>
                  <w:iCs w:val="0"/>
                  <w:color w:val="000000"/>
                  <w:kern w:val="0"/>
                  <w:sz w:val="20"/>
                  <w:szCs w:val="20"/>
                  <w:u w:val="none"/>
                  <w:lang w:val="en-US" w:eastAsia="zh-CN" w:bidi="ar"/>
                </w:rPr>
                <w:t xml:space="preserve">    节能环保共同财政事权转移支付收入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0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4528A5E">
            <w:pPr>
              <w:keepNext w:val="0"/>
              <w:keepLines w:val="0"/>
              <w:widowControl/>
              <w:suppressLineNumbers w:val="0"/>
              <w:jc w:val="right"/>
              <w:textAlignment w:val="center"/>
              <w:rPr>
                <w:ins w:id="14202" w:author="WPS_1675132163" w:date="2024-09-29T10:10:30Z"/>
                <w:rFonts w:hint="eastAsia" w:ascii="宋体" w:hAnsi="宋体" w:eastAsia="宋体" w:cs="宋体"/>
                <w:i w:val="0"/>
                <w:iCs w:val="0"/>
                <w:color w:val="000000"/>
                <w:sz w:val="20"/>
                <w:szCs w:val="20"/>
                <w:u w:val="none"/>
              </w:rPr>
            </w:pPr>
            <w:ins w:id="14203" w:author="WPS_1675132163" w:date="2024-09-29T10:10:30Z">
              <w:r>
                <w:rPr>
                  <w:rFonts w:hint="eastAsia" w:ascii="宋体" w:hAnsi="宋体" w:eastAsia="宋体" w:cs="宋体"/>
                  <w:i w:val="0"/>
                  <w:iCs w:val="0"/>
                  <w:color w:val="000000"/>
                  <w:kern w:val="0"/>
                  <w:sz w:val="20"/>
                  <w:szCs w:val="20"/>
                  <w:u w:val="none"/>
                  <w:lang w:val="en-US" w:eastAsia="zh-CN" w:bidi="ar"/>
                </w:rPr>
                <w:t>1,257</w:t>
              </w:r>
            </w:ins>
          </w:p>
        </w:tc>
      </w:tr>
      <w:tr w14:paraId="59571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0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04" w:author="WPS_1675132163" w:date="2024-09-29T10:10:30Z"/>
          <w:trPrChange w:id="1420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0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CFA1778">
            <w:pPr>
              <w:keepNext w:val="0"/>
              <w:keepLines w:val="0"/>
              <w:widowControl/>
              <w:suppressLineNumbers w:val="0"/>
              <w:jc w:val="left"/>
              <w:textAlignment w:val="center"/>
              <w:rPr>
                <w:ins w:id="14207" w:author="WPS_1675132163" w:date="2024-09-29T10:10:30Z"/>
                <w:rFonts w:hint="eastAsia" w:ascii="宋体" w:hAnsi="宋体" w:eastAsia="宋体" w:cs="宋体"/>
                <w:i w:val="0"/>
                <w:iCs w:val="0"/>
                <w:color w:val="000000"/>
                <w:sz w:val="20"/>
                <w:szCs w:val="20"/>
                <w:u w:val="none"/>
              </w:rPr>
            </w:pPr>
            <w:ins w:id="14208" w:author="WPS_1675132163" w:date="2024-09-29T10:10:30Z">
              <w:r>
                <w:rPr>
                  <w:rFonts w:hint="eastAsia" w:ascii="宋体" w:hAnsi="宋体" w:eastAsia="宋体" w:cs="宋体"/>
                  <w:i w:val="0"/>
                  <w:iCs w:val="0"/>
                  <w:color w:val="000000"/>
                  <w:kern w:val="0"/>
                  <w:sz w:val="20"/>
                  <w:szCs w:val="20"/>
                  <w:u w:val="none"/>
                  <w:lang w:val="en-US" w:eastAsia="zh-CN" w:bidi="ar"/>
                </w:rPr>
                <w:t xml:space="preserve">    城乡社区共同财政事权转移支付收入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0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52E023E">
            <w:pPr>
              <w:keepNext w:val="0"/>
              <w:keepLines w:val="0"/>
              <w:widowControl/>
              <w:suppressLineNumbers w:val="0"/>
              <w:jc w:val="right"/>
              <w:textAlignment w:val="center"/>
              <w:rPr>
                <w:ins w:id="14210" w:author="WPS_1675132163" w:date="2024-09-29T10:10:30Z"/>
                <w:rFonts w:hint="eastAsia" w:ascii="宋体" w:hAnsi="宋体" w:eastAsia="宋体" w:cs="宋体"/>
                <w:i w:val="0"/>
                <w:iCs w:val="0"/>
                <w:color w:val="000000"/>
                <w:sz w:val="20"/>
                <w:szCs w:val="20"/>
                <w:u w:val="none"/>
              </w:rPr>
            </w:pPr>
            <w:ins w:id="14211"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57084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1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12" w:author="WPS_1675132163" w:date="2024-09-29T10:10:30Z"/>
          <w:trPrChange w:id="1421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1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73EA447">
            <w:pPr>
              <w:keepNext w:val="0"/>
              <w:keepLines w:val="0"/>
              <w:widowControl/>
              <w:suppressLineNumbers w:val="0"/>
              <w:jc w:val="left"/>
              <w:textAlignment w:val="center"/>
              <w:rPr>
                <w:ins w:id="14215" w:author="WPS_1675132163" w:date="2024-09-29T10:10:30Z"/>
                <w:rFonts w:hint="eastAsia" w:ascii="宋体" w:hAnsi="宋体" w:eastAsia="宋体" w:cs="宋体"/>
                <w:i w:val="0"/>
                <w:iCs w:val="0"/>
                <w:color w:val="000000"/>
                <w:sz w:val="20"/>
                <w:szCs w:val="20"/>
                <w:u w:val="none"/>
              </w:rPr>
            </w:pPr>
            <w:ins w:id="14216" w:author="WPS_1675132163" w:date="2024-09-29T10:10:30Z">
              <w:r>
                <w:rPr>
                  <w:rFonts w:hint="eastAsia" w:ascii="宋体" w:hAnsi="宋体" w:eastAsia="宋体" w:cs="宋体"/>
                  <w:i w:val="0"/>
                  <w:iCs w:val="0"/>
                  <w:color w:val="000000"/>
                  <w:kern w:val="0"/>
                  <w:sz w:val="20"/>
                  <w:szCs w:val="20"/>
                  <w:u w:val="none"/>
                  <w:lang w:val="en-US" w:eastAsia="zh-CN" w:bidi="ar"/>
                </w:rPr>
                <w:t xml:space="preserve">    农林水共同财政事权转移支付收入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1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E44FA55">
            <w:pPr>
              <w:keepNext w:val="0"/>
              <w:keepLines w:val="0"/>
              <w:widowControl/>
              <w:suppressLineNumbers w:val="0"/>
              <w:jc w:val="right"/>
              <w:textAlignment w:val="center"/>
              <w:rPr>
                <w:ins w:id="14218" w:author="WPS_1675132163" w:date="2024-09-29T10:10:30Z"/>
                <w:rFonts w:hint="eastAsia" w:ascii="宋体" w:hAnsi="宋体" w:eastAsia="宋体" w:cs="宋体"/>
                <w:i w:val="0"/>
                <w:iCs w:val="0"/>
                <w:color w:val="000000"/>
                <w:sz w:val="20"/>
                <w:szCs w:val="20"/>
                <w:u w:val="none"/>
              </w:rPr>
            </w:pPr>
            <w:ins w:id="14219" w:author="WPS_1675132163" w:date="2024-09-29T10:10:30Z">
              <w:r>
                <w:rPr>
                  <w:rFonts w:hint="eastAsia" w:ascii="宋体" w:hAnsi="宋体" w:eastAsia="宋体" w:cs="宋体"/>
                  <w:i w:val="0"/>
                  <w:iCs w:val="0"/>
                  <w:color w:val="000000"/>
                  <w:kern w:val="0"/>
                  <w:sz w:val="20"/>
                  <w:szCs w:val="20"/>
                  <w:u w:val="none"/>
                  <w:lang w:val="en-US" w:eastAsia="zh-CN" w:bidi="ar"/>
                </w:rPr>
                <w:t>40,344</w:t>
              </w:r>
            </w:ins>
          </w:p>
        </w:tc>
      </w:tr>
      <w:tr w14:paraId="5E608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22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20" w:author="WPS_1675132163" w:date="2024-09-29T10:10:30Z"/>
          <w:trPrChange w:id="1422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2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972B2F1">
            <w:pPr>
              <w:keepNext w:val="0"/>
              <w:keepLines w:val="0"/>
              <w:widowControl/>
              <w:suppressLineNumbers w:val="0"/>
              <w:jc w:val="left"/>
              <w:textAlignment w:val="center"/>
              <w:rPr>
                <w:ins w:id="14223" w:author="WPS_1675132163" w:date="2024-09-29T10:10:30Z"/>
                <w:rFonts w:hint="eastAsia" w:ascii="宋体" w:hAnsi="宋体" w:eastAsia="宋体" w:cs="宋体"/>
                <w:i w:val="0"/>
                <w:iCs w:val="0"/>
                <w:color w:val="000000"/>
                <w:sz w:val="20"/>
                <w:szCs w:val="20"/>
                <w:u w:val="none"/>
              </w:rPr>
            </w:pPr>
            <w:ins w:id="14224" w:author="WPS_1675132163" w:date="2024-09-29T10:10:30Z">
              <w:r>
                <w:rPr>
                  <w:rFonts w:hint="eastAsia" w:ascii="宋体" w:hAnsi="宋体" w:eastAsia="宋体" w:cs="宋体"/>
                  <w:i w:val="0"/>
                  <w:iCs w:val="0"/>
                  <w:color w:val="000000"/>
                  <w:kern w:val="0"/>
                  <w:sz w:val="20"/>
                  <w:szCs w:val="20"/>
                  <w:u w:val="none"/>
                  <w:lang w:val="en-US" w:eastAsia="zh-CN" w:bidi="ar"/>
                </w:rPr>
                <w:t xml:space="preserve">    交通运输共同财政事权转移支付收入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2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AF8494B">
            <w:pPr>
              <w:keepNext w:val="0"/>
              <w:keepLines w:val="0"/>
              <w:widowControl/>
              <w:suppressLineNumbers w:val="0"/>
              <w:jc w:val="right"/>
              <w:textAlignment w:val="center"/>
              <w:rPr>
                <w:ins w:id="14226" w:author="WPS_1675132163" w:date="2024-09-29T10:10:30Z"/>
                <w:rFonts w:hint="eastAsia" w:ascii="宋体" w:hAnsi="宋体" w:eastAsia="宋体" w:cs="宋体"/>
                <w:i w:val="0"/>
                <w:iCs w:val="0"/>
                <w:color w:val="000000"/>
                <w:sz w:val="20"/>
                <w:szCs w:val="20"/>
                <w:u w:val="none"/>
              </w:rPr>
            </w:pPr>
            <w:ins w:id="14227" w:author="WPS_1675132163" w:date="2024-09-29T10:10:30Z">
              <w:r>
                <w:rPr>
                  <w:rFonts w:hint="eastAsia" w:ascii="宋体" w:hAnsi="宋体" w:eastAsia="宋体" w:cs="宋体"/>
                  <w:i w:val="0"/>
                  <w:iCs w:val="0"/>
                  <w:color w:val="000000"/>
                  <w:kern w:val="0"/>
                  <w:sz w:val="20"/>
                  <w:szCs w:val="20"/>
                  <w:u w:val="none"/>
                  <w:lang w:val="en-US" w:eastAsia="zh-CN" w:bidi="ar"/>
                </w:rPr>
                <w:t>4,844</w:t>
              </w:r>
            </w:ins>
          </w:p>
        </w:tc>
      </w:tr>
      <w:tr w14:paraId="3615F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22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28" w:author="WPS_1675132163" w:date="2024-09-29T10:10:30Z"/>
          <w:trPrChange w:id="1422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3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5BBE7AF">
            <w:pPr>
              <w:keepNext w:val="0"/>
              <w:keepLines w:val="0"/>
              <w:widowControl/>
              <w:suppressLineNumbers w:val="0"/>
              <w:jc w:val="left"/>
              <w:textAlignment w:val="center"/>
              <w:rPr>
                <w:ins w:id="14231" w:author="WPS_1675132163" w:date="2024-09-29T10:10:30Z"/>
                <w:rFonts w:hint="eastAsia" w:ascii="宋体" w:hAnsi="宋体" w:eastAsia="宋体" w:cs="宋体"/>
                <w:i w:val="0"/>
                <w:iCs w:val="0"/>
                <w:color w:val="000000"/>
                <w:sz w:val="20"/>
                <w:szCs w:val="20"/>
                <w:u w:val="none"/>
              </w:rPr>
            </w:pPr>
            <w:ins w:id="14232" w:author="WPS_1675132163" w:date="2024-09-29T10:10:30Z">
              <w:r>
                <w:rPr>
                  <w:rFonts w:hint="eastAsia" w:ascii="宋体" w:hAnsi="宋体" w:eastAsia="宋体" w:cs="宋体"/>
                  <w:i w:val="0"/>
                  <w:iCs w:val="0"/>
                  <w:color w:val="000000"/>
                  <w:kern w:val="0"/>
                  <w:sz w:val="20"/>
                  <w:szCs w:val="20"/>
                  <w:u w:val="none"/>
                  <w:lang w:val="en-US" w:eastAsia="zh-CN" w:bidi="ar"/>
                </w:rPr>
                <w:t xml:space="preserve">    资源勘探工业信息等共同财政事权转移支付收入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3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EAEB441">
            <w:pPr>
              <w:keepNext w:val="0"/>
              <w:keepLines w:val="0"/>
              <w:widowControl/>
              <w:suppressLineNumbers w:val="0"/>
              <w:jc w:val="right"/>
              <w:textAlignment w:val="center"/>
              <w:rPr>
                <w:ins w:id="14234" w:author="WPS_1675132163" w:date="2024-09-29T10:10:30Z"/>
                <w:rFonts w:hint="eastAsia" w:ascii="宋体" w:hAnsi="宋体" w:eastAsia="宋体" w:cs="宋体"/>
                <w:i w:val="0"/>
                <w:iCs w:val="0"/>
                <w:color w:val="000000"/>
                <w:sz w:val="20"/>
                <w:szCs w:val="20"/>
                <w:u w:val="none"/>
              </w:rPr>
            </w:pPr>
            <w:ins w:id="14235"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51874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3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36" w:author="WPS_1675132163" w:date="2024-09-29T10:10:30Z"/>
          <w:trPrChange w:id="1423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3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0B29570">
            <w:pPr>
              <w:keepNext w:val="0"/>
              <w:keepLines w:val="0"/>
              <w:widowControl/>
              <w:suppressLineNumbers w:val="0"/>
              <w:jc w:val="left"/>
              <w:textAlignment w:val="center"/>
              <w:rPr>
                <w:ins w:id="14239" w:author="WPS_1675132163" w:date="2024-09-29T10:10:30Z"/>
                <w:rFonts w:hint="eastAsia" w:ascii="宋体" w:hAnsi="宋体" w:eastAsia="宋体" w:cs="宋体"/>
                <w:i w:val="0"/>
                <w:iCs w:val="0"/>
                <w:color w:val="000000"/>
                <w:sz w:val="20"/>
                <w:szCs w:val="20"/>
                <w:u w:val="none"/>
              </w:rPr>
            </w:pPr>
            <w:ins w:id="14240" w:author="WPS_1675132163" w:date="2024-09-29T10:10:30Z">
              <w:r>
                <w:rPr>
                  <w:rFonts w:hint="eastAsia" w:ascii="宋体" w:hAnsi="宋体" w:eastAsia="宋体" w:cs="宋体"/>
                  <w:i w:val="0"/>
                  <w:iCs w:val="0"/>
                  <w:color w:val="000000"/>
                  <w:kern w:val="0"/>
                  <w:sz w:val="20"/>
                  <w:szCs w:val="20"/>
                  <w:u w:val="none"/>
                  <w:lang w:val="en-US" w:eastAsia="zh-CN" w:bidi="ar"/>
                </w:rPr>
                <w:t xml:space="preserve">    商业服务业等共同财政事权转移支付收入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4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07EED58F">
            <w:pPr>
              <w:keepNext w:val="0"/>
              <w:keepLines w:val="0"/>
              <w:widowControl/>
              <w:suppressLineNumbers w:val="0"/>
              <w:jc w:val="right"/>
              <w:textAlignment w:val="center"/>
              <w:rPr>
                <w:ins w:id="14242" w:author="WPS_1675132163" w:date="2024-09-29T10:10:30Z"/>
                <w:rFonts w:hint="eastAsia" w:ascii="宋体" w:hAnsi="宋体" w:eastAsia="宋体" w:cs="宋体"/>
                <w:i w:val="0"/>
                <w:iCs w:val="0"/>
                <w:color w:val="000000"/>
                <w:sz w:val="20"/>
                <w:szCs w:val="20"/>
                <w:u w:val="none"/>
              </w:rPr>
            </w:pPr>
            <w:ins w:id="14243"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792AF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4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44" w:author="WPS_1675132163" w:date="2024-09-29T10:10:30Z"/>
          <w:trPrChange w:id="1424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4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18310DC">
            <w:pPr>
              <w:keepNext w:val="0"/>
              <w:keepLines w:val="0"/>
              <w:widowControl/>
              <w:suppressLineNumbers w:val="0"/>
              <w:jc w:val="left"/>
              <w:textAlignment w:val="center"/>
              <w:rPr>
                <w:ins w:id="14247" w:author="WPS_1675132163" w:date="2024-09-29T10:10:30Z"/>
                <w:rFonts w:hint="eastAsia" w:ascii="宋体" w:hAnsi="宋体" w:eastAsia="宋体" w:cs="宋体"/>
                <w:i w:val="0"/>
                <w:iCs w:val="0"/>
                <w:color w:val="000000"/>
                <w:sz w:val="20"/>
                <w:szCs w:val="20"/>
                <w:u w:val="none"/>
              </w:rPr>
            </w:pPr>
            <w:ins w:id="14248" w:author="WPS_1675132163" w:date="2024-09-29T10:10:30Z">
              <w:r>
                <w:rPr>
                  <w:rFonts w:hint="eastAsia" w:ascii="宋体" w:hAnsi="宋体" w:eastAsia="宋体" w:cs="宋体"/>
                  <w:i w:val="0"/>
                  <w:iCs w:val="0"/>
                  <w:color w:val="000000"/>
                  <w:kern w:val="0"/>
                  <w:sz w:val="20"/>
                  <w:szCs w:val="20"/>
                  <w:u w:val="none"/>
                  <w:lang w:val="en-US" w:eastAsia="zh-CN" w:bidi="ar"/>
                </w:rPr>
                <w:t xml:space="preserve">    金融共同财政事权转移支付收入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4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EFAA8BC">
            <w:pPr>
              <w:keepNext w:val="0"/>
              <w:keepLines w:val="0"/>
              <w:widowControl/>
              <w:suppressLineNumbers w:val="0"/>
              <w:jc w:val="right"/>
              <w:textAlignment w:val="center"/>
              <w:rPr>
                <w:ins w:id="14250" w:author="WPS_1675132163" w:date="2024-09-29T10:10:30Z"/>
                <w:rFonts w:hint="eastAsia" w:ascii="宋体" w:hAnsi="宋体" w:eastAsia="宋体" w:cs="宋体"/>
                <w:i w:val="0"/>
                <w:iCs w:val="0"/>
                <w:color w:val="000000"/>
                <w:sz w:val="20"/>
                <w:szCs w:val="20"/>
                <w:u w:val="none"/>
              </w:rPr>
            </w:pPr>
            <w:ins w:id="14251"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5D9B4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5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52" w:author="WPS_1675132163" w:date="2024-09-29T10:10:30Z"/>
          <w:trPrChange w:id="1425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5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41AC935">
            <w:pPr>
              <w:keepNext w:val="0"/>
              <w:keepLines w:val="0"/>
              <w:widowControl/>
              <w:suppressLineNumbers w:val="0"/>
              <w:jc w:val="left"/>
              <w:textAlignment w:val="center"/>
              <w:rPr>
                <w:ins w:id="14255" w:author="WPS_1675132163" w:date="2024-09-29T10:10:30Z"/>
                <w:rFonts w:hint="eastAsia" w:ascii="宋体" w:hAnsi="宋体" w:eastAsia="宋体" w:cs="宋体"/>
                <w:i w:val="0"/>
                <w:iCs w:val="0"/>
                <w:color w:val="000000"/>
                <w:sz w:val="20"/>
                <w:szCs w:val="20"/>
                <w:u w:val="none"/>
              </w:rPr>
            </w:pPr>
            <w:ins w:id="14256" w:author="WPS_1675132163" w:date="2024-09-29T10:10:30Z">
              <w:r>
                <w:rPr>
                  <w:rFonts w:hint="eastAsia" w:ascii="宋体" w:hAnsi="宋体" w:eastAsia="宋体" w:cs="宋体"/>
                  <w:i w:val="0"/>
                  <w:iCs w:val="0"/>
                  <w:color w:val="000000"/>
                  <w:kern w:val="0"/>
                  <w:sz w:val="20"/>
                  <w:szCs w:val="20"/>
                  <w:u w:val="none"/>
                  <w:lang w:val="en-US" w:eastAsia="zh-CN" w:bidi="ar"/>
                </w:rPr>
                <w:t xml:space="preserve">    自然资源海洋气象等共同财政事权转移支付收入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5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3F39BE4">
            <w:pPr>
              <w:keepNext w:val="0"/>
              <w:keepLines w:val="0"/>
              <w:widowControl/>
              <w:suppressLineNumbers w:val="0"/>
              <w:jc w:val="right"/>
              <w:textAlignment w:val="center"/>
              <w:rPr>
                <w:ins w:id="14258" w:author="WPS_1675132163" w:date="2024-09-29T10:10:30Z"/>
                <w:rFonts w:hint="eastAsia" w:ascii="宋体" w:hAnsi="宋体" w:eastAsia="宋体" w:cs="宋体"/>
                <w:i w:val="0"/>
                <w:iCs w:val="0"/>
                <w:color w:val="000000"/>
                <w:sz w:val="20"/>
                <w:szCs w:val="20"/>
                <w:u w:val="none"/>
              </w:rPr>
            </w:pPr>
            <w:ins w:id="14259"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30605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6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60" w:author="WPS_1675132163" w:date="2024-09-29T10:10:30Z"/>
          <w:trPrChange w:id="1426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6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6D81EFD">
            <w:pPr>
              <w:keepNext w:val="0"/>
              <w:keepLines w:val="0"/>
              <w:widowControl/>
              <w:suppressLineNumbers w:val="0"/>
              <w:jc w:val="left"/>
              <w:textAlignment w:val="center"/>
              <w:rPr>
                <w:ins w:id="14263" w:author="WPS_1675132163" w:date="2024-09-29T10:10:30Z"/>
                <w:rFonts w:hint="eastAsia" w:ascii="宋体" w:hAnsi="宋体" w:eastAsia="宋体" w:cs="宋体"/>
                <w:i w:val="0"/>
                <w:iCs w:val="0"/>
                <w:color w:val="000000"/>
                <w:sz w:val="20"/>
                <w:szCs w:val="20"/>
                <w:u w:val="none"/>
              </w:rPr>
            </w:pPr>
            <w:ins w:id="14264" w:author="WPS_1675132163" w:date="2024-09-29T10:10:30Z">
              <w:r>
                <w:rPr>
                  <w:rFonts w:hint="eastAsia" w:ascii="宋体" w:hAnsi="宋体" w:eastAsia="宋体" w:cs="宋体"/>
                  <w:i w:val="0"/>
                  <w:iCs w:val="0"/>
                  <w:color w:val="000000"/>
                  <w:kern w:val="0"/>
                  <w:sz w:val="20"/>
                  <w:szCs w:val="20"/>
                  <w:u w:val="none"/>
                  <w:lang w:val="en-US" w:eastAsia="zh-CN" w:bidi="ar"/>
                </w:rPr>
                <w:t xml:space="preserve">    住房保障共同财政事权转移支付收入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6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B425310">
            <w:pPr>
              <w:keepNext w:val="0"/>
              <w:keepLines w:val="0"/>
              <w:widowControl/>
              <w:suppressLineNumbers w:val="0"/>
              <w:jc w:val="right"/>
              <w:textAlignment w:val="center"/>
              <w:rPr>
                <w:ins w:id="14266" w:author="WPS_1675132163" w:date="2024-09-29T10:10:30Z"/>
                <w:rFonts w:hint="eastAsia" w:ascii="宋体" w:hAnsi="宋体" w:eastAsia="宋体" w:cs="宋体"/>
                <w:i w:val="0"/>
                <w:iCs w:val="0"/>
                <w:color w:val="000000"/>
                <w:sz w:val="20"/>
                <w:szCs w:val="20"/>
                <w:u w:val="none"/>
              </w:rPr>
            </w:pPr>
            <w:ins w:id="14267" w:author="WPS_1675132163" w:date="2024-09-29T10:10:30Z">
              <w:r>
                <w:rPr>
                  <w:rFonts w:hint="eastAsia" w:ascii="宋体" w:hAnsi="宋体" w:eastAsia="宋体" w:cs="宋体"/>
                  <w:i w:val="0"/>
                  <w:iCs w:val="0"/>
                  <w:color w:val="000000"/>
                  <w:kern w:val="0"/>
                  <w:sz w:val="20"/>
                  <w:szCs w:val="20"/>
                  <w:u w:val="none"/>
                  <w:lang w:val="en-US" w:eastAsia="zh-CN" w:bidi="ar"/>
                </w:rPr>
                <w:t>3,818</w:t>
              </w:r>
            </w:ins>
          </w:p>
        </w:tc>
      </w:tr>
      <w:tr w14:paraId="312F9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6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68" w:author="WPS_1675132163" w:date="2024-09-29T10:10:30Z"/>
          <w:trPrChange w:id="1426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7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9193B9E">
            <w:pPr>
              <w:keepNext w:val="0"/>
              <w:keepLines w:val="0"/>
              <w:widowControl/>
              <w:suppressLineNumbers w:val="0"/>
              <w:jc w:val="left"/>
              <w:textAlignment w:val="center"/>
              <w:rPr>
                <w:ins w:id="14271" w:author="WPS_1675132163" w:date="2024-09-29T10:10:30Z"/>
                <w:rFonts w:hint="eastAsia" w:ascii="宋体" w:hAnsi="宋体" w:eastAsia="宋体" w:cs="宋体"/>
                <w:i w:val="0"/>
                <w:iCs w:val="0"/>
                <w:color w:val="000000"/>
                <w:sz w:val="20"/>
                <w:szCs w:val="20"/>
                <w:u w:val="none"/>
              </w:rPr>
            </w:pPr>
            <w:ins w:id="14272" w:author="WPS_1675132163" w:date="2024-09-29T10:10:30Z">
              <w:r>
                <w:rPr>
                  <w:rFonts w:hint="eastAsia" w:ascii="宋体" w:hAnsi="宋体" w:eastAsia="宋体" w:cs="宋体"/>
                  <w:i w:val="0"/>
                  <w:iCs w:val="0"/>
                  <w:color w:val="000000"/>
                  <w:kern w:val="0"/>
                  <w:sz w:val="20"/>
                  <w:szCs w:val="20"/>
                  <w:u w:val="none"/>
                  <w:lang w:val="en-US" w:eastAsia="zh-CN" w:bidi="ar"/>
                </w:rPr>
                <w:t xml:space="preserve">    粮油物资储备共同财政事权转移支付收入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7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4045560C">
            <w:pPr>
              <w:keepNext w:val="0"/>
              <w:keepLines w:val="0"/>
              <w:widowControl/>
              <w:suppressLineNumbers w:val="0"/>
              <w:jc w:val="right"/>
              <w:textAlignment w:val="center"/>
              <w:rPr>
                <w:ins w:id="14274" w:author="WPS_1675132163" w:date="2024-09-29T10:10:30Z"/>
                <w:rFonts w:hint="eastAsia" w:ascii="宋体" w:hAnsi="宋体" w:eastAsia="宋体" w:cs="宋体"/>
                <w:i w:val="0"/>
                <w:iCs w:val="0"/>
                <w:color w:val="000000"/>
                <w:sz w:val="20"/>
                <w:szCs w:val="20"/>
                <w:u w:val="none"/>
              </w:rPr>
            </w:pPr>
            <w:ins w:id="14275" w:author="WPS_1675132163" w:date="2024-09-29T10:10:30Z">
              <w:r>
                <w:rPr>
                  <w:rFonts w:hint="eastAsia" w:ascii="宋体" w:hAnsi="宋体" w:eastAsia="宋体" w:cs="宋体"/>
                  <w:i w:val="0"/>
                  <w:iCs w:val="0"/>
                  <w:color w:val="000000"/>
                  <w:kern w:val="0"/>
                  <w:sz w:val="20"/>
                  <w:szCs w:val="20"/>
                  <w:u w:val="none"/>
                  <w:lang w:val="en-US" w:eastAsia="zh-CN" w:bidi="ar"/>
                </w:rPr>
                <w:t>206</w:t>
              </w:r>
            </w:ins>
          </w:p>
        </w:tc>
      </w:tr>
      <w:tr w14:paraId="11405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7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4276" w:author="WPS_1675132163" w:date="2024-09-29T10:10:30Z"/>
          <w:trPrChange w:id="1427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7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DBAC59C">
            <w:pPr>
              <w:keepNext w:val="0"/>
              <w:keepLines w:val="0"/>
              <w:widowControl/>
              <w:suppressLineNumbers w:val="0"/>
              <w:jc w:val="left"/>
              <w:textAlignment w:val="center"/>
              <w:rPr>
                <w:ins w:id="14279" w:author="WPS_1675132163" w:date="2024-09-29T10:10:30Z"/>
                <w:rFonts w:hint="eastAsia" w:ascii="宋体" w:hAnsi="宋体" w:eastAsia="宋体" w:cs="宋体"/>
                <w:i w:val="0"/>
                <w:iCs w:val="0"/>
                <w:color w:val="000000"/>
                <w:sz w:val="20"/>
                <w:szCs w:val="20"/>
                <w:u w:val="none"/>
              </w:rPr>
            </w:pPr>
            <w:ins w:id="14280" w:author="WPS_1675132163" w:date="2024-09-29T10:10:30Z">
              <w:r>
                <w:rPr>
                  <w:rFonts w:hint="eastAsia" w:ascii="宋体" w:hAnsi="宋体" w:eastAsia="宋体" w:cs="宋体"/>
                  <w:i w:val="0"/>
                  <w:iCs w:val="0"/>
                  <w:color w:val="000000"/>
                  <w:kern w:val="0"/>
                  <w:sz w:val="20"/>
                  <w:szCs w:val="20"/>
                  <w:u w:val="none"/>
                  <w:lang w:val="en-US" w:eastAsia="zh-CN" w:bidi="ar"/>
                </w:rPr>
                <w:t xml:space="preserve">    灾害防治及应急管理共同财政事权转移支付收入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8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F3BD27D">
            <w:pPr>
              <w:keepNext w:val="0"/>
              <w:keepLines w:val="0"/>
              <w:widowControl/>
              <w:suppressLineNumbers w:val="0"/>
              <w:jc w:val="right"/>
              <w:textAlignment w:val="center"/>
              <w:rPr>
                <w:ins w:id="14282" w:author="WPS_1675132163" w:date="2024-09-29T10:10:30Z"/>
                <w:rFonts w:hint="eastAsia" w:ascii="宋体" w:hAnsi="宋体" w:eastAsia="宋体" w:cs="宋体"/>
                <w:i w:val="0"/>
                <w:iCs w:val="0"/>
                <w:color w:val="000000"/>
                <w:sz w:val="20"/>
                <w:szCs w:val="20"/>
                <w:u w:val="none"/>
              </w:rPr>
            </w:pPr>
            <w:ins w:id="14283" w:author="WPS_1675132163" w:date="2024-09-29T10:10:30Z">
              <w:r>
                <w:rPr>
                  <w:rFonts w:hint="eastAsia" w:ascii="宋体" w:hAnsi="宋体" w:eastAsia="宋体" w:cs="宋体"/>
                  <w:i w:val="0"/>
                  <w:iCs w:val="0"/>
                  <w:color w:val="000000"/>
                  <w:kern w:val="0"/>
                  <w:sz w:val="20"/>
                  <w:szCs w:val="20"/>
                  <w:u w:val="none"/>
                  <w:lang w:val="en-US" w:eastAsia="zh-CN" w:bidi="ar"/>
                </w:rPr>
                <w:t>223</w:t>
              </w:r>
            </w:ins>
          </w:p>
        </w:tc>
      </w:tr>
      <w:tr w14:paraId="1A732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8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84" w:author="WPS_1675132163" w:date="2024-09-29T10:10:30Z"/>
          <w:trPrChange w:id="1428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8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BF9410D">
            <w:pPr>
              <w:keepNext w:val="0"/>
              <w:keepLines w:val="0"/>
              <w:widowControl/>
              <w:suppressLineNumbers w:val="0"/>
              <w:jc w:val="left"/>
              <w:textAlignment w:val="center"/>
              <w:rPr>
                <w:ins w:id="14287" w:author="WPS_1675132163" w:date="2024-09-29T10:10:30Z"/>
                <w:rFonts w:hint="eastAsia" w:ascii="宋体" w:hAnsi="宋体" w:eastAsia="宋体" w:cs="宋体"/>
                <w:i w:val="0"/>
                <w:iCs w:val="0"/>
                <w:color w:val="000000"/>
                <w:sz w:val="20"/>
                <w:szCs w:val="20"/>
                <w:u w:val="none"/>
              </w:rPr>
            </w:pPr>
            <w:ins w:id="14288" w:author="WPS_1675132163" w:date="2024-09-29T10:10:30Z">
              <w:r>
                <w:rPr>
                  <w:rFonts w:hint="eastAsia" w:ascii="宋体" w:hAnsi="宋体" w:eastAsia="宋体" w:cs="宋体"/>
                  <w:i w:val="0"/>
                  <w:iCs w:val="0"/>
                  <w:color w:val="000000"/>
                  <w:kern w:val="0"/>
                  <w:sz w:val="20"/>
                  <w:szCs w:val="20"/>
                  <w:u w:val="none"/>
                  <w:lang w:val="en-US" w:eastAsia="zh-CN" w:bidi="ar"/>
                </w:rPr>
                <w:t xml:space="preserve">    其他共同财政事权转移支付收入  </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8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0D806F1">
            <w:pPr>
              <w:keepNext w:val="0"/>
              <w:keepLines w:val="0"/>
              <w:widowControl/>
              <w:suppressLineNumbers w:val="0"/>
              <w:jc w:val="right"/>
              <w:textAlignment w:val="center"/>
              <w:rPr>
                <w:ins w:id="14290" w:author="WPS_1675132163" w:date="2024-09-29T10:10:30Z"/>
                <w:rFonts w:hint="eastAsia" w:ascii="宋体" w:hAnsi="宋体" w:eastAsia="宋体" w:cs="宋体"/>
                <w:i w:val="0"/>
                <w:iCs w:val="0"/>
                <w:color w:val="000000"/>
                <w:sz w:val="20"/>
                <w:szCs w:val="20"/>
                <w:u w:val="none"/>
              </w:rPr>
            </w:pPr>
            <w:ins w:id="14291"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19B9B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29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292" w:author="WPS_1675132163" w:date="2024-09-29T10:10:30Z"/>
          <w:trPrChange w:id="1429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29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2CD967F">
            <w:pPr>
              <w:keepNext w:val="0"/>
              <w:keepLines w:val="0"/>
              <w:widowControl/>
              <w:suppressLineNumbers w:val="0"/>
              <w:jc w:val="left"/>
              <w:textAlignment w:val="center"/>
              <w:rPr>
                <w:ins w:id="14295" w:author="WPS_1675132163" w:date="2024-09-29T10:10:30Z"/>
                <w:rFonts w:hint="eastAsia" w:ascii="宋体" w:hAnsi="宋体" w:eastAsia="宋体" w:cs="宋体"/>
                <w:i w:val="0"/>
                <w:iCs w:val="0"/>
                <w:color w:val="000000"/>
                <w:sz w:val="20"/>
                <w:szCs w:val="20"/>
                <w:u w:val="none"/>
              </w:rPr>
            </w:pPr>
            <w:ins w:id="14296" w:author="WPS_1675132163" w:date="2024-09-29T10:10:30Z">
              <w:r>
                <w:rPr>
                  <w:rFonts w:hint="eastAsia" w:ascii="宋体" w:hAnsi="宋体" w:eastAsia="宋体" w:cs="宋体"/>
                  <w:i w:val="0"/>
                  <w:iCs w:val="0"/>
                  <w:color w:val="000000"/>
                  <w:kern w:val="0"/>
                  <w:sz w:val="20"/>
                  <w:szCs w:val="20"/>
                  <w:u w:val="none"/>
                  <w:lang w:val="en-US" w:eastAsia="zh-CN" w:bidi="ar"/>
                </w:rPr>
                <w:t xml:space="preserve">    增值税留抵退税转移支付收入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29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08B5A27">
            <w:pPr>
              <w:keepNext w:val="0"/>
              <w:keepLines w:val="0"/>
              <w:widowControl/>
              <w:suppressLineNumbers w:val="0"/>
              <w:jc w:val="right"/>
              <w:textAlignment w:val="center"/>
              <w:rPr>
                <w:ins w:id="14298" w:author="WPS_1675132163" w:date="2024-09-29T10:10:30Z"/>
                <w:rFonts w:hint="eastAsia" w:ascii="宋体" w:hAnsi="宋体" w:eastAsia="宋体" w:cs="宋体"/>
                <w:i w:val="0"/>
                <w:iCs w:val="0"/>
                <w:color w:val="000000"/>
                <w:sz w:val="20"/>
                <w:szCs w:val="20"/>
                <w:u w:val="none"/>
              </w:rPr>
            </w:pPr>
            <w:ins w:id="14299" w:author="WPS_1675132163" w:date="2024-09-29T10:10:30Z">
              <w:r>
                <w:rPr>
                  <w:rFonts w:hint="eastAsia" w:ascii="宋体" w:hAnsi="宋体" w:eastAsia="宋体" w:cs="宋体"/>
                  <w:i w:val="0"/>
                  <w:iCs w:val="0"/>
                  <w:color w:val="000000"/>
                  <w:kern w:val="0"/>
                  <w:sz w:val="20"/>
                  <w:szCs w:val="20"/>
                  <w:u w:val="none"/>
                  <w:lang w:val="en-US" w:eastAsia="zh-CN" w:bidi="ar"/>
                </w:rPr>
                <w:t>4,569</w:t>
              </w:r>
            </w:ins>
          </w:p>
        </w:tc>
      </w:tr>
      <w:tr w14:paraId="44E23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0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4300" w:author="WPS_1675132163" w:date="2024-09-29T10:10:30Z"/>
          <w:trPrChange w:id="1430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0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500184D">
            <w:pPr>
              <w:keepNext w:val="0"/>
              <w:keepLines w:val="0"/>
              <w:widowControl/>
              <w:suppressLineNumbers w:val="0"/>
              <w:jc w:val="left"/>
              <w:textAlignment w:val="center"/>
              <w:rPr>
                <w:ins w:id="14303" w:author="WPS_1675132163" w:date="2024-09-29T10:10:30Z"/>
                <w:rFonts w:hint="eastAsia" w:ascii="宋体" w:hAnsi="宋体" w:eastAsia="宋体" w:cs="宋体"/>
                <w:i w:val="0"/>
                <w:iCs w:val="0"/>
                <w:color w:val="000000"/>
                <w:sz w:val="20"/>
                <w:szCs w:val="20"/>
                <w:u w:val="none"/>
              </w:rPr>
            </w:pPr>
            <w:ins w:id="14304" w:author="WPS_1675132163" w:date="2024-09-29T10:10:30Z">
              <w:r>
                <w:rPr>
                  <w:rFonts w:hint="eastAsia" w:ascii="宋体" w:hAnsi="宋体" w:eastAsia="宋体" w:cs="宋体"/>
                  <w:i w:val="0"/>
                  <w:iCs w:val="0"/>
                  <w:color w:val="000000"/>
                  <w:kern w:val="0"/>
                  <w:sz w:val="20"/>
                  <w:szCs w:val="20"/>
                  <w:u w:val="none"/>
                  <w:lang w:val="en-US" w:eastAsia="zh-CN" w:bidi="ar"/>
                </w:rPr>
                <w:t xml:space="preserve">    其他退税减税降费转移支付收入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0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F159DA2">
            <w:pPr>
              <w:keepNext w:val="0"/>
              <w:keepLines w:val="0"/>
              <w:widowControl/>
              <w:suppressLineNumbers w:val="0"/>
              <w:jc w:val="right"/>
              <w:textAlignment w:val="center"/>
              <w:rPr>
                <w:ins w:id="14306" w:author="WPS_1675132163" w:date="2024-09-29T10:10:30Z"/>
                <w:rFonts w:hint="eastAsia" w:ascii="宋体" w:hAnsi="宋体" w:eastAsia="宋体" w:cs="宋体"/>
                <w:i w:val="0"/>
                <w:iCs w:val="0"/>
                <w:color w:val="000000"/>
                <w:sz w:val="20"/>
                <w:szCs w:val="20"/>
                <w:u w:val="none"/>
              </w:rPr>
            </w:pPr>
            <w:ins w:id="14307" w:author="WPS_1675132163" w:date="2024-09-29T10:10:30Z">
              <w:r>
                <w:rPr>
                  <w:rFonts w:hint="eastAsia" w:ascii="宋体" w:hAnsi="宋体" w:eastAsia="宋体" w:cs="宋体"/>
                  <w:i w:val="0"/>
                  <w:iCs w:val="0"/>
                  <w:color w:val="000000"/>
                  <w:kern w:val="0"/>
                  <w:sz w:val="20"/>
                  <w:szCs w:val="20"/>
                  <w:u w:val="none"/>
                  <w:lang w:val="en-US" w:eastAsia="zh-CN" w:bidi="ar"/>
                </w:rPr>
                <w:t>746</w:t>
              </w:r>
            </w:ins>
          </w:p>
        </w:tc>
      </w:tr>
      <w:tr w14:paraId="34774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0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08" w:author="WPS_1675132163" w:date="2024-09-29T10:10:30Z"/>
          <w:trPrChange w:id="1430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1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E8B1E01">
            <w:pPr>
              <w:keepNext w:val="0"/>
              <w:keepLines w:val="0"/>
              <w:widowControl/>
              <w:suppressLineNumbers w:val="0"/>
              <w:jc w:val="left"/>
              <w:textAlignment w:val="center"/>
              <w:rPr>
                <w:ins w:id="14311" w:author="WPS_1675132163" w:date="2024-09-29T10:10:30Z"/>
                <w:rFonts w:hint="eastAsia" w:ascii="宋体" w:hAnsi="宋体" w:eastAsia="宋体" w:cs="宋体"/>
                <w:i w:val="0"/>
                <w:iCs w:val="0"/>
                <w:color w:val="000000"/>
                <w:sz w:val="20"/>
                <w:szCs w:val="20"/>
                <w:u w:val="none"/>
              </w:rPr>
            </w:pPr>
            <w:ins w:id="14312" w:author="WPS_1675132163" w:date="2024-09-29T10:10:30Z">
              <w:r>
                <w:rPr>
                  <w:rFonts w:hint="eastAsia" w:ascii="宋体" w:hAnsi="宋体" w:eastAsia="宋体" w:cs="宋体"/>
                  <w:i w:val="0"/>
                  <w:iCs w:val="0"/>
                  <w:color w:val="000000"/>
                  <w:kern w:val="0"/>
                  <w:sz w:val="20"/>
                  <w:szCs w:val="20"/>
                  <w:u w:val="none"/>
                  <w:lang w:val="en-US" w:eastAsia="zh-CN" w:bidi="ar"/>
                </w:rPr>
                <w:t xml:space="preserve">    补充县区财力转移支付收入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1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0A364ACC">
            <w:pPr>
              <w:keepNext w:val="0"/>
              <w:keepLines w:val="0"/>
              <w:widowControl/>
              <w:suppressLineNumbers w:val="0"/>
              <w:jc w:val="right"/>
              <w:textAlignment w:val="center"/>
              <w:rPr>
                <w:ins w:id="14314" w:author="WPS_1675132163" w:date="2024-09-29T10:10:30Z"/>
                <w:rFonts w:hint="eastAsia" w:ascii="宋体" w:hAnsi="宋体" w:eastAsia="宋体" w:cs="宋体"/>
                <w:i w:val="0"/>
                <w:iCs w:val="0"/>
                <w:color w:val="000000"/>
                <w:sz w:val="20"/>
                <w:szCs w:val="20"/>
                <w:u w:val="none"/>
              </w:rPr>
            </w:pPr>
            <w:ins w:id="14315"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2D35B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1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4316" w:author="WPS_1675132163" w:date="2024-09-29T10:10:30Z"/>
          <w:trPrChange w:id="1431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1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453ED70">
            <w:pPr>
              <w:keepNext w:val="0"/>
              <w:keepLines w:val="0"/>
              <w:widowControl/>
              <w:suppressLineNumbers w:val="0"/>
              <w:jc w:val="left"/>
              <w:textAlignment w:val="center"/>
              <w:rPr>
                <w:ins w:id="14319" w:author="WPS_1675132163" w:date="2024-09-29T10:10:30Z"/>
                <w:rFonts w:hint="eastAsia" w:ascii="宋体" w:hAnsi="宋体" w:eastAsia="宋体" w:cs="宋体"/>
                <w:i w:val="0"/>
                <w:iCs w:val="0"/>
                <w:color w:val="000000"/>
                <w:sz w:val="20"/>
                <w:szCs w:val="20"/>
                <w:u w:val="none"/>
              </w:rPr>
            </w:pPr>
            <w:ins w:id="14320" w:author="WPS_1675132163" w:date="2024-09-29T10:10:30Z">
              <w:r>
                <w:rPr>
                  <w:rFonts w:hint="eastAsia" w:ascii="宋体" w:hAnsi="宋体" w:eastAsia="宋体" w:cs="宋体"/>
                  <w:i w:val="0"/>
                  <w:iCs w:val="0"/>
                  <w:color w:val="000000"/>
                  <w:kern w:val="0"/>
                  <w:sz w:val="20"/>
                  <w:szCs w:val="20"/>
                  <w:u w:val="none"/>
                  <w:lang w:val="en-US" w:eastAsia="zh-CN" w:bidi="ar"/>
                </w:rPr>
                <w:t xml:space="preserve">    其他一般性转移支付收入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2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C64149C">
            <w:pPr>
              <w:keepNext w:val="0"/>
              <w:keepLines w:val="0"/>
              <w:widowControl/>
              <w:suppressLineNumbers w:val="0"/>
              <w:jc w:val="right"/>
              <w:textAlignment w:val="center"/>
              <w:rPr>
                <w:ins w:id="14322" w:author="WPS_1675132163" w:date="2024-09-29T10:10:30Z"/>
                <w:rFonts w:hint="eastAsia" w:ascii="宋体" w:hAnsi="宋体" w:eastAsia="宋体" w:cs="宋体"/>
                <w:i w:val="0"/>
                <w:iCs w:val="0"/>
                <w:color w:val="000000"/>
                <w:sz w:val="20"/>
                <w:szCs w:val="20"/>
                <w:u w:val="none"/>
              </w:rPr>
            </w:pPr>
            <w:ins w:id="14323" w:author="WPS_1675132163" w:date="2024-09-29T10:10:30Z">
              <w:r>
                <w:rPr>
                  <w:rFonts w:hint="eastAsia" w:ascii="宋体" w:hAnsi="宋体" w:eastAsia="宋体" w:cs="宋体"/>
                  <w:i w:val="0"/>
                  <w:iCs w:val="0"/>
                  <w:color w:val="000000"/>
                  <w:kern w:val="0"/>
                  <w:sz w:val="20"/>
                  <w:szCs w:val="20"/>
                  <w:u w:val="none"/>
                  <w:lang w:val="en-US" w:eastAsia="zh-CN" w:bidi="ar"/>
                </w:rPr>
                <w:t>2,783</w:t>
              </w:r>
            </w:ins>
          </w:p>
        </w:tc>
      </w:tr>
      <w:tr w14:paraId="68174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2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24" w:author="WPS_1675132163" w:date="2024-09-29T10:10:30Z"/>
          <w:trPrChange w:id="1432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2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3DAC01D">
            <w:pPr>
              <w:keepNext w:val="0"/>
              <w:keepLines w:val="0"/>
              <w:widowControl/>
              <w:suppressLineNumbers w:val="0"/>
              <w:jc w:val="left"/>
              <w:textAlignment w:val="center"/>
              <w:rPr>
                <w:ins w:id="14327" w:author="WPS_1675132163" w:date="2024-09-29T10:10:30Z"/>
                <w:rFonts w:hint="eastAsia" w:ascii="宋体" w:hAnsi="宋体" w:eastAsia="宋体" w:cs="宋体"/>
                <w:i w:val="0"/>
                <w:iCs w:val="0"/>
                <w:color w:val="000000"/>
                <w:sz w:val="20"/>
                <w:szCs w:val="20"/>
                <w:u w:val="none"/>
              </w:rPr>
            </w:pPr>
            <w:ins w:id="14328" w:author="WPS_1675132163" w:date="2024-09-29T10:10:30Z">
              <w:r>
                <w:rPr>
                  <w:rFonts w:hint="eastAsia" w:ascii="宋体" w:hAnsi="宋体" w:eastAsia="宋体" w:cs="宋体"/>
                  <w:i w:val="0"/>
                  <w:iCs w:val="0"/>
                  <w:color w:val="000000"/>
                  <w:kern w:val="0"/>
                  <w:sz w:val="20"/>
                  <w:szCs w:val="20"/>
                  <w:u w:val="none"/>
                  <w:lang w:val="en-US" w:eastAsia="zh-CN" w:bidi="ar"/>
                </w:rPr>
                <w:t>三、专项转移支付收入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2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2549479">
            <w:pPr>
              <w:keepNext w:val="0"/>
              <w:keepLines w:val="0"/>
              <w:widowControl/>
              <w:suppressLineNumbers w:val="0"/>
              <w:jc w:val="right"/>
              <w:textAlignment w:val="center"/>
              <w:rPr>
                <w:ins w:id="14330" w:author="WPS_1675132163" w:date="2024-09-29T10:10:30Z"/>
                <w:rFonts w:hint="eastAsia" w:ascii="宋体" w:hAnsi="宋体" w:eastAsia="宋体" w:cs="宋体"/>
                <w:i w:val="0"/>
                <w:iCs w:val="0"/>
                <w:color w:val="000000"/>
                <w:sz w:val="20"/>
                <w:szCs w:val="20"/>
                <w:u w:val="none"/>
              </w:rPr>
            </w:pPr>
            <w:ins w:id="14331" w:author="WPS_1675132163" w:date="2024-09-29T10:10:30Z">
              <w:r>
                <w:rPr>
                  <w:rFonts w:hint="eastAsia" w:ascii="宋体" w:hAnsi="宋体" w:eastAsia="宋体" w:cs="宋体"/>
                  <w:i w:val="0"/>
                  <w:iCs w:val="0"/>
                  <w:color w:val="000000"/>
                  <w:kern w:val="0"/>
                  <w:sz w:val="20"/>
                  <w:szCs w:val="20"/>
                  <w:u w:val="none"/>
                  <w:lang w:val="en-US" w:eastAsia="zh-CN" w:bidi="ar"/>
                </w:rPr>
                <w:t>18,112</w:t>
              </w:r>
            </w:ins>
          </w:p>
        </w:tc>
      </w:tr>
      <w:tr w14:paraId="21350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3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32" w:author="WPS_1675132163" w:date="2024-09-29T10:10:30Z"/>
          <w:trPrChange w:id="1433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3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C52D71B">
            <w:pPr>
              <w:keepNext w:val="0"/>
              <w:keepLines w:val="0"/>
              <w:widowControl/>
              <w:suppressLineNumbers w:val="0"/>
              <w:jc w:val="left"/>
              <w:textAlignment w:val="center"/>
              <w:rPr>
                <w:ins w:id="14335" w:author="WPS_1675132163" w:date="2024-09-29T10:10:30Z"/>
                <w:rFonts w:hint="eastAsia" w:ascii="宋体" w:hAnsi="宋体" w:eastAsia="宋体" w:cs="宋体"/>
                <w:i w:val="0"/>
                <w:iCs w:val="0"/>
                <w:color w:val="000000"/>
                <w:sz w:val="20"/>
                <w:szCs w:val="20"/>
                <w:u w:val="none"/>
              </w:rPr>
            </w:pPr>
            <w:ins w:id="14336" w:author="WPS_1675132163" w:date="2024-09-29T10:10:30Z">
              <w:r>
                <w:rPr>
                  <w:rFonts w:hint="eastAsia" w:ascii="宋体" w:hAnsi="宋体" w:eastAsia="宋体" w:cs="宋体"/>
                  <w:i w:val="0"/>
                  <w:iCs w:val="0"/>
                  <w:color w:val="000000"/>
                  <w:kern w:val="0"/>
                  <w:sz w:val="20"/>
                  <w:szCs w:val="20"/>
                  <w:u w:val="none"/>
                  <w:lang w:val="en-US" w:eastAsia="zh-CN" w:bidi="ar"/>
                </w:rPr>
                <w:t>　　一般公共服务</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3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3984979">
            <w:pPr>
              <w:keepNext w:val="0"/>
              <w:keepLines w:val="0"/>
              <w:widowControl/>
              <w:suppressLineNumbers w:val="0"/>
              <w:jc w:val="right"/>
              <w:textAlignment w:val="center"/>
              <w:rPr>
                <w:ins w:id="14338" w:author="WPS_1675132163" w:date="2024-09-29T10:10:30Z"/>
                <w:rFonts w:hint="eastAsia" w:ascii="宋体" w:hAnsi="宋体" w:eastAsia="宋体" w:cs="宋体"/>
                <w:i w:val="0"/>
                <w:iCs w:val="0"/>
                <w:color w:val="000000"/>
                <w:sz w:val="20"/>
                <w:szCs w:val="20"/>
                <w:u w:val="none"/>
              </w:rPr>
            </w:pPr>
            <w:ins w:id="14339" w:author="WPS_1675132163" w:date="2024-09-29T10:10:30Z">
              <w:r>
                <w:rPr>
                  <w:rFonts w:hint="eastAsia" w:ascii="宋体" w:hAnsi="宋体" w:eastAsia="宋体" w:cs="宋体"/>
                  <w:i w:val="0"/>
                  <w:iCs w:val="0"/>
                  <w:color w:val="000000"/>
                  <w:kern w:val="0"/>
                  <w:sz w:val="20"/>
                  <w:szCs w:val="20"/>
                  <w:u w:val="none"/>
                  <w:lang w:val="en-US" w:eastAsia="zh-CN" w:bidi="ar"/>
                </w:rPr>
                <w:t>426</w:t>
              </w:r>
            </w:ins>
          </w:p>
        </w:tc>
      </w:tr>
      <w:tr w14:paraId="36C59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4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40" w:author="WPS_1675132163" w:date="2024-09-29T10:10:30Z"/>
          <w:trPrChange w:id="1434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4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69690F1">
            <w:pPr>
              <w:keepNext w:val="0"/>
              <w:keepLines w:val="0"/>
              <w:widowControl/>
              <w:suppressLineNumbers w:val="0"/>
              <w:jc w:val="left"/>
              <w:textAlignment w:val="center"/>
              <w:rPr>
                <w:ins w:id="14343" w:author="WPS_1675132163" w:date="2024-09-29T10:10:30Z"/>
                <w:rFonts w:hint="eastAsia" w:ascii="宋体" w:hAnsi="宋体" w:eastAsia="宋体" w:cs="宋体"/>
                <w:i w:val="0"/>
                <w:iCs w:val="0"/>
                <w:color w:val="000000"/>
                <w:sz w:val="20"/>
                <w:szCs w:val="20"/>
                <w:u w:val="none"/>
              </w:rPr>
            </w:pPr>
            <w:ins w:id="14344" w:author="WPS_1675132163" w:date="2024-09-29T10:10:30Z">
              <w:r>
                <w:rPr>
                  <w:rFonts w:hint="eastAsia" w:ascii="宋体" w:hAnsi="宋体" w:eastAsia="宋体" w:cs="宋体"/>
                  <w:i w:val="0"/>
                  <w:iCs w:val="0"/>
                  <w:color w:val="000000"/>
                  <w:kern w:val="0"/>
                  <w:sz w:val="20"/>
                  <w:szCs w:val="20"/>
                  <w:u w:val="none"/>
                  <w:lang w:val="en-US" w:eastAsia="zh-CN" w:bidi="ar"/>
                </w:rPr>
                <w:t>　　外交</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4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4B1CE85">
            <w:pPr>
              <w:keepNext w:val="0"/>
              <w:keepLines w:val="0"/>
              <w:widowControl/>
              <w:suppressLineNumbers w:val="0"/>
              <w:jc w:val="right"/>
              <w:textAlignment w:val="center"/>
              <w:rPr>
                <w:ins w:id="14346" w:author="WPS_1675132163" w:date="2024-09-29T10:10:30Z"/>
                <w:rFonts w:hint="eastAsia" w:ascii="宋体" w:hAnsi="宋体" w:eastAsia="宋体" w:cs="宋体"/>
                <w:i w:val="0"/>
                <w:iCs w:val="0"/>
                <w:color w:val="000000"/>
                <w:sz w:val="20"/>
                <w:szCs w:val="20"/>
                <w:u w:val="none"/>
              </w:rPr>
            </w:pPr>
            <w:ins w:id="14347"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1241E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4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4348" w:author="WPS_1675132163" w:date="2024-09-29T10:10:30Z"/>
          <w:trPrChange w:id="1434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5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9E3620C">
            <w:pPr>
              <w:keepNext w:val="0"/>
              <w:keepLines w:val="0"/>
              <w:widowControl/>
              <w:suppressLineNumbers w:val="0"/>
              <w:jc w:val="left"/>
              <w:textAlignment w:val="center"/>
              <w:rPr>
                <w:ins w:id="14351" w:author="WPS_1675132163" w:date="2024-09-29T10:10:30Z"/>
                <w:rFonts w:hint="eastAsia" w:ascii="宋体" w:hAnsi="宋体" w:eastAsia="宋体" w:cs="宋体"/>
                <w:i w:val="0"/>
                <w:iCs w:val="0"/>
                <w:color w:val="000000"/>
                <w:sz w:val="20"/>
                <w:szCs w:val="20"/>
                <w:u w:val="none"/>
              </w:rPr>
            </w:pPr>
            <w:ins w:id="14352" w:author="WPS_1675132163" w:date="2024-09-29T10:10:30Z">
              <w:r>
                <w:rPr>
                  <w:rFonts w:hint="eastAsia" w:ascii="宋体" w:hAnsi="宋体" w:eastAsia="宋体" w:cs="宋体"/>
                  <w:i w:val="0"/>
                  <w:iCs w:val="0"/>
                  <w:color w:val="000000"/>
                  <w:kern w:val="0"/>
                  <w:sz w:val="20"/>
                  <w:szCs w:val="20"/>
                  <w:u w:val="none"/>
                  <w:lang w:val="en-US" w:eastAsia="zh-CN" w:bidi="ar"/>
                </w:rPr>
                <w:t>　　国防</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5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5C73389A">
            <w:pPr>
              <w:keepNext w:val="0"/>
              <w:keepLines w:val="0"/>
              <w:widowControl/>
              <w:suppressLineNumbers w:val="0"/>
              <w:jc w:val="right"/>
              <w:textAlignment w:val="center"/>
              <w:rPr>
                <w:ins w:id="14354" w:author="WPS_1675132163" w:date="2024-09-29T10:10:30Z"/>
                <w:rFonts w:hint="eastAsia" w:ascii="宋体" w:hAnsi="宋体" w:eastAsia="宋体" w:cs="宋体"/>
                <w:i w:val="0"/>
                <w:iCs w:val="0"/>
                <w:color w:val="000000"/>
                <w:sz w:val="20"/>
                <w:szCs w:val="20"/>
                <w:u w:val="none"/>
              </w:rPr>
            </w:pPr>
            <w:ins w:id="14355"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r w14:paraId="0815A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5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56" w:author="WPS_1675132163" w:date="2024-09-29T10:10:30Z"/>
          <w:trPrChange w:id="1435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5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2994ED6">
            <w:pPr>
              <w:keepNext w:val="0"/>
              <w:keepLines w:val="0"/>
              <w:widowControl/>
              <w:suppressLineNumbers w:val="0"/>
              <w:jc w:val="left"/>
              <w:textAlignment w:val="center"/>
              <w:rPr>
                <w:ins w:id="14359" w:author="WPS_1675132163" w:date="2024-09-29T10:10:30Z"/>
                <w:rFonts w:hint="eastAsia" w:ascii="宋体" w:hAnsi="宋体" w:eastAsia="宋体" w:cs="宋体"/>
                <w:i w:val="0"/>
                <w:iCs w:val="0"/>
                <w:color w:val="000000"/>
                <w:sz w:val="20"/>
                <w:szCs w:val="20"/>
                <w:u w:val="none"/>
              </w:rPr>
            </w:pPr>
            <w:ins w:id="14360" w:author="WPS_1675132163" w:date="2024-09-29T10:10:30Z">
              <w:r>
                <w:rPr>
                  <w:rFonts w:hint="eastAsia" w:ascii="宋体" w:hAnsi="宋体" w:eastAsia="宋体" w:cs="宋体"/>
                  <w:i w:val="0"/>
                  <w:iCs w:val="0"/>
                  <w:color w:val="000000"/>
                  <w:kern w:val="0"/>
                  <w:sz w:val="20"/>
                  <w:szCs w:val="20"/>
                  <w:u w:val="none"/>
                  <w:lang w:val="en-US" w:eastAsia="zh-CN" w:bidi="ar"/>
                </w:rPr>
                <w:t>　　公共安全</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6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C667B0F">
            <w:pPr>
              <w:keepNext w:val="0"/>
              <w:keepLines w:val="0"/>
              <w:widowControl/>
              <w:suppressLineNumbers w:val="0"/>
              <w:jc w:val="right"/>
              <w:textAlignment w:val="center"/>
              <w:rPr>
                <w:ins w:id="14362" w:author="WPS_1675132163" w:date="2024-09-29T10:10:30Z"/>
                <w:rFonts w:hint="eastAsia" w:ascii="宋体" w:hAnsi="宋体" w:eastAsia="宋体" w:cs="宋体"/>
                <w:i w:val="0"/>
                <w:iCs w:val="0"/>
                <w:color w:val="000000"/>
                <w:sz w:val="20"/>
                <w:szCs w:val="20"/>
                <w:u w:val="none"/>
              </w:rPr>
            </w:pPr>
            <w:ins w:id="14363" w:author="WPS_1675132163" w:date="2024-09-29T10:10:30Z">
              <w:r>
                <w:rPr>
                  <w:rFonts w:hint="eastAsia" w:ascii="宋体" w:hAnsi="宋体" w:eastAsia="宋体" w:cs="宋体"/>
                  <w:i w:val="0"/>
                  <w:iCs w:val="0"/>
                  <w:color w:val="000000"/>
                  <w:kern w:val="0"/>
                  <w:sz w:val="20"/>
                  <w:szCs w:val="20"/>
                  <w:u w:val="none"/>
                  <w:lang w:val="en-US" w:eastAsia="zh-CN" w:bidi="ar"/>
                </w:rPr>
                <w:t>58</w:t>
              </w:r>
            </w:ins>
          </w:p>
        </w:tc>
      </w:tr>
      <w:tr w14:paraId="0BC70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6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64" w:author="WPS_1675132163" w:date="2024-09-29T10:10:30Z"/>
          <w:trPrChange w:id="1436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6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FAF9A15">
            <w:pPr>
              <w:keepNext w:val="0"/>
              <w:keepLines w:val="0"/>
              <w:widowControl/>
              <w:suppressLineNumbers w:val="0"/>
              <w:jc w:val="left"/>
              <w:textAlignment w:val="center"/>
              <w:rPr>
                <w:ins w:id="14367" w:author="WPS_1675132163" w:date="2024-09-29T10:10:30Z"/>
                <w:rFonts w:hint="eastAsia" w:ascii="宋体" w:hAnsi="宋体" w:eastAsia="宋体" w:cs="宋体"/>
                <w:i w:val="0"/>
                <w:iCs w:val="0"/>
                <w:color w:val="000000"/>
                <w:sz w:val="20"/>
                <w:szCs w:val="20"/>
                <w:u w:val="none"/>
              </w:rPr>
            </w:pPr>
            <w:ins w:id="14368" w:author="WPS_1675132163" w:date="2024-09-29T10:10:30Z">
              <w:r>
                <w:rPr>
                  <w:rFonts w:hint="eastAsia" w:ascii="宋体" w:hAnsi="宋体" w:eastAsia="宋体" w:cs="宋体"/>
                  <w:i w:val="0"/>
                  <w:iCs w:val="0"/>
                  <w:color w:val="000000"/>
                  <w:kern w:val="0"/>
                  <w:sz w:val="20"/>
                  <w:szCs w:val="20"/>
                  <w:u w:val="none"/>
                  <w:lang w:val="en-US" w:eastAsia="zh-CN" w:bidi="ar"/>
                </w:rPr>
                <w:t>　　教育</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6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9752777">
            <w:pPr>
              <w:keepNext w:val="0"/>
              <w:keepLines w:val="0"/>
              <w:widowControl/>
              <w:suppressLineNumbers w:val="0"/>
              <w:jc w:val="right"/>
              <w:textAlignment w:val="center"/>
              <w:rPr>
                <w:ins w:id="14370" w:author="WPS_1675132163" w:date="2024-09-29T10:10:30Z"/>
                <w:rFonts w:hint="eastAsia" w:ascii="宋体" w:hAnsi="宋体" w:eastAsia="宋体" w:cs="宋体"/>
                <w:i w:val="0"/>
                <w:iCs w:val="0"/>
                <w:color w:val="000000"/>
                <w:sz w:val="20"/>
                <w:szCs w:val="20"/>
                <w:u w:val="none"/>
              </w:rPr>
            </w:pPr>
            <w:ins w:id="14371" w:author="WPS_1675132163" w:date="2024-09-29T10:10:30Z">
              <w:r>
                <w:rPr>
                  <w:rFonts w:hint="eastAsia" w:ascii="宋体" w:hAnsi="宋体" w:eastAsia="宋体" w:cs="宋体"/>
                  <w:i w:val="0"/>
                  <w:iCs w:val="0"/>
                  <w:color w:val="000000"/>
                  <w:kern w:val="0"/>
                  <w:sz w:val="20"/>
                  <w:szCs w:val="20"/>
                  <w:u w:val="none"/>
                  <w:lang w:val="en-US" w:eastAsia="zh-CN" w:bidi="ar"/>
                </w:rPr>
                <w:t>527</w:t>
              </w:r>
            </w:ins>
          </w:p>
        </w:tc>
      </w:tr>
      <w:tr w14:paraId="2C79F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7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72" w:author="WPS_1675132163" w:date="2024-09-29T10:10:30Z"/>
          <w:trPrChange w:id="1437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7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FCBC51F">
            <w:pPr>
              <w:keepNext w:val="0"/>
              <w:keepLines w:val="0"/>
              <w:widowControl/>
              <w:suppressLineNumbers w:val="0"/>
              <w:jc w:val="left"/>
              <w:textAlignment w:val="center"/>
              <w:rPr>
                <w:ins w:id="14375" w:author="WPS_1675132163" w:date="2024-09-29T10:10:30Z"/>
                <w:rFonts w:hint="eastAsia" w:ascii="宋体" w:hAnsi="宋体" w:eastAsia="宋体" w:cs="宋体"/>
                <w:i w:val="0"/>
                <w:iCs w:val="0"/>
                <w:color w:val="000000"/>
                <w:sz w:val="20"/>
                <w:szCs w:val="20"/>
                <w:u w:val="none"/>
              </w:rPr>
            </w:pPr>
            <w:ins w:id="14376" w:author="WPS_1675132163" w:date="2024-09-29T10:10:30Z">
              <w:r>
                <w:rPr>
                  <w:rFonts w:hint="eastAsia" w:ascii="宋体" w:hAnsi="宋体" w:eastAsia="宋体" w:cs="宋体"/>
                  <w:i w:val="0"/>
                  <w:iCs w:val="0"/>
                  <w:color w:val="000000"/>
                  <w:kern w:val="0"/>
                  <w:sz w:val="20"/>
                  <w:szCs w:val="20"/>
                  <w:u w:val="none"/>
                  <w:lang w:val="en-US" w:eastAsia="zh-CN" w:bidi="ar"/>
                </w:rPr>
                <w:t>　　科学技术</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7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4BAF7B6">
            <w:pPr>
              <w:keepNext w:val="0"/>
              <w:keepLines w:val="0"/>
              <w:widowControl/>
              <w:suppressLineNumbers w:val="0"/>
              <w:jc w:val="right"/>
              <w:textAlignment w:val="center"/>
              <w:rPr>
                <w:ins w:id="14378" w:author="WPS_1675132163" w:date="2024-09-29T10:10:30Z"/>
                <w:rFonts w:hint="eastAsia" w:ascii="宋体" w:hAnsi="宋体" w:eastAsia="宋体" w:cs="宋体"/>
                <w:i w:val="0"/>
                <w:iCs w:val="0"/>
                <w:color w:val="000000"/>
                <w:sz w:val="20"/>
                <w:szCs w:val="20"/>
                <w:u w:val="none"/>
              </w:rPr>
            </w:pPr>
            <w:ins w:id="14379" w:author="WPS_1675132163" w:date="2024-09-29T10:10:30Z">
              <w:r>
                <w:rPr>
                  <w:rFonts w:hint="eastAsia" w:ascii="宋体" w:hAnsi="宋体" w:eastAsia="宋体" w:cs="宋体"/>
                  <w:i w:val="0"/>
                  <w:iCs w:val="0"/>
                  <w:color w:val="000000"/>
                  <w:kern w:val="0"/>
                  <w:sz w:val="20"/>
                  <w:szCs w:val="20"/>
                  <w:u w:val="none"/>
                  <w:lang w:val="en-US" w:eastAsia="zh-CN" w:bidi="ar"/>
                </w:rPr>
                <w:t>226</w:t>
              </w:r>
            </w:ins>
          </w:p>
        </w:tc>
      </w:tr>
      <w:tr w14:paraId="2A19E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8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80" w:author="WPS_1675132163" w:date="2024-09-29T10:10:30Z"/>
          <w:trPrChange w:id="1438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8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5080E02">
            <w:pPr>
              <w:keepNext w:val="0"/>
              <w:keepLines w:val="0"/>
              <w:widowControl/>
              <w:suppressLineNumbers w:val="0"/>
              <w:jc w:val="left"/>
              <w:textAlignment w:val="center"/>
              <w:rPr>
                <w:ins w:id="14383" w:author="WPS_1675132163" w:date="2024-09-29T10:10:30Z"/>
                <w:rFonts w:hint="eastAsia" w:ascii="宋体" w:hAnsi="宋体" w:eastAsia="宋体" w:cs="宋体"/>
                <w:i w:val="0"/>
                <w:iCs w:val="0"/>
                <w:color w:val="000000"/>
                <w:sz w:val="20"/>
                <w:szCs w:val="20"/>
                <w:u w:val="none"/>
              </w:rPr>
            </w:pPr>
            <w:ins w:id="14384" w:author="WPS_1675132163" w:date="2024-09-29T10:10:30Z">
              <w:r>
                <w:rPr>
                  <w:rFonts w:hint="eastAsia" w:ascii="宋体" w:hAnsi="宋体" w:eastAsia="宋体" w:cs="宋体"/>
                  <w:i w:val="0"/>
                  <w:iCs w:val="0"/>
                  <w:color w:val="000000"/>
                  <w:kern w:val="0"/>
                  <w:sz w:val="20"/>
                  <w:szCs w:val="20"/>
                  <w:u w:val="none"/>
                  <w:lang w:val="en-US" w:eastAsia="zh-CN" w:bidi="ar"/>
                </w:rPr>
                <w:t xml:space="preserve">    文化旅游体育与传媒</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8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010928A">
            <w:pPr>
              <w:keepNext w:val="0"/>
              <w:keepLines w:val="0"/>
              <w:widowControl/>
              <w:suppressLineNumbers w:val="0"/>
              <w:jc w:val="right"/>
              <w:textAlignment w:val="center"/>
              <w:rPr>
                <w:ins w:id="14386" w:author="WPS_1675132163" w:date="2024-09-29T10:10:30Z"/>
                <w:rFonts w:hint="eastAsia" w:ascii="宋体" w:hAnsi="宋体" w:eastAsia="宋体" w:cs="宋体"/>
                <w:i w:val="0"/>
                <w:iCs w:val="0"/>
                <w:color w:val="000000"/>
                <w:sz w:val="20"/>
                <w:szCs w:val="20"/>
                <w:u w:val="none"/>
              </w:rPr>
            </w:pPr>
            <w:ins w:id="14387" w:author="WPS_1675132163" w:date="2024-09-29T10:10:30Z">
              <w:r>
                <w:rPr>
                  <w:rFonts w:hint="eastAsia" w:ascii="宋体" w:hAnsi="宋体" w:eastAsia="宋体" w:cs="宋体"/>
                  <w:i w:val="0"/>
                  <w:iCs w:val="0"/>
                  <w:color w:val="000000"/>
                  <w:kern w:val="0"/>
                  <w:sz w:val="20"/>
                  <w:szCs w:val="20"/>
                  <w:u w:val="none"/>
                  <w:lang w:val="en-US" w:eastAsia="zh-CN" w:bidi="ar"/>
                </w:rPr>
                <w:t>56</w:t>
              </w:r>
            </w:ins>
          </w:p>
        </w:tc>
      </w:tr>
      <w:tr w14:paraId="10AE3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8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88" w:author="WPS_1675132163" w:date="2024-09-29T10:10:30Z"/>
          <w:trPrChange w:id="1438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9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7AFDBEF">
            <w:pPr>
              <w:keepNext w:val="0"/>
              <w:keepLines w:val="0"/>
              <w:widowControl/>
              <w:suppressLineNumbers w:val="0"/>
              <w:jc w:val="left"/>
              <w:textAlignment w:val="center"/>
              <w:rPr>
                <w:ins w:id="14391" w:author="WPS_1675132163" w:date="2024-09-29T10:10:30Z"/>
                <w:rFonts w:hint="eastAsia" w:ascii="宋体" w:hAnsi="宋体" w:eastAsia="宋体" w:cs="宋体"/>
                <w:i w:val="0"/>
                <w:iCs w:val="0"/>
                <w:color w:val="000000"/>
                <w:sz w:val="20"/>
                <w:szCs w:val="20"/>
                <w:u w:val="none"/>
              </w:rPr>
            </w:pPr>
            <w:ins w:id="14392" w:author="WPS_1675132163" w:date="2024-09-29T10:10:30Z">
              <w:r>
                <w:rPr>
                  <w:rFonts w:hint="eastAsia" w:ascii="宋体" w:hAnsi="宋体" w:eastAsia="宋体" w:cs="宋体"/>
                  <w:i w:val="0"/>
                  <w:iCs w:val="0"/>
                  <w:color w:val="000000"/>
                  <w:kern w:val="0"/>
                  <w:sz w:val="20"/>
                  <w:szCs w:val="20"/>
                  <w:u w:val="none"/>
                  <w:lang w:val="en-US" w:eastAsia="zh-CN" w:bidi="ar"/>
                </w:rPr>
                <w:t>　　社会保障和就业</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39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54B7A7D0">
            <w:pPr>
              <w:keepNext w:val="0"/>
              <w:keepLines w:val="0"/>
              <w:widowControl/>
              <w:suppressLineNumbers w:val="0"/>
              <w:jc w:val="right"/>
              <w:textAlignment w:val="center"/>
              <w:rPr>
                <w:ins w:id="14394" w:author="WPS_1675132163" w:date="2024-09-29T10:10:30Z"/>
                <w:rFonts w:hint="eastAsia" w:ascii="宋体" w:hAnsi="宋体" w:eastAsia="宋体" w:cs="宋体"/>
                <w:i w:val="0"/>
                <w:iCs w:val="0"/>
                <w:color w:val="000000"/>
                <w:sz w:val="20"/>
                <w:szCs w:val="20"/>
                <w:u w:val="none"/>
              </w:rPr>
            </w:pPr>
            <w:ins w:id="14395" w:author="WPS_1675132163" w:date="2024-09-29T10:10:30Z">
              <w:r>
                <w:rPr>
                  <w:rFonts w:hint="eastAsia" w:ascii="宋体" w:hAnsi="宋体" w:eastAsia="宋体" w:cs="宋体"/>
                  <w:i w:val="0"/>
                  <w:iCs w:val="0"/>
                  <w:color w:val="000000"/>
                  <w:kern w:val="0"/>
                  <w:sz w:val="20"/>
                  <w:szCs w:val="20"/>
                  <w:u w:val="none"/>
                  <w:lang w:val="en-US" w:eastAsia="zh-CN" w:bidi="ar"/>
                </w:rPr>
                <w:t>713</w:t>
              </w:r>
            </w:ins>
          </w:p>
        </w:tc>
      </w:tr>
      <w:tr w14:paraId="65294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39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396" w:author="WPS_1675132163" w:date="2024-09-29T10:10:30Z"/>
          <w:trPrChange w:id="1439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39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91111E5">
            <w:pPr>
              <w:keepNext w:val="0"/>
              <w:keepLines w:val="0"/>
              <w:widowControl/>
              <w:suppressLineNumbers w:val="0"/>
              <w:jc w:val="left"/>
              <w:textAlignment w:val="center"/>
              <w:rPr>
                <w:ins w:id="14399" w:author="WPS_1675132163" w:date="2024-09-29T10:10:30Z"/>
                <w:rFonts w:hint="eastAsia" w:ascii="宋体" w:hAnsi="宋体" w:eastAsia="宋体" w:cs="宋体"/>
                <w:i w:val="0"/>
                <w:iCs w:val="0"/>
                <w:color w:val="000000"/>
                <w:sz w:val="20"/>
                <w:szCs w:val="20"/>
                <w:u w:val="none"/>
              </w:rPr>
            </w:pPr>
            <w:ins w:id="14400" w:author="WPS_1675132163" w:date="2024-09-29T10:10:30Z">
              <w:r>
                <w:rPr>
                  <w:rFonts w:hint="eastAsia" w:ascii="宋体" w:hAnsi="宋体" w:eastAsia="宋体" w:cs="宋体"/>
                  <w:i w:val="0"/>
                  <w:iCs w:val="0"/>
                  <w:color w:val="000000"/>
                  <w:kern w:val="0"/>
                  <w:sz w:val="20"/>
                  <w:szCs w:val="20"/>
                  <w:u w:val="none"/>
                  <w:lang w:val="en-US" w:eastAsia="zh-CN" w:bidi="ar"/>
                </w:rPr>
                <w:t xml:space="preserve">    卫生健康</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0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D80CE5B">
            <w:pPr>
              <w:keepNext w:val="0"/>
              <w:keepLines w:val="0"/>
              <w:widowControl/>
              <w:suppressLineNumbers w:val="0"/>
              <w:jc w:val="right"/>
              <w:textAlignment w:val="center"/>
              <w:rPr>
                <w:ins w:id="14402" w:author="WPS_1675132163" w:date="2024-09-29T10:10:30Z"/>
                <w:rFonts w:hint="eastAsia" w:ascii="宋体" w:hAnsi="宋体" w:eastAsia="宋体" w:cs="宋体"/>
                <w:i w:val="0"/>
                <w:iCs w:val="0"/>
                <w:color w:val="000000"/>
                <w:sz w:val="20"/>
                <w:szCs w:val="20"/>
                <w:u w:val="none"/>
              </w:rPr>
            </w:pPr>
            <w:ins w:id="14403" w:author="WPS_1675132163" w:date="2024-09-29T10:10:30Z">
              <w:r>
                <w:rPr>
                  <w:rFonts w:hint="eastAsia" w:ascii="宋体" w:hAnsi="宋体" w:eastAsia="宋体" w:cs="宋体"/>
                  <w:i w:val="0"/>
                  <w:iCs w:val="0"/>
                  <w:color w:val="000000"/>
                  <w:kern w:val="0"/>
                  <w:sz w:val="20"/>
                  <w:szCs w:val="20"/>
                  <w:u w:val="none"/>
                  <w:lang w:val="en-US" w:eastAsia="zh-CN" w:bidi="ar"/>
                </w:rPr>
                <w:t>1,013</w:t>
              </w:r>
            </w:ins>
          </w:p>
        </w:tc>
      </w:tr>
      <w:tr w14:paraId="194A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40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04" w:author="WPS_1675132163" w:date="2024-09-29T10:10:30Z"/>
          <w:trPrChange w:id="1440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0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10170E6">
            <w:pPr>
              <w:keepNext w:val="0"/>
              <w:keepLines w:val="0"/>
              <w:widowControl/>
              <w:suppressLineNumbers w:val="0"/>
              <w:jc w:val="left"/>
              <w:textAlignment w:val="center"/>
              <w:rPr>
                <w:ins w:id="14407" w:author="WPS_1675132163" w:date="2024-09-29T10:10:30Z"/>
                <w:rFonts w:hint="eastAsia" w:ascii="宋体" w:hAnsi="宋体" w:eastAsia="宋体" w:cs="宋体"/>
                <w:i w:val="0"/>
                <w:iCs w:val="0"/>
                <w:color w:val="000000"/>
                <w:sz w:val="20"/>
                <w:szCs w:val="20"/>
                <w:u w:val="none"/>
              </w:rPr>
            </w:pPr>
            <w:ins w:id="14408" w:author="WPS_1675132163" w:date="2024-09-29T10:10:30Z">
              <w:r>
                <w:rPr>
                  <w:rFonts w:hint="eastAsia" w:ascii="宋体" w:hAnsi="宋体" w:eastAsia="宋体" w:cs="宋体"/>
                  <w:i w:val="0"/>
                  <w:iCs w:val="0"/>
                  <w:color w:val="000000"/>
                  <w:kern w:val="0"/>
                  <w:sz w:val="20"/>
                  <w:szCs w:val="20"/>
                  <w:u w:val="none"/>
                  <w:lang w:val="en-US" w:eastAsia="zh-CN" w:bidi="ar"/>
                </w:rPr>
                <w:t>　　节能环保</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0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07C5B91A">
            <w:pPr>
              <w:keepNext w:val="0"/>
              <w:keepLines w:val="0"/>
              <w:widowControl/>
              <w:suppressLineNumbers w:val="0"/>
              <w:jc w:val="right"/>
              <w:textAlignment w:val="center"/>
              <w:rPr>
                <w:ins w:id="14410" w:author="WPS_1675132163" w:date="2024-09-29T10:10:30Z"/>
                <w:rFonts w:hint="eastAsia" w:ascii="宋体" w:hAnsi="宋体" w:eastAsia="宋体" w:cs="宋体"/>
                <w:i w:val="0"/>
                <w:iCs w:val="0"/>
                <w:color w:val="000000"/>
                <w:sz w:val="20"/>
                <w:szCs w:val="20"/>
                <w:u w:val="none"/>
              </w:rPr>
            </w:pPr>
            <w:ins w:id="14411" w:author="WPS_1675132163" w:date="2024-09-29T10:10:30Z">
              <w:r>
                <w:rPr>
                  <w:rFonts w:hint="eastAsia" w:ascii="宋体" w:hAnsi="宋体" w:eastAsia="宋体" w:cs="宋体"/>
                  <w:i w:val="0"/>
                  <w:iCs w:val="0"/>
                  <w:color w:val="000000"/>
                  <w:kern w:val="0"/>
                  <w:sz w:val="20"/>
                  <w:szCs w:val="20"/>
                  <w:u w:val="none"/>
                  <w:lang w:val="en-US" w:eastAsia="zh-CN" w:bidi="ar"/>
                </w:rPr>
                <w:t>1,288</w:t>
              </w:r>
            </w:ins>
          </w:p>
        </w:tc>
      </w:tr>
      <w:tr w14:paraId="5318D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1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12" w:author="WPS_1675132163" w:date="2024-09-29T10:10:30Z"/>
          <w:trPrChange w:id="1441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1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199570F">
            <w:pPr>
              <w:keepNext w:val="0"/>
              <w:keepLines w:val="0"/>
              <w:widowControl/>
              <w:suppressLineNumbers w:val="0"/>
              <w:jc w:val="left"/>
              <w:textAlignment w:val="center"/>
              <w:rPr>
                <w:ins w:id="14415" w:author="WPS_1675132163" w:date="2024-09-29T10:10:30Z"/>
                <w:rFonts w:hint="eastAsia" w:ascii="宋体" w:hAnsi="宋体" w:eastAsia="宋体" w:cs="宋体"/>
                <w:i w:val="0"/>
                <w:iCs w:val="0"/>
                <w:color w:val="000000"/>
                <w:sz w:val="20"/>
                <w:szCs w:val="20"/>
                <w:u w:val="none"/>
              </w:rPr>
            </w:pPr>
            <w:ins w:id="14416" w:author="WPS_1675132163" w:date="2024-09-29T10:10:30Z">
              <w:r>
                <w:rPr>
                  <w:rFonts w:hint="eastAsia" w:ascii="宋体" w:hAnsi="宋体" w:eastAsia="宋体" w:cs="宋体"/>
                  <w:i w:val="0"/>
                  <w:iCs w:val="0"/>
                  <w:color w:val="000000"/>
                  <w:kern w:val="0"/>
                  <w:sz w:val="20"/>
                  <w:szCs w:val="20"/>
                  <w:u w:val="none"/>
                  <w:lang w:val="en-US" w:eastAsia="zh-CN" w:bidi="ar"/>
                </w:rPr>
                <w:t>　　城乡社区</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1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4DA4EB63">
            <w:pPr>
              <w:keepNext w:val="0"/>
              <w:keepLines w:val="0"/>
              <w:widowControl/>
              <w:suppressLineNumbers w:val="0"/>
              <w:jc w:val="right"/>
              <w:textAlignment w:val="center"/>
              <w:rPr>
                <w:ins w:id="14418" w:author="WPS_1675132163" w:date="2024-09-29T10:10:30Z"/>
                <w:rFonts w:hint="eastAsia" w:ascii="宋体" w:hAnsi="宋体" w:eastAsia="宋体" w:cs="宋体"/>
                <w:i w:val="0"/>
                <w:iCs w:val="0"/>
                <w:color w:val="000000"/>
                <w:sz w:val="20"/>
                <w:szCs w:val="20"/>
                <w:u w:val="none"/>
              </w:rPr>
            </w:pPr>
            <w:ins w:id="14419" w:author="WPS_1675132163" w:date="2024-09-29T10:10:30Z">
              <w:r>
                <w:rPr>
                  <w:rFonts w:hint="eastAsia" w:ascii="宋体" w:hAnsi="宋体" w:eastAsia="宋体" w:cs="宋体"/>
                  <w:i w:val="0"/>
                  <w:iCs w:val="0"/>
                  <w:color w:val="000000"/>
                  <w:kern w:val="0"/>
                  <w:sz w:val="20"/>
                  <w:szCs w:val="20"/>
                  <w:u w:val="none"/>
                  <w:lang w:val="en-US" w:eastAsia="zh-CN" w:bidi="ar"/>
                </w:rPr>
                <w:t>16</w:t>
              </w:r>
            </w:ins>
          </w:p>
        </w:tc>
      </w:tr>
      <w:tr w14:paraId="15F9C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2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20" w:author="WPS_1675132163" w:date="2024-09-29T10:10:30Z"/>
          <w:trPrChange w:id="1442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2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2732688">
            <w:pPr>
              <w:keepNext w:val="0"/>
              <w:keepLines w:val="0"/>
              <w:widowControl/>
              <w:suppressLineNumbers w:val="0"/>
              <w:jc w:val="left"/>
              <w:textAlignment w:val="center"/>
              <w:rPr>
                <w:ins w:id="14423" w:author="WPS_1675132163" w:date="2024-09-29T10:10:30Z"/>
                <w:rFonts w:hint="eastAsia" w:ascii="宋体" w:hAnsi="宋体" w:eastAsia="宋体" w:cs="宋体"/>
                <w:i w:val="0"/>
                <w:iCs w:val="0"/>
                <w:color w:val="000000"/>
                <w:sz w:val="20"/>
                <w:szCs w:val="20"/>
                <w:u w:val="none"/>
              </w:rPr>
            </w:pPr>
            <w:ins w:id="14424" w:author="WPS_1675132163" w:date="2024-09-29T10:10:30Z">
              <w:r>
                <w:rPr>
                  <w:rFonts w:hint="eastAsia" w:ascii="宋体" w:hAnsi="宋体" w:eastAsia="宋体" w:cs="宋体"/>
                  <w:i w:val="0"/>
                  <w:iCs w:val="0"/>
                  <w:color w:val="000000"/>
                  <w:kern w:val="0"/>
                  <w:sz w:val="20"/>
                  <w:szCs w:val="20"/>
                  <w:u w:val="none"/>
                  <w:lang w:val="en-US" w:eastAsia="zh-CN" w:bidi="ar"/>
                </w:rPr>
                <w:t>　　农林水</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2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049A0512">
            <w:pPr>
              <w:keepNext w:val="0"/>
              <w:keepLines w:val="0"/>
              <w:widowControl/>
              <w:suppressLineNumbers w:val="0"/>
              <w:jc w:val="right"/>
              <w:textAlignment w:val="center"/>
              <w:rPr>
                <w:ins w:id="14426" w:author="WPS_1675132163" w:date="2024-09-29T10:10:30Z"/>
                <w:rFonts w:hint="eastAsia" w:ascii="宋体" w:hAnsi="宋体" w:eastAsia="宋体" w:cs="宋体"/>
                <w:i w:val="0"/>
                <w:iCs w:val="0"/>
                <w:color w:val="000000"/>
                <w:sz w:val="20"/>
                <w:szCs w:val="20"/>
                <w:u w:val="none"/>
              </w:rPr>
            </w:pPr>
            <w:ins w:id="14427" w:author="WPS_1675132163" w:date="2024-09-29T10:10:30Z">
              <w:r>
                <w:rPr>
                  <w:rFonts w:hint="eastAsia" w:ascii="宋体" w:hAnsi="宋体" w:eastAsia="宋体" w:cs="宋体"/>
                  <w:i w:val="0"/>
                  <w:iCs w:val="0"/>
                  <w:color w:val="000000"/>
                  <w:kern w:val="0"/>
                  <w:sz w:val="20"/>
                  <w:szCs w:val="20"/>
                  <w:u w:val="none"/>
                  <w:lang w:val="en-US" w:eastAsia="zh-CN" w:bidi="ar"/>
                </w:rPr>
                <w:t>10,602</w:t>
              </w:r>
            </w:ins>
          </w:p>
        </w:tc>
      </w:tr>
      <w:tr w14:paraId="19F3D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2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28" w:author="WPS_1675132163" w:date="2024-09-29T10:10:30Z"/>
          <w:trPrChange w:id="1442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3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52981BE">
            <w:pPr>
              <w:keepNext w:val="0"/>
              <w:keepLines w:val="0"/>
              <w:widowControl/>
              <w:suppressLineNumbers w:val="0"/>
              <w:jc w:val="left"/>
              <w:textAlignment w:val="center"/>
              <w:rPr>
                <w:ins w:id="14431" w:author="WPS_1675132163" w:date="2024-09-29T10:10:30Z"/>
                <w:rFonts w:hint="eastAsia" w:ascii="宋体" w:hAnsi="宋体" w:eastAsia="宋体" w:cs="宋体"/>
                <w:i w:val="0"/>
                <w:iCs w:val="0"/>
                <w:color w:val="000000"/>
                <w:sz w:val="20"/>
                <w:szCs w:val="20"/>
                <w:u w:val="none"/>
              </w:rPr>
            </w:pPr>
            <w:ins w:id="14432" w:author="WPS_1675132163" w:date="2024-09-29T10:10:30Z">
              <w:r>
                <w:rPr>
                  <w:rFonts w:hint="eastAsia" w:ascii="宋体" w:hAnsi="宋体" w:eastAsia="宋体" w:cs="宋体"/>
                  <w:i w:val="0"/>
                  <w:iCs w:val="0"/>
                  <w:color w:val="000000"/>
                  <w:kern w:val="0"/>
                  <w:sz w:val="20"/>
                  <w:szCs w:val="20"/>
                  <w:u w:val="none"/>
                  <w:lang w:val="en-US" w:eastAsia="zh-CN" w:bidi="ar"/>
                </w:rPr>
                <w:t>　　交通运输</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3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33D5589">
            <w:pPr>
              <w:keepNext w:val="0"/>
              <w:keepLines w:val="0"/>
              <w:widowControl/>
              <w:suppressLineNumbers w:val="0"/>
              <w:jc w:val="right"/>
              <w:textAlignment w:val="center"/>
              <w:rPr>
                <w:ins w:id="14434" w:author="WPS_1675132163" w:date="2024-09-29T10:10:30Z"/>
                <w:rFonts w:hint="eastAsia" w:ascii="宋体" w:hAnsi="宋体" w:eastAsia="宋体" w:cs="宋体"/>
                <w:i w:val="0"/>
                <w:iCs w:val="0"/>
                <w:color w:val="000000"/>
                <w:sz w:val="20"/>
                <w:szCs w:val="20"/>
                <w:u w:val="none"/>
              </w:rPr>
            </w:pPr>
            <w:ins w:id="14435" w:author="WPS_1675132163" w:date="2024-09-29T10:10:30Z">
              <w:r>
                <w:rPr>
                  <w:rFonts w:hint="eastAsia" w:ascii="宋体" w:hAnsi="宋体" w:eastAsia="宋体" w:cs="宋体"/>
                  <w:i w:val="0"/>
                  <w:iCs w:val="0"/>
                  <w:color w:val="000000"/>
                  <w:kern w:val="0"/>
                  <w:sz w:val="20"/>
                  <w:szCs w:val="20"/>
                  <w:u w:val="none"/>
                  <w:lang w:val="en-US" w:eastAsia="zh-CN" w:bidi="ar"/>
                </w:rPr>
                <w:t>390</w:t>
              </w:r>
            </w:ins>
          </w:p>
        </w:tc>
      </w:tr>
      <w:tr w14:paraId="39F33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3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36" w:author="WPS_1675132163" w:date="2024-09-29T10:10:30Z"/>
          <w:trPrChange w:id="1443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3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8B007EB">
            <w:pPr>
              <w:keepNext w:val="0"/>
              <w:keepLines w:val="0"/>
              <w:widowControl/>
              <w:suppressLineNumbers w:val="0"/>
              <w:jc w:val="left"/>
              <w:textAlignment w:val="center"/>
              <w:rPr>
                <w:ins w:id="14439" w:author="WPS_1675132163" w:date="2024-09-29T10:10:30Z"/>
                <w:rFonts w:hint="eastAsia" w:ascii="宋体" w:hAnsi="宋体" w:eastAsia="宋体" w:cs="宋体"/>
                <w:i w:val="0"/>
                <w:iCs w:val="0"/>
                <w:color w:val="000000"/>
                <w:sz w:val="20"/>
                <w:szCs w:val="20"/>
                <w:u w:val="none"/>
              </w:rPr>
            </w:pPr>
            <w:ins w:id="14440" w:author="WPS_1675132163" w:date="2024-09-29T10:10:30Z">
              <w:r>
                <w:rPr>
                  <w:rFonts w:hint="eastAsia" w:ascii="宋体" w:hAnsi="宋体" w:eastAsia="宋体" w:cs="宋体"/>
                  <w:i w:val="0"/>
                  <w:iCs w:val="0"/>
                  <w:color w:val="000000"/>
                  <w:kern w:val="0"/>
                  <w:sz w:val="20"/>
                  <w:szCs w:val="20"/>
                  <w:u w:val="none"/>
                  <w:lang w:val="en-US" w:eastAsia="zh-CN" w:bidi="ar"/>
                </w:rPr>
                <w:t>　　资源勘探工业信息等</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4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429350F">
            <w:pPr>
              <w:keepNext w:val="0"/>
              <w:keepLines w:val="0"/>
              <w:widowControl/>
              <w:suppressLineNumbers w:val="0"/>
              <w:jc w:val="right"/>
              <w:textAlignment w:val="center"/>
              <w:rPr>
                <w:ins w:id="14442" w:author="WPS_1675132163" w:date="2024-09-29T10:10:30Z"/>
                <w:rFonts w:hint="eastAsia" w:ascii="宋体" w:hAnsi="宋体" w:eastAsia="宋体" w:cs="宋体"/>
                <w:i w:val="0"/>
                <w:iCs w:val="0"/>
                <w:color w:val="000000"/>
                <w:sz w:val="20"/>
                <w:szCs w:val="20"/>
                <w:u w:val="none"/>
              </w:rPr>
            </w:pPr>
            <w:ins w:id="14443" w:author="WPS_1675132163" w:date="2024-09-29T10:10:30Z">
              <w:r>
                <w:rPr>
                  <w:rFonts w:hint="eastAsia" w:ascii="宋体" w:hAnsi="宋体" w:eastAsia="宋体" w:cs="宋体"/>
                  <w:i w:val="0"/>
                  <w:iCs w:val="0"/>
                  <w:color w:val="000000"/>
                  <w:kern w:val="0"/>
                  <w:sz w:val="20"/>
                  <w:szCs w:val="20"/>
                  <w:u w:val="none"/>
                  <w:lang w:val="en-US" w:eastAsia="zh-CN" w:bidi="ar"/>
                </w:rPr>
                <w:t>277</w:t>
              </w:r>
            </w:ins>
          </w:p>
        </w:tc>
      </w:tr>
      <w:tr w14:paraId="2EE59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4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44" w:author="WPS_1675132163" w:date="2024-09-29T10:10:30Z"/>
          <w:trPrChange w:id="1444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4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52D8409">
            <w:pPr>
              <w:keepNext w:val="0"/>
              <w:keepLines w:val="0"/>
              <w:widowControl/>
              <w:suppressLineNumbers w:val="0"/>
              <w:jc w:val="left"/>
              <w:textAlignment w:val="center"/>
              <w:rPr>
                <w:ins w:id="14447" w:author="WPS_1675132163" w:date="2024-09-29T10:10:30Z"/>
                <w:rFonts w:hint="eastAsia" w:ascii="宋体" w:hAnsi="宋体" w:eastAsia="宋体" w:cs="宋体"/>
                <w:i w:val="0"/>
                <w:iCs w:val="0"/>
                <w:color w:val="000000"/>
                <w:sz w:val="20"/>
                <w:szCs w:val="20"/>
                <w:u w:val="none"/>
              </w:rPr>
            </w:pPr>
            <w:ins w:id="14448" w:author="WPS_1675132163" w:date="2024-09-29T10:10:30Z">
              <w:r>
                <w:rPr>
                  <w:rFonts w:hint="eastAsia" w:ascii="宋体" w:hAnsi="宋体" w:eastAsia="宋体" w:cs="宋体"/>
                  <w:i w:val="0"/>
                  <w:iCs w:val="0"/>
                  <w:color w:val="000000"/>
                  <w:kern w:val="0"/>
                  <w:sz w:val="20"/>
                  <w:szCs w:val="20"/>
                  <w:u w:val="none"/>
                  <w:lang w:val="en-US" w:eastAsia="zh-CN" w:bidi="ar"/>
                </w:rPr>
                <w:t>　　商业服务业等</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4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6C469345">
            <w:pPr>
              <w:keepNext w:val="0"/>
              <w:keepLines w:val="0"/>
              <w:widowControl/>
              <w:suppressLineNumbers w:val="0"/>
              <w:jc w:val="right"/>
              <w:textAlignment w:val="center"/>
              <w:rPr>
                <w:ins w:id="14450" w:author="WPS_1675132163" w:date="2024-09-29T10:10:30Z"/>
                <w:rFonts w:hint="eastAsia" w:ascii="宋体" w:hAnsi="宋体" w:eastAsia="宋体" w:cs="宋体"/>
                <w:i w:val="0"/>
                <w:iCs w:val="0"/>
                <w:color w:val="000000"/>
                <w:sz w:val="20"/>
                <w:szCs w:val="20"/>
                <w:u w:val="none"/>
              </w:rPr>
            </w:pPr>
            <w:ins w:id="14451" w:author="WPS_1675132163" w:date="2024-09-29T10:10:30Z">
              <w:r>
                <w:rPr>
                  <w:rFonts w:hint="eastAsia" w:ascii="宋体" w:hAnsi="宋体" w:eastAsia="宋体" w:cs="宋体"/>
                  <w:i w:val="0"/>
                  <w:iCs w:val="0"/>
                  <w:color w:val="000000"/>
                  <w:kern w:val="0"/>
                  <w:sz w:val="20"/>
                  <w:szCs w:val="20"/>
                  <w:u w:val="none"/>
                  <w:lang w:val="en-US" w:eastAsia="zh-CN" w:bidi="ar"/>
                </w:rPr>
                <w:t>200</w:t>
              </w:r>
            </w:ins>
          </w:p>
        </w:tc>
      </w:tr>
      <w:tr w14:paraId="3425B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5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52" w:author="WPS_1675132163" w:date="2024-09-29T10:10:30Z"/>
          <w:trPrChange w:id="1445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5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2EE73DE">
            <w:pPr>
              <w:keepNext w:val="0"/>
              <w:keepLines w:val="0"/>
              <w:widowControl/>
              <w:suppressLineNumbers w:val="0"/>
              <w:jc w:val="left"/>
              <w:textAlignment w:val="center"/>
              <w:rPr>
                <w:ins w:id="14455" w:author="WPS_1675132163" w:date="2024-09-29T10:10:30Z"/>
                <w:rFonts w:hint="eastAsia" w:ascii="宋体" w:hAnsi="宋体" w:eastAsia="宋体" w:cs="宋体"/>
                <w:i w:val="0"/>
                <w:iCs w:val="0"/>
                <w:color w:val="000000"/>
                <w:sz w:val="20"/>
                <w:szCs w:val="20"/>
                <w:u w:val="none"/>
              </w:rPr>
            </w:pPr>
            <w:ins w:id="14456" w:author="WPS_1675132163" w:date="2024-09-29T10:10:30Z">
              <w:r>
                <w:rPr>
                  <w:rFonts w:hint="eastAsia" w:ascii="宋体" w:hAnsi="宋体" w:eastAsia="宋体" w:cs="宋体"/>
                  <w:i w:val="0"/>
                  <w:iCs w:val="0"/>
                  <w:color w:val="000000"/>
                  <w:kern w:val="0"/>
                  <w:sz w:val="20"/>
                  <w:szCs w:val="20"/>
                  <w:u w:val="none"/>
                  <w:lang w:val="en-US" w:eastAsia="zh-CN" w:bidi="ar"/>
                </w:rPr>
                <w:t>　　金融</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5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194092B3">
            <w:pPr>
              <w:keepNext w:val="0"/>
              <w:keepLines w:val="0"/>
              <w:widowControl/>
              <w:suppressLineNumbers w:val="0"/>
              <w:jc w:val="right"/>
              <w:textAlignment w:val="center"/>
              <w:rPr>
                <w:ins w:id="14458" w:author="WPS_1675132163" w:date="2024-09-29T10:10:30Z"/>
                <w:rFonts w:hint="eastAsia" w:ascii="宋体" w:hAnsi="宋体" w:eastAsia="宋体" w:cs="宋体"/>
                <w:i w:val="0"/>
                <w:iCs w:val="0"/>
                <w:color w:val="000000"/>
                <w:sz w:val="20"/>
                <w:szCs w:val="20"/>
                <w:u w:val="none"/>
              </w:rPr>
            </w:pPr>
            <w:ins w:id="14459" w:author="WPS_1675132163" w:date="2024-09-29T10:10:30Z">
              <w:r>
                <w:rPr>
                  <w:rFonts w:hint="eastAsia" w:ascii="宋体" w:hAnsi="宋体" w:eastAsia="宋体" w:cs="宋体"/>
                  <w:i w:val="0"/>
                  <w:iCs w:val="0"/>
                  <w:color w:val="000000"/>
                  <w:kern w:val="0"/>
                  <w:sz w:val="20"/>
                  <w:szCs w:val="20"/>
                  <w:u w:val="none"/>
                  <w:lang w:val="en-US" w:eastAsia="zh-CN" w:bidi="ar"/>
                </w:rPr>
                <w:t>15</w:t>
              </w:r>
            </w:ins>
          </w:p>
        </w:tc>
      </w:tr>
      <w:tr w14:paraId="66427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61"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60" w:author="WPS_1675132163" w:date="2024-09-29T10:10:30Z"/>
          <w:trPrChange w:id="14461"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62"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69483C4">
            <w:pPr>
              <w:keepNext w:val="0"/>
              <w:keepLines w:val="0"/>
              <w:widowControl/>
              <w:suppressLineNumbers w:val="0"/>
              <w:jc w:val="left"/>
              <w:textAlignment w:val="center"/>
              <w:rPr>
                <w:ins w:id="14463" w:author="WPS_1675132163" w:date="2024-09-29T10:10:30Z"/>
                <w:rFonts w:hint="eastAsia" w:ascii="宋体" w:hAnsi="宋体" w:eastAsia="宋体" w:cs="宋体"/>
                <w:i w:val="0"/>
                <w:iCs w:val="0"/>
                <w:color w:val="000000"/>
                <w:sz w:val="20"/>
                <w:szCs w:val="20"/>
                <w:u w:val="none"/>
              </w:rPr>
            </w:pPr>
            <w:ins w:id="14464" w:author="WPS_1675132163" w:date="2024-09-29T10:10:30Z">
              <w:r>
                <w:rPr>
                  <w:rFonts w:hint="eastAsia" w:ascii="宋体" w:hAnsi="宋体" w:eastAsia="宋体" w:cs="宋体"/>
                  <w:i w:val="0"/>
                  <w:iCs w:val="0"/>
                  <w:color w:val="000000"/>
                  <w:kern w:val="0"/>
                  <w:sz w:val="20"/>
                  <w:szCs w:val="20"/>
                  <w:u w:val="none"/>
                  <w:lang w:val="en-US" w:eastAsia="zh-CN" w:bidi="ar"/>
                </w:rPr>
                <w:t xml:space="preserve">    自然资源海洋气象等</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65"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7898D42E">
            <w:pPr>
              <w:keepNext w:val="0"/>
              <w:keepLines w:val="0"/>
              <w:widowControl/>
              <w:suppressLineNumbers w:val="0"/>
              <w:jc w:val="right"/>
              <w:textAlignment w:val="center"/>
              <w:rPr>
                <w:ins w:id="14466" w:author="WPS_1675132163" w:date="2024-09-29T10:10:30Z"/>
                <w:rFonts w:hint="eastAsia" w:ascii="宋体" w:hAnsi="宋体" w:eastAsia="宋体" w:cs="宋体"/>
                <w:i w:val="0"/>
                <w:iCs w:val="0"/>
                <w:color w:val="000000"/>
                <w:sz w:val="20"/>
                <w:szCs w:val="20"/>
                <w:u w:val="none"/>
              </w:rPr>
            </w:pPr>
            <w:ins w:id="14467" w:author="WPS_1675132163" w:date="2024-09-29T10:10:30Z">
              <w:r>
                <w:rPr>
                  <w:rFonts w:hint="eastAsia" w:ascii="宋体" w:hAnsi="宋体" w:eastAsia="宋体" w:cs="宋体"/>
                  <w:i w:val="0"/>
                  <w:iCs w:val="0"/>
                  <w:color w:val="000000"/>
                  <w:kern w:val="0"/>
                  <w:sz w:val="20"/>
                  <w:szCs w:val="20"/>
                  <w:u w:val="none"/>
                  <w:lang w:val="en-US" w:eastAsia="zh-CN" w:bidi="ar"/>
                </w:rPr>
                <w:t>329</w:t>
              </w:r>
            </w:ins>
          </w:p>
        </w:tc>
      </w:tr>
      <w:tr w14:paraId="40FC4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69"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68" w:author="WPS_1675132163" w:date="2024-09-29T10:10:30Z"/>
          <w:trPrChange w:id="14469"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70"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85A123F">
            <w:pPr>
              <w:keepNext w:val="0"/>
              <w:keepLines w:val="0"/>
              <w:widowControl/>
              <w:suppressLineNumbers w:val="0"/>
              <w:jc w:val="left"/>
              <w:textAlignment w:val="center"/>
              <w:rPr>
                <w:ins w:id="14471" w:author="WPS_1675132163" w:date="2024-09-29T10:10:30Z"/>
                <w:rFonts w:hint="eastAsia" w:ascii="宋体" w:hAnsi="宋体" w:eastAsia="宋体" w:cs="宋体"/>
                <w:i w:val="0"/>
                <w:iCs w:val="0"/>
                <w:color w:val="000000"/>
                <w:sz w:val="20"/>
                <w:szCs w:val="20"/>
                <w:u w:val="none"/>
              </w:rPr>
            </w:pPr>
            <w:ins w:id="14472" w:author="WPS_1675132163" w:date="2024-09-29T10:10:30Z">
              <w:r>
                <w:rPr>
                  <w:rFonts w:hint="eastAsia" w:ascii="宋体" w:hAnsi="宋体" w:eastAsia="宋体" w:cs="宋体"/>
                  <w:i w:val="0"/>
                  <w:iCs w:val="0"/>
                  <w:color w:val="000000"/>
                  <w:kern w:val="0"/>
                  <w:sz w:val="20"/>
                  <w:szCs w:val="20"/>
                  <w:u w:val="none"/>
                  <w:lang w:val="en-US" w:eastAsia="zh-CN" w:bidi="ar"/>
                </w:rPr>
                <w:t>　　住房保障</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73"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2F6882DD">
            <w:pPr>
              <w:keepNext w:val="0"/>
              <w:keepLines w:val="0"/>
              <w:widowControl/>
              <w:suppressLineNumbers w:val="0"/>
              <w:jc w:val="right"/>
              <w:textAlignment w:val="center"/>
              <w:rPr>
                <w:ins w:id="14474" w:author="WPS_1675132163" w:date="2024-09-29T10:10:30Z"/>
                <w:rFonts w:hint="eastAsia" w:ascii="宋体" w:hAnsi="宋体" w:eastAsia="宋体" w:cs="宋体"/>
                <w:i w:val="0"/>
                <w:iCs w:val="0"/>
                <w:color w:val="000000"/>
                <w:sz w:val="20"/>
                <w:szCs w:val="20"/>
                <w:u w:val="none"/>
              </w:rPr>
            </w:pPr>
            <w:ins w:id="14475" w:author="WPS_1675132163" w:date="2024-09-29T10:10:30Z">
              <w:r>
                <w:rPr>
                  <w:rFonts w:hint="eastAsia" w:ascii="宋体" w:hAnsi="宋体" w:eastAsia="宋体" w:cs="宋体"/>
                  <w:i w:val="0"/>
                  <w:iCs w:val="0"/>
                  <w:color w:val="000000"/>
                  <w:kern w:val="0"/>
                  <w:sz w:val="20"/>
                  <w:szCs w:val="20"/>
                  <w:u w:val="none"/>
                  <w:lang w:val="en-US" w:eastAsia="zh-CN" w:bidi="ar"/>
                </w:rPr>
                <w:t>1,735</w:t>
              </w:r>
            </w:ins>
          </w:p>
        </w:tc>
      </w:tr>
      <w:tr w14:paraId="4D3BA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77"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76" w:author="WPS_1675132163" w:date="2024-09-29T10:10:30Z"/>
          <w:trPrChange w:id="14477"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78"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9F3EC1F">
            <w:pPr>
              <w:keepNext w:val="0"/>
              <w:keepLines w:val="0"/>
              <w:widowControl/>
              <w:suppressLineNumbers w:val="0"/>
              <w:jc w:val="left"/>
              <w:textAlignment w:val="center"/>
              <w:rPr>
                <w:ins w:id="14479" w:author="WPS_1675132163" w:date="2024-09-29T10:10:30Z"/>
                <w:rFonts w:hint="eastAsia" w:ascii="宋体" w:hAnsi="宋体" w:eastAsia="宋体" w:cs="宋体"/>
                <w:i w:val="0"/>
                <w:iCs w:val="0"/>
                <w:color w:val="000000"/>
                <w:sz w:val="20"/>
                <w:szCs w:val="20"/>
                <w:u w:val="none"/>
              </w:rPr>
            </w:pPr>
            <w:ins w:id="14480" w:author="WPS_1675132163" w:date="2024-09-29T10:10:30Z">
              <w:r>
                <w:rPr>
                  <w:rFonts w:hint="eastAsia" w:ascii="宋体" w:hAnsi="宋体" w:eastAsia="宋体" w:cs="宋体"/>
                  <w:i w:val="0"/>
                  <w:iCs w:val="0"/>
                  <w:color w:val="000000"/>
                  <w:kern w:val="0"/>
                  <w:sz w:val="20"/>
                  <w:szCs w:val="20"/>
                  <w:u w:val="none"/>
                  <w:lang w:val="en-US" w:eastAsia="zh-CN" w:bidi="ar"/>
                </w:rPr>
                <w:t>　　粮油物资储备</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81"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31FE2D65">
            <w:pPr>
              <w:keepNext w:val="0"/>
              <w:keepLines w:val="0"/>
              <w:widowControl/>
              <w:suppressLineNumbers w:val="0"/>
              <w:jc w:val="right"/>
              <w:textAlignment w:val="center"/>
              <w:rPr>
                <w:ins w:id="14482" w:author="WPS_1675132163" w:date="2024-09-29T10:10:30Z"/>
                <w:rFonts w:hint="eastAsia" w:ascii="宋体" w:hAnsi="宋体" w:eastAsia="宋体" w:cs="宋体"/>
                <w:i w:val="0"/>
                <w:iCs w:val="0"/>
                <w:color w:val="000000"/>
                <w:sz w:val="20"/>
                <w:szCs w:val="20"/>
                <w:u w:val="none"/>
              </w:rPr>
            </w:pPr>
            <w:ins w:id="14483" w:author="WPS_1675132163" w:date="2024-09-29T10:10:30Z">
              <w:r>
                <w:rPr>
                  <w:rFonts w:hint="eastAsia" w:ascii="宋体" w:hAnsi="宋体" w:eastAsia="宋体" w:cs="宋体"/>
                  <w:i w:val="0"/>
                  <w:iCs w:val="0"/>
                  <w:color w:val="000000"/>
                  <w:kern w:val="0"/>
                  <w:sz w:val="20"/>
                  <w:szCs w:val="20"/>
                  <w:u w:val="none"/>
                  <w:lang w:val="en-US" w:eastAsia="zh-CN" w:bidi="ar"/>
                </w:rPr>
                <w:t>26</w:t>
              </w:r>
            </w:ins>
          </w:p>
        </w:tc>
      </w:tr>
      <w:tr w14:paraId="75E74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85"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4484" w:author="WPS_1675132163" w:date="2024-09-29T10:10:30Z"/>
          <w:trPrChange w:id="14485"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86"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8AC1F1E">
            <w:pPr>
              <w:keepNext w:val="0"/>
              <w:keepLines w:val="0"/>
              <w:widowControl/>
              <w:suppressLineNumbers w:val="0"/>
              <w:jc w:val="left"/>
              <w:textAlignment w:val="center"/>
              <w:rPr>
                <w:ins w:id="14487" w:author="WPS_1675132163" w:date="2024-09-29T10:10:30Z"/>
                <w:rFonts w:hint="eastAsia" w:ascii="宋体" w:hAnsi="宋体" w:eastAsia="宋体" w:cs="宋体"/>
                <w:i w:val="0"/>
                <w:iCs w:val="0"/>
                <w:color w:val="000000"/>
                <w:sz w:val="20"/>
                <w:szCs w:val="20"/>
                <w:u w:val="none"/>
              </w:rPr>
            </w:pPr>
            <w:ins w:id="14488" w:author="WPS_1675132163" w:date="2024-09-29T10:10:30Z">
              <w:r>
                <w:rPr>
                  <w:rFonts w:hint="eastAsia" w:ascii="宋体" w:hAnsi="宋体" w:eastAsia="宋体" w:cs="宋体"/>
                  <w:i w:val="0"/>
                  <w:iCs w:val="0"/>
                  <w:color w:val="000000"/>
                  <w:kern w:val="0"/>
                  <w:sz w:val="20"/>
                  <w:szCs w:val="20"/>
                  <w:u w:val="none"/>
                  <w:lang w:val="en-US" w:eastAsia="zh-CN" w:bidi="ar"/>
                </w:rPr>
                <w:t xml:space="preserve">    灾害防治及应急管理</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89"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4E7808BF">
            <w:pPr>
              <w:keepNext w:val="0"/>
              <w:keepLines w:val="0"/>
              <w:widowControl/>
              <w:suppressLineNumbers w:val="0"/>
              <w:jc w:val="right"/>
              <w:textAlignment w:val="center"/>
              <w:rPr>
                <w:ins w:id="14490" w:author="WPS_1675132163" w:date="2024-09-29T10:10:30Z"/>
                <w:rFonts w:hint="eastAsia" w:ascii="宋体" w:hAnsi="宋体" w:eastAsia="宋体" w:cs="宋体"/>
                <w:i w:val="0"/>
                <w:iCs w:val="0"/>
                <w:color w:val="000000"/>
                <w:sz w:val="20"/>
                <w:szCs w:val="20"/>
                <w:u w:val="none"/>
              </w:rPr>
            </w:pPr>
            <w:ins w:id="14491" w:author="WPS_1675132163" w:date="2024-09-29T10:10:30Z">
              <w:r>
                <w:rPr>
                  <w:rFonts w:hint="eastAsia" w:ascii="宋体" w:hAnsi="宋体" w:eastAsia="宋体" w:cs="宋体"/>
                  <w:i w:val="0"/>
                  <w:iCs w:val="0"/>
                  <w:color w:val="000000"/>
                  <w:kern w:val="0"/>
                  <w:sz w:val="20"/>
                  <w:szCs w:val="20"/>
                  <w:u w:val="none"/>
                  <w:lang w:val="en-US" w:eastAsia="zh-CN" w:bidi="ar"/>
                </w:rPr>
                <w:t>215</w:t>
              </w:r>
            </w:ins>
          </w:p>
        </w:tc>
      </w:tr>
      <w:tr w14:paraId="4134C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4493" w:author="WPS_1675132163" w:date="2024-09-29T10:11: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4492" w:author="WPS_1675132163" w:date="2024-09-29T10:10:30Z"/>
          <w:trPrChange w:id="14493" w:author="WPS_1675132163" w:date="2024-09-29T10:11:46Z">
            <w:trPr>
              <w:trHeight w:val="288"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4494" w:author="WPS_1675132163" w:date="2024-09-29T10:11:46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8710E08">
            <w:pPr>
              <w:keepNext w:val="0"/>
              <w:keepLines w:val="0"/>
              <w:widowControl/>
              <w:suppressLineNumbers w:val="0"/>
              <w:jc w:val="left"/>
              <w:textAlignment w:val="center"/>
              <w:rPr>
                <w:ins w:id="14495" w:author="WPS_1675132163" w:date="2024-09-29T10:10:30Z"/>
                <w:rFonts w:hint="eastAsia" w:ascii="宋体" w:hAnsi="宋体" w:eastAsia="宋体" w:cs="宋体"/>
                <w:i w:val="0"/>
                <w:iCs w:val="0"/>
                <w:color w:val="000000"/>
                <w:sz w:val="20"/>
                <w:szCs w:val="20"/>
                <w:u w:val="none"/>
              </w:rPr>
            </w:pPr>
            <w:ins w:id="14496" w:author="WPS_1675132163" w:date="2024-09-29T10:10:30Z">
              <w:r>
                <w:rPr>
                  <w:rFonts w:hint="eastAsia" w:ascii="宋体" w:hAnsi="宋体" w:eastAsia="宋体" w:cs="宋体"/>
                  <w:i w:val="0"/>
                  <w:iCs w:val="0"/>
                  <w:color w:val="000000"/>
                  <w:kern w:val="0"/>
                  <w:sz w:val="20"/>
                  <w:szCs w:val="20"/>
                  <w:u w:val="none"/>
                  <w:lang w:val="en-US" w:eastAsia="zh-CN" w:bidi="ar"/>
                </w:rPr>
                <w:t>　　其他收入</w:t>
              </w:r>
            </w:ins>
          </w:p>
        </w:tc>
        <w:tc>
          <w:tcPr>
            <w:tcW w:w="2509"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497" w:author="WPS_1675132163" w:date="2024-09-29T10:11:46Z">
              <w:tcPr>
                <w:tcW w:w="1464" w:type="dxa"/>
                <w:tcBorders>
                  <w:top w:val="single" w:color="000000" w:sz="4" w:space="0"/>
                  <w:left w:val="single" w:color="000000" w:sz="4" w:space="0"/>
                  <w:bottom w:val="single" w:color="000000" w:sz="4" w:space="0"/>
                  <w:right w:val="single" w:color="000000" w:sz="4" w:space="0"/>
                </w:tcBorders>
                <w:noWrap/>
                <w:vAlign w:val="center"/>
              </w:tcPr>
            </w:tcPrChange>
          </w:tcPr>
          <w:p w14:paraId="49AE0876">
            <w:pPr>
              <w:keepNext w:val="0"/>
              <w:keepLines w:val="0"/>
              <w:widowControl/>
              <w:suppressLineNumbers w:val="0"/>
              <w:jc w:val="right"/>
              <w:textAlignment w:val="center"/>
              <w:rPr>
                <w:ins w:id="14498" w:author="WPS_1675132163" w:date="2024-09-29T10:10:30Z"/>
                <w:rFonts w:hint="eastAsia" w:ascii="宋体" w:hAnsi="宋体" w:eastAsia="宋体" w:cs="宋体"/>
                <w:i w:val="0"/>
                <w:iCs w:val="0"/>
                <w:color w:val="000000"/>
                <w:sz w:val="20"/>
                <w:szCs w:val="20"/>
                <w:u w:val="none"/>
              </w:rPr>
            </w:pPr>
            <w:ins w:id="14499" w:author="WPS_1675132163" w:date="2024-09-29T10:10:30Z">
              <w:r>
                <w:rPr>
                  <w:rFonts w:hint="eastAsia" w:ascii="宋体" w:hAnsi="宋体" w:eastAsia="宋体" w:cs="宋体"/>
                  <w:i w:val="0"/>
                  <w:iCs w:val="0"/>
                  <w:color w:val="000000"/>
                  <w:kern w:val="0"/>
                  <w:sz w:val="20"/>
                  <w:szCs w:val="20"/>
                  <w:u w:val="none"/>
                  <w:lang w:val="en-US" w:eastAsia="zh-CN" w:bidi="ar"/>
                </w:rPr>
                <w:t>0</w:t>
              </w:r>
            </w:ins>
          </w:p>
        </w:tc>
      </w:tr>
    </w:tbl>
    <w:tbl>
      <w:tblPr>
        <w:tblStyle w:val="6"/>
        <w:tblpPr w:leftFromText="180" w:rightFromText="180" w:vertAnchor="text" w:horzAnchor="page" w:tblpX="1903" w:tblpY="575"/>
        <w:tblOverlap w:val="never"/>
        <w:tblW w:w="84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8"/>
        <w:gridCol w:w="2767"/>
        <w:gridCol w:w="1138"/>
        <w:gridCol w:w="1138"/>
        <w:gridCol w:w="1138"/>
        <w:gridCol w:w="1138"/>
      </w:tblGrid>
      <w:tr w14:paraId="42A85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del w:id="14500"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77F7">
            <w:pPr>
              <w:keepNext w:val="0"/>
              <w:keepLines w:val="0"/>
              <w:widowControl/>
              <w:suppressLineNumbers w:val="0"/>
              <w:jc w:val="center"/>
              <w:textAlignment w:val="center"/>
              <w:rPr>
                <w:del w:id="14501" w:author="WPS_1675132163" w:date="2024-09-29T10:13:38Z"/>
                <w:rFonts w:hint="eastAsia" w:ascii="宋体" w:hAnsi="宋体" w:eastAsia="宋体" w:cs="宋体"/>
                <w:b/>
                <w:bCs/>
                <w:i w:val="0"/>
                <w:iCs w:val="0"/>
                <w:color w:val="000000"/>
                <w:sz w:val="20"/>
                <w:szCs w:val="20"/>
                <w:u w:val="none"/>
              </w:rPr>
            </w:pPr>
            <w:del w:id="14502" w:author="WPS_1675132163" w:date="2024-09-29T10:13:38Z">
              <w:r>
                <w:rPr>
                  <w:rFonts w:hint="eastAsia" w:ascii="宋体" w:hAnsi="宋体" w:eastAsia="宋体" w:cs="宋体"/>
                  <w:b/>
                  <w:bCs/>
                  <w:i w:val="0"/>
                  <w:iCs w:val="0"/>
                  <w:color w:val="000000"/>
                  <w:kern w:val="0"/>
                  <w:sz w:val="20"/>
                  <w:szCs w:val="20"/>
                  <w:u w:val="none"/>
                  <w:lang w:val="en-US" w:eastAsia="zh-CN" w:bidi="ar"/>
                </w:rPr>
                <w:delText>科目编码</w:delText>
              </w:r>
            </w:del>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FC6A">
            <w:pPr>
              <w:keepNext w:val="0"/>
              <w:keepLines w:val="0"/>
              <w:widowControl/>
              <w:suppressLineNumbers w:val="0"/>
              <w:jc w:val="center"/>
              <w:textAlignment w:val="center"/>
              <w:rPr>
                <w:del w:id="14503" w:author="WPS_1675132163" w:date="2024-09-29T10:13:38Z"/>
                <w:rFonts w:hint="eastAsia" w:ascii="宋体" w:hAnsi="宋体" w:eastAsia="宋体" w:cs="宋体"/>
                <w:b/>
                <w:bCs/>
                <w:i w:val="0"/>
                <w:iCs w:val="0"/>
                <w:color w:val="000000"/>
                <w:sz w:val="20"/>
                <w:szCs w:val="20"/>
                <w:u w:val="none"/>
              </w:rPr>
            </w:pPr>
            <w:del w:id="14504" w:author="WPS_1675132163" w:date="2024-09-29T10:13:38Z">
              <w:r>
                <w:rPr>
                  <w:rFonts w:hint="eastAsia" w:ascii="宋体" w:hAnsi="宋体" w:eastAsia="宋体" w:cs="宋体"/>
                  <w:b/>
                  <w:bCs/>
                  <w:i w:val="0"/>
                  <w:iCs w:val="0"/>
                  <w:color w:val="000000"/>
                  <w:kern w:val="0"/>
                  <w:sz w:val="20"/>
                  <w:szCs w:val="20"/>
                  <w:u w:val="none"/>
                  <w:lang w:val="en-US" w:eastAsia="zh-CN" w:bidi="ar"/>
                </w:rPr>
                <w:delText>科目名称</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048BB">
            <w:pPr>
              <w:keepNext w:val="0"/>
              <w:keepLines w:val="0"/>
              <w:widowControl/>
              <w:suppressLineNumbers w:val="0"/>
              <w:jc w:val="center"/>
              <w:textAlignment w:val="center"/>
              <w:rPr>
                <w:del w:id="14505" w:author="WPS_1675132163" w:date="2024-09-29T10:13:38Z"/>
                <w:rFonts w:hint="eastAsia" w:ascii="宋体" w:hAnsi="宋体" w:eastAsia="宋体" w:cs="宋体"/>
                <w:b/>
                <w:bCs/>
                <w:i w:val="0"/>
                <w:iCs w:val="0"/>
                <w:color w:val="000000"/>
                <w:sz w:val="20"/>
                <w:szCs w:val="20"/>
                <w:u w:val="none"/>
              </w:rPr>
            </w:pPr>
            <w:del w:id="14506" w:author="WPS_1675132163" w:date="2024-09-29T10:13:38Z">
              <w:r>
                <w:rPr>
                  <w:rFonts w:hint="eastAsia" w:ascii="宋体" w:hAnsi="宋体" w:eastAsia="宋体" w:cs="宋体"/>
                  <w:b/>
                  <w:bCs/>
                  <w:i w:val="0"/>
                  <w:iCs w:val="0"/>
                  <w:color w:val="000000"/>
                  <w:kern w:val="0"/>
                  <w:sz w:val="20"/>
                  <w:szCs w:val="20"/>
                  <w:u w:val="none"/>
                  <w:lang w:val="en-US" w:eastAsia="zh-CN" w:bidi="ar"/>
                </w:rPr>
                <w:delText>返还性收入</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C1FD">
            <w:pPr>
              <w:keepNext w:val="0"/>
              <w:keepLines w:val="0"/>
              <w:widowControl/>
              <w:suppressLineNumbers w:val="0"/>
              <w:jc w:val="center"/>
              <w:textAlignment w:val="center"/>
              <w:rPr>
                <w:del w:id="14507" w:author="WPS_1675132163" w:date="2024-09-29T10:13:38Z"/>
                <w:rFonts w:hint="eastAsia" w:ascii="宋体" w:hAnsi="宋体" w:eastAsia="宋体" w:cs="宋体"/>
                <w:b/>
                <w:bCs/>
                <w:i w:val="0"/>
                <w:iCs w:val="0"/>
                <w:color w:val="000000"/>
                <w:sz w:val="20"/>
                <w:szCs w:val="20"/>
                <w:u w:val="none"/>
              </w:rPr>
            </w:pPr>
            <w:del w:id="14508" w:author="WPS_1675132163" w:date="2024-09-29T10:13:38Z">
              <w:r>
                <w:rPr>
                  <w:rFonts w:hint="eastAsia" w:ascii="宋体" w:hAnsi="宋体" w:eastAsia="宋体" w:cs="宋体"/>
                  <w:b/>
                  <w:bCs/>
                  <w:i w:val="0"/>
                  <w:iCs w:val="0"/>
                  <w:color w:val="000000"/>
                  <w:kern w:val="0"/>
                  <w:sz w:val="20"/>
                  <w:szCs w:val="20"/>
                  <w:u w:val="none"/>
                  <w:lang w:val="en-US" w:eastAsia="zh-CN" w:bidi="ar"/>
                </w:rPr>
                <w:delText>一般性转移支付</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B6F1">
            <w:pPr>
              <w:keepNext w:val="0"/>
              <w:keepLines w:val="0"/>
              <w:widowControl/>
              <w:suppressLineNumbers w:val="0"/>
              <w:jc w:val="center"/>
              <w:textAlignment w:val="center"/>
              <w:rPr>
                <w:del w:id="14509" w:author="WPS_1675132163" w:date="2024-09-29T10:13:38Z"/>
                <w:rFonts w:hint="eastAsia" w:ascii="宋体" w:hAnsi="宋体" w:eastAsia="宋体" w:cs="宋体"/>
                <w:b/>
                <w:bCs/>
                <w:i w:val="0"/>
                <w:iCs w:val="0"/>
                <w:color w:val="000000"/>
                <w:sz w:val="20"/>
                <w:szCs w:val="20"/>
                <w:u w:val="none"/>
              </w:rPr>
            </w:pPr>
            <w:del w:id="14510" w:author="WPS_1675132163" w:date="2024-09-29T10:13:38Z">
              <w:r>
                <w:rPr>
                  <w:rFonts w:hint="eastAsia" w:ascii="宋体" w:hAnsi="宋体" w:eastAsia="宋体" w:cs="宋体"/>
                  <w:b/>
                  <w:bCs/>
                  <w:i w:val="0"/>
                  <w:iCs w:val="0"/>
                  <w:color w:val="000000"/>
                  <w:kern w:val="0"/>
                  <w:sz w:val="20"/>
                  <w:szCs w:val="20"/>
                  <w:u w:val="none"/>
                  <w:lang w:val="en-US" w:eastAsia="zh-CN" w:bidi="ar"/>
                </w:rPr>
                <w:delText>专项转移支付</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2C690">
            <w:pPr>
              <w:keepNext w:val="0"/>
              <w:keepLines w:val="0"/>
              <w:widowControl/>
              <w:suppressLineNumbers w:val="0"/>
              <w:jc w:val="center"/>
              <w:textAlignment w:val="center"/>
              <w:rPr>
                <w:del w:id="14511" w:author="WPS_1675132163" w:date="2024-09-29T10:13:38Z"/>
                <w:rFonts w:hint="eastAsia" w:ascii="宋体" w:hAnsi="宋体" w:eastAsia="宋体" w:cs="宋体"/>
                <w:b/>
                <w:bCs/>
                <w:i w:val="0"/>
                <w:iCs w:val="0"/>
                <w:color w:val="000000"/>
                <w:sz w:val="20"/>
                <w:szCs w:val="20"/>
                <w:u w:val="none"/>
              </w:rPr>
            </w:pPr>
            <w:del w:id="14512" w:author="WPS_1675132163" w:date="2024-09-29T10:13:38Z">
              <w:r>
                <w:rPr>
                  <w:rFonts w:hint="eastAsia" w:ascii="宋体" w:hAnsi="宋体" w:eastAsia="宋体" w:cs="宋体"/>
                  <w:b/>
                  <w:bCs/>
                  <w:i w:val="0"/>
                  <w:iCs w:val="0"/>
                  <w:color w:val="000000"/>
                  <w:kern w:val="0"/>
                  <w:sz w:val="20"/>
                  <w:szCs w:val="20"/>
                  <w:u w:val="none"/>
                  <w:lang w:val="en-US" w:eastAsia="zh-CN" w:bidi="ar"/>
                </w:rPr>
                <w:delText>合计</w:delText>
              </w:r>
            </w:del>
          </w:p>
        </w:tc>
      </w:tr>
      <w:tr w14:paraId="1A06B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13"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D80C0">
            <w:pPr>
              <w:keepNext w:val="0"/>
              <w:keepLines w:val="0"/>
              <w:widowControl/>
              <w:suppressLineNumbers w:val="0"/>
              <w:jc w:val="left"/>
              <w:textAlignment w:val="center"/>
              <w:rPr>
                <w:del w:id="14514" w:author="WPS_1675132163" w:date="2024-09-29T10:13:38Z"/>
                <w:rFonts w:hint="eastAsia" w:ascii="宋体" w:hAnsi="宋体" w:eastAsia="宋体" w:cs="宋体"/>
                <w:i w:val="0"/>
                <w:iCs w:val="0"/>
                <w:color w:val="000000"/>
                <w:sz w:val="20"/>
                <w:szCs w:val="20"/>
                <w:u w:val="none"/>
              </w:rPr>
            </w:pPr>
            <w:del w:id="14515" w:author="WPS_1675132163" w:date="2024-09-29T10:13:38Z">
              <w:r>
                <w:rPr>
                  <w:rFonts w:hint="eastAsia" w:ascii="宋体" w:hAnsi="宋体" w:eastAsia="宋体" w:cs="宋体"/>
                  <w:i w:val="0"/>
                  <w:iCs w:val="0"/>
                  <w:color w:val="000000"/>
                  <w:kern w:val="0"/>
                  <w:sz w:val="20"/>
                  <w:szCs w:val="20"/>
                  <w:u w:val="none"/>
                  <w:lang w:val="en-US" w:eastAsia="zh-CN" w:bidi="ar"/>
                </w:rPr>
                <w:delText>201</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45494311">
            <w:pPr>
              <w:keepNext w:val="0"/>
              <w:keepLines w:val="0"/>
              <w:widowControl/>
              <w:suppressLineNumbers w:val="0"/>
              <w:jc w:val="left"/>
              <w:textAlignment w:val="center"/>
              <w:rPr>
                <w:del w:id="14516" w:author="WPS_1675132163" w:date="2024-09-29T10:13:38Z"/>
                <w:rFonts w:hint="eastAsia" w:ascii="宋体" w:hAnsi="宋体" w:eastAsia="宋体" w:cs="宋体"/>
                <w:i w:val="0"/>
                <w:iCs w:val="0"/>
                <w:color w:val="000000"/>
                <w:sz w:val="20"/>
                <w:szCs w:val="20"/>
                <w:u w:val="none"/>
              </w:rPr>
            </w:pPr>
            <w:del w:id="14517" w:author="WPS_1675132163" w:date="2024-09-29T10:13:38Z">
              <w:r>
                <w:rPr>
                  <w:rFonts w:hint="eastAsia" w:ascii="宋体" w:hAnsi="宋体" w:eastAsia="宋体" w:cs="宋体"/>
                  <w:i w:val="0"/>
                  <w:iCs w:val="0"/>
                  <w:color w:val="000000"/>
                  <w:kern w:val="0"/>
                  <w:sz w:val="20"/>
                  <w:szCs w:val="20"/>
                  <w:u w:val="none"/>
                  <w:lang w:val="en-US" w:eastAsia="zh-CN" w:bidi="ar"/>
                </w:rPr>
                <w:delText>一般公共服务支出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AF83">
            <w:pPr>
              <w:jc w:val="right"/>
              <w:rPr>
                <w:del w:id="14518"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23524">
            <w:pPr>
              <w:keepNext w:val="0"/>
              <w:keepLines w:val="0"/>
              <w:widowControl/>
              <w:suppressLineNumbers w:val="0"/>
              <w:jc w:val="right"/>
              <w:textAlignment w:val="center"/>
              <w:rPr>
                <w:del w:id="14519" w:author="WPS_1675132163" w:date="2024-09-29T10:13:38Z"/>
                <w:rFonts w:hint="eastAsia" w:ascii="宋体" w:hAnsi="宋体" w:eastAsia="宋体" w:cs="宋体"/>
                <w:i w:val="0"/>
                <w:iCs w:val="0"/>
                <w:color w:val="000000"/>
                <w:sz w:val="20"/>
                <w:szCs w:val="20"/>
                <w:u w:val="none"/>
              </w:rPr>
            </w:pPr>
            <w:del w:id="14520" w:author="WPS_1675132163" w:date="2024-09-29T10:13:38Z">
              <w:r>
                <w:rPr>
                  <w:rFonts w:hint="eastAsia" w:ascii="宋体" w:hAnsi="宋体" w:eastAsia="宋体" w:cs="宋体"/>
                  <w:i w:val="0"/>
                  <w:color w:val="000000"/>
                  <w:kern w:val="0"/>
                  <w:sz w:val="20"/>
                  <w:szCs w:val="20"/>
                  <w:u w:val="none"/>
                  <w:lang w:val="en-US" w:eastAsia="zh-CN" w:bidi="ar"/>
                </w:rPr>
                <w:delText>12</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2E9D2">
            <w:pPr>
              <w:keepNext w:val="0"/>
              <w:keepLines w:val="0"/>
              <w:widowControl/>
              <w:suppressLineNumbers w:val="0"/>
              <w:jc w:val="right"/>
              <w:textAlignment w:val="center"/>
              <w:rPr>
                <w:del w:id="14521" w:author="WPS_1675132163" w:date="2024-09-29T10:13:38Z"/>
                <w:rFonts w:hint="eastAsia" w:ascii="宋体" w:hAnsi="宋体" w:eastAsia="宋体" w:cs="宋体"/>
                <w:i w:val="0"/>
                <w:iCs w:val="0"/>
                <w:color w:val="000000"/>
                <w:sz w:val="20"/>
                <w:szCs w:val="20"/>
                <w:u w:val="none"/>
              </w:rPr>
            </w:pPr>
            <w:del w:id="14522" w:author="WPS_1675132163" w:date="2024-09-29T10:13:38Z">
              <w:r>
                <w:rPr>
                  <w:rFonts w:hint="eastAsia" w:ascii="宋体" w:hAnsi="宋体" w:eastAsia="宋体" w:cs="宋体"/>
                  <w:i w:val="0"/>
                  <w:color w:val="000000"/>
                  <w:kern w:val="0"/>
                  <w:sz w:val="20"/>
                  <w:szCs w:val="20"/>
                  <w:u w:val="none"/>
                  <w:lang w:val="en-US" w:eastAsia="zh-CN" w:bidi="ar"/>
                </w:rPr>
                <w:delText>13</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1D8361">
            <w:pPr>
              <w:keepNext w:val="0"/>
              <w:keepLines w:val="0"/>
              <w:widowControl/>
              <w:suppressLineNumbers w:val="0"/>
              <w:jc w:val="right"/>
              <w:textAlignment w:val="center"/>
              <w:rPr>
                <w:del w:id="14523" w:author="WPS_1675132163" w:date="2024-09-29T10:13:38Z"/>
                <w:rFonts w:hint="eastAsia" w:ascii="宋体" w:hAnsi="宋体" w:eastAsia="宋体" w:cs="宋体"/>
                <w:i w:val="0"/>
                <w:iCs w:val="0"/>
                <w:color w:val="000000"/>
                <w:kern w:val="0"/>
                <w:sz w:val="20"/>
                <w:szCs w:val="20"/>
                <w:u w:val="none"/>
                <w:lang w:bidi="ar"/>
              </w:rPr>
            </w:pPr>
            <w:del w:id="14524" w:author="WPS_1675132163" w:date="2024-09-29T10:13:38Z">
              <w:r>
                <w:rPr>
                  <w:rFonts w:hint="eastAsia" w:ascii="宋体" w:hAnsi="宋体" w:eastAsia="宋体" w:cs="宋体"/>
                  <w:i w:val="0"/>
                  <w:color w:val="000000"/>
                  <w:kern w:val="0"/>
                  <w:sz w:val="20"/>
                  <w:szCs w:val="20"/>
                  <w:u w:val="none"/>
                  <w:lang w:val="en-US" w:eastAsia="zh-CN" w:bidi="ar"/>
                </w:rPr>
                <w:delText>25</w:delText>
              </w:r>
            </w:del>
          </w:p>
        </w:tc>
      </w:tr>
      <w:tr w14:paraId="53610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25"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5AF2">
            <w:pPr>
              <w:keepNext w:val="0"/>
              <w:keepLines w:val="0"/>
              <w:widowControl/>
              <w:suppressLineNumbers w:val="0"/>
              <w:jc w:val="left"/>
              <w:textAlignment w:val="center"/>
              <w:rPr>
                <w:del w:id="14526" w:author="WPS_1675132163" w:date="2024-09-29T10:13:38Z"/>
                <w:rFonts w:hint="eastAsia" w:ascii="宋体" w:hAnsi="宋体" w:eastAsia="宋体" w:cs="宋体"/>
                <w:i w:val="0"/>
                <w:iCs w:val="0"/>
                <w:color w:val="000000"/>
                <w:sz w:val="20"/>
                <w:szCs w:val="20"/>
                <w:u w:val="none"/>
              </w:rPr>
            </w:pPr>
            <w:del w:id="14527" w:author="WPS_1675132163" w:date="2024-09-29T10:13:38Z">
              <w:r>
                <w:rPr>
                  <w:rFonts w:hint="eastAsia" w:ascii="宋体" w:hAnsi="宋体" w:eastAsia="宋体" w:cs="宋体"/>
                  <w:i w:val="0"/>
                  <w:iCs w:val="0"/>
                  <w:color w:val="000000"/>
                  <w:kern w:val="0"/>
                  <w:sz w:val="20"/>
                  <w:szCs w:val="20"/>
                  <w:u w:val="none"/>
                  <w:lang w:val="en-US" w:eastAsia="zh-CN" w:bidi="ar"/>
                </w:rPr>
                <w:delText>202</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7B5B5505">
            <w:pPr>
              <w:keepNext w:val="0"/>
              <w:keepLines w:val="0"/>
              <w:widowControl/>
              <w:suppressLineNumbers w:val="0"/>
              <w:jc w:val="left"/>
              <w:textAlignment w:val="center"/>
              <w:rPr>
                <w:del w:id="14528" w:author="WPS_1675132163" w:date="2024-09-29T10:13:38Z"/>
                <w:rFonts w:hint="eastAsia" w:ascii="宋体" w:hAnsi="宋体" w:eastAsia="宋体" w:cs="宋体"/>
                <w:i w:val="0"/>
                <w:iCs w:val="0"/>
                <w:color w:val="000000"/>
                <w:sz w:val="20"/>
                <w:szCs w:val="20"/>
                <w:u w:val="none"/>
              </w:rPr>
            </w:pPr>
            <w:del w:id="14529" w:author="WPS_1675132163" w:date="2024-09-29T10:13:38Z">
              <w:r>
                <w:rPr>
                  <w:rFonts w:hint="eastAsia" w:ascii="宋体" w:hAnsi="宋体" w:eastAsia="宋体" w:cs="宋体"/>
                  <w:i w:val="0"/>
                  <w:iCs w:val="0"/>
                  <w:color w:val="000000"/>
                  <w:kern w:val="0"/>
                  <w:sz w:val="20"/>
                  <w:szCs w:val="20"/>
                  <w:u w:val="none"/>
                  <w:lang w:val="en-US" w:eastAsia="zh-CN" w:bidi="ar"/>
                </w:rPr>
                <w:delText>外交支出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4A3F">
            <w:pPr>
              <w:jc w:val="right"/>
              <w:rPr>
                <w:del w:id="1453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D5F5">
            <w:pPr>
              <w:jc w:val="right"/>
              <w:rPr>
                <w:del w:id="1453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C9F75">
            <w:pPr>
              <w:jc w:val="right"/>
              <w:rPr>
                <w:del w:id="14532"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E5BB07">
            <w:pPr>
              <w:jc w:val="right"/>
              <w:textAlignment w:val="center"/>
              <w:rPr>
                <w:del w:id="14533" w:author="WPS_1675132163" w:date="2024-09-29T10:13:38Z"/>
                <w:rFonts w:hint="eastAsia" w:ascii="宋体" w:hAnsi="宋体" w:eastAsia="宋体" w:cs="宋体"/>
                <w:i w:val="0"/>
                <w:iCs w:val="0"/>
                <w:color w:val="000000"/>
                <w:kern w:val="0"/>
                <w:sz w:val="20"/>
                <w:szCs w:val="20"/>
                <w:u w:val="none"/>
                <w:lang w:bidi="ar"/>
              </w:rPr>
            </w:pPr>
          </w:p>
        </w:tc>
      </w:tr>
      <w:tr w14:paraId="2F8D5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3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B1BB3">
            <w:pPr>
              <w:keepNext w:val="0"/>
              <w:keepLines w:val="0"/>
              <w:widowControl/>
              <w:suppressLineNumbers w:val="0"/>
              <w:jc w:val="left"/>
              <w:textAlignment w:val="center"/>
              <w:rPr>
                <w:del w:id="14535" w:author="WPS_1675132163" w:date="2024-09-29T10:13:38Z"/>
                <w:rFonts w:hint="eastAsia" w:ascii="宋体" w:hAnsi="宋体" w:eastAsia="宋体" w:cs="宋体"/>
                <w:i w:val="0"/>
                <w:iCs w:val="0"/>
                <w:color w:val="000000"/>
                <w:sz w:val="20"/>
                <w:szCs w:val="20"/>
                <w:u w:val="none"/>
              </w:rPr>
            </w:pPr>
            <w:del w:id="14536" w:author="WPS_1675132163" w:date="2024-09-29T10:13:38Z">
              <w:r>
                <w:rPr>
                  <w:rFonts w:hint="eastAsia" w:ascii="宋体" w:hAnsi="宋体" w:eastAsia="宋体" w:cs="宋体"/>
                  <w:i w:val="0"/>
                  <w:iCs w:val="0"/>
                  <w:color w:val="000000"/>
                  <w:kern w:val="0"/>
                  <w:sz w:val="20"/>
                  <w:szCs w:val="20"/>
                  <w:u w:val="none"/>
                  <w:lang w:val="en-US" w:eastAsia="zh-CN" w:bidi="ar"/>
                </w:rPr>
                <w:delText>203</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54C900D0">
            <w:pPr>
              <w:keepNext w:val="0"/>
              <w:keepLines w:val="0"/>
              <w:widowControl/>
              <w:suppressLineNumbers w:val="0"/>
              <w:jc w:val="left"/>
              <w:textAlignment w:val="center"/>
              <w:rPr>
                <w:del w:id="14537" w:author="WPS_1675132163" w:date="2024-09-29T10:13:38Z"/>
                <w:rFonts w:hint="eastAsia" w:ascii="宋体" w:hAnsi="宋体" w:eastAsia="宋体" w:cs="宋体"/>
                <w:i w:val="0"/>
                <w:iCs w:val="0"/>
                <w:color w:val="000000"/>
                <w:sz w:val="20"/>
                <w:szCs w:val="20"/>
                <w:u w:val="none"/>
              </w:rPr>
            </w:pPr>
            <w:del w:id="14538" w:author="WPS_1675132163" w:date="2024-09-29T10:13:38Z">
              <w:r>
                <w:rPr>
                  <w:rFonts w:hint="eastAsia" w:ascii="宋体" w:hAnsi="宋体" w:eastAsia="宋体" w:cs="宋体"/>
                  <w:i w:val="0"/>
                  <w:iCs w:val="0"/>
                  <w:color w:val="000000"/>
                  <w:kern w:val="0"/>
                  <w:sz w:val="20"/>
                  <w:szCs w:val="20"/>
                  <w:u w:val="none"/>
                  <w:lang w:val="en-US" w:eastAsia="zh-CN" w:bidi="ar"/>
                </w:rPr>
                <w:delText>国防支出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1824F">
            <w:pPr>
              <w:jc w:val="right"/>
              <w:rPr>
                <w:del w:id="1453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444EB">
            <w:pPr>
              <w:jc w:val="right"/>
              <w:rPr>
                <w:del w:id="1454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85206">
            <w:pPr>
              <w:jc w:val="right"/>
              <w:rPr>
                <w:del w:id="1454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7EA187">
            <w:pPr>
              <w:jc w:val="right"/>
              <w:textAlignment w:val="center"/>
              <w:rPr>
                <w:del w:id="14542" w:author="WPS_1675132163" w:date="2024-09-29T10:13:38Z"/>
                <w:rFonts w:hint="eastAsia" w:ascii="宋体" w:hAnsi="宋体" w:eastAsia="宋体" w:cs="宋体"/>
                <w:i w:val="0"/>
                <w:iCs w:val="0"/>
                <w:color w:val="000000"/>
                <w:kern w:val="0"/>
                <w:sz w:val="20"/>
                <w:szCs w:val="20"/>
                <w:u w:val="none"/>
                <w:lang w:bidi="ar"/>
              </w:rPr>
            </w:pPr>
          </w:p>
        </w:tc>
      </w:tr>
      <w:tr w14:paraId="063E5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43"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6B274">
            <w:pPr>
              <w:keepNext w:val="0"/>
              <w:keepLines w:val="0"/>
              <w:widowControl/>
              <w:suppressLineNumbers w:val="0"/>
              <w:jc w:val="left"/>
              <w:textAlignment w:val="center"/>
              <w:rPr>
                <w:del w:id="14544" w:author="WPS_1675132163" w:date="2024-09-29T10:13:38Z"/>
                <w:rFonts w:hint="eastAsia" w:ascii="宋体" w:hAnsi="宋体" w:eastAsia="宋体" w:cs="宋体"/>
                <w:i w:val="0"/>
                <w:iCs w:val="0"/>
                <w:color w:val="000000"/>
                <w:sz w:val="20"/>
                <w:szCs w:val="20"/>
                <w:u w:val="none"/>
              </w:rPr>
            </w:pPr>
            <w:del w:id="14545" w:author="WPS_1675132163" w:date="2024-09-29T10:13:38Z">
              <w:r>
                <w:rPr>
                  <w:rFonts w:hint="eastAsia" w:ascii="宋体" w:hAnsi="宋体" w:eastAsia="宋体" w:cs="宋体"/>
                  <w:i w:val="0"/>
                  <w:iCs w:val="0"/>
                  <w:color w:val="000000"/>
                  <w:kern w:val="0"/>
                  <w:sz w:val="20"/>
                  <w:szCs w:val="20"/>
                  <w:u w:val="none"/>
                  <w:lang w:val="en-US" w:eastAsia="zh-CN" w:bidi="ar"/>
                </w:rPr>
                <w:delText>204</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434EE579">
            <w:pPr>
              <w:keepNext w:val="0"/>
              <w:keepLines w:val="0"/>
              <w:widowControl/>
              <w:suppressLineNumbers w:val="0"/>
              <w:jc w:val="left"/>
              <w:textAlignment w:val="center"/>
              <w:rPr>
                <w:del w:id="14546" w:author="WPS_1675132163" w:date="2024-09-29T10:13:38Z"/>
                <w:rFonts w:hint="eastAsia" w:ascii="宋体" w:hAnsi="宋体" w:eastAsia="宋体" w:cs="宋体"/>
                <w:i w:val="0"/>
                <w:iCs w:val="0"/>
                <w:color w:val="000000"/>
                <w:sz w:val="20"/>
                <w:szCs w:val="20"/>
                <w:u w:val="none"/>
              </w:rPr>
            </w:pPr>
            <w:del w:id="14547" w:author="WPS_1675132163" w:date="2024-09-29T10:13:38Z">
              <w:r>
                <w:rPr>
                  <w:rFonts w:hint="eastAsia" w:ascii="宋体" w:hAnsi="宋体" w:eastAsia="宋体" w:cs="宋体"/>
                  <w:i w:val="0"/>
                  <w:iCs w:val="0"/>
                  <w:color w:val="000000"/>
                  <w:kern w:val="0"/>
                  <w:sz w:val="20"/>
                  <w:szCs w:val="20"/>
                  <w:u w:val="none"/>
                  <w:lang w:val="en-US" w:eastAsia="zh-CN" w:bidi="ar"/>
                </w:rPr>
                <w:delText>公共安全支出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A4DDA">
            <w:pPr>
              <w:jc w:val="right"/>
              <w:rPr>
                <w:del w:id="14548"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52A9">
            <w:pPr>
              <w:keepNext w:val="0"/>
              <w:keepLines w:val="0"/>
              <w:widowControl/>
              <w:suppressLineNumbers w:val="0"/>
              <w:jc w:val="right"/>
              <w:textAlignment w:val="center"/>
              <w:rPr>
                <w:del w:id="14549" w:author="WPS_1675132163" w:date="2024-09-29T10:13:38Z"/>
                <w:rFonts w:hint="eastAsia" w:ascii="宋体" w:hAnsi="宋体" w:eastAsia="宋体" w:cs="宋体"/>
                <w:i w:val="0"/>
                <w:iCs w:val="0"/>
                <w:color w:val="000000"/>
                <w:sz w:val="20"/>
                <w:szCs w:val="20"/>
                <w:u w:val="none"/>
              </w:rPr>
            </w:pPr>
            <w:del w:id="14550" w:author="WPS_1675132163" w:date="2024-09-29T10:13:38Z">
              <w:r>
                <w:rPr>
                  <w:rFonts w:hint="eastAsia" w:ascii="宋体" w:hAnsi="宋体" w:eastAsia="宋体" w:cs="宋体"/>
                  <w:i w:val="0"/>
                  <w:color w:val="000000"/>
                  <w:kern w:val="0"/>
                  <w:sz w:val="20"/>
                  <w:szCs w:val="20"/>
                  <w:u w:val="none"/>
                  <w:lang w:val="en-US" w:eastAsia="zh-CN" w:bidi="ar"/>
                </w:rPr>
                <w:delText>22</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8FBDB">
            <w:pPr>
              <w:keepNext w:val="0"/>
              <w:keepLines w:val="0"/>
              <w:widowControl/>
              <w:suppressLineNumbers w:val="0"/>
              <w:jc w:val="right"/>
              <w:textAlignment w:val="center"/>
              <w:rPr>
                <w:del w:id="14551" w:author="WPS_1675132163" w:date="2024-09-29T10:13:38Z"/>
                <w:rFonts w:hint="eastAsia" w:ascii="宋体" w:hAnsi="宋体" w:eastAsia="宋体" w:cs="宋体"/>
                <w:i w:val="0"/>
                <w:iCs w:val="0"/>
                <w:color w:val="000000"/>
                <w:sz w:val="20"/>
                <w:szCs w:val="20"/>
                <w:u w:val="none"/>
              </w:rPr>
            </w:pPr>
            <w:del w:id="14552" w:author="WPS_1675132163" w:date="2024-09-29T10:13:38Z">
              <w:r>
                <w:rPr>
                  <w:rFonts w:hint="eastAsia" w:ascii="宋体" w:hAnsi="宋体" w:eastAsia="宋体" w:cs="宋体"/>
                  <w:i w:val="0"/>
                  <w:color w:val="000000"/>
                  <w:kern w:val="0"/>
                  <w:sz w:val="20"/>
                  <w:szCs w:val="20"/>
                  <w:u w:val="none"/>
                  <w:lang w:val="en-US" w:eastAsia="zh-CN" w:bidi="ar"/>
                </w:rPr>
                <w:delText>38</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BFA097">
            <w:pPr>
              <w:keepNext w:val="0"/>
              <w:keepLines w:val="0"/>
              <w:widowControl/>
              <w:suppressLineNumbers w:val="0"/>
              <w:jc w:val="right"/>
              <w:textAlignment w:val="center"/>
              <w:rPr>
                <w:del w:id="14553" w:author="WPS_1675132163" w:date="2024-09-29T10:13:38Z"/>
                <w:rFonts w:hint="eastAsia" w:ascii="宋体" w:hAnsi="宋体" w:eastAsia="宋体" w:cs="宋体"/>
                <w:i w:val="0"/>
                <w:iCs w:val="0"/>
                <w:color w:val="000000"/>
                <w:kern w:val="0"/>
                <w:sz w:val="20"/>
                <w:szCs w:val="20"/>
                <w:u w:val="none"/>
                <w:lang w:bidi="ar"/>
              </w:rPr>
            </w:pPr>
            <w:del w:id="14554" w:author="WPS_1675132163" w:date="2024-09-29T10:13:38Z">
              <w:r>
                <w:rPr>
                  <w:rFonts w:hint="eastAsia" w:ascii="宋体" w:hAnsi="宋体" w:eastAsia="宋体" w:cs="宋体"/>
                  <w:i w:val="0"/>
                  <w:color w:val="000000"/>
                  <w:kern w:val="0"/>
                  <w:sz w:val="20"/>
                  <w:szCs w:val="20"/>
                  <w:u w:val="none"/>
                  <w:lang w:val="en-US" w:eastAsia="zh-CN" w:bidi="ar"/>
                </w:rPr>
                <w:delText>60</w:delText>
              </w:r>
            </w:del>
          </w:p>
        </w:tc>
      </w:tr>
      <w:tr w14:paraId="067F2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55"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CBB9F">
            <w:pPr>
              <w:keepNext w:val="0"/>
              <w:keepLines w:val="0"/>
              <w:widowControl/>
              <w:suppressLineNumbers w:val="0"/>
              <w:jc w:val="left"/>
              <w:textAlignment w:val="center"/>
              <w:rPr>
                <w:del w:id="14556" w:author="WPS_1675132163" w:date="2024-09-29T10:13:38Z"/>
                <w:rFonts w:hint="eastAsia" w:ascii="宋体" w:hAnsi="宋体" w:eastAsia="宋体" w:cs="宋体"/>
                <w:i w:val="0"/>
                <w:iCs w:val="0"/>
                <w:color w:val="000000"/>
                <w:sz w:val="20"/>
                <w:szCs w:val="20"/>
                <w:u w:val="none"/>
              </w:rPr>
            </w:pPr>
            <w:del w:id="14557" w:author="WPS_1675132163" w:date="2024-09-29T10:13:38Z">
              <w:r>
                <w:rPr>
                  <w:rFonts w:hint="eastAsia" w:ascii="宋体" w:hAnsi="宋体" w:eastAsia="宋体" w:cs="宋体"/>
                  <w:i w:val="0"/>
                  <w:iCs w:val="0"/>
                  <w:color w:val="000000"/>
                  <w:kern w:val="0"/>
                  <w:sz w:val="20"/>
                  <w:szCs w:val="20"/>
                  <w:u w:val="none"/>
                  <w:lang w:val="en-US" w:eastAsia="zh-CN" w:bidi="ar"/>
                </w:rPr>
                <w:delText>205</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4C56A6E8">
            <w:pPr>
              <w:keepNext w:val="0"/>
              <w:keepLines w:val="0"/>
              <w:widowControl/>
              <w:suppressLineNumbers w:val="0"/>
              <w:jc w:val="left"/>
              <w:textAlignment w:val="center"/>
              <w:rPr>
                <w:del w:id="14558" w:author="WPS_1675132163" w:date="2024-09-29T10:13:38Z"/>
                <w:rFonts w:hint="eastAsia" w:ascii="宋体" w:hAnsi="宋体" w:eastAsia="宋体" w:cs="宋体"/>
                <w:i w:val="0"/>
                <w:iCs w:val="0"/>
                <w:color w:val="000000"/>
                <w:sz w:val="20"/>
                <w:szCs w:val="20"/>
                <w:u w:val="none"/>
              </w:rPr>
            </w:pPr>
            <w:del w:id="14559" w:author="WPS_1675132163" w:date="2024-09-29T10:13:38Z">
              <w:r>
                <w:rPr>
                  <w:rFonts w:hint="eastAsia" w:ascii="宋体" w:hAnsi="宋体" w:eastAsia="宋体" w:cs="宋体"/>
                  <w:i w:val="0"/>
                  <w:iCs w:val="0"/>
                  <w:color w:val="000000"/>
                  <w:kern w:val="0"/>
                  <w:sz w:val="20"/>
                  <w:szCs w:val="20"/>
                  <w:u w:val="none"/>
                  <w:lang w:val="en-US" w:eastAsia="zh-CN" w:bidi="ar"/>
                </w:rPr>
                <w:delText>教育支出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CE3B3">
            <w:pPr>
              <w:keepNext w:val="0"/>
              <w:keepLines w:val="0"/>
              <w:widowControl/>
              <w:suppressLineNumbers w:val="0"/>
              <w:jc w:val="right"/>
              <w:textAlignment w:val="center"/>
              <w:rPr>
                <w:del w:id="14560" w:author="WPS_1675132163" w:date="2024-09-29T10:13:38Z"/>
                <w:rFonts w:hint="eastAsia" w:ascii="宋体" w:hAnsi="宋体" w:eastAsia="宋体" w:cs="宋体"/>
                <w:i w:val="0"/>
                <w:iCs w:val="0"/>
                <w:color w:val="000000"/>
                <w:sz w:val="20"/>
                <w:szCs w:val="20"/>
                <w:u w:val="none"/>
              </w:rPr>
            </w:pPr>
            <w:del w:id="14561" w:author="WPS_1675132163" w:date="2024-09-29T10:13:38Z">
              <w:r>
                <w:rPr>
                  <w:rFonts w:hint="eastAsia" w:ascii="宋体" w:hAnsi="宋体" w:eastAsia="宋体" w:cs="宋体"/>
                  <w:i w:val="0"/>
                  <w:color w:val="000000"/>
                  <w:kern w:val="0"/>
                  <w:sz w:val="20"/>
                  <w:szCs w:val="20"/>
                  <w:u w:val="none"/>
                  <w:lang w:val="en-US" w:eastAsia="zh-CN" w:bidi="ar"/>
                </w:rPr>
                <w:delText>156</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4EA3E">
            <w:pPr>
              <w:keepNext w:val="0"/>
              <w:keepLines w:val="0"/>
              <w:widowControl/>
              <w:suppressLineNumbers w:val="0"/>
              <w:jc w:val="right"/>
              <w:textAlignment w:val="center"/>
              <w:rPr>
                <w:del w:id="14562" w:author="WPS_1675132163" w:date="2024-09-29T10:13:38Z"/>
                <w:rFonts w:hint="eastAsia" w:ascii="宋体" w:hAnsi="宋体" w:eastAsia="宋体" w:cs="宋体"/>
                <w:i w:val="0"/>
                <w:iCs w:val="0"/>
                <w:color w:val="000000"/>
                <w:sz w:val="20"/>
                <w:szCs w:val="20"/>
                <w:u w:val="none"/>
              </w:rPr>
            </w:pPr>
            <w:del w:id="14563" w:author="WPS_1675132163" w:date="2024-09-29T10:13:38Z">
              <w:r>
                <w:rPr>
                  <w:rFonts w:hint="eastAsia" w:ascii="宋体" w:hAnsi="宋体" w:eastAsia="宋体" w:cs="宋体"/>
                  <w:i w:val="0"/>
                  <w:color w:val="000000"/>
                  <w:kern w:val="0"/>
                  <w:sz w:val="20"/>
                  <w:szCs w:val="20"/>
                  <w:u w:val="none"/>
                  <w:lang w:val="en-US" w:eastAsia="zh-CN" w:bidi="ar"/>
                </w:rPr>
                <w:delText>17</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67FE">
            <w:pPr>
              <w:keepNext w:val="0"/>
              <w:keepLines w:val="0"/>
              <w:widowControl/>
              <w:suppressLineNumbers w:val="0"/>
              <w:jc w:val="right"/>
              <w:textAlignment w:val="center"/>
              <w:rPr>
                <w:del w:id="14564" w:author="WPS_1675132163" w:date="2024-09-29T10:13:38Z"/>
                <w:rFonts w:hint="eastAsia" w:ascii="宋体" w:hAnsi="宋体" w:eastAsia="宋体" w:cs="宋体"/>
                <w:i w:val="0"/>
                <w:iCs w:val="0"/>
                <w:color w:val="000000"/>
                <w:sz w:val="20"/>
                <w:szCs w:val="20"/>
                <w:u w:val="none"/>
              </w:rPr>
            </w:pPr>
            <w:del w:id="14565" w:author="WPS_1675132163" w:date="2024-09-29T10:13:38Z">
              <w:r>
                <w:rPr>
                  <w:rFonts w:hint="eastAsia" w:ascii="宋体" w:hAnsi="宋体" w:eastAsia="宋体" w:cs="宋体"/>
                  <w:i w:val="0"/>
                  <w:color w:val="000000"/>
                  <w:kern w:val="0"/>
                  <w:sz w:val="20"/>
                  <w:szCs w:val="20"/>
                  <w:u w:val="none"/>
                  <w:lang w:val="en-US" w:eastAsia="zh-CN" w:bidi="ar"/>
                </w:rPr>
                <w:delText>47</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2E0E7A">
            <w:pPr>
              <w:keepNext w:val="0"/>
              <w:keepLines w:val="0"/>
              <w:widowControl/>
              <w:suppressLineNumbers w:val="0"/>
              <w:jc w:val="right"/>
              <w:textAlignment w:val="center"/>
              <w:rPr>
                <w:del w:id="14566" w:author="WPS_1675132163" w:date="2024-09-29T10:13:38Z"/>
                <w:rFonts w:hint="eastAsia" w:ascii="宋体" w:hAnsi="宋体" w:eastAsia="宋体" w:cs="宋体"/>
                <w:i w:val="0"/>
                <w:iCs w:val="0"/>
                <w:color w:val="000000"/>
                <w:kern w:val="0"/>
                <w:sz w:val="20"/>
                <w:szCs w:val="20"/>
                <w:u w:val="none"/>
                <w:lang w:bidi="ar"/>
              </w:rPr>
            </w:pPr>
            <w:del w:id="14567" w:author="WPS_1675132163" w:date="2024-09-29T10:13:38Z">
              <w:r>
                <w:rPr>
                  <w:rFonts w:hint="eastAsia" w:ascii="宋体" w:hAnsi="宋体" w:eastAsia="宋体" w:cs="宋体"/>
                  <w:i w:val="0"/>
                  <w:color w:val="000000"/>
                  <w:kern w:val="0"/>
                  <w:sz w:val="20"/>
                  <w:szCs w:val="20"/>
                  <w:u w:val="none"/>
                  <w:lang w:val="en-US" w:eastAsia="zh-CN" w:bidi="ar"/>
                </w:rPr>
                <w:delText>220</w:delText>
              </w:r>
            </w:del>
          </w:p>
        </w:tc>
      </w:tr>
      <w:tr w14:paraId="6FCF4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68"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0581B">
            <w:pPr>
              <w:keepNext w:val="0"/>
              <w:keepLines w:val="0"/>
              <w:widowControl/>
              <w:suppressLineNumbers w:val="0"/>
              <w:jc w:val="left"/>
              <w:textAlignment w:val="center"/>
              <w:rPr>
                <w:del w:id="14569" w:author="WPS_1675132163" w:date="2024-09-29T10:13:38Z"/>
                <w:rFonts w:hint="eastAsia" w:ascii="宋体" w:hAnsi="宋体" w:eastAsia="宋体" w:cs="宋体"/>
                <w:i w:val="0"/>
                <w:iCs w:val="0"/>
                <w:color w:val="000000"/>
                <w:sz w:val="20"/>
                <w:szCs w:val="20"/>
                <w:u w:val="none"/>
              </w:rPr>
            </w:pPr>
            <w:del w:id="14570" w:author="WPS_1675132163" w:date="2024-09-29T10:13:38Z">
              <w:r>
                <w:rPr>
                  <w:rFonts w:hint="eastAsia" w:ascii="宋体" w:hAnsi="宋体" w:eastAsia="宋体" w:cs="宋体"/>
                  <w:i w:val="0"/>
                  <w:iCs w:val="0"/>
                  <w:color w:val="000000"/>
                  <w:kern w:val="0"/>
                  <w:sz w:val="20"/>
                  <w:szCs w:val="20"/>
                  <w:u w:val="none"/>
                  <w:lang w:val="en-US" w:eastAsia="zh-CN" w:bidi="ar"/>
                </w:rPr>
                <w:delText>206</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46A34105">
            <w:pPr>
              <w:keepNext w:val="0"/>
              <w:keepLines w:val="0"/>
              <w:widowControl/>
              <w:suppressLineNumbers w:val="0"/>
              <w:jc w:val="left"/>
              <w:textAlignment w:val="center"/>
              <w:rPr>
                <w:del w:id="14571" w:author="WPS_1675132163" w:date="2024-09-29T10:13:38Z"/>
                <w:rFonts w:hint="eastAsia" w:ascii="宋体" w:hAnsi="宋体" w:eastAsia="宋体" w:cs="宋体"/>
                <w:i w:val="0"/>
                <w:iCs w:val="0"/>
                <w:color w:val="000000"/>
                <w:sz w:val="20"/>
                <w:szCs w:val="20"/>
                <w:u w:val="none"/>
              </w:rPr>
            </w:pPr>
            <w:del w:id="14572" w:author="WPS_1675132163" w:date="2024-09-29T10:13:38Z">
              <w:r>
                <w:rPr>
                  <w:rFonts w:hint="eastAsia" w:ascii="宋体" w:hAnsi="宋体" w:eastAsia="宋体" w:cs="宋体"/>
                  <w:i w:val="0"/>
                  <w:iCs w:val="0"/>
                  <w:color w:val="000000"/>
                  <w:kern w:val="0"/>
                  <w:sz w:val="20"/>
                  <w:szCs w:val="20"/>
                  <w:u w:val="none"/>
                  <w:lang w:val="en-US" w:eastAsia="zh-CN" w:bidi="ar"/>
                </w:rPr>
                <w:delText>科学技术支出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68EC5">
            <w:pPr>
              <w:jc w:val="right"/>
              <w:rPr>
                <w:del w:id="14573"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CBB74">
            <w:pPr>
              <w:keepNext w:val="0"/>
              <w:keepLines w:val="0"/>
              <w:widowControl/>
              <w:suppressLineNumbers w:val="0"/>
              <w:jc w:val="right"/>
              <w:textAlignment w:val="center"/>
              <w:rPr>
                <w:del w:id="14574" w:author="WPS_1675132163" w:date="2024-09-29T10:13:38Z"/>
                <w:rFonts w:hint="eastAsia" w:ascii="宋体" w:hAnsi="宋体" w:eastAsia="宋体" w:cs="宋体"/>
                <w:i w:val="0"/>
                <w:iCs w:val="0"/>
                <w:color w:val="000000"/>
                <w:sz w:val="20"/>
                <w:szCs w:val="20"/>
                <w:u w:val="none"/>
              </w:rPr>
            </w:pPr>
            <w:del w:id="14575" w:author="WPS_1675132163" w:date="2024-09-29T10:13:38Z">
              <w:r>
                <w:rPr>
                  <w:rFonts w:hint="eastAsia" w:ascii="宋体" w:hAnsi="宋体" w:eastAsia="宋体" w:cs="宋体"/>
                  <w:i w:val="0"/>
                  <w:color w:val="000000"/>
                  <w:kern w:val="0"/>
                  <w:sz w:val="20"/>
                  <w:szCs w:val="20"/>
                  <w:u w:val="none"/>
                  <w:lang w:val="en-US" w:eastAsia="zh-CN" w:bidi="ar"/>
                </w:rPr>
                <w:delText>20</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F0980">
            <w:pPr>
              <w:keepNext w:val="0"/>
              <w:keepLines w:val="0"/>
              <w:widowControl/>
              <w:suppressLineNumbers w:val="0"/>
              <w:jc w:val="right"/>
              <w:textAlignment w:val="center"/>
              <w:rPr>
                <w:del w:id="14576" w:author="WPS_1675132163" w:date="2024-09-29T10:13:38Z"/>
                <w:rFonts w:hint="eastAsia" w:ascii="宋体" w:hAnsi="宋体" w:eastAsia="宋体" w:cs="宋体"/>
                <w:i w:val="0"/>
                <w:iCs w:val="0"/>
                <w:color w:val="000000"/>
                <w:sz w:val="20"/>
                <w:szCs w:val="20"/>
                <w:u w:val="none"/>
              </w:rPr>
            </w:pPr>
            <w:del w:id="14577" w:author="WPS_1675132163" w:date="2024-09-29T10:13:38Z">
              <w:r>
                <w:rPr>
                  <w:rFonts w:hint="eastAsia" w:ascii="宋体" w:hAnsi="宋体" w:eastAsia="宋体" w:cs="宋体"/>
                  <w:i w:val="0"/>
                  <w:color w:val="000000"/>
                  <w:kern w:val="0"/>
                  <w:sz w:val="20"/>
                  <w:szCs w:val="20"/>
                  <w:u w:val="none"/>
                  <w:lang w:val="en-US" w:eastAsia="zh-CN" w:bidi="ar"/>
                </w:rPr>
                <w:delText>10</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285DB0">
            <w:pPr>
              <w:keepNext w:val="0"/>
              <w:keepLines w:val="0"/>
              <w:widowControl/>
              <w:suppressLineNumbers w:val="0"/>
              <w:jc w:val="right"/>
              <w:textAlignment w:val="center"/>
              <w:rPr>
                <w:del w:id="14578" w:author="WPS_1675132163" w:date="2024-09-29T10:13:38Z"/>
                <w:rFonts w:hint="eastAsia" w:ascii="宋体" w:hAnsi="宋体" w:eastAsia="宋体" w:cs="宋体"/>
                <w:i w:val="0"/>
                <w:iCs w:val="0"/>
                <w:color w:val="000000"/>
                <w:kern w:val="0"/>
                <w:sz w:val="20"/>
                <w:szCs w:val="20"/>
                <w:u w:val="none"/>
                <w:lang w:bidi="ar"/>
              </w:rPr>
            </w:pPr>
            <w:del w:id="14579" w:author="WPS_1675132163" w:date="2024-09-29T10:13:38Z">
              <w:r>
                <w:rPr>
                  <w:rFonts w:hint="eastAsia" w:ascii="宋体" w:hAnsi="宋体" w:eastAsia="宋体" w:cs="宋体"/>
                  <w:i w:val="0"/>
                  <w:color w:val="000000"/>
                  <w:kern w:val="0"/>
                  <w:sz w:val="20"/>
                  <w:szCs w:val="20"/>
                  <w:u w:val="none"/>
                  <w:lang w:val="en-US" w:eastAsia="zh-CN" w:bidi="ar"/>
                </w:rPr>
                <w:delText>30</w:delText>
              </w:r>
            </w:del>
          </w:p>
        </w:tc>
      </w:tr>
      <w:tr w14:paraId="1823C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80"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841AE">
            <w:pPr>
              <w:keepNext w:val="0"/>
              <w:keepLines w:val="0"/>
              <w:widowControl/>
              <w:suppressLineNumbers w:val="0"/>
              <w:jc w:val="left"/>
              <w:textAlignment w:val="center"/>
              <w:rPr>
                <w:del w:id="14581" w:author="WPS_1675132163" w:date="2024-09-29T10:13:38Z"/>
                <w:rFonts w:hint="eastAsia" w:ascii="宋体" w:hAnsi="宋体" w:eastAsia="宋体" w:cs="宋体"/>
                <w:i w:val="0"/>
                <w:iCs w:val="0"/>
                <w:color w:val="000000"/>
                <w:sz w:val="20"/>
                <w:szCs w:val="20"/>
                <w:u w:val="none"/>
              </w:rPr>
            </w:pPr>
            <w:del w:id="14582" w:author="WPS_1675132163" w:date="2024-09-29T10:13:38Z">
              <w:r>
                <w:rPr>
                  <w:rFonts w:hint="eastAsia" w:ascii="宋体" w:hAnsi="宋体" w:eastAsia="宋体" w:cs="宋体"/>
                  <w:i w:val="0"/>
                  <w:iCs w:val="0"/>
                  <w:color w:val="000000"/>
                  <w:kern w:val="0"/>
                  <w:sz w:val="20"/>
                  <w:szCs w:val="20"/>
                  <w:u w:val="none"/>
                  <w:lang w:val="en-US" w:eastAsia="zh-CN" w:bidi="ar"/>
                </w:rPr>
                <w:delText>207</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58C6DCDA">
            <w:pPr>
              <w:keepNext w:val="0"/>
              <w:keepLines w:val="0"/>
              <w:widowControl/>
              <w:suppressLineNumbers w:val="0"/>
              <w:jc w:val="left"/>
              <w:textAlignment w:val="center"/>
              <w:rPr>
                <w:del w:id="14583" w:author="WPS_1675132163" w:date="2024-09-29T10:13:38Z"/>
                <w:rFonts w:hint="eastAsia" w:ascii="宋体" w:hAnsi="宋体" w:eastAsia="宋体" w:cs="宋体"/>
                <w:i w:val="0"/>
                <w:iCs w:val="0"/>
                <w:color w:val="000000"/>
                <w:sz w:val="20"/>
                <w:szCs w:val="20"/>
                <w:u w:val="none"/>
              </w:rPr>
            </w:pPr>
            <w:del w:id="14584" w:author="WPS_1675132163" w:date="2024-09-29T10:13:38Z">
              <w:r>
                <w:rPr>
                  <w:rFonts w:hint="eastAsia" w:ascii="宋体" w:hAnsi="宋体" w:eastAsia="宋体" w:cs="宋体"/>
                  <w:i w:val="0"/>
                  <w:iCs w:val="0"/>
                  <w:color w:val="000000"/>
                  <w:kern w:val="0"/>
                  <w:sz w:val="20"/>
                  <w:szCs w:val="20"/>
                  <w:u w:val="none"/>
                  <w:lang w:val="en-US" w:eastAsia="zh-CN" w:bidi="ar"/>
                </w:rPr>
                <w:delText>文化旅游体育与传媒支出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E8FA8">
            <w:pPr>
              <w:jc w:val="right"/>
              <w:rPr>
                <w:del w:id="14585"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B78B6">
            <w:pPr>
              <w:keepNext w:val="0"/>
              <w:keepLines w:val="0"/>
              <w:widowControl/>
              <w:suppressLineNumbers w:val="0"/>
              <w:jc w:val="right"/>
              <w:textAlignment w:val="center"/>
              <w:rPr>
                <w:del w:id="14586" w:author="WPS_1675132163" w:date="2024-09-29T10:13:38Z"/>
                <w:rFonts w:hint="eastAsia" w:ascii="宋体" w:hAnsi="宋体" w:eastAsia="宋体" w:cs="宋体"/>
                <w:i w:val="0"/>
                <w:iCs w:val="0"/>
                <w:color w:val="000000"/>
                <w:sz w:val="20"/>
                <w:szCs w:val="20"/>
                <w:u w:val="none"/>
              </w:rPr>
            </w:pPr>
            <w:del w:id="14587" w:author="WPS_1675132163" w:date="2024-09-29T10:13:38Z">
              <w:r>
                <w:rPr>
                  <w:rFonts w:hint="eastAsia" w:ascii="宋体" w:hAnsi="宋体" w:eastAsia="宋体" w:cs="宋体"/>
                  <w:i w:val="0"/>
                  <w:color w:val="000000"/>
                  <w:kern w:val="0"/>
                  <w:sz w:val="20"/>
                  <w:szCs w:val="20"/>
                  <w:u w:val="none"/>
                  <w:lang w:val="en-US" w:eastAsia="zh-CN" w:bidi="ar"/>
                </w:rPr>
                <w:delText>58</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F891">
            <w:pPr>
              <w:keepNext w:val="0"/>
              <w:keepLines w:val="0"/>
              <w:widowControl/>
              <w:suppressLineNumbers w:val="0"/>
              <w:jc w:val="right"/>
              <w:textAlignment w:val="center"/>
              <w:rPr>
                <w:del w:id="14588" w:author="WPS_1675132163" w:date="2024-09-29T10:13:38Z"/>
                <w:rFonts w:hint="eastAsia" w:ascii="宋体" w:hAnsi="宋体" w:eastAsia="宋体" w:cs="宋体"/>
                <w:i w:val="0"/>
                <w:iCs w:val="0"/>
                <w:color w:val="000000"/>
                <w:sz w:val="20"/>
                <w:szCs w:val="20"/>
                <w:u w:val="none"/>
              </w:rPr>
            </w:pPr>
            <w:del w:id="14589" w:author="WPS_1675132163" w:date="2024-09-29T10:13:38Z">
              <w:r>
                <w:rPr>
                  <w:rFonts w:hint="eastAsia" w:ascii="宋体" w:hAnsi="宋体" w:eastAsia="宋体" w:cs="宋体"/>
                  <w:i w:val="0"/>
                  <w:color w:val="000000"/>
                  <w:kern w:val="0"/>
                  <w:sz w:val="20"/>
                  <w:szCs w:val="20"/>
                  <w:u w:val="none"/>
                  <w:lang w:val="en-US" w:eastAsia="zh-CN" w:bidi="ar"/>
                </w:rPr>
                <w:delText>55</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DD4093">
            <w:pPr>
              <w:keepNext w:val="0"/>
              <w:keepLines w:val="0"/>
              <w:widowControl/>
              <w:suppressLineNumbers w:val="0"/>
              <w:jc w:val="right"/>
              <w:textAlignment w:val="center"/>
              <w:rPr>
                <w:del w:id="14590" w:author="WPS_1675132163" w:date="2024-09-29T10:13:38Z"/>
                <w:rFonts w:hint="eastAsia" w:ascii="宋体" w:hAnsi="宋体" w:eastAsia="宋体" w:cs="宋体"/>
                <w:i w:val="0"/>
                <w:iCs w:val="0"/>
                <w:color w:val="000000"/>
                <w:kern w:val="0"/>
                <w:sz w:val="20"/>
                <w:szCs w:val="20"/>
                <w:u w:val="none"/>
                <w:lang w:bidi="ar"/>
              </w:rPr>
            </w:pPr>
            <w:del w:id="14591" w:author="WPS_1675132163" w:date="2024-09-29T10:13:38Z">
              <w:r>
                <w:rPr>
                  <w:rFonts w:hint="eastAsia" w:ascii="宋体" w:hAnsi="宋体" w:eastAsia="宋体" w:cs="宋体"/>
                  <w:i w:val="0"/>
                  <w:color w:val="000000"/>
                  <w:kern w:val="0"/>
                  <w:sz w:val="20"/>
                  <w:szCs w:val="20"/>
                  <w:u w:val="none"/>
                  <w:lang w:val="en-US" w:eastAsia="zh-CN" w:bidi="ar"/>
                </w:rPr>
                <w:delText>113</w:delText>
              </w:r>
            </w:del>
          </w:p>
        </w:tc>
      </w:tr>
      <w:tr w14:paraId="4F9CC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592"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3218A">
            <w:pPr>
              <w:keepNext w:val="0"/>
              <w:keepLines w:val="0"/>
              <w:widowControl/>
              <w:suppressLineNumbers w:val="0"/>
              <w:jc w:val="left"/>
              <w:textAlignment w:val="center"/>
              <w:rPr>
                <w:del w:id="14593" w:author="WPS_1675132163" w:date="2024-09-29T10:13:38Z"/>
                <w:rFonts w:hint="eastAsia" w:ascii="宋体" w:hAnsi="宋体" w:eastAsia="宋体" w:cs="宋体"/>
                <w:i w:val="0"/>
                <w:iCs w:val="0"/>
                <w:color w:val="000000"/>
                <w:sz w:val="20"/>
                <w:szCs w:val="20"/>
                <w:u w:val="none"/>
              </w:rPr>
            </w:pPr>
            <w:del w:id="14594" w:author="WPS_1675132163" w:date="2024-09-29T10:13:38Z">
              <w:r>
                <w:rPr>
                  <w:rFonts w:hint="eastAsia" w:ascii="宋体" w:hAnsi="宋体" w:eastAsia="宋体" w:cs="宋体"/>
                  <w:i w:val="0"/>
                  <w:iCs w:val="0"/>
                  <w:color w:val="000000"/>
                  <w:kern w:val="0"/>
                  <w:sz w:val="20"/>
                  <w:szCs w:val="20"/>
                  <w:u w:val="none"/>
                  <w:lang w:val="en-US" w:eastAsia="zh-CN" w:bidi="ar"/>
                </w:rPr>
                <w:delText>208</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44E531EB">
            <w:pPr>
              <w:keepNext w:val="0"/>
              <w:keepLines w:val="0"/>
              <w:widowControl/>
              <w:suppressLineNumbers w:val="0"/>
              <w:jc w:val="left"/>
              <w:textAlignment w:val="center"/>
              <w:rPr>
                <w:del w:id="14595" w:author="WPS_1675132163" w:date="2024-09-29T10:13:38Z"/>
                <w:rFonts w:hint="eastAsia" w:ascii="宋体" w:hAnsi="宋体" w:eastAsia="宋体" w:cs="宋体"/>
                <w:i w:val="0"/>
                <w:iCs w:val="0"/>
                <w:color w:val="000000"/>
                <w:sz w:val="20"/>
                <w:szCs w:val="20"/>
                <w:u w:val="none"/>
              </w:rPr>
            </w:pPr>
            <w:del w:id="14596" w:author="WPS_1675132163" w:date="2024-09-29T10:13:38Z">
              <w:r>
                <w:rPr>
                  <w:rFonts w:hint="eastAsia" w:ascii="宋体" w:hAnsi="宋体" w:eastAsia="宋体" w:cs="宋体"/>
                  <w:i w:val="0"/>
                  <w:iCs w:val="0"/>
                  <w:color w:val="000000"/>
                  <w:kern w:val="0"/>
                  <w:sz w:val="20"/>
                  <w:szCs w:val="20"/>
                  <w:u w:val="none"/>
                  <w:lang w:val="en-US" w:eastAsia="zh-CN" w:bidi="ar"/>
                </w:rPr>
                <w:delText>社会保障和就业支出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AF4DE">
            <w:pPr>
              <w:jc w:val="right"/>
              <w:rPr>
                <w:del w:id="14597"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2FD05">
            <w:pPr>
              <w:keepNext w:val="0"/>
              <w:keepLines w:val="0"/>
              <w:widowControl/>
              <w:suppressLineNumbers w:val="0"/>
              <w:jc w:val="right"/>
              <w:textAlignment w:val="center"/>
              <w:rPr>
                <w:del w:id="14598" w:author="WPS_1675132163" w:date="2024-09-29T10:13:38Z"/>
                <w:rFonts w:hint="eastAsia" w:ascii="宋体" w:hAnsi="宋体" w:eastAsia="宋体" w:cs="宋体"/>
                <w:i w:val="0"/>
                <w:iCs w:val="0"/>
                <w:color w:val="000000"/>
                <w:sz w:val="20"/>
                <w:szCs w:val="20"/>
                <w:u w:val="none"/>
              </w:rPr>
            </w:pPr>
            <w:del w:id="14599" w:author="WPS_1675132163" w:date="2024-09-29T10:13:38Z">
              <w:r>
                <w:rPr>
                  <w:rFonts w:hint="eastAsia" w:ascii="宋体" w:hAnsi="宋体" w:eastAsia="宋体" w:cs="宋体"/>
                  <w:i w:val="0"/>
                  <w:color w:val="000000"/>
                  <w:kern w:val="0"/>
                  <w:sz w:val="20"/>
                  <w:szCs w:val="20"/>
                  <w:u w:val="none"/>
                  <w:lang w:val="en-US" w:eastAsia="zh-CN" w:bidi="ar"/>
                </w:rPr>
                <w:delText>406</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4FC27">
            <w:pPr>
              <w:keepNext w:val="0"/>
              <w:keepLines w:val="0"/>
              <w:widowControl/>
              <w:suppressLineNumbers w:val="0"/>
              <w:jc w:val="right"/>
              <w:textAlignment w:val="center"/>
              <w:rPr>
                <w:del w:id="14600" w:author="WPS_1675132163" w:date="2024-09-29T10:13:38Z"/>
                <w:rFonts w:hint="eastAsia" w:ascii="宋体" w:hAnsi="宋体" w:eastAsia="宋体" w:cs="宋体"/>
                <w:i w:val="0"/>
                <w:iCs w:val="0"/>
                <w:color w:val="000000"/>
                <w:sz w:val="20"/>
                <w:szCs w:val="20"/>
                <w:u w:val="none"/>
              </w:rPr>
            </w:pPr>
            <w:del w:id="14601" w:author="WPS_1675132163" w:date="2024-09-29T10:13:38Z">
              <w:r>
                <w:rPr>
                  <w:rFonts w:hint="eastAsia" w:ascii="宋体" w:hAnsi="宋体" w:eastAsia="宋体" w:cs="宋体"/>
                  <w:i w:val="0"/>
                  <w:color w:val="000000"/>
                  <w:kern w:val="0"/>
                  <w:sz w:val="20"/>
                  <w:szCs w:val="20"/>
                  <w:u w:val="none"/>
                  <w:lang w:val="en-US" w:eastAsia="zh-CN" w:bidi="ar"/>
                </w:rPr>
                <w:delText>195</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543DBE">
            <w:pPr>
              <w:keepNext w:val="0"/>
              <w:keepLines w:val="0"/>
              <w:widowControl/>
              <w:suppressLineNumbers w:val="0"/>
              <w:jc w:val="right"/>
              <w:textAlignment w:val="center"/>
              <w:rPr>
                <w:del w:id="14602" w:author="WPS_1675132163" w:date="2024-09-29T10:13:38Z"/>
                <w:rFonts w:hint="eastAsia" w:ascii="宋体" w:hAnsi="宋体" w:eastAsia="宋体" w:cs="宋体"/>
                <w:i w:val="0"/>
                <w:iCs w:val="0"/>
                <w:color w:val="000000"/>
                <w:kern w:val="0"/>
                <w:sz w:val="20"/>
                <w:szCs w:val="20"/>
                <w:u w:val="none"/>
                <w:lang w:bidi="ar"/>
              </w:rPr>
            </w:pPr>
            <w:del w:id="14603" w:author="WPS_1675132163" w:date="2024-09-29T10:13:38Z">
              <w:r>
                <w:rPr>
                  <w:rFonts w:hint="eastAsia" w:ascii="宋体" w:hAnsi="宋体" w:eastAsia="宋体" w:cs="宋体"/>
                  <w:i w:val="0"/>
                  <w:color w:val="000000"/>
                  <w:kern w:val="0"/>
                  <w:sz w:val="20"/>
                  <w:szCs w:val="20"/>
                  <w:u w:val="none"/>
                  <w:lang w:val="en-US" w:eastAsia="zh-CN" w:bidi="ar"/>
                </w:rPr>
                <w:delText>601</w:delText>
              </w:r>
            </w:del>
          </w:p>
        </w:tc>
      </w:tr>
      <w:tr w14:paraId="4A785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0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16F5">
            <w:pPr>
              <w:keepNext w:val="0"/>
              <w:keepLines w:val="0"/>
              <w:widowControl/>
              <w:suppressLineNumbers w:val="0"/>
              <w:jc w:val="left"/>
              <w:textAlignment w:val="center"/>
              <w:rPr>
                <w:del w:id="14605" w:author="WPS_1675132163" w:date="2024-09-29T10:13:38Z"/>
                <w:rFonts w:hint="eastAsia" w:ascii="宋体" w:hAnsi="宋体" w:eastAsia="宋体" w:cs="宋体"/>
                <w:i w:val="0"/>
                <w:iCs w:val="0"/>
                <w:color w:val="000000"/>
                <w:sz w:val="20"/>
                <w:szCs w:val="20"/>
                <w:u w:val="none"/>
              </w:rPr>
            </w:pPr>
            <w:del w:id="14606" w:author="WPS_1675132163" w:date="2024-09-29T10:13:38Z">
              <w:r>
                <w:rPr>
                  <w:rFonts w:hint="eastAsia" w:ascii="宋体" w:hAnsi="宋体" w:eastAsia="宋体" w:cs="宋体"/>
                  <w:i w:val="0"/>
                  <w:iCs w:val="0"/>
                  <w:color w:val="000000"/>
                  <w:kern w:val="0"/>
                  <w:sz w:val="20"/>
                  <w:szCs w:val="20"/>
                  <w:u w:val="none"/>
                  <w:lang w:val="en-US" w:eastAsia="zh-CN" w:bidi="ar"/>
                </w:rPr>
                <w:delText>210</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6E27CBF3">
            <w:pPr>
              <w:keepNext w:val="0"/>
              <w:keepLines w:val="0"/>
              <w:widowControl/>
              <w:suppressLineNumbers w:val="0"/>
              <w:jc w:val="left"/>
              <w:textAlignment w:val="center"/>
              <w:rPr>
                <w:del w:id="14607" w:author="WPS_1675132163" w:date="2024-09-29T10:13:38Z"/>
                <w:rFonts w:hint="eastAsia" w:ascii="宋体" w:hAnsi="宋体" w:eastAsia="宋体" w:cs="宋体"/>
                <w:i w:val="0"/>
                <w:iCs w:val="0"/>
                <w:color w:val="000000"/>
                <w:sz w:val="20"/>
                <w:szCs w:val="20"/>
                <w:u w:val="none"/>
              </w:rPr>
            </w:pPr>
            <w:del w:id="14608" w:author="WPS_1675132163" w:date="2024-09-29T10:13:38Z">
              <w:r>
                <w:rPr>
                  <w:rFonts w:hint="eastAsia" w:ascii="宋体" w:hAnsi="宋体" w:eastAsia="宋体" w:cs="宋体"/>
                  <w:i w:val="0"/>
                  <w:iCs w:val="0"/>
                  <w:color w:val="000000"/>
                  <w:kern w:val="0"/>
                  <w:sz w:val="20"/>
                  <w:szCs w:val="20"/>
                  <w:u w:val="none"/>
                  <w:lang w:val="en-US" w:eastAsia="zh-CN" w:bidi="ar"/>
                </w:rPr>
                <w:delText>卫生健康支出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8EF64">
            <w:pPr>
              <w:jc w:val="right"/>
              <w:rPr>
                <w:del w:id="1460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85278">
            <w:pPr>
              <w:keepNext w:val="0"/>
              <w:keepLines w:val="0"/>
              <w:widowControl/>
              <w:suppressLineNumbers w:val="0"/>
              <w:jc w:val="right"/>
              <w:textAlignment w:val="center"/>
              <w:rPr>
                <w:del w:id="14610" w:author="WPS_1675132163" w:date="2024-09-29T10:13:38Z"/>
                <w:rFonts w:hint="eastAsia" w:ascii="宋体" w:hAnsi="宋体" w:eastAsia="宋体" w:cs="宋体"/>
                <w:i w:val="0"/>
                <w:iCs w:val="0"/>
                <w:color w:val="000000"/>
                <w:sz w:val="20"/>
                <w:szCs w:val="20"/>
                <w:u w:val="none"/>
              </w:rPr>
            </w:pPr>
            <w:del w:id="14611" w:author="WPS_1675132163" w:date="2024-09-29T10:13:38Z">
              <w:r>
                <w:rPr>
                  <w:rFonts w:hint="eastAsia" w:ascii="宋体" w:hAnsi="宋体" w:eastAsia="宋体" w:cs="宋体"/>
                  <w:i w:val="0"/>
                  <w:color w:val="000000"/>
                  <w:kern w:val="0"/>
                  <w:sz w:val="20"/>
                  <w:szCs w:val="20"/>
                  <w:u w:val="none"/>
                  <w:lang w:val="en-US" w:eastAsia="zh-CN" w:bidi="ar"/>
                </w:rPr>
                <w:delText>28</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4306">
            <w:pPr>
              <w:keepNext w:val="0"/>
              <w:keepLines w:val="0"/>
              <w:widowControl/>
              <w:suppressLineNumbers w:val="0"/>
              <w:jc w:val="right"/>
              <w:textAlignment w:val="center"/>
              <w:rPr>
                <w:del w:id="14612" w:author="WPS_1675132163" w:date="2024-09-29T10:13:38Z"/>
                <w:rFonts w:hint="eastAsia" w:ascii="宋体" w:hAnsi="宋体" w:eastAsia="宋体" w:cs="宋体"/>
                <w:i w:val="0"/>
                <w:iCs w:val="0"/>
                <w:color w:val="000000"/>
                <w:sz w:val="20"/>
                <w:szCs w:val="20"/>
                <w:u w:val="none"/>
              </w:rPr>
            </w:pPr>
            <w:del w:id="14613" w:author="WPS_1675132163" w:date="2024-09-29T10:13:38Z">
              <w:r>
                <w:rPr>
                  <w:rFonts w:hint="eastAsia" w:ascii="宋体" w:hAnsi="宋体" w:eastAsia="宋体" w:cs="宋体"/>
                  <w:i w:val="0"/>
                  <w:color w:val="000000"/>
                  <w:kern w:val="0"/>
                  <w:sz w:val="20"/>
                  <w:szCs w:val="20"/>
                  <w:u w:val="none"/>
                  <w:lang w:val="en-US" w:eastAsia="zh-CN" w:bidi="ar"/>
                </w:rPr>
                <w:delText>2</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A27F58">
            <w:pPr>
              <w:keepNext w:val="0"/>
              <w:keepLines w:val="0"/>
              <w:widowControl/>
              <w:suppressLineNumbers w:val="0"/>
              <w:jc w:val="right"/>
              <w:textAlignment w:val="center"/>
              <w:rPr>
                <w:del w:id="14614" w:author="WPS_1675132163" w:date="2024-09-29T10:13:38Z"/>
                <w:rFonts w:hint="eastAsia" w:ascii="宋体" w:hAnsi="宋体" w:eastAsia="宋体" w:cs="宋体"/>
                <w:i w:val="0"/>
                <w:iCs w:val="0"/>
                <w:color w:val="000000"/>
                <w:kern w:val="0"/>
                <w:sz w:val="20"/>
                <w:szCs w:val="20"/>
                <w:u w:val="none"/>
                <w:lang w:bidi="ar"/>
              </w:rPr>
            </w:pPr>
            <w:del w:id="14615" w:author="WPS_1675132163" w:date="2024-09-29T10:13:38Z">
              <w:r>
                <w:rPr>
                  <w:rFonts w:hint="eastAsia" w:ascii="宋体" w:hAnsi="宋体" w:eastAsia="宋体" w:cs="宋体"/>
                  <w:i w:val="0"/>
                  <w:color w:val="000000"/>
                  <w:kern w:val="0"/>
                  <w:sz w:val="20"/>
                  <w:szCs w:val="20"/>
                  <w:u w:val="none"/>
                  <w:lang w:val="en-US" w:eastAsia="zh-CN" w:bidi="ar"/>
                </w:rPr>
                <w:delText>30</w:delText>
              </w:r>
            </w:del>
          </w:p>
        </w:tc>
      </w:tr>
      <w:tr w14:paraId="77522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16"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65F02">
            <w:pPr>
              <w:keepNext w:val="0"/>
              <w:keepLines w:val="0"/>
              <w:widowControl/>
              <w:suppressLineNumbers w:val="0"/>
              <w:jc w:val="left"/>
              <w:textAlignment w:val="center"/>
              <w:rPr>
                <w:del w:id="14617" w:author="WPS_1675132163" w:date="2024-09-29T10:13:38Z"/>
                <w:rFonts w:hint="eastAsia" w:ascii="宋体" w:hAnsi="宋体" w:eastAsia="宋体" w:cs="宋体"/>
                <w:i w:val="0"/>
                <w:iCs w:val="0"/>
                <w:color w:val="000000"/>
                <w:sz w:val="20"/>
                <w:szCs w:val="20"/>
                <w:u w:val="none"/>
              </w:rPr>
            </w:pPr>
            <w:del w:id="14618" w:author="WPS_1675132163" w:date="2024-09-29T10:13:38Z">
              <w:r>
                <w:rPr>
                  <w:rFonts w:hint="eastAsia" w:ascii="宋体" w:hAnsi="宋体" w:eastAsia="宋体" w:cs="宋体"/>
                  <w:i w:val="0"/>
                  <w:iCs w:val="0"/>
                  <w:color w:val="000000"/>
                  <w:kern w:val="0"/>
                  <w:sz w:val="20"/>
                  <w:szCs w:val="20"/>
                  <w:u w:val="none"/>
                  <w:lang w:val="en-US" w:eastAsia="zh-CN" w:bidi="ar"/>
                </w:rPr>
                <w:delText>211</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5D1500EE">
            <w:pPr>
              <w:keepNext w:val="0"/>
              <w:keepLines w:val="0"/>
              <w:widowControl/>
              <w:suppressLineNumbers w:val="0"/>
              <w:jc w:val="left"/>
              <w:textAlignment w:val="center"/>
              <w:rPr>
                <w:del w:id="14619" w:author="WPS_1675132163" w:date="2024-09-29T10:13:38Z"/>
                <w:rFonts w:hint="eastAsia" w:ascii="宋体" w:hAnsi="宋体" w:eastAsia="宋体" w:cs="宋体"/>
                <w:i w:val="0"/>
                <w:iCs w:val="0"/>
                <w:color w:val="000000"/>
                <w:sz w:val="20"/>
                <w:szCs w:val="20"/>
                <w:u w:val="none"/>
              </w:rPr>
            </w:pPr>
            <w:del w:id="14620" w:author="WPS_1675132163" w:date="2024-09-29T10:13:38Z">
              <w:r>
                <w:rPr>
                  <w:rFonts w:hint="eastAsia" w:ascii="宋体" w:hAnsi="宋体" w:eastAsia="宋体" w:cs="宋体"/>
                  <w:i w:val="0"/>
                  <w:iCs w:val="0"/>
                  <w:color w:val="000000"/>
                  <w:kern w:val="0"/>
                  <w:sz w:val="20"/>
                  <w:szCs w:val="20"/>
                  <w:u w:val="none"/>
                  <w:lang w:val="en-US" w:eastAsia="zh-CN" w:bidi="ar"/>
                </w:rPr>
                <w:delText>节能环保支出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8DF16">
            <w:pPr>
              <w:jc w:val="right"/>
              <w:rPr>
                <w:del w:id="1462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9785">
            <w:pPr>
              <w:jc w:val="right"/>
              <w:rPr>
                <w:del w:id="14622"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F535F">
            <w:pPr>
              <w:keepNext w:val="0"/>
              <w:keepLines w:val="0"/>
              <w:widowControl/>
              <w:suppressLineNumbers w:val="0"/>
              <w:jc w:val="right"/>
              <w:textAlignment w:val="center"/>
              <w:rPr>
                <w:del w:id="14623" w:author="WPS_1675132163" w:date="2024-09-29T10:13:38Z"/>
                <w:rFonts w:hint="eastAsia" w:ascii="宋体" w:hAnsi="宋体" w:eastAsia="宋体" w:cs="宋体"/>
                <w:i w:val="0"/>
                <w:iCs w:val="0"/>
                <w:color w:val="000000"/>
                <w:sz w:val="20"/>
                <w:szCs w:val="20"/>
                <w:u w:val="none"/>
              </w:rPr>
            </w:pPr>
            <w:del w:id="14624" w:author="WPS_1675132163" w:date="2024-09-29T10:13:38Z">
              <w:r>
                <w:rPr>
                  <w:rFonts w:hint="eastAsia" w:ascii="宋体" w:hAnsi="宋体" w:eastAsia="宋体" w:cs="宋体"/>
                  <w:i w:val="0"/>
                  <w:color w:val="000000"/>
                  <w:kern w:val="0"/>
                  <w:sz w:val="20"/>
                  <w:szCs w:val="20"/>
                  <w:u w:val="none"/>
                  <w:lang w:val="en-US" w:eastAsia="zh-CN" w:bidi="ar"/>
                </w:rPr>
                <w:delText>25</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82E23E">
            <w:pPr>
              <w:keepNext w:val="0"/>
              <w:keepLines w:val="0"/>
              <w:widowControl/>
              <w:suppressLineNumbers w:val="0"/>
              <w:jc w:val="right"/>
              <w:textAlignment w:val="center"/>
              <w:rPr>
                <w:del w:id="14625" w:author="WPS_1675132163" w:date="2024-09-29T10:13:38Z"/>
                <w:rFonts w:hint="eastAsia" w:ascii="宋体" w:hAnsi="宋体" w:eastAsia="宋体" w:cs="宋体"/>
                <w:i w:val="0"/>
                <w:iCs w:val="0"/>
                <w:color w:val="000000"/>
                <w:kern w:val="0"/>
                <w:sz w:val="20"/>
                <w:szCs w:val="20"/>
                <w:u w:val="none"/>
                <w:lang w:bidi="ar"/>
              </w:rPr>
            </w:pPr>
            <w:del w:id="14626" w:author="WPS_1675132163" w:date="2024-09-29T10:13:38Z">
              <w:r>
                <w:rPr>
                  <w:rFonts w:hint="eastAsia" w:ascii="宋体" w:hAnsi="宋体" w:eastAsia="宋体" w:cs="宋体"/>
                  <w:i w:val="0"/>
                  <w:color w:val="000000"/>
                  <w:kern w:val="0"/>
                  <w:sz w:val="20"/>
                  <w:szCs w:val="20"/>
                  <w:u w:val="none"/>
                  <w:lang w:val="en-US" w:eastAsia="zh-CN" w:bidi="ar"/>
                </w:rPr>
                <w:delText>25</w:delText>
              </w:r>
            </w:del>
          </w:p>
        </w:tc>
      </w:tr>
      <w:tr w14:paraId="621ED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27"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03F77">
            <w:pPr>
              <w:keepNext w:val="0"/>
              <w:keepLines w:val="0"/>
              <w:widowControl/>
              <w:suppressLineNumbers w:val="0"/>
              <w:jc w:val="left"/>
              <w:textAlignment w:val="center"/>
              <w:rPr>
                <w:del w:id="14628" w:author="WPS_1675132163" w:date="2024-09-29T10:13:38Z"/>
                <w:rFonts w:hint="eastAsia" w:ascii="宋体" w:hAnsi="宋体" w:eastAsia="宋体" w:cs="宋体"/>
                <w:i w:val="0"/>
                <w:iCs w:val="0"/>
                <w:color w:val="000000"/>
                <w:sz w:val="20"/>
                <w:szCs w:val="20"/>
                <w:u w:val="none"/>
              </w:rPr>
            </w:pPr>
            <w:del w:id="14629" w:author="WPS_1675132163" w:date="2024-09-29T10:13:38Z">
              <w:r>
                <w:rPr>
                  <w:rFonts w:hint="eastAsia" w:ascii="宋体" w:hAnsi="宋体" w:eastAsia="宋体" w:cs="宋体"/>
                  <w:i w:val="0"/>
                  <w:iCs w:val="0"/>
                  <w:color w:val="000000"/>
                  <w:kern w:val="0"/>
                  <w:sz w:val="20"/>
                  <w:szCs w:val="20"/>
                  <w:u w:val="none"/>
                  <w:lang w:val="en-US" w:eastAsia="zh-CN" w:bidi="ar"/>
                </w:rPr>
                <w:delText>212</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414447DC">
            <w:pPr>
              <w:keepNext w:val="0"/>
              <w:keepLines w:val="0"/>
              <w:widowControl/>
              <w:suppressLineNumbers w:val="0"/>
              <w:jc w:val="left"/>
              <w:textAlignment w:val="center"/>
              <w:rPr>
                <w:del w:id="14630" w:author="WPS_1675132163" w:date="2024-09-29T10:13:38Z"/>
                <w:rFonts w:hint="eastAsia" w:ascii="宋体" w:hAnsi="宋体" w:eastAsia="宋体" w:cs="宋体"/>
                <w:i w:val="0"/>
                <w:iCs w:val="0"/>
                <w:color w:val="000000"/>
                <w:sz w:val="20"/>
                <w:szCs w:val="20"/>
                <w:u w:val="none"/>
              </w:rPr>
            </w:pPr>
            <w:del w:id="14631" w:author="WPS_1675132163" w:date="2024-09-29T10:13:38Z">
              <w:r>
                <w:rPr>
                  <w:rFonts w:hint="eastAsia" w:ascii="宋体" w:hAnsi="宋体" w:eastAsia="宋体" w:cs="宋体"/>
                  <w:i w:val="0"/>
                  <w:iCs w:val="0"/>
                  <w:color w:val="000000"/>
                  <w:kern w:val="0"/>
                  <w:sz w:val="20"/>
                  <w:szCs w:val="20"/>
                  <w:u w:val="none"/>
                  <w:lang w:val="en-US" w:eastAsia="zh-CN" w:bidi="ar"/>
                </w:rPr>
                <w:delText>城乡社区支出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87533">
            <w:pPr>
              <w:jc w:val="right"/>
              <w:rPr>
                <w:del w:id="14632"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A4BD2">
            <w:pPr>
              <w:jc w:val="right"/>
              <w:rPr>
                <w:del w:id="14633"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E1EAD">
            <w:pPr>
              <w:keepNext w:val="0"/>
              <w:keepLines w:val="0"/>
              <w:widowControl/>
              <w:suppressLineNumbers w:val="0"/>
              <w:jc w:val="right"/>
              <w:textAlignment w:val="center"/>
              <w:rPr>
                <w:del w:id="14634" w:author="WPS_1675132163" w:date="2024-09-29T10:13:38Z"/>
                <w:rFonts w:hint="eastAsia" w:ascii="宋体" w:hAnsi="宋体" w:eastAsia="宋体" w:cs="宋体"/>
                <w:i w:val="0"/>
                <w:iCs w:val="0"/>
                <w:color w:val="000000"/>
                <w:sz w:val="20"/>
                <w:szCs w:val="20"/>
                <w:u w:val="none"/>
              </w:rPr>
            </w:pPr>
            <w:del w:id="14635" w:author="WPS_1675132163" w:date="2024-09-29T10:13:38Z">
              <w:r>
                <w:rPr>
                  <w:rFonts w:hint="eastAsia" w:ascii="宋体" w:hAnsi="宋体" w:eastAsia="宋体" w:cs="宋体"/>
                  <w:i w:val="0"/>
                  <w:color w:val="000000"/>
                  <w:kern w:val="0"/>
                  <w:sz w:val="20"/>
                  <w:szCs w:val="20"/>
                  <w:u w:val="none"/>
                  <w:lang w:val="en-US" w:eastAsia="zh-CN" w:bidi="ar"/>
                </w:rPr>
                <w:delText>16</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3C4BD7">
            <w:pPr>
              <w:keepNext w:val="0"/>
              <w:keepLines w:val="0"/>
              <w:widowControl/>
              <w:suppressLineNumbers w:val="0"/>
              <w:jc w:val="right"/>
              <w:textAlignment w:val="center"/>
              <w:rPr>
                <w:del w:id="14636" w:author="WPS_1675132163" w:date="2024-09-29T10:13:38Z"/>
                <w:rFonts w:hint="eastAsia" w:ascii="宋体" w:hAnsi="宋体" w:eastAsia="宋体" w:cs="宋体"/>
                <w:i w:val="0"/>
                <w:iCs w:val="0"/>
                <w:color w:val="000000"/>
                <w:kern w:val="0"/>
                <w:sz w:val="20"/>
                <w:szCs w:val="20"/>
                <w:u w:val="none"/>
                <w:lang w:bidi="ar"/>
              </w:rPr>
            </w:pPr>
            <w:del w:id="14637" w:author="WPS_1675132163" w:date="2024-09-29T10:13:38Z">
              <w:r>
                <w:rPr>
                  <w:rFonts w:hint="eastAsia" w:ascii="宋体" w:hAnsi="宋体" w:eastAsia="宋体" w:cs="宋体"/>
                  <w:i w:val="0"/>
                  <w:color w:val="000000"/>
                  <w:kern w:val="0"/>
                  <w:sz w:val="20"/>
                  <w:szCs w:val="20"/>
                  <w:u w:val="none"/>
                  <w:lang w:val="en-US" w:eastAsia="zh-CN" w:bidi="ar"/>
                </w:rPr>
                <w:delText>16</w:delText>
              </w:r>
            </w:del>
          </w:p>
        </w:tc>
      </w:tr>
      <w:tr w14:paraId="5465A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38"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50A84">
            <w:pPr>
              <w:keepNext w:val="0"/>
              <w:keepLines w:val="0"/>
              <w:widowControl/>
              <w:suppressLineNumbers w:val="0"/>
              <w:jc w:val="left"/>
              <w:textAlignment w:val="center"/>
              <w:rPr>
                <w:del w:id="14639" w:author="WPS_1675132163" w:date="2024-09-29T10:13:38Z"/>
                <w:rFonts w:hint="eastAsia" w:ascii="宋体" w:hAnsi="宋体" w:eastAsia="宋体" w:cs="宋体"/>
                <w:i w:val="0"/>
                <w:iCs w:val="0"/>
                <w:color w:val="000000"/>
                <w:sz w:val="20"/>
                <w:szCs w:val="20"/>
                <w:u w:val="none"/>
              </w:rPr>
            </w:pPr>
            <w:del w:id="14640" w:author="WPS_1675132163" w:date="2024-09-29T10:13:38Z">
              <w:r>
                <w:rPr>
                  <w:rFonts w:hint="eastAsia" w:ascii="宋体" w:hAnsi="宋体" w:eastAsia="宋体" w:cs="宋体"/>
                  <w:i w:val="0"/>
                  <w:iCs w:val="0"/>
                  <w:color w:val="000000"/>
                  <w:kern w:val="0"/>
                  <w:sz w:val="20"/>
                  <w:szCs w:val="20"/>
                  <w:u w:val="none"/>
                  <w:lang w:val="en-US" w:eastAsia="zh-CN" w:bidi="ar"/>
                </w:rPr>
                <w:delText>213</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27F03A7F">
            <w:pPr>
              <w:keepNext w:val="0"/>
              <w:keepLines w:val="0"/>
              <w:widowControl/>
              <w:suppressLineNumbers w:val="0"/>
              <w:jc w:val="left"/>
              <w:textAlignment w:val="center"/>
              <w:rPr>
                <w:del w:id="14641" w:author="WPS_1675132163" w:date="2024-09-29T10:13:38Z"/>
                <w:rFonts w:hint="eastAsia" w:ascii="宋体" w:hAnsi="宋体" w:eastAsia="宋体" w:cs="宋体"/>
                <w:i w:val="0"/>
                <w:iCs w:val="0"/>
                <w:color w:val="000000"/>
                <w:sz w:val="20"/>
                <w:szCs w:val="20"/>
                <w:u w:val="none"/>
              </w:rPr>
            </w:pPr>
            <w:del w:id="14642" w:author="WPS_1675132163" w:date="2024-09-29T10:13:38Z">
              <w:r>
                <w:rPr>
                  <w:rFonts w:hint="eastAsia" w:ascii="宋体" w:hAnsi="宋体" w:eastAsia="宋体" w:cs="宋体"/>
                  <w:i w:val="0"/>
                  <w:iCs w:val="0"/>
                  <w:color w:val="000000"/>
                  <w:kern w:val="0"/>
                  <w:sz w:val="20"/>
                  <w:szCs w:val="20"/>
                  <w:u w:val="none"/>
                  <w:lang w:val="en-US" w:eastAsia="zh-CN" w:bidi="ar"/>
                </w:rPr>
                <w:delText>农林水支出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F48DF">
            <w:pPr>
              <w:jc w:val="right"/>
              <w:rPr>
                <w:del w:id="14643"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5124">
            <w:pPr>
              <w:keepNext w:val="0"/>
              <w:keepLines w:val="0"/>
              <w:widowControl/>
              <w:suppressLineNumbers w:val="0"/>
              <w:jc w:val="right"/>
              <w:textAlignment w:val="center"/>
              <w:rPr>
                <w:del w:id="14644" w:author="WPS_1675132163" w:date="2024-09-29T10:13:38Z"/>
                <w:rFonts w:hint="eastAsia" w:ascii="宋体" w:hAnsi="宋体" w:eastAsia="宋体" w:cs="宋体"/>
                <w:i w:val="0"/>
                <w:iCs w:val="0"/>
                <w:color w:val="000000"/>
                <w:sz w:val="20"/>
                <w:szCs w:val="20"/>
                <w:u w:val="none"/>
              </w:rPr>
            </w:pPr>
            <w:del w:id="14645" w:author="WPS_1675132163" w:date="2024-09-29T10:13:38Z">
              <w:r>
                <w:rPr>
                  <w:rFonts w:hint="eastAsia" w:ascii="宋体" w:hAnsi="宋体" w:eastAsia="宋体" w:cs="宋体"/>
                  <w:i w:val="0"/>
                  <w:color w:val="000000"/>
                  <w:kern w:val="0"/>
                  <w:sz w:val="20"/>
                  <w:szCs w:val="20"/>
                  <w:u w:val="none"/>
                  <w:lang w:val="en-US" w:eastAsia="zh-CN" w:bidi="ar"/>
                </w:rPr>
                <w:delText>154</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0C77D">
            <w:pPr>
              <w:keepNext w:val="0"/>
              <w:keepLines w:val="0"/>
              <w:widowControl/>
              <w:suppressLineNumbers w:val="0"/>
              <w:jc w:val="right"/>
              <w:textAlignment w:val="center"/>
              <w:rPr>
                <w:del w:id="14646" w:author="WPS_1675132163" w:date="2024-09-29T10:13:38Z"/>
                <w:rFonts w:hint="eastAsia" w:ascii="宋体" w:hAnsi="宋体" w:eastAsia="宋体" w:cs="宋体"/>
                <w:i w:val="0"/>
                <w:iCs w:val="0"/>
                <w:color w:val="000000"/>
                <w:sz w:val="20"/>
                <w:szCs w:val="20"/>
                <w:u w:val="none"/>
              </w:rPr>
            </w:pPr>
            <w:del w:id="14647" w:author="WPS_1675132163" w:date="2024-09-29T10:13:38Z">
              <w:r>
                <w:rPr>
                  <w:rFonts w:hint="eastAsia" w:ascii="宋体" w:hAnsi="宋体" w:eastAsia="宋体" w:cs="宋体"/>
                  <w:i w:val="0"/>
                  <w:color w:val="000000"/>
                  <w:kern w:val="0"/>
                  <w:sz w:val="20"/>
                  <w:szCs w:val="20"/>
                  <w:u w:val="none"/>
                  <w:lang w:val="en-US" w:eastAsia="zh-CN" w:bidi="ar"/>
                </w:rPr>
                <w:delText>37</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0B0047">
            <w:pPr>
              <w:keepNext w:val="0"/>
              <w:keepLines w:val="0"/>
              <w:widowControl/>
              <w:suppressLineNumbers w:val="0"/>
              <w:jc w:val="right"/>
              <w:textAlignment w:val="center"/>
              <w:rPr>
                <w:del w:id="14648" w:author="WPS_1675132163" w:date="2024-09-29T10:13:38Z"/>
                <w:rFonts w:hint="eastAsia" w:ascii="宋体" w:hAnsi="宋体" w:eastAsia="宋体" w:cs="宋体"/>
                <w:i w:val="0"/>
                <w:iCs w:val="0"/>
                <w:color w:val="000000"/>
                <w:kern w:val="0"/>
                <w:sz w:val="20"/>
                <w:szCs w:val="20"/>
                <w:u w:val="none"/>
                <w:lang w:bidi="ar"/>
              </w:rPr>
            </w:pPr>
            <w:del w:id="14649" w:author="WPS_1675132163" w:date="2024-09-29T10:13:38Z">
              <w:r>
                <w:rPr>
                  <w:rFonts w:hint="eastAsia" w:ascii="宋体" w:hAnsi="宋体" w:eastAsia="宋体" w:cs="宋体"/>
                  <w:i w:val="0"/>
                  <w:color w:val="000000"/>
                  <w:kern w:val="0"/>
                  <w:sz w:val="20"/>
                  <w:szCs w:val="20"/>
                  <w:u w:val="none"/>
                  <w:lang w:val="en-US" w:eastAsia="zh-CN" w:bidi="ar"/>
                </w:rPr>
                <w:delText>191</w:delText>
              </w:r>
            </w:del>
          </w:p>
        </w:tc>
      </w:tr>
      <w:tr w14:paraId="149AA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50"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C2EDE">
            <w:pPr>
              <w:keepNext w:val="0"/>
              <w:keepLines w:val="0"/>
              <w:widowControl/>
              <w:suppressLineNumbers w:val="0"/>
              <w:jc w:val="left"/>
              <w:textAlignment w:val="center"/>
              <w:rPr>
                <w:del w:id="14651" w:author="WPS_1675132163" w:date="2024-09-29T10:13:38Z"/>
                <w:rFonts w:hint="eastAsia" w:ascii="宋体" w:hAnsi="宋体" w:eastAsia="宋体" w:cs="宋体"/>
                <w:i w:val="0"/>
                <w:iCs w:val="0"/>
                <w:color w:val="000000"/>
                <w:sz w:val="20"/>
                <w:szCs w:val="20"/>
                <w:u w:val="none"/>
              </w:rPr>
            </w:pPr>
            <w:del w:id="14652" w:author="WPS_1675132163" w:date="2024-09-29T10:13:38Z">
              <w:r>
                <w:rPr>
                  <w:rFonts w:hint="eastAsia" w:ascii="宋体" w:hAnsi="宋体" w:eastAsia="宋体" w:cs="宋体"/>
                  <w:i w:val="0"/>
                  <w:iCs w:val="0"/>
                  <w:color w:val="000000"/>
                  <w:kern w:val="0"/>
                  <w:sz w:val="20"/>
                  <w:szCs w:val="20"/>
                  <w:u w:val="none"/>
                  <w:lang w:val="en-US" w:eastAsia="zh-CN" w:bidi="ar"/>
                </w:rPr>
                <w:delText>214</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27F8A229">
            <w:pPr>
              <w:keepNext w:val="0"/>
              <w:keepLines w:val="0"/>
              <w:widowControl/>
              <w:suppressLineNumbers w:val="0"/>
              <w:jc w:val="left"/>
              <w:textAlignment w:val="center"/>
              <w:rPr>
                <w:del w:id="14653" w:author="WPS_1675132163" w:date="2024-09-29T10:13:38Z"/>
                <w:rFonts w:hint="eastAsia" w:ascii="宋体" w:hAnsi="宋体" w:eastAsia="宋体" w:cs="宋体"/>
                <w:i w:val="0"/>
                <w:iCs w:val="0"/>
                <w:color w:val="000000"/>
                <w:sz w:val="20"/>
                <w:szCs w:val="20"/>
                <w:u w:val="none"/>
              </w:rPr>
            </w:pPr>
            <w:del w:id="14654" w:author="WPS_1675132163" w:date="2024-09-29T10:13:38Z">
              <w:r>
                <w:rPr>
                  <w:rFonts w:hint="eastAsia" w:ascii="宋体" w:hAnsi="宋体" w:eastAsia="宋体" w:cs="宋体"/>
                  <w:i w:val="0"/>
                  <w:iCs w:val="0"/>
                  <w:color w:val="000000"/>
                  <w:kern w:val="0"/>
                  <w:sz w:val="20"/>
                  <w:szCs w:val="20"/>
                  <w:u w:val="none"/>
                  <w:lang w:val="en-US" w:eastAsia="zh-CN" w:bidi="ar"/>
                </w:rPr>
                <w:delText>交通运输支出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7CC8">
            <w:pPr>
              <w:jc w:val="right"/>
              <w:rPr>
                <w:del w:id="14655"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3588D">
            <w:pPr>
              <w:jc w:val="right"/>
              <w:rPr>
                <w:del w:id="14656"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938FF">
            <w:pPr>
              <w:jc w:val="right"/>
              <w:rPr>
                <w:del w:id="14657"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896249">
            <w:pPr>
              <w:jc w:val="right"/>
              <w:textAlignment w:val="center"/>
              <w:rPr>
                <w:del w:id="14658" w:author="WPS_1675132163" w:date="2024-09-29T10:13:38Z"/>
                <w:rFonts w:hint="eastAsia" w:ascii="宋体" w:hAnsi="宋体" w:eastAsia="宋体" w:cs="宋体"/>
                <w:i w:val="0"/>
                <w:iCs w:val="0"/>
                <w:color w:val="000000"/>
                <w:kern w:val="0"/>
                <w:sz w:val="20"/>
                <w:szCs w:val="20"/>
                <w:u w:val="none"/>
                <w:lang w:bidi="ar"/>
              </w:rPr>
            </w:pPr>
          </w:p>
        </w:tc>
      </w:tr>
      <w:tr w14:paraId="51449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59"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A24B">
            <w:pPr>
              <w:keepNext w:val="0"/>
              <w:keepLines w:val="0"/>
              <w:widowControl/>
              <w:suppressLineNumbers w:val="0"/>
              <w:jc w:val="left"/>
              <w:textAlignment w:val="center"/>
              <w:rPr>
                <w:del w:id="14660" w:author="WPS_1675132163" w:date="2024-09-29T10:13:38Z"/>
                <w:rFonts w:hint="eastAsia" w:ascii="宋体" w:hAnsi="宋体" w:eastAsia="宋体" w:cs="宋体"/>
                <w:i w:val="0"/>
                <w:iCs w:val="0"/>
                <w:color w:val="000000"/>
                <w:sz w:val="20"/>
                <w:szCs w:val="20"/>
                <w:u w:val="none"/>
              </w:rPr>
            </w:pPr>
            <w:del w:id="14661" w:author="WPS_1675132163" w:date="2024-09-29T10:13:38Z">
              <w:r>
                <w:rPr>
                  <w:rFonts w:hint="eastAsia" w:ascii="宋体" w:hAnsi="宋体" w:eastAsia="宋体" w:cs="宋体"/>
                  <w:i w:val="0"/>
                  <w:iCs w:val="0"/>
                  <w:color w:val="000000"/>
                  <w:kern w:val="0"/>
                  <w:sz w:val="20"/>
                  <w:szCs w:val="20"/>
                  <w:u w:val="none"/>
                  <w:lang w:val="en-US" w:eastAsia="zh-CN" w:bidi="ar"/>
                </w:rPr>
                <w:delText>215</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0A63B202">
            <w:pPr>
              <w:keepNext w:val="0"/>
              <w:keepLines w:val="0"/>
              <w:widowControl/>
              <w:suppressLineNumbers w:val="0"/>
              <w:jc w:val="left"/>
              <w:textAlignment w:val="center"/>
              <w:rPr>
                <w:del w:id="14662" w:author="WPS_1675132163" w:date="2024-09-29T10:13:38Z"/>
                <w:rFonts w:hint="eastAsia" w:ascii="宋体" w:hAnsi="宋体" w:eastAsia="宋体" w:cs="宋体"/>
                <w:i w:val="0"/>
                <w:iCs w:val="0"/>
                <w:color w:val="000000"/>
                <w:sz w:val="20"/>
                <w:szCs w:val="20"/>
                <w:u w:val="none"/>
              </w:rPr>
            </w:pPr>
            <w:del w:id="14663" w:author="WPS_1675132163" w:date="2024-09-29T10:13:38Z">
              <w:r>
                <w:rPr>
                  <w:rFonts w:hint="eastAsia" w:ascii="宋体" w:hAnsi="宋体" w:eastAsia="宋体" w:cs="宋体"/>
                  <w:i w:val="0"/>
                  <w:iCs w:val="0"/>
                  <w:color w:val="000000"/>
                  <w:kern w:val="0"/>
                  <w:sz w:val="20"/>
                  <w:szCs w:val="20"/>
                  <w:u w:val="none"/>
                  <w:lang w:val="en-US" w:eastAsia="zh-CN" w:bidi="ar"/>
                </w:rPr>
                <w:delText>资源勘探工业信息等支出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39B7E">
            <w:pPr>
              <w:jc w:val="right"/>
              <w:rPr>
                <w:del w:id="14664"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79EAA">
            <w:pPr>
              <w:keepNext w:val="0"/>
              <w:keepLines w:val="0"/>
              <w:widowControl/>
              <w:suppressLineNumbers w:val="0"/>
              <w:jc w:val="right"/>
              <w:textAlignment w:val="center"/>
              <w:rPr>
                <w:del w:id="14665" w:author="WPS_1675132163" w:date="2024-09-29T10:13:38Z"/>
                <w:rFonts w:hint="eastAsia" w:ascii="宋体" w:hAnsi="宋体" w:eastAsia="宋体" w:cs="宋体"/>
                <w:i w:val="0"/>
                <w:iCs w:val="0"/>
                <w:color w:val="000000"/>
                <w:sz w:val="20"/>
                <w:szCs w:val="20"/>
                <w:u w:val="none"/>
              </w:rPr>
            </w:pPr>
            <w:del w:id="14666" w:author="WPS_1675132163" w:date="2024-09-29T10:13:38Z">
              <w:r>
                <w:rPr>
                  <w:rFonts w:hint="eastAsia" w:ascii="宋体" w:hAnsi="宋体" w:eastAsia="宋体" w:cs="宋体"/>
                  <w:i w:val="0"/>
                  <w:color w:val="000000"/>
                  <w:kern w:val="0"/>
                  <w:sz w:val="20"/>
                  <w:szCs w:val="20"/>
                  <w:u w:val="none"/>
                  <w:lang w:val="en-US" w:eastAsia="zh-CN" w:bidi="ar"/>
                </w:rPr>
                <w:delText>8</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A515C">
            <w:pPr>
              <w:keepNext w:val="0"/>
              <w:keepLines w:val="0"/>
              <w:widowControl/>
              <w:suppressLineNumbers w:val="0"/>
              <w:jc w:val="right"/>
              <w:textAlignment w:val="center"/>
              <w:rPr>
                <w:del w:id="14667" w:author="WPS_1675132163" w:date="2024-09-29T10:13:38Z"/>
                <w:rFonts w:hint="eastAsia" w:ascii="宋体" w:hAnsi="宋体" w:eastAsia="宋体" w:cs="宋体"/>
                <w:i w:val="0"/>
                <w:iCs w:val="0"/>
                <w:color w:val="000000"/>
                <w:sz w:val="20"/>
                <w:szCs w:val="20"/>
                <w:u w:val="none"/>
              </w:rPr>
            </w:pPr>
            <w:del w:id="14668" w:author="WPS_1675132163" w:date="2024-09-29T10:13:38Z">
              <w:r>
                <w:rPr>
                  <w:rFonts w:hint="eastAsia" w:ascii="宋体" w:hAnsi="宋体" w:eastAsia="宋体" w:cs="宋体"/>
                  <w:i w:val="0"/>
                  <w:color w:val="000000"/>
                  <w:kern w:val="0"/>
                  <w:sz w:val="20"/>
                  <w:szCs w:val="20"/>
                  <w:u w:val="none"/>
                  <w:lang w:val="en-US" w:eastAsia="zh-CN" w:bidi="ar"/>
                </w:rPr>
                <w:delText>2</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D671B9">
            <w:pPr>
              <w:keepNext w:val="0"/>
              <w:keepLines w:val="0"/>
              <w:widowControl/>
              <w:suppressLineNumbers w:val="0"/>
              <w:jc w:val="right"/>
              <w:textAlignment w:val="center"/>
              <w:rPr>
                <w:del w:id="14669" w:author="WPS_1675132163" w:date="2024-09-29T10:13:38Z"/>
                <w:rFonts w:hint="eastAsia" w:ascii="宋体" w:hAnsi="宋体" w:eastAsia="宋体" w:cs="宋体"/>
                <w:i w:val="0"/>
                <w:iCs w:val="0"/>
                <w:color w:val="000000"/>
                <w:kern w:val="0"/>
                <w:sz w:val="20"/>
                <w:szCs w:val="20"/>
                <w:u w:val="none"/>
                <w:lang w:bidi="ar"/>
              </w:rPr>
            </w:pPr>
            <w:del w:id="14670" w:author="WPS_1675132163" w:date="2024-09-29T10:13:38Z">
              <w:r>
                <w:rPr>
                  <w:rFonts w:hint="eastAsia" w:ascii="宋体" w:hAnsi="宋体" w:eastAsia="宋体" w:cs="宋体"/>
                  <w:i w:val="0"/>
                  <w:color w:val="000000"/>
                  <w:kern w:val="0"/>
                  <w:sz w:val="20"/>
                  <w:szCs w:val="20"/>
                  <w:u w:val="none"/>
                  <w:lang w:val="en-US" w:eastAsia="zh-CN" w:bidi="ar"/>
                </w:rPr>
                <w:delText>10</w:delText>
              </w:r>
            </w:del>
          </w:p>
        </w:tc>
      </w:tr>
      <w:tr w14:paraId="29DF0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71"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3940E">
            <w:pPr>
              <w:keepNext w:val="0"/>
              <w:keepLines w:val="0"/>
              <w:widowControl/>
              <w:suppressLineNumbers w:val="0"/>
              <w:jc w:val="left"/>
              <w:textAlignment w:val="center"/>
              <w:rPr>
                <w:del w:id="14672" w:author="WPS_1675132163" w:date="2024-09-29T10:13:38Z"/>
                <w:rFonts w:hint="eastAsia" w:ascii="宋体" w:hAnsi="宋体" w:eastAsia="宋体" w:cs="宋体"/>
                <w:i w:val="0"/>
                <w:iCs w:val="0"/>
                <w:color w:val="000000"/>
                <w:sz w:val="20"/>
                <w:szCs w:val="20"/>
                <w:u w:val="none"/>
              </w:rPr>
            </w:pPr>
            <w:del w:id="14673" w:author="WPS_1675132163" w:date="2024-09-29T10:13:38Z">
              <w:r>
                <w:rPr>
                  <w:rFonts w:hint="eastAsia" w:ascii="宋体" w:hAnsi="宋体" w:eastAsia="宋体" w:cs="宋体"/>
                  <w:i w:val="0"/>
                  <w:iCs w:val="0"/>
                  <w:color w:val="000000"/>
                  <w:kern w:val="0"/>
                  <w:sz w:val="20"/>
                  <w:szCs w:val="20"/>
                  <w:u w:val="none"/>
                  <w:lang w:val="en-US" w:eastAsia="zh-CN" w:bidi="ar"/>
                </w:rPr>
                <w:delText>216</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25DE9EBB">
            <w:pPr>
              <w:keepNext w:val="0"/>
              <w:keepLines w:val="0"/>
              <w:widowControl/>
              <w:suppressLineNumbers w:val="0"/>
              <w:jc w:val="left"/>
              <w:textAlignment w:val="center"/>
              <w:rPr>
                <w:del w:id="14674" w:author="WPS_1675132163" w:date="2024-09-29T10:13:38Z"/>
                <w:rFonts w:hint="eastAsia" w:ascii="宋体" w:hAnsi="宋体" w:eastAsia="宋体" w:cs="宋体"/>
                <w:i w:val="0"/>
                <w:iCs w:val="0"/>
                <w:color w:val="000000"/>
                <w:sz w:val="20"/>
                <w:szCs w:val="20"/>
                <w:u w:val="none"/>
              </w:rPr>
            </w:pPr>
            <w:del w:id="14675" w:author="WPS_1675132163" w:date="2024-09-29T10:13:38Z">
              <w:r>
                <w:rPr>
                  <w:rFonts w:hint="eastAsia" w:ascii="宋体" w:hAnsi="宋体" w:eastAsia="宋体" w:cs="宋体"/>
                  <w:i w:val="0"/>
                  <w:iCs w:val="0"/>
                  <w:color w:val="000000"/>
                  <w:kern w:val="0"/>
                  <w:sz w:val="20"/>
                  <w:szCs w:val="20"/>
                  <w:u w:val="none"/>
                  <w:lang w:val="en-US" w:eastAsia="zh-CN" w:bidi="ar"/>
                </w:rPr>
                <w:delText>商业服务业等支出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6A6F4">
            <w:pPr>
              <w:jc w:val="right"/>
              <w:rPr>
                <w:del w:id="14676"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FC0F3">
            <w:pPr>
              <w:keepNext w:val="0"/>
              <w:keepLines w:val="0"/>
              <w:widowControl/>
              <w:suppressLineNumbers w:val="0"/>
              <w:jc w:val="right"/>
              <w:textAlignment w:val="center"/>
              <w:rPr>
                <w:del w:id="14677" w:author="WPS_1675132163" w:date="2024-09-29T10:13:38Z"/>
                <w:rFonts w:hint="eastAsia" w:ascii="宋体" w:hAnsi="宋体" w:eastAsia="宋体" w:cs="宋体"/>
                <w:i w:val="0"/>
                <w:iCs w:val="0"/>
                <w:color w:val="000000"/>
                <w:sz w:val="20"/>
                <w:szCs w:val="20"/>
                <w:u w:val="none"/>
              </w:rPr>
            </w:pPr>
            <w:del w:id="14678" w:author="WPS_1675132163" w:date="2024-09-29T10:13:38Z">
              <w:r>
                <w:rPr>
                  <w:rFonts w:hint="eastAsia" w:ascii="宋体" w:hAnsi="宋体" w:eastAsia="宋体" w:cs="宋体"/>
                  <w:i w:val="0"/>
                  <w:color w:val="000000"/>
                  <w:kern w:val="0"/>
                  <w:sz w:val="20"/>
                  <w:szCs w:val="20"/>
                  <w:u w:val="none"/>
                  <w:lang w:val="en-US" w:eastAsia="zh-CN" w:bidi="ar"/>
                </w:rPr>
                <w:delText>28</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1EFD6">
            <w:pPr>
              <w:keepNext w:val="0"/>
              <w:keepLines w:val="0"/>
              <w:widowControl/>
              <w:suppressLineNumbers w:val="0"/>
              <w:jc w:val="right"/>
              <w:textAlignment w:val="center"/>
              <w:rPr>
                <w:del w:id="14679" w:author="WPS_1675132163" w:date="2024-09-29T10:13:38Z"/>
                <w:rFonts w:hint="eastAsia" w:ascii="宋体" w:hAnsi="宋体" w:eastAsia="宋体" w:cs="宋体"/>
                <w:i w:val="0"/>
                <w:iCs w:val="0"/>
                <w:color w:val="000000"/>
                <w:sz w:val="20"/>
                <w:szCs w:val="20"/>
                <w:u w:val="none"/>
              </w:rPr>
            </w:pPr>
            <w:del w:id="14680" w:author="WPS_1675132163" w:date="2024-09-29T10:13:38Z">
              <w:r>
                <w:rPr>
                  <w:rFonts w:hint="eastAsia" w:ascii="宋体" w:hAnsi="宋体" w:eastAsia="宋体" w:cs="宋体"/>
                  <w:i w:val="0"/>
                  <w:color w:val="000000"/>
                  <w:kern w:val="0"/>
                  <w:sz w:val="20"/>
                  <w:szCs w:val="20"/>
                  <w:u w:val="none"/>
                  <w:lang w:val="en-US" w:eastAsia="zh-CN" w:bidi="ar"/>
                </w:rPr>
                <w:delText>20</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786638">
            <w:pPr>
              <w:keepNext w:val="0"/>
              <w:keepLines w:val="0"/>
              <w:widowControl/>
              <w:suppressLineNumbers w:val="0"/>
              <w:jc w:val="right"/>
              <w:textAlignment w:val="center"/>
              <w:rPr>
                <w:del w:id="14681" w:author="WPS_1675132163" w:date="2024-09-29T10:13:38Z"/>
                <w:rFonts w:hint="eastAsia" w:ascii="宋体" w:hAnsi="宋体" w:eastAsia="宋体" w:cs="宋体"/>
                <w:i w:val="0"/>
                <w:iCs w:val="0"/>
                <w:color w:val="000000"/>
                <w:kern w:val="0"/>
                <w:sz w:val="20"/>
                <w:szCs w:val="20"/>
                <w:u w:val="none"/>
                <w:lang w:bidi="ar"/>
              </w:rPr>
            </w:pPr>
            <w:del w:id="14682" w:author="WPS_1675132163" w:date="2024-09-29T10:13:38Z">
              <w:r>
                <w:rPr>
                  <w:rFonts w:hint="eastAsia" w:ascii="宋体" w:hAnsi="宋体" w:eastAsia="宋体" w:cs="宋体"/>
                  <w:i w:val="0"/>
                  <w:color w:val="000000"/>
                  <w:kern w:val="0"/>
                  <w:sz w:val="20"/>
                  <w:szCs w:val="20"/>
                  <w:u w:val="none"/>
                  <w:lang w:val="en-US" w:eastAsia="zh-CN" w:bidi="ar"/>
                </w:rPr>
                <w:delText>48</w:delText>
              </w:r>
            </w:del>
          </w:p>
        </w:tc>
      </w:tr>
      <w:tr w14:paraId="686F6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83"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CA18A">
            <w:pPr>
              <w:keepNext w:val="0"/>
              <w:keepLines w:val="0"/>
              <w:widowControl/>
              <w:suppressLineNumbers w:val="0"/>
              <w:jc w:val="left"/>
              <w:textAlignment w:val="center"/>
              <w:rPr>
                <w:del w:id="14684" w:author="WPS_1675132163" w:date="2024-09-29T10:13:38Z"/>
                <w:rFonts w:hint="eastAsia" w:ascii="宋体" w:hAnsi="宋体" w:eastAsia="宋体" w:cs="宋体"/>
                <w:i w:val="0"/>
                <w:iCs w:val="0"/>
                <w:color w:val="000000"/>
                <w:sz w:val="20"/>
                <w:szCs w:val="20"/>
                <w:u w:val="none"/>
              </w:rPr>
            </w:pPr>
            <w:del w:id="14685" w:author="WPS_1675132163" w:date="2024-09-29T10:13:38Z">
              <w:r>
                <w:rPr>
                  <w:rFonts w:hint="eastAsia" w:ascii="宋体" w:hAnsi="宋体" w:eastAsia="宋体" w:cs="宋体"/>
                  <w:i w:val="0"/>
                  <w:iCs w:val="0"/>
                  <w:color w:val="000000"/>
                  <w:kern w:val="0"/>
                  <w:sz w:val="20"/>
                  <w:szCs w:val="20"/>
                  <w:u w:val="none"/>
                  <w:lang w:val="en-US" w:eastAsia="zh-CN" w:bidi="ar"/>
                </w:rPr>
                <w:delText>217</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024F3656">
            <w:pPr>
              <w:keepNext w:val="0"/>
              <w:keepLines w:val="0"/>
              <w:widowControl/>
              <w:suppressLineNumbers w:val="0"/>
              <w:jc w:val="left"/>
              <w:textAlignment w:val="center"/>
              <w:rPr>
                <w:del w:id="14686" w:author="WPS_1675132163" w:date="2024-09-29T10:13:38Z"/>
                <w:rFonts w:hint="eastAsia" w:ascii="宋体" w:hAnsi="宋体" w:eastAsia="宋体" w:cs="宋体"/>
                <w:i w:val="0"/>
                <w:iCs w:val="0"/>
                <w:color w:val="000000"/>
                <w:sz w:val="20"/>
                <w:szCs w:val="20"/>
                <w:u w:val="none"/>
              </w:rPr>
            </w:pPr>
            <w:del w:id="14687" w:author="WPS_1675132163" w:date="2024-09-29T10:13:38Z">
              <w:r>
                <w:rPr>
                  <w:rFonts w:hint="eastAsia" w:ascii="宋体" w:hAnsi="宋体" w:eastAsia="宋体" w:cs="宋体"/>
                  <w:i w:val="0"/>
                  <w:iCs w:val="0"/>
                  <w:color w:val="000000"/>
                  <w:kern w:val="0"/>
                  <w:sz w:val="20"/>
                  <w:szCs w:val="20"/>
                  <w:u w:val="none"/>
                  <w:lang w:val="en-US" w:eastAsia="zh-CN" w:bidi="ar"/>
                </w:rPr>
                <w:delText>金融支出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CD9AF">
            <w:pPr>
              <w:jc w:val="right"/>
              <w:rPr>
                <w:del w:id="14688"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8CC73">
            <w:pPr>
              <w:keepNext w:val="0"/>
              <w:keepLines w:val="0"/>
              <w:widowControl/>
              <w:suppressLineNumbers w:val="0"/>
              <w:jc w:val="right"/>
              <w:textAlignment w:val="center"/>
              <w:rPr>
                <w:del w:id="14689" w:author="WPS_1675132163" w:date="2024-09-29T10:13:38Z"/>
                <w:rFonts w:hint="eastAsia" w:ascii="宋体" w:hAnsi="宋体" w:eastAsia="宋体" w:cs="宋体"/>
                <w:i w:val="0"/>
                <w:iCs w:val="0"/>
                <w:color w:val="000000"/>
                <w:sz w:val="20"/>
                <w:szCs w:val="20"/>
                <w:u w:val="none"/>
              </w:rPr>
            </w:pPr>
            <w:del w:id="14690" w:author="WPS_1675132163" w:date="2024-09-29T10:13:38Z">
              <w:r>
                <w:rPr>
                  <w:rFonts w:hint="eastAsia" w:ascii="宋体" w:hAnsi="宋体" w:eastAsia="宋体" w:cs="宋体"/>
                  <w:i w:val="0"/>
                  <w:color w:val="000000"/>
                  <w:kern w:val="0"/>
                  <w:sz w:val="20"/>
                  <w:szCs w:val="20"/>
                  <w:u w:val="none"/>
                  <w:lang w:val="en-US" w:eastAsia="zh-CN" w:bidi="ar"/>
                </w:rPr>
                <w:delText>61</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C3224">
            <w:pPr>
              <w:keepNext w:val="0"/>
              <w:keepLines w:val="0"/>
              <w:widowControl/>
              <w:suppressLineNumbers w:val="0"/>
              <w:jc w:val="right"/>
              <w:textAlignment w:val="center"/>
              <w:rPr>
                <w:del w:id="14691" w:author="WPS_1675132163" w:date="2024-09-29T10:13:38Z"/>
                <w:rFonts w:hint="eastAsia" w:ascii="宋体" w:hAnsi="宋体" w:eastAsia="宋体" w:cs="宋体"/>
                <w:i w:val="0"/>
                <w:iCs w:val="0"/>
                <w:color w:val="000000"/>
                <w:sz w:val="20"/>
                <w:szCs w:val="20"/>
                <w:u w:val="none"/>
              </w:rPr>
            </w:pPr>
            <w:del w:id="14692" w:author="WPS_1675132163" w:date="2024-09-29T10:13:38Z">
              <w:r>
                <w:rPr>
                  <w:rFonts w:hint="eastAsia" w:ascii="宋体" w:hAnsi="宋体" w:eastAsia="宋体" w:cs="宋体"/>
                  <w:i w:val="0"/>
                  <w:color w:val="000000"/>
                  <w:kern w:val="0"/>
                  <w:sz w:val="20"/>
                  <w:szCs w:val="20"/>
                  <w:u w:val="none"/>
                  <w:lang w:val="en-US" w:eastAsia="zh-CN" w:bidi="ar"/>
                </w:rPr>
                <w:delText>15</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40B22F">
            <w:pPr>
              <w:keepNext w:val="0"/>
              <w:keepLines w:val="0"/>
              <w:widowControl/>
              <w:suppressLineNumbers w:val="0"/>
              <w:jc w:val="right"/>
              <w:textAlignment w:val="center"/>
              <w:rPr>
                <w:del w:id="14693" w:author="WPS_1675132163" w:date="2024-09-29T10:13:38Z"/>
                <w:rFonts w:hint="eastAsia" w:ascii="宋体" w:hAnsi="宋体" w:eastAsia="宋体" w:cs="宋体"/>
                <w:i w:val="0"/>
                <w:iCs w:val="0"/>
                <w:color w:val="000000"/>
                <w:kern w:val="0"/>
                <w:sz w:val="20"/>
                <w:szCs w:val="20"/>
                <w:u w:val="none"/>
                <w:lang w:bidi="ar"/>
              </w:rPr>
            </w:pPr>
            <w:del w:id="14694" w:author="WPS_1675132163" w:date="2024-09-29T10:13:38Z">
              <w:r>
                <w:rPr>
                  <w:rFonts w:hint="eastAsia" w:ascii="宋体" w:hAnsi="宋体" w:eastAsia="宋体" w:cs="宋体"/>
                  <w:i w:val="0"/>
                  <w:color w:val="000000"/>
                  <w:kern w:val="0"/>
                  <w:sz w:val="20"/>
                  <w:szCs w:val="20"/>
                  <w:u w:val="none"/>
                  <w:lang w:val="en-US" w:eastAsia="zh-CN" w:bidi="ar"/>
                </w:rPr>
                <w:delText>76</w:delText>
              </w:r>
            </w:del>
          </w:p>
        </w:tc>
      </w:tr>
      <w:tr w14:paraId="07A63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695"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4E82">
            <w:pPr>
              <w:keepNext w:val="0"/>
              <w:keepLines w:val="0"/>
              <w:widowControl/>
              <w:suppressLineNumbers w:val="0"/>
              <w:jc w:val="left"/>
              <w:textAlignment w:val="center"/>
              <w:rPr>
                <w:del w:id="14696" w:author="WPS_1675132163" w:date="2024-09-29T10:13:38Z"/>
                <w:rFonts w:hint="eastAsia" w:ascii="宋体" w:hAnsi="宋体" w:eastAsia="宋体" w:cs="宋体"/>
                <w:i w:val="0"/>
                <w:iCs w:val="0"/>
                <w:color w:val="000000"/>
                <w:sz w:val="20"/>
                <w:szCs w:val="20"/>
                <w:u w:val="none"/>
              </w:rPr>
            </w:pPr>
            <w:del w:id="14697" w:author="WPS_1675132163" w:date="2024-09-29T10:13:38Z">
              <w:r>
                <w:rPr>
                  <w:rFonts w:hint="eastAsia" w:ascii="宋体" w:hAnsi="宋体" w:eastAsia="宋体" w:cs="宋体"/>
                  <w:i w:val="0"/>
                  <w:iCs w:val="0"/>
                  <w:color w:val="000000"/>
                  <w:kern w:val="0"/>
                  <w:sz w:val="20"/>
                  <w:szCs w:val="20"/>
                  <w:u w:val="none"/>
                  <w:lang w:val="en-US" w:eastAsia="zh-CN" w:bidi="ar"/>
                </w:rPr>
                <w:delText>219</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182ABD74">
            <w:pPr>
              <w:keepNext w:val="0"/>
              <w:keepLines w:val="0"/>
              <w:widowControl/>
              <w:suppressLineNumbers w:val="0"/>
              <w:jc w:val="left"/>
              <w:textAlignment w:val="center"/>
              <w:rPr>
                <w:del w:id="14698" w:author="WPS_1675132163" w:date="2024-09-29T10:13:38Z"/>
                <w:rFonts w:hint="eastAsia" w:ascii="宋体" w:hAnsi="宋体" w:eastAsia="宋体" w:cs="宋体"/>
                <w:i w:val="0"/>
                <w:iCs w:val="0"/>
                <w:color w:val="000000"/>
                <w:sz w:val="20"/>
                <w:szCs w:val="20"/>
                <w:u w:val="none"/>
              </w:rPr>
            </w:pPr>
            <w:del w:id="14699" w:author="WPS_1675132163" w:date="2024-09-29T10:13:38Z">
              <w:r>
                <w:rPr>
                  <w:rFonts w:hint="eastAsia" w:ascii="宋体" w:hAnsi="宋体" w:eastAsia="宋体" w:cs="宋体"/>
                  <w:i w:val="0"/>
                  <w:iCs w:val="0"/>
                  <w:color w:val="000000"/>
                  <w:kern w:val="0"/>
                  <w:sz w:val="20"/>
                  <w:szCs w:val="20"/>
                  <w:u w:val="none"/>
                  <w:lang w:val="en-US" w:eastAsia="zh-CN" w:bidi="ar"/>
                </w:rPr>
                <w:delText>援助其他地区支出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FD2F">
            <w:pPr>
              <w:jc w:val="right"/>
              <w:rPr>
                <w:del w:id="1470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2CFE">
            <w:pPr>
              <w:jc w:val="right"/>
              <w:rPr>
                <w:del w:id="1470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85868">
            <w:pPr>
              <w:jc w:val="right"/>
              <w:rPr>
                <w:del w:id="14702"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1693B7">
            <w:pPr>
              <w:jc w:val="right"/>
              <w:textAlignment w:val="center"/>
              <w:rPr>
                <w:del w:id="14703" w:author="WPS_1675132163" w:date="2024-09-29T10:13:38Z"/>
                <w:rFonts w:hint="eastAsia" w:ascii="宋体" w:hAnsi="宋体" w:eastAsia="宋体" w:cs="宋体"/>
                <w:i w:val="0"/>
                <w:iCs w:val="0"/>
                <w:color w:val="000000"/>
                <w:kern w:val="0"/>
                <w:sz w:val="20"/>
                <w:szCs w:val="20"/>
                <w:u w:val="none"/>
                <w:lang w:bidi="ar"/>
              </w:rPr>
            </w:pPr>
          </w:p>
        </w:tc>
      </w:tr>
      <w:tr w14:paraId="3EE0E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0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F14D2">
            <w:pPr>
              <w:keepNext w:val="0"/>
              <w:keepLines w:val="0"/>
              <w:widowControl/>
              <w:suppressLineNumbers w:val="0"/>
              <w:jc w:val="left"/>
              <w:textAlignment w:val="center"/>
              <w:rPr>
                <w:del w:id="14705" w:author="WPS_1675132163" w:date="2024-09-29T10:13:38Z"/>
                <w:rFonts w:hint="eastAsia" w:ascii="宋体" w:hAnsi="宋体" w:eastAsia="宋体" w:cs="宋体"/>
                <w:i w:val="0"/>
                <w:iCs w:val="0"/>
                <w:color w:val="000000"/>
                <w:sz w:val="20"/>
                <w:szCs w:val="20"/>
                <w:u w:val="none"/>
              </w:rPr>
            </w:pPr>
            <w:del w:id="14706" w:author="WPS_1675132163" w:date="2024-09-29T10:13:38Z">
              <w:r>
                <w:rPr>
                  <w:rFonts w:hint="eastAsia" w:ascii="宋体" w:hAnsi="宋体" w:eastAsia="宋体" w:cs="宋体"/>
                  <w:i w:val="0"/>
                  <w:iCs w:val="0"/>
                  <w:color w:val="000000"/>
                  <w:kern w:val="0"/>
                  <w:sz w:val="20"/>
                  <w:szCs w:val="20"/>
                  <w:u w:val="none"/>
                  <w:lang w:val="en-US" w:eastAsia="zh-CN" w:bidi="ar"/>
                </w:rPr>
                <w:delText>220</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516E9FB2">
            <w:pPr>
              <w:keepNext w:val="0"/>
              <w:keepLines w:val="0"/>
              <w:widowControl/>
              <w:suppressLineNumbers w:val="0"/>
              <w:jc w:val="left"/>
              <w:textAlignment w:val="center"/>
              <w:rPr>
                <w:del w:id="14707" w:author="WPS_1675132163" w:date="2024-09-29T10:13:38Z"/>
                <w:rFonts w:hint="eastAsia" w:ascii="宋体" w:hAnsi="宋体" w:eastAsia="宋体" w:cs="宋体"/>
                <w:i w:val="0"/>
                <w:iCs w:val="0"/>
                <w:color w:val="000000"/>
                <w:sz w:val="20"/>
                <w:szCs w:val="20"/>
                <w:u w:val="none"/>
              </w:rPr>
            </w:pPr>
            <w:del w:id="14708" w:author="WPS_1675132163" w:date="2024-09-29T10:13:38Z">
              <w:r>
                <w:rPr>
                  <w:rFonts w:hint="eastAsia" w:ascii="宋体" w:hAnsi="宋体" w:eastAsia="宋体" w:cs="宋体"/>
                  <w:i w:val="0"/>
                  <w:iCs w:val="0"/>
                  <w:color w:val="000000"/>
                  <w:kern w:val="0"/>
                  <w:sz w:val="20"/>
                  <w:szCs w:val="20"/>
                  <w:u w:val="none"/>
                  <w:lang w:val="en-US" w:eastAsia="zh-CN" w:bidi="ar"/>
                </w:rPr>
                <w:delText>自然资源海洋气象等支出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D5366">
            <w:pPr>
              <w:jc w:val="right"/>
              <w:rPr>
                <w:del w:id="1470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72664">
            <w:pPr>
              <w:jc w:val="right"/>
              <w:rPr>
                <w:del w:id="1471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D244F">
            <w:pPr>
              <w:jc w:val="right"/>
              <w:rPr>
                <w:del w:id="1471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F99B86">
            <w:pPr>
              <w:jc w:val="right"/>
              <w:textAlignment w:val="center"/>
              <w:rPr>
                <w:del w:id="14712" w:author="WPS_1675132163" w:date="2024-09-29T10:13:38Z"/>
                <w:rFonts w:hint="eastAsia" w:ascii="宋体" w:hAnsi="宋体" w:eastAsia="宋体" w:cs="宋体"/>
                <w:i w:val="0"/>
                <w:iCs w:val="0"/>
                <w:color w:val="000000"/>
                <w:kern w:val="0"/>
                <w:sz w:val="20"/>
                <w:szCs w:val="20"/>
                <w:u w:val="none"/>
                <w:lang w:bidi="ar"/>
              </w:rPr>
            </w:pPr>
          </w:p>
        </w:tc>
      </w:tr>
      <w:tr w14:paraId="15CBA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13"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D74B2">
            <w:pPr>
              <w:keepNext w:val="0"/>
              <w:keepLines w:val="0"/>
              <w:widowControl/>
              <w:suppressLineNumbers w:val="0"/>
              <w:jc w:val="left"/>
              <w:textAlignment w:val="center"/>
              <w:rPr>
                <w:del w:id="14714" w:author="WPS_1675132163" w:date="2024-09-29T10:13:38Z"/>
                <w:rFonts w:hint="eastAsia" w:ascii="宋体" w:hAnsi="宋体" w:eastAsia="宋体" w:cs="宋体"/>
                <w:i w:val="0"/>
                <w:iCs w:val="0"/>
                <w:color w:val="000000"/>
                <w:sz w:val="20"/>
                <w:szCs w:val="20"/>
                <w:u w:val="none"/>
              </w:rPr>
            </w:pPr>
            <w:del w:id="14715" w:author="WPS_1675132163" w:date="2024-09-29T10:13:38Z">
              <w:r>
                <w:rPr>
                  <w:rFonts w:hint="eastAsia" w:ascii="宋体" w:hAnsi="宋体" w:eastAsia="宋体" w:cs="宋体"/>
                  <w:i w:val="0"/>
                  <w:iCs w:val="0"/>
                  <w:color w:val="000000"/>
                  <w:kern w:val="0"/>
                  <w:sz w:val="20"/>
                  <w:szCs w:val="20"/>
                  <w:u w:val="none"/>
                  <w:lang w:val="en-US" w:eastAsia="zh-CN" w:bidi="ar"/>
                </w:rPr>
                <w:delText>221</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3E3B2CB1">
            <w:pPr>
              <w:keepNext w:val="0"/>
              <w:keepLines w:val="0"/>
              <w:widowControl/>
              <w:suppressLineNumbers w:val="0"/>
              <w:jc w:val="left"/>
              <w:textAlignment w:val="center"/>
              <w:rPr>
                <w:del w:id="14716" w:author="WPS_1675132163" w:date="2024-09-29T10:13:38Z"/>
                <w:rFonts w:hint="eastAsia" w:ascii="宋体" w:hAnsi="宋体" w:eastAsia="宋体" w:cs="宋体"/>
                <w:i w:val="0"/>
                <w:iCs w:val="0"/>
                <w:color w:val="000000"/>
                <w:sz w:val="20"/>
                <w:szCs w:val="20"/>
                <w:u w:val="none"/>
              </w:rPr>
            </w:pPr>
            <w:del w:id="14717" w:author="WPS_1675132163" w:date="2024-09-29T10:13:38Z">
              <w:r>
                <w:rPr>
                  <w:rFonts w:hint="eastAsia" w:ascii="宋体" w:hAnsi="宋体" w:eastAsia="宋体" w:cs="宋体"/>
                  <w:i w:val="0"/>
                  <w:iCs w:val="0"/>
                  <w:color w:val="000000"/>
                  <w:kern w:val="0"/>
                  <w:sz w:val="20"/>
                  <w:szCs w:val="20"/>
                  <w:u w:val="none"/>
                  <w:lang w:val="en-US" w:eastAsia="zh-CN" w:bidi="ar"/>
                </w:rPr>
                <w:delText>住房保障支出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D884D">
            <w:pPr>
              <w:jc w:val="right"/>
              <w:rPr>
                <w:del w:id="14718"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C0AC">
            <w:pPr>
              <w:jc w:val="right"/>
              <w:rPr>
                <w:del w:id="1471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5633">
            <w:pPr>
              <w:jc w:val="right"/>
              <w:rPr>
                <w:del w:id="1472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13E2A3">
            <w:pPr>
              <w:jc w:val="right"/>
              <w:textAlignment w:val="center"/>
              <w:rPr>
                <w:del w:id="14721" w:author="WPS_1675132163" w:date="2024-09-29T10:13:38Z"/>
                <w:rFonts w:hint="eastAsia" w:ascii="宋体" w:hAnsi="宋体" w:eastAsia="宋体" w:cs="宋体"/>
                <w:i w:val="0"/>
                <w:iCs w:val="0"/>
                <w:color w:val="000000"/>
                <w:kern w:val="0"/>
                <w:sz w:val="20"/>
                <w:szCs w:val="20"/>
                <w:u w:val="none"/>
                <w:lang w:bidi="ar"/>
              </w:rPr>
            </w:pPr>
          </w:p>
        </w:tc>
      </w:tr>
      <w:tr w14:paraId="1FB50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22"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AAA4">
            <w:pPr>
              <w:keepNext w:val="0"/>
              <w:keepLines w:val="0"/>
              <w:widowControl/>
              <w:suppressLineNumbers w:val="0"/>
              <w:jc w:val="left"/>
              <w:textAlignment w:val="center"/>
              <w:rPr>
                <w:del w:id="14723" w:author="WPS_1675132163" w:date="2024-09-29T10:13:38Z"/>
                <w:rFonts w:hint="eastAsia" w:ascii="宋体" w:hAnsi="宋体" w:eastAsia="宋体" w:cs="宋体"/>
                <w:i w:val="0"/>
                <w:iCs w:val="0"/>
                <w:color w:val="000000"/>
                <w:sz w:val="20"/>
                <w:szCs w:val="20"/>
                <w:u w:val="none"/>
              </w:rPr>
            </w:pPr>
            <w:del w:id="14724" w:author="WPS_1675132163" w:date="2024-09-29T10:13:38Z">
              <w:r>
                <w:rPr>
                  <w:rFonts w:hint="eastAsia" w:ascii="宋体" w:hAnsi="宋体" w:eastAsia="宋体" w:cs="宋体"/>
                  <w:i w:val="0"/>
                  <w:iCs w:val="0"/>
                  <w:color w:val="000000"/>
                  <w:kern w:val="0"/>
                  <w:sz w:val="20"/>
                  <w:szCs w:val="20"/>
                  <w:u w:val="none"/>
                  <w:lang w:val="en-US" w:eastAsia="zh-CN" w:bidi="ar"/>
                </w:rPr>
                <w:delText>222</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2DA461FB">
            <w:pPr>
              <w:keepNext w:val="0"/>
              <w:keepLines w:val="0"/>
              <w:widowControl/>
              <w:suppressLineNumbers w:val="0"/>
              <w:jc w:val="left"/>
              <w:textAlignment w:val="center"/>
              <w:rPr>
                <w:del w:id="14725" w:author="WPS_1675132163" w:date="2024-09-29T10:13:38Z"/>
                <w:rFonts w:hint="eastAsia" w:ascii="宋体" w:hAnsi="宋体" w:eastAsia="宋体" w:cs="宋体"/>
                <w:i w:val="0"/>
                <w:iCs w:val="0"/>
                <w:color w:val="000000"/>
                <w:sz w:val="20"/>
                <w:szCs w:val="20"/>
                <w:u w:val="none"/>
              </w:rPr>
            </w:pPr>
            <w:del w:id="14726" w:author="WPS_1675132163" w:date="2024-09-29T10:13:38Z">
              <w:r>
                <w:rPr>
                  <w:rFonts w:hint="eastAsia" w:ascii="宋体" w:hAnsi="宋体" w:eastAsia="宋体" w:cs="宋体"/>
                  <w:i w:val="0"/>
                  <w:iCs w:val="0"/>
                  <w:color w:val="000000"/>
                  <w:kern w:val="0"/>
                  <w:sz w:val="20"/>
                  <w:szCs w:val="20"/>
                  <w:u w:val="none"/>
                  <w:lang w:val="en-US" w:eastAsia="zh-CN" w:bidi="ar"/>
                </w:rPr>
                <w:delText>粮油物资储备支出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635D">
            <w:pPr>
              <w:jc w:val="right"/>
              <w:rPr>
                <w:del w:id="14727"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9AF1">
            <w:pPr>
              <w:jc w:val="right"/>
              <w:rPr>
                <w:del w:id="14728"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6987">
            <w:pPr>
              <w:keepNext w:val="0"/>
              <w:keepLines w:val="0"/>
              <w:widowControl/>
              <w:suppressLineNumbers w:val="0"/>
              <w:jc w:val="right"/>
              <w:textAlignment w:val="center"/>
              <w:rPr>
                <w:del w:id="14729" w:author="WPS_1675132163" w:date="2024-09-29T10:13:38Z"/>
                <w:rFonts w:hint="eastAsia" w:ascii="宋体" w:hAnsi="宋体" w:eastAsia="宋体" w:cs="宋体"/>
                <w:i w:val="0"/>
                <w:iCs w:val="0"/>
                <w:color w:val="000000"/>
                <w:sz w:val="20"/>
                <w:szCs w:val="20"/>
                <w:u w:val="none"/>
              </w:rPr>
            </w:pPr>
            <w:del w:id="14730" w:author="WPS_1675132163" w:date="2024-09-29T10:13:38Z">
              <w:r>
                <w:rPr>
                  <w:rFonts w:hint="eastAsia" w:ascii="宋体" w:hAnsi="宋体" w:eastAsia="宋体" w:cs="宋体"/>
                  <w:i w:val="0"/>
                  <w:color w:val="000000"/>
                  <w:kern w:val="0"/>
                  <w:sz w:val="20"/>
                  <w:szCs w:val="20"/>
                  <w:u w:val="none"/>
                  <w:lang w:val="en-US" w:eastAsia="zh-CN" w:bidi="ar"/>
                </w:rPr>
                <w:delText>26</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7DF4F8">
            <w:pPr>
              <w:keepNext w:val="0"/>
              <w:keepLines w:val="0"/>
              <w:widowControl/>
              <w:suppressLineNumbers w:val="0"/>
              <w:jc w:val="right"/>
              <w:textAlignment w:val="center"/>
              <w:rPr>
                <w:del w:id="14731" w:author="WPS_1675132163" w:date="2024-09-29T10:13:38Z"/>
                <w:rFonts w:hint="eastAsia" w:ascii="宋体" w:hAnsi="宋体" w:eastAsia="宋体" w:cs="宋体"/>
                <w:i w:val="0"/>
                <w:iCs w:val="0"/>
                <w:color w:val="000000"/>
                <w:kern w:val="0"/>
                <w:sz w:val="20"/>
                <w:szCs w:val="20"/>
                <w:u w:val="none"/>
                <w:lang w:bidi="ar"/>
              </w:rPr>
            </w:pPr>
            <w:del w:id="14732" w:author="WPS_1675132163" w:date="2024-09-29T10:13:38Z">
              <w:r>
                <w:rPr>
                  <w:rFonts w:hint="eastAsia" w:ascii="宋体" w:hAnsi="宋体" w:eastAsia="宋体" w:cs="宋体"/>
                  <w:i w:val="0"/>
                  <w:color w:val="000000"/>
                  <w:kern w:val="0"/>
                  <w:sz w:val="20"/>
                  <w:szCs w:val="20"/>
                  <w:u w:val="none"/>
                  <w:lang w:val="en-US" w:eastAsia="zh-CN" w:bidi="ar"/>
                </w:rPr>
                <w:delText>26</w:delText>
              </w:r>
            </w:del>
          </w:p>
        </w:tc>
      </w:tr>
      <w:tr w14:paraId="2C9AF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33"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6B6B">
            <w:pPr>
              <w:keepNext w:val="0"/>
              <w:keepLines w:val="0"/>
              <w:widowControl/>
              <w:suppressLineNumbers w:val="0"/>
              <w:jc w:val="left"/>
              <w:textAlignment w:val="center"/>
              <w:rPr>
                <w:del w:id="14734" w:author="WPS_1675132163" w:date="2024-09-29T10:13:38Z"/>
                <w:rFonts w:hint="eastAsia" w:ascii="宋体" w:hAnsi="宋体" w:eastAsia="宋体" w:cs="宋体"/>
                <w:i w:val="0"/>
                <w:iCs w:val="0"/>
                <w:color w:val="000000"/>
                <w:sz w:val="20"/>
                <w:szCs w:val="20"/>
                <w:u w:val="none"/>
              </w:rPr>
            </w:pPr>
            <w:del w:id="14735" w:author="WPS_1675132163" w:date="2024-09-29T10:13:38Z">
              <w:r>
                <w:rPr>
                  <w:rFonts w:hint="eastAsia" w:ascii="宋体" w:hAnsi="宋体" w:eastAsia="宋体" w:cs="宋体"/>
                  <w:i w:val="0"/>
                  <w:iCs w:val="0"/>
                  <w:color w:val="000000"/>
                  <w:kern w:val="0"/>
                  <w:sz w:val="20"/>
                  <w:szCs w:val="20"/>
                  <w:u w:val="none"/>
                  <w:lang w:val="en-US" w:eastAsia="zh-CN" w:bidi="ar"/>
                </w:rPr>
                <w:delText>224</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0E38438A">
            <w:pPr>
              <w:keepNext w:val="0"/>
              <w:keepLines w:val="0"/>
              <w:widowControl/>
              <w:suppressLineNumbers w:val="0"/>
              <w:jc w:val="left"/>
              <w:textAlignment w:val="center"/>
              <w:rPr>
                <w:del w:id="14736" w:author="WPS_1675132163" w:date="2024-09-29T10:13:38Z"/>
                <w:rFonts w:hint="eastAsia" w:ascii="宋体" w:hAnsi="宋体" w:eastAsia="宋体" w:cs="宋体"/>
                <w:i w:val="0"/>
                <w:iCs w:val="0"/>
                <w:color w:val="000000"/>
                <w:sz w:val="20"/>
                <w:szCs w:val="20"/>
                <w:u w:val="none"/>
              </w:rPr>
            </w:pPr>
            <w:del w:id="14737" w:author="WPS_1675132163" w:date="2024-09-29T10:13:38Z">
              <w:r>
                <w:rPr>
                  <w:rFonts w:hint="eastAsia" w:ascii="宋体" w:hAnsi="宋体" w:eastAsia="宋体" w:cs="宋体"/>
                  <w:i w:val="0"/>
                  <w:iCs w:val="0"/>
                  <w:color w:val="000000"/>
                  <w:kern w:val="0"/>
                  <w:sz w:val="20"/>
                  <w:szCs w:val="20"/>
                  <w:u w:val="none"/>
                  <w:lang w:val="en-US" w:eastAsia="zh-CN" w:bidi="ar"/>
                </w:rPr>
                <w:delText>灾害防治及应急管理支出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4CB32">
            <w:pPr>
              <w:jc w:val="right"/>
              <w:rPr>
                <w:del w:id="14738"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1A3C7">
            <w:pPr>
              <w:jc w:val="right"/>
              <w:rPr>
                <w:del w:id="1473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F22CD">
            <w:pPr>
              <w:keepNext w:val="0"/>
              <w:keepLines w:val="0"/>
              <w:widowControl/>
              <w:suppressLineNumbers w:val="0"/>
              <w:jc w:val="right"/>
              <w:textAlignment w:val="center"/>
              <w:rPr>
                <w:del w:id="14740" w:author="WPS_1675132163" w:date="2024-09-29T10:13:38Z"/>
                <w:rFonts w:hint="eastAsia" w:ascii="宋体" w:hAnsi="宋体" w:eastAsia="宋体" w:cs="宋体"/>
                <w:i w:val="0"/>
                <w:iCs w:val="0"/>
                <w:color w:val="000000"/>
                <w:sz w:val="20"/>
                <w:szCs w:val="20"/>
                <w:u w:val="none"/>
              </w:rPr>
            </w:pPr>
            <w:del w:id="14741" w:author="WPS_1675132163" w:date="2024-09-29T10:13:38Z">
              <w:r>
                <w:rPr>
                  <w:rFonts w:hint="eastAsia" w:ascii="宋体" w:hAnsi="宋体" w:eastAsia="宋体" w:cs="宋体"/>
                  <w:i w:val="0"/>
                  <w:color w:val="000000"/>
                  <w:kern w:val="0"/>
                  <w:sz w:val="20"/>
                  <w:szCs w:val="20"/>
                  <w:u w:val="none"/>
                  <w:lang w:val="en-US" w:eastAsia="zh-CN" w:bidi="ar"/>
                </w:rPr>
                <w:delText>30</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84067E">
            <w:pPr>
              <w:keepNext w:val="0"/>
              <w:keepLines w:val="0"/>
              <w:widowControl/>
              <w:suppressLineNumbers w:val="0"/>
              <w:jc w:val="right"/>
              <w:textAlignment w:val="center"/>
              <w:rPr>
                <w:del w:id="14742" w:author="WPS_1675132163" w:date="2024-09-29T10:13:38Z"/>
                <w:rFonts w:hint="eastAsia" w:ascii="宋体" w:hAnsi="宋体" w:eastAsia="宋体" w:cs="宋体"/>
                <w:i w:val="0"/>
                <w:iCs w:val="0"/>
                <w:color w:val="000000"/>
                <w:kern w:val="0"/>
                <w:sz w:val="20"/>
                <w:szCs w:val="20"/>
                <w:u w:val="none"/>
                <w:lang w:bidi="ar"/>
              </w:rPr>
            </w:pPr>
            <w:del w:id="14743" w:author="WPS_1675132163" w:date="2024-09-29T10:13:38Z">
              <w:r>
                <w:rPr>
                  <w:rFonts w:hint="eastAsia" w:ascii="宋体" w:hAnsi="宋体" w:eastAsia="宋体" w:cs="宋体"/>
                  <w:i w:val="0"/>
                  <w:color w:val="000000"/>
                  <w:kern w:val="0"/>
                  <w:sz w:val="20"/>
                  <w:szCs w:val="20"/>
                  <w:u w:val="none"/>
                  <w:lang w:val="en-US" w:eastAsia="zh-CN" w:bidi="ar"/>
                </w:rPr>
                <w:delText>30</w:delText>
              </w:r>
            </w:del>
          </w:p>
        </w:tc>
      </w:tr>
      <w:tr w14:paraId="3E736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4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C8A38">
            <w:pPr>
              <w:keepNext w:val="0"/>
              <w:keepLines w:val="0"/>
              <w:widowControl/>
              <w:suppressLineNumbers w:val="0"/>
              <w:jc w:val="left"/>
              <w:textAlignment w:val="center"/>
              <w:rPr>
                <w:del w:id="14745" w:author="WPS_1675132163" w:date="2024-09-29T10:13:38Z"/>
                <w:rFonts w:hint="eastAsia" w:ascii="宋体" w:hAnsi="宋体" w:eastAsia="宋体" w:cs="宋体"/>
                <w:i w:val="0"/>
                <w:iCs w:val="0"/>
                <w:color w:val="000000"/>
                <w:sz w:val="20"/>
                <w:szCs w:val="20"/>
                <w:u w:val="none"/>
              </w:rPr>
            </w:pPr>
            <w:del w:id="14746" w:author="WPS_1675132163" w:date="2024-09-29T10:13:38Z">
              <w:r>
                <w:rPr>
                  <w:rFonts w:hint="eastAsia" w:ascii="宋体" w:hAnsi="宋体" w:eastAsia="宋体" w:cs="宋体"/>
                  <w:i w:val="0"/>
                  <w:iCs w:val="0"/>
                  <w:color w:val="000000"/>
                  <w:kern w:val="0"/>
                  <w:sz w:val="20"/>
                  <w:szCs w:val="20"/>
                  <w:u w:val="none"/>
                  <w:lang w:val="en-US" w:eastAsia="zh-CN" w:bidi="ar"/>
                </w:rPr>
                <w:delText>227</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58825443">
            <w:pPr>
              <w:keepNext w:val="0"/>
              <w:keepLines w:val="0"/>
              <w:widowControl/>
              <w:suppressLineNumbers w:val="0"/>
              <w:jc w:val="left"/>
              <w:textAlignment w:val="center"/>
              <w:rPr>
                <w:del w:id="14747" w:author="WPS_1675132163" w:date="2024-09-29T10:13:38Z"/>
                <w:rFonts w:hint="eastAsia" w:ascii="宋体" w:hAnsi="宋体" w:eastAsia="宋体" w:cs="宋体"/>
                <w:i w:val="0"/>
                <w:iCs w:val="0"/>
                <w:color w:val="000000"/>
                <w:sz w:val="20"/>
                <w:szCs w:val="20"/>
                <w:u w:val="none"/>
              </w:rPr>
            </w:pPr>
            <w:del w:id="14748" w:author="WPS_1675132163" w:date="2024-09-29T10:13:38Z">
              <w:r>
                <w:rPr>
                  <w:rFonts w:hint="eastAsia" w:ascii="宋体" w:hAnsi="宋体" w:eastAsia="宋体" w:cs="宋体"/>
                  <w:i w:val="0"/>
                  <w:iCs w:val="0"/>
                  <w:color w:val="000000"/>
                  <w:kern w:val="0"/>
                  <w:sz w:val="20"/>
                  <w:szCs w:val="20"/>
                  <w:u w:val="none"/>
                  <w:lang w:val="en-US" w:eastAsia="zh-CN" w:bidi="ar"/>
                </w:rPr>
                <w:delText>预备费</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67659">
            <w:pPr>
              <w:jc w:val="right"/>
              <w:rPr>
                <w:del w:id="1474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6E6E2">
            <w:pPr>
              <w:jc w:val="right"/>
              <w:rPr>
                <w:del w:id="1475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6DB45">
            <w:pPr>
              <w:jc w:val="right"/>
              <w:rPr>
                <w:del w:id="1475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647DC0">
            <w:pPr>
              <w:keepNext w:val="0"/>
              <w:keepLines w:val="0"/>
              <w:widowControl/>
              <w:suppressLineNumbers w:val="0"/>
              <w:jc w:val="right"/>
              <w:textAlignment w:val="center"/>
              <w:rPr>
                <w:del w:id="14752" w:author="WPS_1675132163" w:date="2024-09-29T10:13:38Z"/>
                <w:rFonts w:hint="eastAsia" w:ascii="宋体" w:hAnsi="宋体" w:eastAsia="宋体" w:cs="宋体"/>
                <w:i w:val="0"/>
                <w:iCs w:val="0"/>
                <w:color w:val="000000"/>
                <w:kern w:val="0"/>
                <w:sz w:val="20"/>
                <w:szCs w:val="20"/>
                <w:u w:val="none"/>
                <w:lang w:bidi="ar"/>
              </w:rPr>
            </w:pPr>
            <w:del w:id="14753" w:author="WPS_1675132163" w:date="2024-09-29T10:13:38Z">
              <w:r>
                <w:rPr>
                  <w:rFonts w:hint="eastAsia" w:ascii="宋体" w:hAnsi="宋体" w:eastAsia="宋体" w:cs="宋体"/>
                  <w:i w:val="0"/>
                  <w:color w:val="000000"/>
                  <w:kern w:val="0"/>
                  <w:sz w:val="20"/>
                  <w:szCs w:val="20"/>
                  <w:u w:val="none"/>
                  <w:lang w:val="en-US" w:eastAsia="zh-CN" w:bidi="ar"/>
                </w:rPr>
                <w:delText>0</w:delText>
              </w:r>
            </w:del>
          </w:p>
        </w:tc>
      </w:tr>
      <w:tr w14:paraId="3631C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5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AB322">
            <w:pPr>
              <w:keepNext w:val="0"/>
              <w:keepLines w:val="0"/>
              <w:widowControl/>
              <w:suppressLineNumbers w:val="0"/>
              <w:jc w:val="left"/>
              <w:textAlignment w:val="center"/>
              <w:rPr>
                <w:del w:id="14755" w:author="WPS_1675132163" w:date="2024-09-29T10:13:38Z"/>
                <w:rFonts w:hint="eastAsia" w:ascii="宋体" w:hAnsi="宋体" w:eastAsia="宋体" w:cs="宋体"/>
                <w:i w:val="0"/>
                <w:iCs w:val="0"/>
                <w:color w:val="000000"/>
                <w:sz w:val="20"/>
                <w:szCs w:val="20"/>
                <w:u w:val="none"/>
              </w:rPr>
            </w:pPr>
            <w:del w:id="14756" w:author="WPS_1675132163" w:date="2024-09-29T10:13:38Z">
              <w:r>
                <w:rPr>
                  <w:rFonts w:hint="eastAsia" w:ascii="宋体" w:hAnsi="宋体" w:eastAsia="宋体" w:cs="宋体"/>
                  <w:i w:val="0"/>
                  <w:iCs w:val="0"/>
                  <w:color w:val="000000"/>
                  <w:kern w:val="0"/>
                  <w:sz w:val="20"/>
                  <w:szCs w:val="20"/>
                  <w:u w:val="none"/>
                  <w:lang w:val="en-US" w:eastAsia="zh-CN" w:bidi="ar"/>
                </w:rPr>
                <w:delText>229</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2CF2044E">
            <w:pPr>
              <w:keepNext w:val="0"/>
              <w:keepLines w:val="0"/>
              <w:widowControl/>
              <w:suppressLineNumbers w:val="0"/>
              <w:jc w:val="left"/>
              <w:textAlignment w:val="center"/>
              <w:rPr>
                <w:del w:id="14757" w:author="WPS_1675132163" w:date="2024-09-29T10:13:38Z"/>
                <w:rFonts w:hint="eastAsia" w:ascii="宋体" w:hAnsi="宋体" w:eastAsia="宋体" w:cs="宋体"/>
                <w:i w:val="0"/>
                <w:iCs w:val="0"/>
                <w:color w:val="000000"/>
                <w:sz w:val="20"/>
                <w:szCs w:val="20"/>
                <w:u w:val="none"/>
              </w:rPr>
            </w:pPr>
            <w:del w:id="14758" w:author="WPS_1675132163" w:date="2024-09-29T10:13:38Z">
              <w:r>
                <w:rPr>
                  <w:rFonts w:hint="eastAsia" w:ascii="宋体" w:hAnsi="宋体" w:eastAsia="宋体" w:cs="宋体"/>
                  <w:i w:val="0"/>
                  <w:iCs w:val="0"/>
                  <w:color w:val="000000"/>
                  <w:kern w:val="0"/>
                  <w:sz w:val="20"/>
                  <w:szCs w:val="20"/>
                  <w:u w:val="none"/>
                  <w:lang w:val="en-US" w:eastAsia="zh-CN" w:bidi="ar"/>
                </w:rPr>
                <w:delText>其他支出(类)</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2D0E0">
            <w:pPr>
              <w:jc w:val="right"/>
              <w:rPr>
                <w:del w:id="1475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AD494">
            <w:pPr>
              <w:jc w:val="right"/>
              <w:rPr>
                <w:del w:id="1476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F52F6">
            <w:pPr>
              <w:jc w:val="right"/>
              <w:rPr>
                <w:del w:id="1476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252F">
            <w:pPr>
              <w:keepNext w:val="0"/>
              <w:keepLines w:val="0"/>
              <w:widowControl/>
              <w:suppressLineNumbers w:val="0"/>
              <w:jc w:val="right"/>
              <w:textAlignment w:val="center"/>
              <w:rPr>
                <w:del w:id="14762" w:author="WPS_1675132163" w:date="2024-09-29T10:13:38Z"/>
                <w:rFonts w:hint="eastAsia" w:ascii="宋体" w:hAnsi="宋体" w:eastAsia="宋体" w:cs="宋体"/>
                <w:i w:val="0"/>
                <w:iCs w:val="0"/>
                <w:color w:val="000000"/>
                <w:sz w:val="20"/>
                <w:szCs w:val="20"/>
                <w:u w:val="none"/>
              </w:rPr>
            </w:pPr>
            <w:del w:id="14763" w:author="WPS_1675132163" w:date="2024-09-29T10:13:38Z">
              <w:r>
                <w:rPr>
                  <w:rFonts w:hint="eastAsia" w:ascii="宋体" w:hAnsi="宋体" w:eastAsia="宋体" w:cs="宋体"/>
                  <w:i w:val="0"/>
                  <w:iCs w:val="0"/>
                  <w:color w:val="000000"/>
                  <w:kern w:val="0"/>
                  <w:sz w:val="20"/>
                  <w:szCs w:val="20"/>
                  <w:u w:val="none"/>
                  <w:lang w:val="en-US" w:eastAsia="zh-CN" w:bidi="ar"/>
                </w:rPr>
                <w:delText>0</w:delText>
              </w:r>
            </w:del>
          </w:p>
        </w:tc>
      </w:tr>
      <w:tr w14:paraId="3EB06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6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9BCAE">
            <w:pPr>
              <w:keepNext w:val="0"/>
              <w:keepLines w:val="0"/>
              <w:widowControl/>
              <w:suppressLineNumbers w:val="0"/>
              <w:jc w:val="left"/>
              <w:textAlignment w:val="center"/>
              <w:rPr>
                <w:del w:id="14765" w:author="WPS_1675132163" w:date="2024-09-29T10:13:38Z"/>
                <w:rFonts w:hint="eastAsia" w:ascii="宋体" w:hAnsi="宋体" w:eastAsia="宋体" w:cs="宋体"/>
                <w:i w:val="0"/>
                <w:iCs w:val="0"/>
                <w:color w:val="000000"/>
                <w:sz w:val="20"/>
                <w:szCs w:val="20"/>
                <w:u w:val="none"/>
              </w:rPr>
            </w:pPr>
            <w:del w:id="14766" w:author="WPS_1675132163" w:date="2024-09-29T10:13:38Z">
              <w:r>
                <w:rPr>
                  <w:rFonts w:hint="eastAsia" w:ascii="宋体" w:hAnsi="宋体" w:eastAsia="宋体" w:cs="宋体"/>
                  <w:i w:val="0"/>
                  <w:iCs w:val="0"/>
                  <w:color w:val="000000"/>
                  <w:kern w:val="0"/>
                  <w:sz w:val="20"/>
                  <w:szCs w:val="20"/>
                  <w:u w:val="none"/>
                  <w:lang w:val="en-US" w:eastAsia="zh-CN" w:bidi="ar"/>
                </w:rPr>
                <w:delText>232</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5A8730B3">
            <w:pPr>
              <w:keepNext w:val="0"/>
              <w:keepLines w:val="0"/>
              <w:widowControl/>
              <w:suppressLineNumbers w:val="0"/>
              <w:jc w:val="left"/>
              <w:textAlignment w:val="center"/>
              <w:rPr>
                <w:del w:id="14767" w:author="WPS_1675132163" w:date="2024-09-29T10:13:38Z"/>
                <w:rFonts w:hint="eastAsia" w:ascii="宋体" w:hAnsi="宋体" w:eastAsia="宋体" w:cs="宋体"/>
                <w:i w:val="0"/>
                <w:iCs w:val="0"/>
                <w:color w:val="000000"/>
                <w:sz w:val="20"/>
                <w:szCs w:val="20"/>
                <w:u w:val="none"/>
              </w:rPr>
            </w:pPr>
            <w:del w:id="14768" w:author="WPS_1675132163" w:date="2024-09-29T10:13:38Z">
              <w:r>
                <w:rPr>
                  <w:rFonts w:hint="eastAsia" w:ascii="宋体" w:hAnsi="宋体" w:eastAsia="宋体" w:cs="宋体"/>
                  <w:i w:val="0"/>
                  <w:iCs w:val="0"/>
                  <w:color w:val="000000"/>
                  <w:kern w:val="0"/>
                  <w:sz w:val="20"/>
                  <w:szCs w:val="20"/>
                  <w:u w:val="none"/>
                  <w:lang w:val="en-US" w:eastAsia="zh-CN" w:bidi="ar"/>
                </w:rPr>
                <w:delText>债务付息支出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ED2C4">
            <w:pPr>
              <w:jc w:val="right"/>
              <w:rPr>
                <w:del w:id="1476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DE4A7">
            <w:pPr>
              <w:jc w:val="right"/>
              <w:rPr>
                <w:del w:id="1477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BBEE">
            <w:pPr>
              <w:jc w:val="right"/>
              <w:rPr>
                <w:del w:id="1477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E859A">
            <w:pPr>
              <w:keepNext w:val="0"/>
              <w:keepLines w:val="0"/>
              <w:widowControl/>
              <w:suppressLineNumbers w:val="0"/>
              <w:jc w:val="right"/>
              <w:textAlignment w:val="center"/>
              <w:rPr>
                <w:del w:id="14772" w:author="WPS_1675132163" w:date="2024-09-29T10:13:38Z"/>
                <w:rFonts w:hint="eastAsia" w:ascii="宋体" w:hAnsi="宋体" w:eastAsia="宋体" w:cs="宋体"/>
                <w:i w:val="0"/>
                <w:iCs w:val="0"/>
                <w:color w:val="000000"/>
                <w:sz w:val="20"/>
                <w:szCs w:val="20"/>
                <w:u w:val="none"/>
              </w:rPr>
            </w:pPr>
            <w:del w:id="14773" w:author="WPS_1675132163" w:date="2024-09-29T10:13:38Z">
              <w:r>
                <w:rPr>
                  <w:rFonts w:hint="eastAsia" w:ascii="宋体" w:hAnsi="宋体" w:eastAsia="宋体" w:cs="宋体"/>
                  <w:i w:val="0"/>
                  <w:iCs w:val="0"/>
                  <w:color w:val="000000"/>
                  <w:kern w:val="0"/>
                  <w:sz w:val="20"/>
                  <w:szCs w:val="20"/>
                  <w:u w:val="none"/>
                  <w:lang w:val="en-US" w:eastAsia="zh-CN" w:bidi="ar"/>
                </w:rPr>
                <w:delText>0</w:delText>
              </w:r>
            </w:del>
          </w:p>
        </w:tc>
      </w:tr>
      <w:tr w14:paraId="6E35A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del w:id="1477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52266">
            <w:pPr>
              <w:keepNext w:val="0"/>
              <w:keepLines w:val="0"/>
              <w:widowControl/>
              <w:suppressLineNumbers w:val="0"/>
              <w:jc w:val="left"/>
              <w:textAlignment w:val="center"/>
              <w:rPr>
                <w:del w:id="14775" w:author="WPS_1675132163" w:date="2024-09-29T10:13:38Z"/>
                <w:rFonts w:hint="eastAsia" w:ascii="宋体" w:hAnsi="宋体" w:eastAsia="宋体" w:cs="宋体"/>
                <w:i w:val="0"/>
                <w:iCs w:val="0"/>
                <w:color w:val="000000"/>
                <w:sz w:val="20"/>
                <w:szCs w:val="20"/>
                <w:u w:val="none"/>
              </w:rPr>
            </w:pPr>
            <w:del w:id="14776" w:author="WPS_1675132163" w:date="2024-09-29T10:13:38Z">
              <w:r>
                <w:rPr>
                  <w:rFonts w:hint="eastAsia" w:ascii="宋体" w:hAnsi="宋体" w:eastAsia="宋体" w:cs="宋体"/>
                  <w:i w:val="0"/>
                  <w:iCs w:val="0"/>
                  <w:color w:val="000000"/>
                  <w:kern w:val="0"/>
                  <w:sz w:val="20"/>
                  <w:szCs w:val="20"/>
                  <w:u w:val="none"/>
                  <w:lang w:val="en-US" w:eastAsia="zh-CN" w:bidi="ar"/>
                </w:rPr>
                <w:delText>233</w:delText>
              </w:r>
            </w:del>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1E92C408">
            <w:pPr>
              <w:keepNext w:val="0"/>
              <w:keepLines w:val="0"/>
              <w:widowControl/>
              <w:suppressLineNumbers w:val="0"/>
              <w:jc w:val="left"/>
              <w:textAlignment w:val="center"/>
              <w:rPr>
                <w:del w:id="14777" w:author="WPS_1675132163" w:date="2024-09-29T10:13:38Z"/>
                <w:rFonts w:hint="eastAsia" w:ascii="宋体" w:hAnsi="宋体" w:eastAsia="宋体" w:cs="宋体"/>
                <w:i w:val="0"/>
                <w:iCs w:val="0"/>
                <w:color w:val="000000"/>
                <w:sz w:val="20"/>
                <w:szCs w:val="20"/>
                <w:u w:val="none"/>
              </w:rPr>
            </w:pPr>
            <w:del w:id="14778" w:author="WPS_1675132163" w:date="2024-09-29T10:13:38Z">
              <w:r>
                <w:rPr>
                  <w:rFonts w:hint="eastAsia" w:ascii="宋体" w:hAnsi="宋体" w:eastAsia="宋体" w:cs="宋体"/>
                  <w:i w:val="0"/>
                  <w:iCs w:val="0"/>
                  <w:color w:val="000000"/>
                  <w:kern w:val="0"/>
                  <w:sz w:val="20"/>
                  <w:szCs w:val="20"/>
                  <w:u w:val="none"/>
                  <w:lang w:val="en-US" w:eastAsia="zh-CN" w:bidi="ar"/>
                </w:rPr>
                <w:delText>债务发行费用支出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71B5">
            <w:pPr>
              <w:jc w:val="right"/>
              <w:rPr>
                <w:del w:id="14779"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B5F7A">
            <w:pPr>
              <w:jc w:val="right"/>
              <w:rPr>
                <w:del w:id="14780"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C83F">
            <w:pPr>
              <w:jc w:val="right"/>
              <w:rPr>
                <w:del w:id="14781" w:author="WPS_1675132163" w:date="2024-09-29T10:13:38Z"/>
                <w:rFonts w:hint="eastAsia" w:ascii="宋体" w:hAnsi="宋体" w:eastAsia="宋体" w:cs="宋体"/>
                <w:i w:val="0"/>
                <w:iCs w:val="0"/>
                <w:color w:val="000000"/>
                <w:sz w:val="20"/>
                <w:szCs w:val="20"/>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77788">
            <w:pPr>
              <w:keepNext w:val="0"/>
              <w:keepLines w:val="0"/>
              <w:widowControl/>
              <w:suppressLineNumbers w:val="0"/>
              <w:jc w:val="right"/>
              <w:textAlignment w:val="center"/>
              <w:rPr>
                <w:del w:id="14782" w:author="WPS_1675132163" w:date="2024-09-29T10:13:38Z"/>
                <w:rFonts w:hint="eastAsia" w:ascii="宋体" w:hAnsi="宋体" w:eastAsia="宋体" w:cs="宋体"/>
                <w:i w:val="0"/>
                <w:iCs w:val="0"/>
                <w:color w:val="000000"/>
                <w:sz w:val="20"/>
                <w:szCs w:val="20"/>
                <w:u w:val="none"/>
              </w:rPr>
            </w:pPr>
            <w:del w:id="14783" w:author="WPS_1675132163" w:date="2024-09-29T10:13:38Z">
              <w:r>
                <w:rPr>
                  <w:rFonts w:hint="eastAsia" w:ascii="宋体" w:hAnsi="宋体" w:eastAsia="宋体" w:cs="宋体"/>
                  <w:i w:val="0"/>
                  <w:iCs w:val="0"/>
                  <w:color w:val="000000"/>
                  <w:kern w:val="0"/>
                  <w:sz w:val="20"/>
                  <w:szCs w:val="20"/>
                  <w:u w:val="none"/>
                  <w:lang w:val="en-US" w:eastAsia="zh-CN" w:bidi="ar"/>
                </w:rPr>
                <w:delText>0</w:delText>
              </w:r>
            </w:del>
          </w:p>
        </w:tc>
      </w:tr>
      <w:tr w14:paraId="027D8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del w:id="14784" w:author="WPS_1675132163" w:date="2024-09-29T10:13:38Z"/>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84DB3">
            <w:pPr>
              <w:keepNext w:val="0"/>
              <w:keepLines w:val="0"/>
              <w:widowControl/>
              <w:suppressLineNumbers w:val="0"/>
              <w:jc w:val="left"/>
              <w:textAlignment w:val="center"/>
              <w:rPr>
                <w:del w:id="14785" w:author="WPS_1675132163" w:date="2024-09-29T10:13:38Z"/>
                <w:rFonts w:hint="eastAsia" w:ascii="宋体" w:hAnsi="宋体" w:eastAsia="宋体" w:cs="宋体"/>
                <w:i w:val="0"/>
                <w:iCs w:val="0"/>
                <w:color w:val="000000"/>
                <w:sz w:val="20"/>
                <w:szCs w:val="20"/>
                <w:u w:val="none"/>
              </w:rPr>
            </w:pPr>
          </w:p>
        </w:tc>
        <w:tc>
          <w:tcPr>
            <w:tcW w:w="2767" w:type="dxa"/>
            <w:tcBorders>
              <w:top w:val="single" w:color="000000" w:sz="4" w:space="0"/>
              <w:left w:val="single" w:color="000000" w:sz="4" w:space="0"/>
              <w:bottom w:val="single" w:color="000000" w:sz="4" w:space="0"/>
              <w:right w:val="nil"/>
            </w:tcBorders>
            <w:shd w:val="clear" w:color="auto" w:fill="auto"/>
            <w:noWrap/>
            <w:vAlign w:val="center"/>
          </w:tcPr>
          <w:p w14:paraId="38D51BBC">
            <w:pPr>
              <w:keepNext w:val="0"/>
              <w:keepLines w:val="0"/>
              <w:widowControl/>
              <w:suppressLineNumbers w:val="0"/>
              <w:jc w:val="center"/>
              <w:textAlignment w:val="center"/>
              <w:rPr>
                <w:del w:id="14786" w:author="WPS_1675132163" w:date="2024-09-29T10:13:38Z"/>
                <w:rFonts w:hint="eastAsia" w:ascii="宋体" w:hAnsi="宋体" w:eastAsia="宋体" w:cs="宋体"/>
                <w:b/>
                <w:bCs/>
                <w:i w:val="0"/>
                <w:iCs w:val="0"/>
                <w:color w:val="000000"/>
                <w:sz w:val="20"/>
                <w:szCs w:val="20"/>
                <w:u w:val="none"/>
              </w:rPr>
            </w:pPr>
            <w:del w:id="14787" w:author="WPS_1675132163" w:date="2024-09-29T10:13:38Z">
              <w:r>
                <w:rPr>
                  <w:rFonts w:hint="eastAsia" w:ascii="宋体" w:hAnsi="宋体" w:eastAsia="宋体" w:cs="宋体"/>
                  <w:b/>
                  <w:bCs/>
                  <w:i w:val="0"/>
                  <w:iCs w:val="0"/>
                  <w:color w:val="000000"/>
                  <w:kern w:val="0"/>
                  <w:sz w:val="20"/>
                  <w:szCs w:val="20"/>
                  <w:u w:val="none"/>
                  <w:lang w:val="en-US" w:eastAsia="zh-CN" w:bidi="ar"/>
                </w:rPr>
                <w:delText>一般公共预算支出</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8A450">
            <w:pPr>
              <w:keepNext w:val="0"/>
              <w:keepLines w:val="0"/>
              <w:widowControl/>
              <w:suppressLineNumbers w:val="0"/>
              <w:jc w:val="right"/>
              <w:textAlignment w:val="center"/>
              <w:rPr>
                <w:del w:id="14788" w:author="WPS_1675132163" w:date="2024-09-29T10:13:38Z"/>
                <w:rFonts w:hint="eastAsia" w:ascii="宋体" w:hAnsi="宋体" w:eastAsia="宋体" w:cs="宋体"/>
                <w:i w:val="0"/>
                <w:iCs w:val="0"/>
                <w:color w:val="000000"/>
                <w:sz w:val="20"/>
                <w:szCs w:val="20"/>
                <w:u w:val="none"/>
              </w:rPr>
            </w:pPr>
            <w:del w:id="14789" w:author="WPS_1675132163" w:date="2024-09-29T10:13:38Z">
              <w:r>
                <w:rPr>
                  <w:rFonts w:hint="eastAsia" w:ascii="宋体" w:hAnsi="宋体" w:eastAsia="宋体" w:cs="宋体"/>
                  <w:i w:val="0"/>
                  <w:color w:val="000000"/>
                  <w:kern w:val="0"/>
                  <w:sz w:val="20"/>
                  <w:szCs w:val="20"/>
                  <w:u w:val="none"/>
                  <w:lang w:val="en-US" w:eastAsia="zh-CN" w:bidi="ar"/>
                </w:rPr>
                <w:delText>156</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F22B">
            <w:pPr>
              <w:keepNext w:val="0"/>
              <w:keepLines w:val="0"/>
              <w:widowControl/>
              <w:suppressLineNumbers w:val="0"/>
              <w:jc w:val="right"/>
              <w:textAlignment w:val="center"/>
              <w:rPr>
                <w:del w:id="14790" w:author="WPS_1675132163" w:date="2024-09-29T10:13:38Z"/>
                <w:rFonts w:hint="eastAsia" w:ascii="宋体" w:hAnsi="宋体" w:eastAsia="宋体" w:cs="宋体"/>
                <w:i w:val="0"/>
                <w:iCs w:val="0"/>
                <w:color w:val="000000"/>
                <w:sz w:val="20"/>
                <w:szCs w:val="20"/>
                <w:u w:val="none"/>
              </w:rPr>
            </w:pPr>
            <w:del w:id="14791" w:author="WPS_1675132163" w:date="2024-09-29T10:13:38Z">
              <w:r>
                <w:rPr>
                  <w:rFonts w:hint="eastAsia" w:ascii="宋体" w:hAnsi="宋体" w:eastAsia="宋体" w:cs="宋体"/>
                  <w:i w:val="0"/>
                  <w:color w:val="000000"/>
                  <w:kern w:val="0"/>
                  <w:sz w:val="20"/>
                  <w:szCs w:val="20"/>
                  <w:u w:val="none"/>
                  <w:lang w:val="en-US" w:eastAsia="zh-CN" w:bidi="ar"/>
                </w:rPr>
                <w:delText>814</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6A91">
            <w:pPr>
              <w:keepNext w:val="0"/>
              <w:keepLines w:val="0"/>
              <w:widowControl/>
              <w:suppressLineNumbers w:val="0"/>
              <w:jc w:val="right"/>
              <w:textAlignment w:val="center"/>
              <w:rPr>
                <w:del w:id="14792" w:author="WPS_1675132163" w:date="2024-09-29T10:13:38Z"/>
                <w:rFonts w:hint="eastAsia" w:ascii="宋体" w:hAnsi="宋体" w:eastAsia="宋体" w:cs="宋体"/>
                <w:i w:val="0"/>
                <w:iCs w:val="0"/>
                <w:color w:val="000000"/>
                <w:sz w:val="20"/>
                <w:szCs w:val="20"/>
                <w:u w:val="none"/>
              </w:rPr>
            </w:pPr>
            <w:del w:id="14793" w:author="WPS_1675132163" w:date="2024-09-29T10:13:38Z">
              <w:r>
                <w:rPr>
                  <w:rFonts w:hint="eastAsia" w:ascii="宋体" w:hAnsi="宋体" w:eastAsia="宋体" w:cs="宋体"/>
                  <w:i w:val="0"/>
                  <w:color w:val="000000"/>
                  <w:kern w:val="0"/>
                  <w:sz w:val="20"/>
                  <w:szCs w:val="20"/>
                  <w:u w:val="none"/>
                  <w:lang w:val="en-US" w:eastAsia="zh-CN" w:bidi="ar"/>
                </w:rPr>
                <w:delText>531</w:delText>
              </w:r>
            </w:del>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FF866">
            <w:pPr>
              <w:keepNext w:val="0"/>
              <w:keepLines w:val="0"/>
              <w:widowControl/>
              <w:suppressLineNumbers w:val="0"/>
              <w:jc w:val="right"/>
              <w:textAlignment w:val="center"/>
              <w:rPr>
                <w:del w:id="14794" w:author="WPS_1675132163" w:date="2024-09-29T10:13:38Z"/>
                <w:rFonts w:hint="default" w:ascii="宋体" w:hAnsi="宋体" w:eastAsia="宋体" w:cs="宋体"/>
                <w:i w:val="0"/>
                <w:iCs w:val="0"/>
                <w:color w:val="000000"/>
                <w:sz w:val="20"/>
                <w:szCs w:val="20"/>
                <w:u w:val="none"/>
                <w:lang w:val="en-US"/>
              </w:rPr>
            </w:pPr>
            <w:del w:id="14795" w:author="WPS_1675132163" w:date="2024-09-29T10:13:38Z">
              <w:r>
                <w:rPr>
                  <w:rFonts w:hint="eastAsia" w:ascii="宋体" w:hAnsi="宋体" w:eastAsia="宋体" w:cs="宋体"/>
                  <w:i w:val="0"/>
                  <w:iCs w:val="0"/>
                  <w:color w:val="000000"/>
                  <w:kern w:val="0"/>
                  <w:sz w:val="20"/>
                  <w:szCs w:val="20"/>
                  <w:u w:val="none"/>
                  <w:lang w:val="en-US" w:eastAsia="zh-CN" w:bidi="ar"/>
                </w:rPr>
                <w:delText>1,501</w:delText>
              </w:r>
            </w:del>
          </w:p>
        </w:tc>
      </w:tr>
    </w:tbl>
    <w:p w14:paraId="71592120">
      <w:pPr>
        <w:jc w:val="right"/>
      </w:pPr>
    </w:p>
    <w:p w14:paraId="43B116A9">
      <w:pPr>
        <w:jc w:val="both"/>
      </w:pPr>
    </w:p>
    <w:p w14:paraId="46EB8EDB">
      <w:pPr>
        <w:widowControl/>
        <w:jc w:val="right"/>
        <w:textAlignment w:val="cente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Change w:id="14796" w:author="Administrator" w:date="2024-08-17T06:00:37Z">
          <w:pPr/>
        </w:pPrChange>
      </w:pPr>
    </w:p>
    <w:p w14:paraId="31685FE4">
      <w:pPr>
        <w:pStyle w:val="8"/>
        <w:numPr>
          <w:ilvl w:val="0"/>
          <w:numId w:val="8"/>
        </w:numPr>
        <w:ind w:firstLineChars="0"/>
        <w:outlineLvl w:val="0"/>
        <w:rPr>
          <w:rFonts w:ascii="仿宋" w:hAnsi="仿宋" w:eastAsia="仿宋"/>
          <w:sz w:val="32"/>
          <w:highlight w:val="none"/>
          <w:rPrChange w:id="14797" w:author="Administrator" w:date="2024-08-08T10:24:41Z">
            <w:rPr>
              <w:rFonts w:ascii="仿宋" w:hAnsi="仿宋" w:eastAsia="仿宋"/>
              <w:sz w:val="32"/>
            </w:rPr>
          </w:rPrChange>
        </w:rPr>
      </w:pPr>
      <w:bookmarkStart w:id="24" w:name="_Toc1915"/>
      <w:bookmarkStart w:id="25" w:name="_Toc19742"/>
      <w:bookmarkStart w:id="26" w:name="_Toc25770"/>
      <w:r>
        <w:rPr>
          <w:rFonts w:ascii="仿宋" w:hAnsi="仿宋" w:eastAsia="仿宋"/>
          <w:sz w:val="32"/>
          <w:highlight w:val="none"/>
          <w:rPrChange w:id="14798" w:author="Administrator" w:date="2024-08-08T10:24:41Z">
            <w:rPr>
              <w:rFonts w:ascii="仿宋" w:hAnsi="仿宋" w:eastAsia="仿宋"/>
              <w:sz w:val="32"/>
            </w:rPr>
          </w:rPrChange>
        </w:rPr>
        <w:t>202</w:t>
      </w:r>
      <w:ins w:id="14799" w:author="Administrator" w:date="2024-08-17T06:03:12Z">
        <w:r>
          <w:rPr>
            <w:rFonts w:hint="eastAsia" w:ascii="仿宋" w:hAnsi="仿宋" w:eastAsia="仿宋"/>
            <w:sz w:val="32"/>
            <w:highlight w:val="none"/>
            <w:lang w:val="en-US" w:eastAsia="zh-CN"/>
          </w:rPr>
          <w:t>3</w:t>
        </w:r>
      </w:ins>
      <w:del w:id="14800" w:author="Administrator" w:date="2024-08-17T06:03:11Z">
        <w:r>
          <w:rPr>
            <w:rFonts w:hint="eastAsia" w:ascii="仿宋" w:hAnsi="仿宋" w:eastAsia="仿宋"/>
            <w:sz w:val="32"/>
            <w:highlight w:val="none"/>
            <w:lang w:val="en-US" w:eastAsia="zh-CN"/>
            <w:rPrChange w:id="14801" w:author="Administrator" w:date="2024-08-08T10:24:41Z">
              <w:rPr>
                <w:rFonts w:hint="eastAsia" w:ascii="仿宋" w:hAnsi="仿宋" w:eastAsia="仿宋"/>
                <w:sz w:val="32"/>
                <w:lang w:val="en-US" w:eastAsia="zh-CN"/>
              </w:rPr>
            </w:rPrChange>
          </w:rPr>
          <w:delText>2</w:delText>
        </w:r>
      </w:del>
      <w:r>
        <w:rPr>
          <w:rFonts w:ascii="仿宋" w:hAnsi="仿宋" w:eastAsia="仿宋"/>
          <w:sz w:val="32"/>
          <w:highlight w:val="none"/>
          <w:rPrChange w:id="14802" w:author="Administrator" w:date="2024-08-08T10:24:41Z">
            <w:rPr>
              <w:rFonts w:ascii="仿宋" w:hAnsi="仿宋" w:eastAsia="仿宋"/>
              <w:sz w:val="32"/>
            </w:rPr>
          </w:rPrChange>
        </w:rPr>
        <w:t>年东安县税收返还和转移支付分地区情况表</w:t>
      </w:r>
      <w:bookmarkEnd w:id="24"/>
      <w:bookmarkEnd w:id="25"/>
      <w:bookmarkEnd w:id="26"/>
    </w:p>
    <w:p w14:paraId="62EE369D">
      <w:pPr>
        <w:jc w:val="center"/>
        <w:rPr>
          <w:rFonts w:asciiTheme="minorEastAsia" w:hAnsiTheme="minorEastAsia"/>
          <w:b/>
          <w:sz w:val="36"/>
          <w:szCs w:val="36"/>
          <w:highlight w:val="none"/>
          <w:rPrChange w:id="14803" w:author="Administrator" w:date="2024-08-08T10:24:41Z">
            <w:rPr>
              <w:rFonts w:asciiTheme="minorEastAsia" w:hAnsiTheme="minorEastAsia"/>
              <w:b/>
              <w:sz w:val="36"/>
              <w:szCs w:val="36"/>
            </w:rPr>
          </w:rPrChange>
        </w:rPr>
      </w:pPr>
      <w:r>
        <w:rPr>
          <w:rFonts w:asciiTheme="minorEastAsia" w:hAnsiTheme="minorEastAsia"/>
          <w:b/>
          <w:sz w:val="36"/>
          <w:szCs w:val="36"/>
          <w:highlight w:val="none"/>
          <w:rPrChange w:id="14804" w:author="Administrator" w:date="2024-08-08T10:24:41Z">
            <w:rPr>
              <w:rFonts w:asciiTheme="minorEastAsia" w:hAnsiTheme="minorEastAsia"/>
              <w:b/>
              <w:sz w:val="36"/>
              <w:szCs w:val="36"/>
            </w:rPr>
          </w:rPrChange>
        </w:rPr>
        <w:t>202</w:t>
      </w:r>
      <w:ins w:id="14805" w:author="Administrator" w:date="2024-08-17T06:03:15Z">
        <w:r>
          <w:rPr>
            <w:rFonts w:hint="eastAsia" w:asciiTheme="minorEastAsia" w:hAnsiTheme="minorEastAsia"/>
            <w:b/>
            <w:sz w:val="36"/>
            <w:szCs w:val="36"/>
            <w:highlight w:val="none"/>
            <w:lang w:val="en-US" w:eastAsia="zh-CN"/>
          </w:rPr>
          <w:t>3</w:t>
        </w:r>
      </w:ins>
      <w:del w:id="14806" w:author="Administrator" w:date="2024-08-17T06:03:14Z">
        <w:r>
          <w:rPr>
            <w:rFonts w:hint="eastAsia" w:asciiTheme="minorEastAsia" w:hAnsiTheme="minorEastAsia"/>
            <w:b/>
            <w:sz w:val="36"/>
            <w:szCs w:val="36"/>
            <w:highlight w:val="none"/>
            <w:lang w:val="en-US" w:eastAsia="zh-CN"/>
            <w:rPrChange w:id="14807" w:author="Administrator" w:date="2024-08-08T10:24:41Z">
              <w:rPr>
                <w:rFonts w:hint="eastAsia" w:asciiTheme="minorEastAsia" w:hAnsiTheme="minorEastAsia"/>
                <w:b/>
                <w:sz w:val="36"/>
                <w:szCs w:val="36"/>
                <w:lang w:val="en-US" w:eastAsia="zh-CN"/>
              </w:rPr>
            </w:rPrChange>
          </w:rPr>
          <w:delText>2</w:delText>
        </w:r>
      </w:del>
      <w:r>
        <w:rPr>
          <w:rFonts w:asciiTheme="minorEastAsia" w:hAnsiTheme="minorEastAsia"/>
          <w:b/>
          <w:sz w:val="36"/>
          <w:szCs w:val="36"/>
          <w:highlight w:val="none"/>
          <w:rPrChange w:id="14808" w:author="Administrator" w:date="2024-08-08T10:24:41Z">
            <w:rPr>
              <w:rFonts w:asciiTheme="minorEastAsia" w:hAnsiTheme="minorEastAsia"/>
              <w:b/>
              <w:sz w:val="36"/>
              <w:szCs w:val="36"/>
            </w:rPr>
          </w:rPrChange>
        </w:rPr>
        <w:t>年东安县税收返还和转移支付分地区情况表</w:t>
      </w:r>
    </w:p>
    <w:p w14:paraId="79A1A56C">
      <w:pPr>
        <w:jc w:val="right"/>
      </w:pPr>
      <w:r>
        <w:t>单位</w:t>
      </w:r>
      <w:r>
        <w:rPr>
          <w:rFonts w:hint="eastAsia"/>
        </w:rPr>
        <w:t>：</w:t>
      </w:r>
      <w:r>
        <w:t>万元</w:t>
      </w:r>
    </w:p>
    <w:tbl>
      <w:tblPr>
        <w:tblStyle w:val="6"/>
        <w:tblW w:w="8398" w:type="dxa"/>
        <w:tblInd w:w="0" w:type="dxa"/>
        <w:tblLayout w:type="autofit"/>
        <w:tblCellMar>
          <w:top w:w="0" w:type="dxa"/>
          <w:left w:w="108" w:type="dxa"/>
          <w:bottom w:w="0" w:type="dxa"/>
          <w:right w:w="108" w:type="dxa"/>
        </w:tblCellMar>
      </w:tblPr>
      <w:tblGrid>
        <w:gridCol w:w="2479"/>
        <w:gridCol w:w="1207"/>
        <w:gridCol w:w="1733"/>
        <w:gridCol w:w="1811"/>
        <w:gridCol w:w="1168"/>
      </w:tblGrid>
      <w:tr w14:paraId="7DF7B1B0">
        <w:tblPrEx>
          <w:tblCellMar>
            <w:top w:w="0" w:type="dxa"/>
            <w:left w:w="108" w:type="dxa"/>
            <w:bottom w:w="0" w:type="dxa"/>
            <w:right w:w="108" w:type="dxa"/>
          </w:tblCellMar>
        </w:tblPrEx>
        <w:trPr>
          <w:trHeight w:val="853" w:hRule="atLeast"/>
        </w:trPr>
        <w:tc>
          <w:tcPr>
            <w:tcW w:w="24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D0DA42">
            <w:pPr>
              <w:keepNext w:val="0"/>
              <w:keepLines w:val="0"/>
              <w:widowControl/>
              <w:suppressLineNumbers w:val="0"/>
              <w:spacing w:before="0" w:beforeAutospacing="0" w:after="0" w:afterAutospacing="0"/>
              <w:ind w:left="0" w:right="0"/>
              <w:jc w:val="center"/>
              <w:rPr>
                <w:rFonts w:hint="default" w:ascii="黑体" w:hAnsi="黑体" w:eastAsia="黑体" w:cs="宋体"/>
                <w:b/>
                <w:bCs/>
                <w:kern w:val="0"/>
                <w:sz w:val="24"/>
                <w:szCs w:val="24"/>
              </w:rPr>
            </w:pPr>
            <w:r>
              <w:rPr>
                <w:rFonts w:hint="eastAsia" w:ascii="黑体" w:hAnsi="黑体" w:eastAsia="黑体" w:cs="宋体"/>
                <w:b/>
                <w:bCs/>
                <w:kern w:val="0"/>
                <w:sz w:val="24"/>
                <w:szCs w:val="24"/>
              </w:rPr>
              <w:t>地区名称</w:t>
            </w:r>
          </w:p>
        </w:tc>
        <w:tc>
          <w:tcPr>
            <w:tcW w:w="1207" w:type="dxa"/>
            <w:tcBorders>
              <w:top w:val="single" w:color="auto" w:sz="4" w:space="0"/>
              <w:left w:val="nil"/>
              <w:bottom w:val="single" w:color="auto" w:sz="4" w:space="0"/>
              <w:right w:val="single" w:color="auto" w:sz="4" w:space="0"/>
            </w:tcBorders>
            <w:shd w:val="clear" w:color="auto" w:fill="auto"/>
            <w:noWrap/>
            <w:vAlign w:val="center"/>
          </w:tcPr>
          <w:p w14:paraId="54FEE8FC">
            <w:pPr>
              <w:keepNext w:val="0"/>
              <w:keepLines w:val="0"/>
              <w:widowControl/>
              <w:suppressLineNumbers w:val="0"/>
              <w:spacing w:before="0" w:beforeAutospacing="0" w:after="0" w:afterAutospacing="0"/>
              <w:ind w:left="0" w:right="0"/>
              <w:jc w:val="center"/>
              <w:rPr>
                <w:rFonts w:hint="default" w:ascii="黑体" w:hAnsi="黑体" w:eastAsia="黑体" w:cs="宋体"/>
                <w:b/>
                <w:bCs/>
                <w:kern w:val="0"/>
                <w:sz w:val="24"/>
                <w:szCs w:val="24"/>
              </w:rPr>
            </w:pPr>
            <w:r>
              <w:rPr>
                <w:rFonts w:hint="eastAsia" w:ascii="黑体" w:hAnsi="黑体" w:eastAsia="黑体" w:cs="宋体"/>
                <w:b/>
                <w:bCs/>
                <w:kern w:val="0"/>
                <w:sz w:val="24"/>
                <w:szCs w:val="24"/>
              </w:rPr>
              <w:t>税收返还支出</w:t>
            </w:r>
          </w:p>
        </w:tc>
        <w:tc>
          <w:tcPr>
            <w:tcW w:w="1733" w:type="dxa"/>
            <w:tcBorders>
              <w:top w:val="single" w:color="auto" w:sz="4" w:space="0"/>
              <w:left w:val="nil"/>
              <w:bottom w:val="single" w:color="auto" w:sz="4" w:space="0"/>
              <w:right w:val="single" w:color="auto" w:sz="4" w:space="0"/>
            </w:tcBorders>
            <w:shd w:val="clear" w:color="auto" w:fill="auto"/>
            <w:noWrap/>
            <w:vAlign w:val="center"/>
          </w:tcPr>
          <w:p w14:paraId="69B091A5">
            <w:pPr>
              <w:keepNext w:val="0"/>
              <w:keepLines w:val="0"/>
              <w:widowControl/>
              <w:suppressLineNumbers w:val="0"/>
              <w:spacing w:before="0" w:beforeAutospacing="0" w:after="0" w:afterAutospacing="0"/>
              <w:ind w:left="0" w:right="0"/>
              <w:jc w:val="center"/>
              <w:rPr>
                <w:rFonts w:hint="default" w:ascii="黑体" w:hAnsi="黑体" w:eastAsia="黑体" w:cs="宋体"/>
                <w:b/>
                <w:bCs/>
                <w:kern w:val="0"/>
                <w:sz w:val="24"/>
                <w:szCs w:val="24"/>
              </w:rPr>
            </w:pPr>
            <w:r>
              <w:rPr>
                <w:rFonts w:hint="eastAsia" w:ascii="黑体" w:hAnsi="黑体" w:eastAsia="黑体" w:cs="宋体"/>
                <w:b/>
                <w:bCs/>
                <w:kern w:val="0"/>
                <w:sz w:val="24"/>
                <w:szCs w:val="24"/>
              </w:rPr>
              <w:t>一般性转移支付支出</w:t>
            </w:r>
          </w:p>
        </w:tc>
        <w:tc>
          <w:tcPr>
            <w:tcW w:w="1811" w:type="dxa"/>
            <w:tcBorders>
              <w:top w:val="single" w:color="auto" w:sz="4" w:space="0"/>
              <w:left w:val="nil"/>
              <w:bottom w:val="single" w:color="auto" w:sz="4" w:space="0"/>
              <w:right w:val="single" w:color="auto" w:sz="4" w:space="0"/>
            </w:tcBorders>
            <w:shd w:val="clear" w:color="auto" w:fill="auto"/>
            <w:noWrap/>
            <w:vAlign w:val="center"/>
          </w:tcPr>
          <w:p w14:paraId="1D550793">
            <w:pPr>
              <w:keepNext w:val="0"/>
              <w:keepLines w:val="0"/>
              <w:widowControl/>
              <w:suppressLineNumbers w:val="0"/>
              <w:spacing w:before="0" w:beforeAutospacing="0" w:after="0" w:afterAutospacing="0"/>
              <w:ind w:left="0" w:right="0"/>
              <w:jc w:val="center"/>
              <w:rPr>
                <w:rFonts w:hint="default" w:ascii="黑体" w:hAnsi="黑体" w:eastAsia="黑体" w:cs="宋体"/>
                <w:b/>
                <w:bCs/>
                <w:kern w:val="0"/>
                <w:sz w:val="24"/>
                <w:szCs w:val="24"/>
              </w:rPr>
            </w:pPr>
            <w:r>
              <w:rPr>
                <w:rFonts w:hint="eastAsia" w:ascii="黑体" w:hAnsi="黑体" w:eastAsia="黑体" w:cs="宋体"/>
                <w:b/>
                <w:bCs/>
                <w:kern w:val="0"/>
                <w:sz w:val="24"/>
                <w:szCs w:val="24"/>
                <w:lang w:eastAsia="zh-CN"/>
              </w:rPr>
              <w:t>专项</w:t>
            </w:r>
            <w:r>
              <w:rPr>
                <w:rFonts w:hint="eastAsia" w:ascii="黑体" w:hAnsi="黑体" w:eastAsia="黑体" w:cs="宋体"/>
                <w:b/>
                <w:bCs/>
                <w:kern w:val="0"/>
                <w:sz w:val="24"/>
                <w:szCs w:val="24"/>
              </w:rPr>
              <w:t>转移支付支出</w:t>
            </w:r>
          </w:p>
        </w:tc>
        <w:tc>
          <w:tcPr>
            <w:tcW w:w="1168" w:type="dxa"/>
            <w:tcBorders>
              <w:top w:val="single" w:color="auto" w:sz="4" w:space="0"/>
              <w:left w:val="nil"/>
              <w:bottom w:val="single" w:color="auto" w:sz="4" w:space="0"/>
              <w:right w:val="single" w:color="auto" w:sz="4" w:space="0"/>
            </w:tcBorders>
            <w:shd w:val="clear" w:color="auto" w:fill="auto"/>
            <w:noWrap/>
            <w:vAlign w:val="center"/>
          </w:tcPr>
          <w:p w14:paraId="44AB3EF1">
            <w:pPr>
              <w:keepNext w:val="0"/>
              <w:keepLines w:val="0"/>
              <w:widowControl/>
              <w:suppressLineNumbers w:val="0"/>
              <w:spacing w:before="0" w:beforeAutospacing="0" w:after="0" w:afterAutospacing="0"/>
              <w:ind w:left="0" w:right="0"/>
              <w:jc w:val="center"/>
              <w:rPr>
                <w:rFonts w:hint="default" w:ascii="黑体" w:hAnsi="黑体" w:eastAsia="黑体" w:cs="宋体"/>
                <w:b/>
                <w:bCs/>
                <w:kern w:val="0"/>
                <w:sz w:val="24"/>
                <w:szCs w:val="24"/>
              </w:rPr>
            </w:pPr>
            <w:r>
              <w:rPr>
                <w:rFonts w:hint="eastAsia" w:ascii="黑体" w:hAnsi="黑体" w:eastAsia="黑体" w:cs="宋体"/>
                <w:b/>
                <w:bCs/>
                <w:kern w:val="0"/>
                <w:sz w:val="24"/>
                <w:szCs w:val="24"/>
              </w:rPr>
              <w:t>合计</w:t>
            </w:r>
          </w:p>
        </w:tc>
      </w:tr>
      <w:tr w14:paraId="53F2FCFE">
        <w:tblPrEx>
          <w:tblCellMar>
            <w:top w:w="0" w:type="dxa"/>
            <w:left w:w="108" w:type="dxa"/>
            <w:bottom w:w="0" w:type="dxa"/>
            <w:right w:w="108" w:type="dxa"/>
          </w:tblCellMar>
        </w:tblPrEx>
        <w:trPr>
          <w:trHeight w:val="459" w:hRule="atLeast"/>
        </w:trPr>
        <w:tc>
          <w:tcPr>
            <w:tcW w:w="2479" w:type="dxa"/>
            <w:tcBorders>
              <w:top w:val="nil"/>
              <w:left w:val="single" w:color="auto" w:sz="4" w:space="0"/>
              <w:bottom w:val="single" w:color="auto" w:sz="4" w:space="0"/>
              <w:right w:val="single" w:color="auto" w:sz="4" w:space="0"/>
            </w:tcBorders>
            <w:shd w:val="clear" w:color="auto" w:fill="auto"/>
            <w:vAlign w:val="center"/>
          </w:tcPr>
          <w:p w14:paraId="4B57C99E">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东安县人民政府</w:t>
            </w:r>
          </w:p>
        </w:tc>
        <w:tc>
          <w:tcPr>
            <w:tcW w:w="1207" w:type="dxa"/>
            <w:tcBorders>
              <w:top w:val="nil"/>
              <w:left w:val="nil"/>
              <w:bottom w:val="single" w:color="auto" w:sz="4" w:space="0"/>
              <w:right w:val="single" w:color="auto" w:sz="4" w:space="0"/>
            </w:tcBorders>
            <w:shd w:val="clear" w:color="auto" w:fill="auto"/>
            <w:vAlign w:val="center"/>
          </w:tcPr>
          <w:p w14:paraId="2E7D1DB2">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10" w:author="Administrator" w:date="2024-08-17T06:06:13Z">
                  <w:rPr>
                    <w:rFonts w:hint="default" w:ascii="Times New Roman" w:hAnsi="Times New Roman" w:eastAsia="宋体" w:cs="Times New Roman"/>
                    <w:kern w:val="0"/>
                    <w:sz w:val="24"/>
                    <w:szCs w:val="24"/>
                  </w:rPr>
                </w:rPrChange>
              </w:rPr>
              <w:pPrChange w:id="14809" w:author="Administrator" w:date="2024-08-17T06:06:13Z">
                <w:pPr>
                  <w:keepNext w:val="0"/>
                  <w:keepLines w:val="0"/>
                  <w:widowControl/>
                  <w:suppressLineNumbers w:val="0"/>
                  <w:jc w:val="right"/>
                  <w:textAlignment w:val="center"/>
                </w:pPr>
              </w:pPrChange>
            </w:pPr>
            <w:r>
              <w:rPr>
                <w:rFonts w:hint="eastAsia" w:ascii="宋体" w:hAnsi="宋体" w:eastAsia="宋体" w:cs="宋体"/>
                <w:i w:val="0"/>
                <w:color w:val="000000"/>
                <w:kern w:val="0"/>
                <w:sz w:val="20"/>
                <w:szCs w:val="20"/>
                <w:u w:val="none"/>
                <w:lang w:val="en-US" w:eastAsia="zh-CN" w:bidi="ar"/>
              </w:rPr>
              <w:t>156</w:t>
            </w:r>
          </w:p>
        </w:tc>
        <w:tc>
          <w:tcPr>
            <w:tcW w:w="1733" w:type="dxa"/>
            <w:tcBorders>
              <w:top w:val="nil"/>
              <w:left w:val="nil"/>
              <w:bottom w:val="single" w:color="auto" w:sz="4" w:space="0"/>
              <w:right w:val="single" w:color="auto" w:sz="4" w:space="0"/>
            </w:tcBorders>
            <w:shd w:val="clear" w:color="auto" w:fill="auto"/>
            <w:noWrap/>
            <w:vAlign w:val="center"/>
          </w:tcPr>
          <w:p w14:paraId="4D770100">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12" w:author="Administrator" w:date="2024-08-17T06:06:13Z">
                  <w:rPr>
                    <w:rFonts w:hint="default" w:ascii="Times New Roman" w:hAnsi="Times New Roman" w:eastAsia="宋体" w:cs="Times New Roman"/>
                    <w:kern w:val="0"/>
                    <w:sz w:val="24"/>
                    <w:szCs w:val="24"/>
                  </w:rPr>
                </w:rPrChange>
              </w:rPr>
              <w:pPrChange w:id="14811" w:author="Administrator" w:date="2024-08-17T06:06:13Z">
                <w:pPr>
                  <w:keepNext w:val="0"/>
                  <w:keepLines w:val="0"/>
                  <w:widowControl/>
                  <w:suppressLineNumbers w:val="0"/>
                  <w:jc w:val="right"/>
                  <w:textAlignment w:val="center"/>
                </w:pPr>
              </w:pPrChange>
            </w:pPr>
            <w:r>
              <w:rPr>
                <w:rFonts w:hint="eastAsia" w:ascii="宋体" w:hAnsi="宋体" w:eastAsia="宋体" w:cs="宋体"/>
                <w:i w:val="0"/>
                <w:color w:val="000000"/>
                <w:kern w:val="0"/>
                <w:sz w:val="20"/>
                <w:szCs w:val="20"/>
                <w:u w:val="none"/>
                <w:lang w:val="en-US" w:eastAsia="zh-CN" w:bidi="ar"/>
              </w:rPr>
              <w:t>814</w:t>
            </w:r>
          </w:p>
        </w:tc>
        <w:tc>
          <w:tcPr>
            <w:tcW w:w="1811" w:type="dxa"/>
            <w:tcBorders>
              <w:top w:val="nil"/>
              <w:left w:val="nil"/>
              <w:bottom w:val="single" w:color="auto" w:sz="4" w:space="0"/>
              <w:right w:val="single" w:color="auto" w:sz="4" w:space="0"/>
            </w:tcBorders>
            <w:shd w:val="clear" w:color="auto" w:fill="auto"/>
            <w:noWrap/>
            <w:vAlign w:val="center"/>
          </w:tcPr>
          <w:p w14:paraId="4E5081C6">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14" w:author="Administrator" w:date="2024-08-17T06:06:13Z">
                  <w:rPr>
                    <w:rFonts w:hint="default" w:ascii="Times New Roman" w:hAnsi="Times New Roman" w:eastAsia="宋体" w:cs="Times New Roman"/>
                    <w:kern w:val="0"/>
                    <w:sz w:val="24"/>
                    <w:szCs w:val="24"/>
                  </w:rPr>
                </w:rPrChange>
              </w:rPr>
              <w:pPrChange w:id="14813" w:author="Administrator" w:date="2024-08-17T06:06:13Z">
                <w:pPr>
                  <w:keepNext w:val="0"/>
                  <w:keepLines w:val="0"/>
                  <w:widowControl/>
                  <w:suppressLineNumbers w:val="0"/>
                  <w:jc w:val="right"/>
                  <w:textAlignment w:val="center"/>
                </w:pPr>
              </w:pPrChange>
            </w:pPr>
            <w:r>
              <w:rPr>
                <w:rFonts w:hint="eastAsia" w:ascii="宋体" w:hAnsi="宋体" w:eastAsia="宋体" w:cs="宋体"/>
                <w:i w:val="0"/>
                <w:color w:val="000000"/>
                <w:kern w:val="0"/>
                <w:sz w:val="20"/>
                <w:szCs w:val="20"/>
                <w:u w:val="none"/>
                <w:lang w:val="en-US" w:eastAsia="zh-CN" w:bidi="ar"/>
              </w:rPr>
              <w:t>531</w:t>
            </w:r>
          </w:p>
        </w:tc>
        <w:tc>
          <w:tcPr>
            <w:tcW w:w="1168" w:type="dxa"/>
            <w:tcBorders>
              <w:top w:val="nil"/>
              <w:left w:val="nil"/>
              <w:bottom w:val="single" w:color="auto" w:sz="4" w:space="0"/>
              <w:right w:val="single" w:color="auto" w:sz="4" w:space="0"/>
            </w:tcBorders>
            <w:shd w:val="clear" w:color="auto" w:fill="auto"/>
            <w:noWrap/>
            <w:vAlign w:val="center"/>
          </w:tcPr>
          <w:p w14:paraId="5DCD4EA3">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16" w:author="Administrator" w:date="2024-08-17T06:06:13Z">
                  <w:rPr>
                    <w:rFonts w:hint="default" w:ascii="Times New Roman" w:hAnsi="Times New Roman" w:eastAsia="宋体" w:cs="Times New Roman"/>
                    <w:kern w:val="0"/>
                    <w:sz w:val="24"/>
                    <w:szCs w:val="24"/>
                  </w:rPr>
                </w:rPrChange>
              </w:rPr>
              <w:pPrChange w:id="14815" w:author="Administrator" w:date="2024-08-17T06:06:13Z">
                <w:pPr>
                  <w:keepNext w:val="0"/>
                  <w:keepLines w:val="0"/>
                  <w:widowControl/>
                  <w:suppressLineNumbers w:val="0"/>
                  <w:jc w:val="right"/>
                  <w:textAlignment w:val="center"/>
                </w:pPr>
              </w:pPrChange>
            </w:pPr>
            <w:r>
              <w:rPr>
                <w:rFonts w:hint="eastAsia" w:ascii="宋体" w:hAnsi="宋体" w:eastAsia="宋体" w:cs="宋体"/>
                <w:i w:val="0"/>
                <w:iCs w:val="0"/>
                <w:color w:val="000000"/>
                <w:kern w:val="0"/>
                <w:sz w:val="20"/>
                <w:szCs w:val="20"/>
                <w:u w:val="none"/>
                <w:lang w:val="en-US" w:eastAsia="zh-CN" w:bidi="ar"/>
              </w:rPr>
              <w:t>1,501</w:t>
            </w:r>
          </w:p>
        </w:tc>
      </w:tr>
      <w:tr w14:paraId="46F1ABB3">
        <w:tblPrEx>
          <w:tblCellMar>
            <w:top w:w="0" w:type="dxa"/>
            <w:left w:w="108" w:type="dxa"/>
            <w:bottom w:w="0" w:type="dxa"/>
            <w:right w:w="108" w:type="dxa"/>
          </w:tblCellMar>
        </w:tblPrEx>
        <w:trPr>
          <w:trHeight w:val="470" w:hRule="atLeast"/>
        </w:trPr>
        <w:tc>
          <w:tcPr>
            <w:tcW w:w="2479" w:type="dxa"/>
            <w:tcBorders>
              <w:top w:val="nil"/>
              <w:left w:val="single" w:color="auto" w:sz="4" w:space="0"/>
              <w:bottom w:val="single" w:color="auto" w:sz="4" w:space="0"/>
              <w:right w:val="single" w:color="auto" w:sz="4" w:space="0"/>
            </w:tcBorders>
            <w:shd w:val="clear" w:color="auto" w:fill="auto"/>
            <w:noWrap/>
            <w:vAlign w:val="center"/>
          </w:tcPr>
          <w:p w14:paraId="0BB6B418">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一般预算支出合计</w:t>
            </w:r>
          </w:p>
        </w:tc>
        <w:tc>
          <w:tcPr>
            <w:tcW w:w="1207" w:type="dxa"/>
            <w:tcBorders>
              <w:top w:val="nil"/>
              <w:left w:val="nil"/>
              <w:bottom w:val="single" w:color="auto" w:sz="4" w:space="0"/>
              <w:right w:val="single" w:color="auto" w:sz="4" w:space="0"/>
            </w:tcBorders>
            <w:shd w:val="clear" w:color="auto" w:fill="auto"/>
            <w:noWrap/>
            <w:vAlign w:val="center"/>
          </w:tcPr>
          <w:p w14:paraId="608E3471">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18" w:author="Administrator" w:date="2024-08-17T06:06:13Z">
                  <w:rPr>
                    <w:rFonts w:hint="default" w:ascii="Times New Roman" w:hAnsi="Times New Roman" w:eastAsia="宋体" w:cs="Times New Roman"/>
                    <w:kern w:val="0"/>
                    <w:sz w:val="24"/>
                    <w:szCs w:val="24"/>
                  </w:rPr>
                </w:rPrChange>
              </w:rPr>
              <w:pPrChange w:id="14817" w:author="Administrator" w:date="2024-08-17T06:06:13Z">
                <w:pPr>
                  <w:keepNext w:val="0"/>
                  <w:keepLines w:val="0"/>
                  <w:widowControl/>
                  <w:suppressLineNumbers w:val="0"/>
                  <w:jc w:val="right"/>
                  <w:textAlignment w:val="center"/>
                </w:pPr>
              </w:pPrChange>
            </w:pPr>
            <w:r>
              <w:rPr>
                <w:rFonts w:hint="eastAsia" w:ascii="宋体" w:hAnsi="宋体" w:eastAsia="宋体" w:cs="宋体"/>
                <w:i w:val="0"/>
                <w:color w:val="000000"/>
                <w:kern w:val="0"/>
                <w:sz w:val="20"/>
                <w:szCs w:val="20"/>
                <w:u w:val="none"/>
                <w:lang w:val="en-US" w:eastAsia="zh-CN" w:bidi="ar"/>
              </w:rPr>
              <w:t>156</w:t>
            </w:r>
          </w:p>
        </w:tc>
        <w:tc>
          <w:tcPr>
            <w:tcW w:w="1733" w:type="dxa"/>
            <w:tcBorders>
              <w:top w:val="nil"/>
              <w:left w:val="nil"/>
              <w:bottom w:val="single" w:color="auto" w:sz="4" w:space="0"/>
              <w:right w:val="single" w:color="auto" w:sz="4" w:space="0"/>
            </w:tcBorders>
            <w:shd w:val="clear" w:color="auto" w:fill="auto"/>
            <w:noWrap/>
            <w:vAlign w:val="center"/>
          </w:tcPr>
          <w:p w14:paraId="0E3BE16C">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20" w:author="Administrator" w:date="2024-08-17T06:06:13Z">
                  <w:rPr>
                    <w:rFonts w:hint="default" w:ascii="Times New Roman" w:hAnsi="Times New Roman" w:eastAsia="宋体" w:cs="Times New Roman"/>
                    <w:kern w:val="0"/>
                    <w:sz w:val="24"/>
                    <w:szCs w:val="24"/>
                  </w:rPr>
                </w:rPrChange>
              </w:rPr>
              <w:pPrChange w:id="14819" w:author="Administrator" w:date="2024-08-17T06:06:13Z">
                <w:pPr>
                  <w:keepNext w:val="0"/>
                  <w:keepLines w:val="0"/>
                  <w:widowControl/>
                  <w:suppressLineNumbers w:val="0"/>
                  <w:jc w:val="right"/>
                  <w:textAlignment w:val="center"/>
                </w:pPr>
              </w:pPrChange>
            </w:pPr>
            <w:r>
              <w:rPr>
                <w:rFonts w:hint="eastAsia" w:ascii="宋体" w:hAnsi="宋体" w:eastAsia="宋体" w:cs="宋体"/>
                <w:i w:val="0"/>
                <w:color w:val="000000"/>
                <w:kern w:val="0"/>
                <w:sz w:val="20"/>
                <w:szCs w:val="20"/>
                <w:u w:val="none"/>
                <w:lang w:val="en-US" w:eastAsia="zh-CN" w:bidi="ar"/>
              </w:rPr>
              <w:t>814</w:t>
            </w:r>
          </w:p>
        </w:tc>
        <w:tc>
          <w:tcPr>
            <w:tcW w:w="1811" w:type="dxa"/>
            <w:tcBorders>
              <w:top w:val="nil"/>
              <w:left w:val="nil"/>
              <w:bottom w:val="single" w:color="auto" w:sz="4" w:space="0"/>
              <w:right w:val="single" w:color="auto" w:sz="4" w:space="0"/>
            </w:tcBorders>
            <w:shd w:val="clear" w:color="auto" w:fill="auto"/>
            <w:noWrap/>
            <w:vAlign w:val="center"/>
          </w:tcPr>
          <w:p w14:paraId="7EC972B9">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22" w:author="Administrator" w:date="2024-08-17T06:06:13Z">
                  <w:rPr>
                    <w:rFonts w:hint="default" w:ascii="Times New Roman" w:hAnsi="Times New Roman" w:eastAsia="宋体" w:cs="Times New Roman"/>
                    <w:kern w:val="0"/>
                    <w:sz w:val="24"/>
                    <w:szCs w:val="24"/>
                  </w:rPr>
                </w:rPrChange>
              </w:rPr>
              <w:pPrChange w:id="14821" w:author="Administrator" w:date="2024-08-17T06:06:13Z">
                <w:pPr>
                  <w:keepNext w:val="0"/>
                  <w:keepLines w:val="0"/>
                  <w:widowControl/>
                  <w:suppressLineNumbers w:val="0"/>
                  <w:jc w:val="right"/>
                  <w:textAlignment w:val="center"/>
                </w:pPr>
              </w:pPrChange>
            </w:pPr>
            <w:r>
              <w:rPr>
                <w:rFonts w:hint="eastAsia" w:ascii="宋体" w:hAnsi="宋体" w:eastAsia="宋体" w:cs="宋体"/>
                <w:i w:val="0"/>
                <w:color w:val="000000"/>
                <w:kern w:val="0"/>
                <w:sz w:val="20"/>
                <w:szCs w:val="20"/>
                <w:u w:val="none"/>
                <w:lang w:val="en-US" w:eastAsia="zh-CN" w:bidi="ar"/>
              </w:rPr>
              <w:t>531</w:t>
            </w:r>
          </w:p>
        </w:tc>
        <w:tc>
          <w:tcPr>
            <w:tcW w:w="1168" w:type="dxa"/>
            <w:tcBorders>
              <w:top w:val="nil"/>
              <w:left w:val="nil"/>
              <w:bottom w:val="single" w:color="auto" w:sz="4" w:space="0"/>
              <w:right w:val="single" w:color="auto" w:sz="4" w:space="0"/>
            </w:tcBorders>
            <w:shd w:val="clear" w:color="auto" w:fill="auto"/>
            <w:noWrap/>
            <w:vAlign w:val="center"/>
          </w:tcPr>
          <w:p w14:paraId="2A402049">
            <w:pPr>
              <w:keepNext w:val="0"/>
              <w:keepLines w:val="0"/>
              <w:widowControl/>
              <w:suppressLineNumbers w:val="0"/>
              <w:jc w:val="center"/>
              <w:textAlignment w:val="auto"/>
              <w:rPr>
                <w:rFonts w:hint="eastAsia" w:ascii="宋体" w:hAnsi="宋体" w:eastAsia="宋体" w:cs="宋体"/>
                <w:color w:val="000000"/>
                <w:kern w:val="0"/>
                <w:sz w:val="20"/>
                <w:szCs w:val="20"/>
                <w:u w:val="none"/>
                <w:lang w:bidi="ar"/>
                <w:rPrChange w:id="14824" w:author="Administrator" w:date="2024-08-17T06:06:13Z">
                  <w:rPr>
                    <w:rFonts w:hint="default" w:ascii="Times New Roman" w:hAnsi="Times New Roman" w:eastAsia="宋体" w:cs="Times New Roman"/>
                    <w:kern w:val="0"/>
                    <w:sz w:val="24"/>
                    <w:szCs w:val="24"/>
                  </w:rPr>
                </w:rPrChange>
              </w:rPr>
              <w:pPrChange w:id="14823" w:author="Administrator" w:date="2024-08-17T06:06:13Z">
                <w:pPr>
                  <w:keepNext w:val="0"/>
                  <w:keepLines w:val="0"/>
                  <w:widowControl/>
                  <w:suppressLineNumbers w:val="0"/>
                  <w:jc w:val="right"/>
                  <w:textAlignment w:val="center"/>
                </w:pPr>
              </w:pPrChange>
            </w:pPr>
            <w:r>
              <w:rPr>
                <w:rFonts w:hint="eastAsia" w:ascii="宋体" w:hAnsi="宋体" w:eastAsia="宋体" w:cs="宋体"/>
                <w:i w:val="0"/>
                <w:iCs w:val="0"/>
                <w:color w:val="000000"/>
                <w:kern w:val="0"/>
                <w:sz w:val="20"/>
                <w:szCs w:val="20"/>
                <w:u w:val="none"/>
                <w:lang w:val="en-US" w:eastAsia="zh-CN" w:bidi="ar"/>
              </w:rPr>
              <w:t>1,501</w:t>
            </w:r>
          </w:p>
        </w:tc>
      </w:tr>
    </w:tbl>
    <w:p w14:paraId="36CC2FF0">
      <w:pPr>
        <w:pStyle w:val="8"/>
        <w:numPr>
          <w:ilvl w:val="-1"/>
          <w:numId w:val="0"/>
        </w:numPr>
        <w:ind w:left="0" w:firstLineChars="0"/>
        <w:outlineLvl w:val="9"/>
        <w:rPr>
          <w:ins w:id="14826" w:author="WPS_1675132163" w:date="2024-09-29T10:14:20Z"/>
          <w:rFonts w:ascii="仿宋" w:hAnsi="仿宋" w:eastAsia="仿宋"/>
          <w:sz w:val="32"/>
          <w:highlight w:val="none"/>
        </w:rPr>
        <w:pPrChange w:id="14825" w:author="WPS_1675132163" w:date="2024-09-29T10:14:21Z">
          <w:pPr>
            <w:pStyle w:val="8"/>
            <w:numPr>
              <w:ilvl w:val="0"/>
              <w:numId w:val="8"/>
            </w:numPr>
            <w:ind w:firstLineChars="0"/>
            <w:outlineLvl w:val="0"/>
          </w:pPr>
        </w:pPrChange>
      </w:pPr>
    </w:p>
    <w:p w14:paraId="6BBBBD9B">
      <w:pPr>
        <w:pStyle w:val="8"/>
        <w:numPr>
          <w:ilvl w:val="0"/>
          <w:numId w:val="8"/>
        </w:numPr>
        <w:ind w:firstLineChars="0"/>
        <w:outlineLvl w:val="0"/>
        <w:rPr>
          <w:ins w:id="14827" w:author="WPS_1675132163" w:date="2024-09-29T10:14:08Z"/>
          <w:rFonts w:ascii="仿宋" w:hAnsi="仿宋" w:eastAsia="仿宋"/>
          <w:sz w:val="32"/>
          <w:highlight w:val="none"/>
        </w:rPr>
      </w:pPr>
      <w:ins w:id="14828" w:author="WPS_1675132163" w:date="2024-09-29T10:14:08Z">
        <w:bookmarkStart w:id="27" w:name="_Toc31098"/>
        <w:bookmarkStart w:id="28" w:name="_Toc14435"/>
        <w:r>
          <w:rPr>
            <w:rFonts w:ascii="仿宋" w:hAnsi="仿宋" w:eastAsia="仿宋"/>
            <w:sz w:val="32"/>
            <w:highlight w:val="none"/>
          </w:rPr>
          <w:t>202</w:t>
        </w:r>
      </w:ins>
      <w:ins w:id="14829" w:author="WPS_1675132163" w:date="2024-09-29T10:14:33Z">
        <w:r>
          <w:rPr>
            <w:rFonts w:hint="eastAsia" w:ascii="仿宋" w:hAnsi="仿宋" w:eastAsia="仿宋"/>
            <w:sz w:val="32"/>
            <w:highlight w:val="none"/>
            <w:lang w:val="en-US" w:eastAsia="zh-CN"/>
          </w:rPr>
          <w:t>3</w:t>
        </w:r>
      </w:ins>
      <w:ins w:id="14830" w:author="WPS_1675132163" w:date="2024-09-29T10:14:08Z">
        <w:r>
          <w:rPr>
            <w:rFonts w:ascii="仿宋" w:hAnsi="仿宋" w:eastAsia="仿宋"/>
            <w:sz w:val="32"/>
            <w:highlight w:val="none"/>
          </w:rPr>
          <w:t>年东安县</w:t>
        </w:r>
      </w:ins>
      <w:ins w:id="14831" w:author="WPS_1675132163" w:date="2024-09-29T10:14:45Z">
        <w:r>
          <w:rPr>
            <w:rFonts w:hint="eastAsia" w:ascii="仿宋" w:hAnsi="仿宋" w:eastAsia="仿宋"/>
            <w:sz w:val="32"/>
            <w:highlight w:val="none"/>
            <w:lang w:val="en-US" w:eastAsia="zh-CN"/>
          </w:rPr>
          <w:t>一般</w:t>
        </w:r>
      </w:ins>
      <w:ins w:id="14832" w:author="WPS_1675132163" w:date="2024-09-29T10:14:48Z">
        <w:r>
          <w:rPr>
            <w:rFonts w:hint="eastAsia" w:ascii="仿宋" w:hAnsi="仿宋" w:eastAsia="仿宋"/>
            <w:sz w:val="32"/>
            <w:highlight w:val="none"/>
            <w:lang w:val="en-US" w:eastAsia="zh-CN"/>
          </w:rPr>
          <w:t>债务</w:t>
        </w:r>
      </w:ins>
      <w:ins w:id="14833" w:author="WPS_1675132163" w:date="2024-09-29T10:15:09Z">
        <w:r>
          <w:rPr>
            <w:rFonts w:hint="eastAsia" w:ascii="仿宋" w:hAnsi="仿宋" w:eastAsia="仿宋"/>
            <w:sz w:val="32"/>
            <w:highlight w:val="none"/>
            <w:lang w:val="en-US" w:eastAsia="zh-CN"/>
          </w:rPr>
          <w:t>限额</w:t>
        </w:r>
      </w:ins>
      <w:ins w:id="14834" w:author="WPS_1675132163" w:date="2024-09-29T10:15:10Z">
        <w:r>
          <w:rPr>
            <w:rFonts w:hint="eastAsia" w:ascii="仿宋" w:hAnsi="仿宋" w:eastAsia="仿宋"/>
            <w:sz w:val="32"/>
            <w:highlight w:val="none"/>
            <w:lang w:val="en-US" w:eastAsia="zh-CN"/>
          </w:rPr>
          <w:t>和</w:t>
        </w:r>
      </w:ins>
      <w:ins w:id="14835" w:author="WPS_1675132163" w:date="2024-09-29T10:15:12Z">
        <w:r>
          <w:rPr>
            <w:rFonts w:hint="eastAsia" w:ascii="仿宋" w:hAnsi="仿宋" w:eastAsia="仿宋"/>
            <w:sz w:val="32"/>
            <w:highlight w:val="none"/>
            <w:lang w:val="en-US" w:eastAsia="zh-CN"/>
          </w:rPr>
          <w:t>余额</w:t>
        </w:r>
      </w:ins>
      <w:ins w:id="14836" w:author="WPS_1675132163" w:date="2024-09-29T10:14:08Z">
        <w:r>
          <w:rPr>
            <w:rFonts w:ascii="仿宋" w:hAnsi="仿宋" w:eastAsia="仿宋"/>
            <w:sz w:val="32"/>
            <w:highlight w:val="none"/>
          </w:rPr>
          <w:t>情况表</w:t>
        </w:r>
        <w:bookmarkEnd w:id="27"/>
        <w:bookmarkEnd w:id="28"/>
      </w:ins>
    </w:p>
    <w:p w14:paraId="18BA019A">
      <w:pPr>
        <w:jc w:val="center"/>
        <w:rPr>
          <w:ins w:id="14837" w:author="WPS_1675132163" w:date="2024-09-29T10:20:50Z"/>
          <w:rFonts w:hint="eastAsia" w:asciiTheme="minorEastAsia" w:hAnsiTheme="minorEastAsia" w:eastAsiaTheme="minorEastAsia"/>
          <w:b/>
          <w:sz w:val="36"/>
          <w:szCs w:val="36"/>
          <w:highlight w:val="none"/>
        </w:rPr>
      </w:pPr>
      <w:ins w:id="14838" w:author="WPS_1675132163" w:date="2024-09-29T10:18:16Z">
        <w:r>
          <w:rPr>
            <w:rFonts w:asciiTheme="minorEastAsia" w:hAnsiTheme="minorEastAsia"/>
            <w:b/>
            <w:sz w:val="36"/>
            <w:szCs w:val="36"/>
            <w:highlight w:val="none"/>
          </w:rPr>
          <w:t>202</w:t>
        </w:r>
      </w:ins>
      <w:ins w:id="14839" w:author="WPS_1675132163" w:date="2024-09-29T10:18:16Z">
        <w:r>
          <w:rPr>
            <w:rFonts w:hint="eastAsia" w:asciiTheme="minorEastAsia" w:hAnsiTheme="minorEastAsia"/>
            <w:b/>
            <w:sz w:val="36"/>
            <w:szCs w:val="36"/>
            <w:highlight w:val="none"/>
            <w:lang w:val="en-US" w:eastAsia="zh-CN"/>
          </w:rPr>
          <w:t>3</w:t>
        </w:r>
      </w:ins>
      <w:ins w:id="14840" w:author="WPS_1675132163" w:date="2024-09-29T10:18:16Z">
        <w:r>
          <w:rPr>
            <w:rFonts w:asciiTheme="minorEastAsia" w:hAnsiTheme="minorEastAsia"/>
            <w:b/>
            <w:sz w:val="36"/>
            <w:szCs w:val="36"/>
            <w:highlight w:val="none"/>
          </w:rPr>
          <w:t>年</w:t>
        </w:r>
      </w:ins>
      <w:ins w:id="14841" w:author="WPS_1675132163" w:date="2024-09-29T10:18:39Z">
        <w:r>
          <w:rPr>
            <w:rFonts w:hint="eastAsia" w:asciiTheme="minorEastAsia" w:hAnsiTheme="minorEastAsia" w:eastAsiaTheme="minorEastAsia"/>
            <w:b/>
            <w:sz w:val="36"/>
            <w:szCs w:val="36"/>
            <w:highlight w:val="none"/>
            <w:rPrChange w:id="14842" w:author="WPS_1675132163" w:date="2024-09-29T10:18:45Z">
              <w:rPr>
                <w:rFonts w:ascii="仿宋" w:hAnsi="仿宋" w:eastAsia="仿宋"/>
                <w:sz w:val="32"/>
                <w:highlight w:val="yellow"/>
              </w:rPr>
            </w:rPrChange>
          </w:rPr>
          <w:t>东安县</w:t>
        </w:r>
      </w:ins>
      <w:ins w:id="14843" w:author="WPS_1675132163" w:date="2024-09-29T10:18:39Z">
        <w:r>
          <w:rPr>
            <w:rFonts w:hint="eastAsia" w:asciiTheme="minorEastAsia" w:hAnsiTheme="minorEastAsia" w:eastAsiaTheme="minorEastAsia"/>
            <w:b/>
            <w:sz w:val="36"/>
            <w:szCs w:val="36"/>
            <w:highlight w:val="none"/>
            <w:lang w:val="en-US" w:eastAsia="zh-CN"/>
            <w:rPrChange w:id="14844" w:author="WPS_1675132163" w:date="2024-09-29T10:18:45Z">
              <w:rPr>
                <w:rFonts w:hint="eastAsia" w:ascii="仿宋" w:hAnsi="仿宋" w:eastAsia="仿宋"/>
                <w:sz w:val="32"/>
                <w:highlight w:val="yellow"/>
                <w:lang w:val="en-US" w:eastAsia="zh-CN"/>
              </w:rPr>
            </w:rPrChange>
          </w:rPr>
          <w:t>一般债务限额和余额</w:t>
        </w:r>
      </w:ins>
      <w:ins w:id="14845" w:author="WPS_1675132163" w:date="2024-09-29T10:18:39Z">
        <w:r>
          <w:rPr>
            <w:rFonts w:hint="eastAsia" w:asciiTheme="minorEastAsia" w:hAnsiTheme="minorEastAsia" w:eastAsiaTheme="minorEastAsia"/>
            <w:b/>
            <w:sz w:val="36"/>
            <w:szCs w:val="36"/>
            <w:highlight w:val="none"/>
            <w:rPrChange w:id="14846" w:author="WPS_1675132163" w:date="2024-09-29T10:18:45Z">
              <w:rPr>
                <w:rFonts w:ascii="仿宋" w:hAnsi="仿宋" w:eastAsia="仿宋"/>
                <w:sz w:val="32"/>
                <w:highlight w:val="yellow"/>
              </w:rPr>
            </w:rPrChange>
          </w:rPr>
          <w:t>情况表</w:t>
        </w:r>
      </w:ins>
    </w:p>
    <w:p w14:paraId="4C593A8D">
      <w:pPr>
        <w:jc w:val="right"/>
        <w:rPr>
          <w:ins w:id="14848" w:author="WPS_1675132163" w:date="2024-09-29T10:18:16Z"/>
          <w:rFonts w:hint="eastAsia" w:asciiTheme="minorEastAsia" w:hAnsiTheme="minorEastAsia"/>
          <w:b/>
          <w:sz w:val="36"/>
          <w:szCs w:val="36"/>
          <w:highlight w:val="yellow"/>
          <w:rPrChange w:id="14849" w:author="WPS_1675132163" w:date="2024-09-29T10:18:45Z">
            <w:rPr>
              <w:ins w:id="14850" w:author="WPS_1675132163" w:date="2024-09-29T10:18:16Z"/>
              <w:rFonts w:asciiTheme="minorEastAsia" w:hAnsiTheme="minorEastAsia"/>
              <w:b/>
              <w:sz w:val="36"/>
              <w:szCs w:val="36"/>
              <w:highlight w:val="yellow"/>
            </w:rPr>
          </w:rPrChange>
        </w:rPr>
        <w:pPrChange w:id="14847" w:author="WPS_1675132163" w:date="2024-09-29T10:20:56Z">
          <w:pPr>
            <w:jc w:val="center"/>
          </w:pPr>
        </w:pPrChange>
      </w:pPr>
      <w:ins w:id="14851" w:author="WPS_1675132163" w:date="2024-09-29T10:20:48Z">
        <w:r>
          <w:rPr/>
          <w:t>单位</w:t>
        </w:r>
      </w:ins>
      <w:ins w:id="14852" w:author="WPS_1675132163" w:date="2024-09-29T10:20:48Z">
        <w:r>
          <w:rPr>
            <w:rFonts w:hint="eastAsia"/>
          </w:rPr>
          <w:t>：</w:t>
        </w:r>
      </w:ins>
      <w:ins w:id="14853" w:author="WPS_1675132163" w:date="2024-09-29T10:20:48Z">
        <w:r>
          <w:rPr/>
          <w:t>万元</w:t>
        </w:r>
      </w:ins>
    </w:p>
    <w:tbl>
      <w:tblPr>
        <w:tblStyle w:val="6"/>
        <w:tblpPr w:leftFromText="180" w:rightFromText="180" w:vertAnchor="text" w:horzAnchor="page" w:tblpX="1886" w:tblpY="296"/>
        <w:tblOverlap w:val="never"/>
        <w:tblW w:w="832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Change w:id="14854" w:author="WPS_1675132163" w:date="2024-09-29T10:20:42Z">
          <w:tblPr>
            <w:tblStyle w:val="6"/>
            <w:tblpPr w:leftFromText="180" w:rightFromText="180" w:vertAnchor="text" w:horzAnchor="page" w:tblpX="1886" w:tblpY="296"/>
            <w:tblOverlap w:val="never"/>
            <w:tblW w:w="48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2340"/>
        <w:gridCol w:w="1992"/>
        <w:gridCol w:w="3996"/>
        <w:tblGridChange w:id="14855">
          <w:tblGrid>
            <w:gridCol w:w="1016"/>
            <w:gridCol w:w="1620"/>
            <w:gridCol w:w="2256"/>
          </w:tblGrid>
        </w:tblGridChange>
      </w:tblGrid>
      <w:tr w14:paraId="782DE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4856" w:author="WPS_1675132163" w:date="2024-09-29T10:20: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trPrChange w:id="14856" w:author="WPS_1675132163" w:date="2024-09-29T10:20:42Z">
            <w:trPr>
              <w:trHeight w:val="303" w:hRule="atLeast"/>
            </w:trPr>
          </w:trPrChange>
        </w:trPr>
        <w:tc>
          <w:tcPr>
            <w:tcW w:w="2340" w:type="dxa"/>
            <w:tcBorders>
              <w:tl2br w:val="nil"/>
              <w:tr2bl w:val="nil"/>
            </w:tcBorders>
            <w:shd w:val="clear" w:color="auto" w:fill="auto"/>
            <w:noWrap/>
            <w:vAlign w:val="center"/>
            <w:tcPrChange w:id="14857" w:author="WPS_1675132163" w:date="2024-09-29T10:20:42Z">
              <w:tcPr>
                <w:tcW w:w="1016" w:type="dxa"/>
                <w:tcBorders>
                  <w:tl2br w:val="nil"/>
                  <w:tr2bl w:val="nil"/>
                </w:tcBorders>
                <w:shd w:val="clear" w:color="auto" w:fill="auto"/>
                <w:noWrap/>
                <w:vAlign w:val="center"/>
              </w:tcPr>
            </w:tcPrChange>
          </w:tcPr>
          <w:p w14:paraId="2B094842">
            <w:pPr>
              <w:widowControl/>
              <w:jc w:val="center"/>
              <w:rPr>
                <w:rFonts w:hint="eastAsia" w:ascii="黑体" w:hAnsi="黑体" w:eastAsia="黑体" w:cs="宋体"/>
                <w:b/>
                <w:bCs/>
                <w:i w:val="0"/>
                <w:iCs w:val="0"/>
                <w:color w:val="auto"/>
                <w:kern w:val="0"/>
                <w:sz w:val="24"/>
                <w:szCs w:val="24"/>
                <w:u w:val="none"/>
                <w:rPrChange w:id="14859" w:author="WPS_1675132163" w:date="2024-09-29T10:20:23Z">
                  <w:rPr>
                    <w:rFonts w:hint="eastAsia" w:ascii="宋体" w:hAnsi="宋体" w:eastAsia="宋体" w:cs="宋体"/>
                    <w:i w:val="0"/>
                    <w:iCs w:val="0"/>
                    <w:color w:val="000000"/>
                    <w:sz w:val="20"/>
                    <w:szCs w:val="20"/>
                    <w:u w:val="none"/>
                  </w:rPr>
                </w:rPrChange>
              </w:rPr>
              <w:pPrChange w:id="14858" w:author="WPS_1675132163" w:date="2024-09-29T10:20:23Z">
                <w:pPr>
                  <w:jc w:val="left"/>
                </w:pPr>
              </w:pPrChange>
            </w:pPr>
          </w:p>
        </w:tc>
        <w:tc>
          <w:tcPr>
            <w:tcW w:w="1992" w:type="dxa"/>
            <w:tcBorders>
              <w:tl2br w:val="nil"/>
              <w:tr2bl w:val="nil"/>
            </w:tcBorders>
            <w:shd w:val="clear" w:color="auto" w:fill="auto"/>
            <w:noWrap/>
            <w:vAlign w:val="center"/>
            <w:tcPrChange w:id="14860" w:author="WPS_1675132163" w:date="2024-09-29T10:20:42Z">
              <w:tcPr>
                <w:tcW w:w="1620" w:type="dxa"/>
                <w:tcBorders>
                  <w:tl2br w:val="nil"/>
                  <w:tr2bl w:val="nil"/>
                </w:tcBorders>
                <w:shd w:val="clear" w:color="auto" w:fill="auto"/>
                <w:noWrap/>
                <w:vAlign w:val="center"/>
              </w:tcPr>
            </w:tcPrChange>
          </w:tcPr>
          <w:p w14:paraId="13E3FAD0">
            <w:pPr>
              <w:keepNext w:val="0"/>
              <w:keepLines w:val="0"/>
              <w:widowControl/>
              <w:suppressLineNumbers w:val="0"/>
              <w:jc w:val="center"/>
              <w:textAlignment w:val="auto"/>
              <w:rPr>
                <w:rFonts w:hint="eastAsia" w:ascii="黑体" w:hAnsi="黑体" w:eastAsia="黑体" w:cs="宋体"/>
                <w:b/>
                <w:bCs/>
                <w:i w:val="0"/>
                <w:iCs w:val="0"/>
                <w:color w:val="auto"/>
                <w:kern w:val="0"/>
                <w:sz w:val="24"/>
                <w:szCs w:val="24"/>
                <w:u w:val="none"/>
                <w:rPrChange w:id="14862" w:author="WPS_1675132163" w:date="2024-09-29T10:20:23Z">
                  <w:rPr>
                    <w:rFonts w:hint="eastAsia" w:ascii="宋体" w:hAnsi="宋体" w:eastAsia="宋体" w:cs="宋体"/>
                    <w:i w:val="0"/>
                    <w:iCs w:val="0"/>
                    <w:color w:val="000000"/>
                    <w:sz w:val="20"/>
                    <w:szCs w:val="20"/>
                    <w:u w:val="none"/>
                  </w:rPr>
                </w:rPrChange>
              </w:rPr>
              <w:pPrChange w:id="14861" w:author="WPS_1675132163" w:date="2024-09-29T10:20:23Z">
                <w:pPr>
                  <w:keepNext w:val="0"/>
                  <w:keepLines w:val="0"/>
                  <w:widowControl/>
                  <w:suppressLineNumbers w:val="0"/>
                  <w:jc w:val="right"/>
                  <w:textAlignment w:val="center"/>
                </w:pPr>
              </w:pPrChange>
            </w:pPr>
            <w:r>
              <w:rPr>
                <w:rFonts w:hint="eastAsia" w:ascii="黑体" w:hAnsi="黑体" w:eastAsia="黑体" w:cs="宋体"/>
                <w:b/>
                <w:bCs/>
                <w:i w:val="0"/>
                <w:iCs w:val="0"/>
                <w:color w:val="auto"/>
                <w:kern w:val="0"/>
                <w:sz w:val="24"/>
                <w:szCs w:val="24"/>
                <w:u w:val="none"/>
                <w:lang w:val="en-US" w:eastAsia="zh-CN" w:bidi="ar"/>
                <w:rPrChange w:id="14863" w:author="WPS_1675132163" w:date="2024-09-29T10:20:23Z">
                  <w:rPr>
                    <w:rFonts w:hint="eastAsia" w:ascii="宋体" w:hAnsi="宋体" w:eastAsia="宋体" w:cs="宋体"/>
                    <w:i w:val="0"/>
                    <w:iCs w:val="0"/>
                    <w:color w:val="000000"/>
                    <w:kern w:val="0"/>
                    <w:sz w:val="20"/>
                    <w:szCs w:val="20"/>
                    <w:u w:val="none"/>
                    <w:lang w:val="en-US" w:eastAsia="zh-CN" w:bidi="ar"/>
                  </w:rPr>
                </w:rPrChange>
              </w:rPr>
              <w:t>债务限额</w:t>
            </w:r>
          </w:p>
        </w:tc>
        <w:tc>
          <w:tcPr>
            <w:tcW w:w="3996" w:type="dxa"/>
            <w:tcBorders>
              <w:tl2br w:val="nil"/>
              <w:tr2bl w:val="nil"/>
            </w:tcBorders>
            <w:shd w:val="clear" w:color="auto" w:fill="auto"/>
            <w:noWrap/>
            <w:vAlign w:val="center"/>
            <w:tcPrChange w:id="14864" w:author="WPS_1675132163" w:date="2024-09-29T10:20:42Z">
              <w:tcPr>
                <w:tcW w:w="2256" w:type="dxa"/>
                <w:tcBorders>
                  <w:tl2br w:val="nil"/>
                  <w:tr2bl w:val="nil"/>
                </w:tcBorders>
                <w:shd w:val="clear" w:color="auto" w:fill="auto"/>
                <w:noWrap/>
                <w:vAlign w:val="center"/>
              </w:tcPr>
            </w:tcPrChange>
          </w:tcPr>
          <w:p w14:paraId="4BEEBF85">
            <w:pPr>
              <w:keepNext w:val="0"/>
              <w:keepLines w:val="0"/>
              <w:widowControl/>
              <w:suppressLineNumbers w:val="0"/>
              <w:jc w:val="center"/>
              <w:textAlignment w:val="auto"/>
              <w:rPr>
                <w:rFonts w:hint="eastAsia" w:ascii="黑体" w:hAnsi="黑体" w:eastAsia="黑体" w:cs="宋体"/>
                <w:b/>
                <w:bCs/>
                <w:i w:val="0"/>
                <w:iCs w:val="0"/>
                <w:color w:val="auto"/>
                <w:kern w:val="0"/>
                <w:sz w:val="24"/>
                <w:szCs w:val="24"/>
                <w:u w:val="none"/>
                <w:rPrChange w:id="14866" w:author="WPS_1675132163" w:date="2024-09-29T10:20:23Z">
                  <w:rPr>
                    <w:rFonts w:hint="eastAsia" w:ascii="宋体" w:hAnsi="宋体" w:eastAsia="宋体" w:cs="宋体"/>
                    <w:i w:val="0"/>
                    <w:iCs w:val="0"/>
                    <w:color w:val="000000"/>
                    <w:sz w:val="20"/>
                    <w:szCs w:val="20"/>
                    <w:u w:val="none"/>
                  </w:rPr>
                </w:rPrChange>
              </w:rPr>
              <w:pPrChange w:id="14865" w:author="WPS_1675132163" w:date="2024-09-29T10:20:23Z">
                <w:pPr>
                  <w:keepNext w:val="0"/>
                  <w:keepLines w:val="0"/>
                  <w:widowControl/>
                  <w:suppressLineNumbers w:val="0"/>
                  <w:jc w:val="left"/>
                  <w:textAlignment w:val="center"/>
                </w:pPr>
              </w:pPrChange>
            </w:pPr>
            <w:r>
              <w:rPr>
                <w:rFonts w:hint="eastAsia" w:ascii="黑体" w:hAnsi="黑体" w:eastAsia="黑体" w:cs="宋体"/>
                <w:b/>
                <w:bCs/>
                <w:i w:val="0"/>
                <w:iCs w:val="0"/>
                <w:color w:val="auto"/>
                <w:kern w:val="0"/>
                <w:sz w:val="24"/>
                <w:szCs w:val="24"/>
                <w:u w:val="none"/>
                <w:lang w:val="en-US" w:eastAsia="zh-CN" w:bidi="ar"/>
                <w:rPrChange w:id="14867" w:author="WPS_1675132163" w:date="2024-09-29T10:20:23Z">
                  <w:rPr>
                    <w:rFonts w:hint="eastAsia" w:ascii="宋体" w:hAnsi="宋体" w:eastAsia="宋体" w:cs="宋体"/>
                    <w:i w:val="0"/>
                    <w:iCs w:val="0"/>
                    <w:color w:val="000000"/>
                    <w:kern w:val="0"/>
                    <w:sz w:val="20"/>
                    <w:szCs w:val="20"/>
                    <w:u w:val="none"/>
                    <w:lang w:val="en-US" w:eastAsia="zh-CN" w:bidi="ar"/>
                  </w:rPr>
                </w:rPrChange>
              </w:rPr>
              <w:t>债务余额（决算数）</w:t>
            </w:r>
          </w:p>
        </w:tc>
      </w:tr>
      <w:tr w14:paraId="399E2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4868" w:author="WPS_1675132163" w:date="2024-09-29T10:20: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trPrChange w:id="14868" w:author="WPS_1675132163" w:date="2024-09-29T10:20:42Z">
            <w:trPr>
              <w:trHeight w:val="303" w:hRule="atLeast"/>
            </w:trPr>
          </w:trPrChange>
        </w:trPr>
        <w:tc>
          <w:tcPr>
            <w:tcW w:w="2340" w:type="dxa"/>
            <w:tcBorders>
              <w:tl2br w:val="nil"/>
              <w:tr2bl w:val="nil"/>
            </w:tcBorders>
            <w:shd w:val="clear" w:color="auto" w:fill="auto"/>
            <w:noWrap/>
            <w:vAlign w:val="center"/>
            <w:tcPrChange w:id="14869" w:author="WPS_1675132163" w:date="2024-09-29T10:20:42Z">
              <w:tcPr>
                <w:tcW w:w="1016" w:type="dxa"/>
                <w:tcBorders>
                  <w:tl2br w:val="nil"/>
                  <w:tr2bl w:val="nil"/>
                </w:tcBorders>
                <w:shd w:val="clear" w:color="auto" w:fill="auto"/>
                <w:noWrap/>
                <w:vAlign w:val="center"/>
              </w:tcPr>
            </w:tcPrChange>
          </w:tcPr>
          <w:p w14:paraId="10CCFE80">
            <w:pPr>
              <w:keepNext w:val="0"/>
              <w:keepLines w:val="0"/>
              <w:widowControl/>
              <w:suppressLineNumbers w:val="0"/>
              <w:jc w:val="center"/>
              <w:textAlignment w:val="auto"/>
              <w:rPr>
                <w:rFonts w:hint="eastAsia" w:ascii="宋体" w:hAnsi="宋体" w:eastAsia="宋体" w:cs="宋体"/>
                <w:i w:val="0"/>
                <w:iCs w:val="0"/>
                <w:color w:val="auto"/>
                <w:kern w:val="0"/>
                <w:sz w:val="24"/>
                <w:szCs w:val="24"/>
                <w:u w:val="none"/>
                <w:rPrChange w:id="14871" w:author="WPS_1675132163" w:date="2024-09-29T10:20:12Z">
                  <w:rPr>
                    <w:rFonts w:hint="eastAsia" w:ascii="宋体" w:hAnsi="宋体" w:eastAsia="宋体" w:cs="宋体"/>
                    <w:i w:val="0"/>
                    <w:iCs w:val="0"/>
                    <w:color w:val="000000"/>
                    <w:sz w:val="20"/>
                    <w:szCs w:val="20"/>
                    <w:u w:val="none"/>
                  </w:rPr>
                </w:rPrChange>
              </w:rPr>
              <w:pPrChange w:id="14870" w:author="WPS_1675132163" w:date="2024-09-29T10:20:12Z">
                <w:pPr>
                  <w:keepNext w:val="0"/>
                  <w:keepLines w:val="0"/>
                  <w:widowControl/>
                  <w:suppressLineNumbers w:val="0"/>
                  <w:jc w:val="left"/>
                  <w:textAlignment w:val="center"/>
                </w:pPr>
              </w:pPrChange>
            </w:pPr>
            <w:r>
              <w:rPr>
                <w:rFonts w:hint="eastAsia" w:ascii="宋体" w:hAnsi="宋体" w:eastAsia="宋体" w:cs="宋体"/>
                <w:i w:val="0"/>
                <w:iCs w:val="0"/>
                <w:color w:val="auto"/>
                <w:kern w:val="0"/>
                <w:sz w:val="24"/>
                <w:szCs w:val="24"/>
                <w:u w:val="none"/>
                <w:lang w:val="en-US" w:eastAsia="zh-CN" w:bidi="ar"/>
                <w:rPrChange w:id="14872" w:author="WPS_1675132163" w:date="2024-09-29T10:20:12Z">
                  <w:rPr>
                    <w:rFonts w:hint="eastAsia" w:ascii="宋体" w:hAnsi="宋体" w:eastAsia="宋体" w:cs="宋体"/>
                    <w:i w:val="0"/>
                    <w:iCs w:val="0"/>
                    <w:color w:val="000000"/>
                    <w:kern w:val="0"/>
                    <w:sz w:val="20"/>
                    <w:szCs w:val="20"/>
                    <w:u w:val="none"/>
                    <w:lang w:val="en-US" w:eastAsia="zh-CN" w:bidi="ar"/>
                  </w:rPr>
                </w:rPrChange>
              </w:rPr>
              <w:t>一般债务</w:t>
            </w:r>
          </w:p>
        </w:tc>
        <w:tc>
          <w:tcPr>
            <w:tcW w:w="1992" w:type="dxa"/>
            <w:tcBorders>
              <w:tl2br w:val="nil"/>
              <w:tr2bl w:val="nil"/>
            </w:tcBorders>
            <w:shd w:val="clear" w:color="auto" w:fill="auto"/>
            <w:noWrap/>
            <w:vAlign w:val="center"/>
            <w:tcPrChange w:id="14873" w:author="WPS_1675132163" w:date="2024-09-29T10:20:42Z">
              <w:tcPr>
                <w:tcW w:w="1620" w:type="dxa"/>
                <w:tcBorders>
                  <w:tl2br w:val="nil"/>
                  <w:tr2bl w:val="nil"/>
                </w:tcBorders>
                <w:shd w:val="clear" w:color="auto" w:fill="auto"/>
                <w:noWrap/>
                <w:vAlign w:val="center"/>
              </w:tcPr>
            </w:tcPrChange>
          </w:tcPr>
          <w:p w14:paraId="728061B7">
            <w:pPr>
              <w:keepNext w:val="0"/>
              <w:keepLines w:val="0"/>
              <w:widowControl/>
              <w:suppressLineNumbers w:val="0"/>
              <w:jc w:val="center"/>
              <w:textAlignment w:val="auto"/>
              <w:rPr>
                <w:rFonts w:hint="eastAsia" w:ascii="宋体" w:hAnsi="宋体" w:eastAsia="宋体" w:cs="宋体"/>
                <w:i w:val="0"/>
                <w:iCs w:val="0"/>
                <w:color w:val="auto"/>
                <w:kern w:val="0"/>
                <w:sz w:val="24"/>
                <w:szCs w:val="24"/>
                <w:u w:val="none"/>
                <w:rPrChange w:id="14875" w:author="WPS_1675132163" w:date="2024-09-29T10:20:12Z">
                  <w:rPr>
                    <w:rFonts w:hint="eastAsia" w:ascii="宋体" w:hAnsi="宋体" w:eastAsia="宋体" w:cs="宋体"/>
                    <w:i w:val="0"/>
                    <w:iCs w:val="0"/>
                    <w:color w:val="000000"/>
                    <w:sz w:val="20"/>
                    <w:szCs w:val="20"/>
                    <w:u w:val="none"/>
                  </w:rPr>
                </w:rPrChange>
              </w:rPr>
              <w:pPrChange w:id="14874" w:author="WPS_1675132163" w:date="2024-09-29T10:20:12Z">
                <w:pPr>
                  <w:keepNext w:val="0"/>
                  <w:keepLines w:val="0"/>
                  <w:widowControl/>
                  <w:suppressLineNumbers w:val="0"/>
                  <w:jc w:val="right"/>
                  <w:textAlignment w:val="center"/>
                </w:pPr>
              </w:pPrChange>
            </w:pPr>
            <w:r>
              <w:rPr>
                <w:rFonts w:hint="eastAsia" w:ascii="宋体" w:hAnsi="宋体" w:eastAsia="宋体" w:cs="宋体"/>
                <w:i w:val="0"/>
                <w:iCs w:val="0"/>
                <w:color w:val="auto"/>
                <w:kern w:val="0"/>
                <w:sz w:val="24"/>
                <w:szCs w:val="24"/>
                <w:u w:val="none"/>
                <w:lang w:val="en-US" w:eastAsia="zh-CN" w:bidi="ar"/>
                <w:rPrChange w:id="14876" w:author="WPS_1675132163" w:date="2024-09-29T10:20:12Z">
                  <w:rPr>
                    <w:rFonts w:hint="eastAsia" w:ascii="宋体" w:hAnsi="宋体" w:eastAsia="宋体" w:cs="宋体"/>
                    <w:i w:val="0"/>
                    <w:iCs w:val="0"/>
                    <w:color w:val="000000"/>
                    <w:kern w:val="0"/>
                    <w:sz w:val="20"/>
                    <w:szCs w:val="20"/>
                    <w:u w:val="none"/>
                    <w:lang w:val="en-US" w:eastAsia="zh-CN" w:bidi="ar"/>
                  </w:rPr>
                </w:rPrChange>
              </w:rPr>
              <w:t>216,718</w:t>
            </w:r>
          </w:p>
        </w:tc>
        <w:tc>
          <w:tcPr>
            <w:tcW w:w="3996" w:type="dxa"/>
            <w:tcBorders>
              <w:tl2br w:val="nil"/>
              <w:tr2bl w:val="nil"/>
            </w:tcBorders>
            <w:shd w:val="clear" w:color="auto" w:fill="auto"/>
            <w:noWrap/>
            <w:vAlign w:val="center"/>
            <w:tcPrChange w:id="14877" w:author="WPS_1675132163" w:date="2024-09-29T10:20:42Z">
              <w:tcPr>
                <w:tcW w:w="2256" w:type="dxa"/>
                <w:tcBorders>
                  <w:tl2br w:val="nil"/>
                  <w:tr2bl w:val="nil"/>
                </w:tcBorders>
                <w:shd w:val="clear" w:color="auto" w:fill="auto"/>
                <w:noWrap/>
                <w:vAlign w:val="center"/>
              </w:tcPr>
            </w:tcPrChange>
          </w:tcPr>
          <w:p w14:paraId="2981B4A1">
            <w:pPr>
              <w:keepNext w:val="0"/>
              <w:keepLines w:val="0"/>
              <w:widowControl/>
              <w:suppressLineNumbers w:val="0"/>
              <w:jc w:val="center"/>
              <w:textAlignment w:val="auto"/>
              <w:rPr>
                <w:rFonts w:hint="default" w:ascii="宋体" w:hAnsi="宋体" w:eastAsia="宋体" w:cs="宋体"/>
                <w:i w:val="0"/>
                <w:iCs w:val="0"/>
                <w:color w:val="auto"/>
                <w:kern w:val="0"/>
                <w:sz w:val="24"/>
                <w:szCs w:val="24"/>
                <w:u w:val="none"/>
                <w:rPrChange w:id="14879" w:author="WPS_1675132163" w:date="2024-09-29T10:20:12Z">
                  <w:rPr>
                    <w:rFonts w:hint="eastAsia" w:ascii="宋体" w:hAnsi="宋体" w:eastAsia="宋体" w:cs="宋体"/>
                    <w:i w:val="0"/>
                    <w:iCs w:val="0"/>
                    <w:color w:val="000000"/>
                    <w:sz w:val="20"/>
                    <w:szCs w:val="20"/>
                    <w:u w:val="none"/>
                  </w:rPr>
                </w:rPrChange>
              </w:rPr>
              <w:pPrChange w:id="14878" w:author="WPS_1675132163" w:date="2024-09-29T10:20:12Z">
                <w:pPr>
                  <w:keepNext w:val="0"/>
                  <w:keepLines w:val="0"/>
                  <w:widowControl/>
                  <w:suppressLineNumbers w:val="0"/>
                  <w:jc w:val="right"/>
                  <w:textAlignment w:val="center"/>
                </w:pPr>
              </w:pPrChange>
            </w:pPr>
            <w:del w:id="14880" w:author="WPS_1675132163" w:date="2024-09-29T15:44:26Z">
              <w:r>
                <w:rPr>
                  <w:rFonts w:hint="default" w:ascii="宋体" w:hAnsi="宋体" w:eastAsia="宋体" w:cs="宋体"/>
                  <w:i w:val="0"/>
                  <w:iCs w:val="0"/>
                  <w:color w:val="auto"/>
                  <w:kern w:val="0"/>
                  <w:sz w:val="24"/>
                  <w:szCs w:val="24"/>
                  <w:u w:val="none"/>
                  <w:lang w:val="en-US" w:eastAsia="zh-CN" w:bidi="ar"/>
                  <w:rPrChange w:id="14881" w:author="WPS_1675132163" w:date="2024-09-29T10:20:12Z">
                    <w:rPr>
                      <w:rFonts w:hint="eastAsia" w:ascii="宋体" w:hAnsi="宋体" w:eastAsia="宋体" w:cs="宋体"/>
                      <w:i w:val="0"/>
                      <w:iCs w:val="0"/>
                      <w:color w:val="000000"/>
                      <w:kern w:val="0"/>
                      <w:sz w:val="20"/>
                      <w:szCs w:val="20"/>
                      <w:u w:val="none"/>
                      <w:lang w:val="en-US" w:eastAsia="zh-CN" w:bidi="ar"/>
                    </w:rPr>
                  </w:rPrChange>
                </w:rPr>
                <w:delText>198,288</w:delText>
              </w:r>
            </w:del>
            <w:ins w:id="14882" w:author="WPS_1675132163" w:date="2024-09-29T15:44:26Z">
              <w:r>
                <w:rPr>
                  <w:rFonts w:hint="eastAsia" w:ascii="宋体" w:hAnsi="宋体" w:eastAsia="宋体" w:cs="宋体"/>
                  <w:i w:val="0"/>
                  <w:iCs w:val="0"/>
                  <w:color w:val="auto"/>
                  <w:kern w:val="0"/>
                  <w:sz w:val="24"/>
                  <w:szCs w:val="24"/>
                  <w:u w:val="none"/>
                  <w:lang w:val="en-US" w:eastAsia="zh-CN" w:bidi="ar"/>
                </w:rPr>
                <w:t>21</w:t>
              </w:r>
            </w:ins>
            <w:ins w:id="14883" w:author="WPS_1675132163" w:date="2024-09-29T15:44:48Z">
              <w:r>
                <w:rPr>
                  <w:rFonts w:hint="eastAsia" w:ascii="宋体" w:hAnsi="宋体" w:eastAsia="宋体" w:cs="宋体"/>
                  <w:i w:val="0"/>
                  <w:iCs w:val="0"/>
                  <w:color w:val="auto"/>
                  <w:kern w:val="0"/>
                  <w:sz w:val="24"/>
                  <w:szCs w:val="24"/>
                  <w:u w:val="none"/>
                  <w:lang w:val="en-US" w:eastAsia="zh-CN" w:bidi="ar"/>
                </w:rPr>
                <w:t>3</w:t>
              </w:r>
            </w:ins>
            <w:ins w:id="14884" w:author="WPS_1675132163" w:date="2024-09-29T15:44:52Z">
              <w:r>
                <w:rPr>
                  <w:rFonts w:hint="eastAsia" w:ascii="宋体" w:hAnsi="宋体" w:eastAsia="宋体" w:cs="宋体"/>
                  <w:i w:val="0"/>
                  <w:iCs w:val="0"/>
                  <w:color w:val="auto"/>
                  <w:kern w:val="0"/>
                  <w:sz w:val="24"/>
                  <w:szCs w:val="24"/>
                  <w:u w:val="none"/>
                  <w:lang w:val="en-US" w:eastAsia="zh-CN" w:bidi="ar"/>
                </w:rPr>
                <w:t>,</w:t>
              </w:r>
            </w:ins>
            <w:ins w:id="14885" w:author="WPS_1675132163" w:date="2024-09-29T15:44:48Z">
              <w:r>
                <w:rPr>
                  <w:rFonts w:hint="eastAsia" w:ascii="宋体" w:hAnsi="宋体" w:eastAsia="宋体" w:cs="宋体"/>
                  <w:i w:val="0"/>
                  <w:iCs w:val="0"/>
                  <w:color w:val="auto"/>
                  <w:kern w:val="0"/>
                  <w:sz w:val="24"/>
                  <w:szCs w:val="24"/>
                  <w:u w:val="none"/>
                  <w:lang w:val="en-US" w:eastAsia="zh-CN" w:bidi="ar"/>
                </w:rPr>
                <w:t>2</w:t>
              </w:r>
            </w:ins>
            <w:ins w:id="14886" w:author="WPS_1675132163" w:date="2024-09-29T15:44:49Z">
              <w:r>
                <w:rPr>
                  <w:rFonts w:hint="eastAsia" w:ascii="宋体" w:hAnsi="宋体" w:eastAsia="宋体" w:cs="宋体"/>
                  <w:i w:val="0"/>
                  <w:iCs w:val="0"/>
                  <w:color w:val="auto"/>
                  <w:kern w:val="0"/>
                  <w:sz w:val="24"/>
                  <w:szCs w:val="24"/>
                  <w:u w:val="none"/>
                  <w:lang w:val="en-US" w:eastAsia="zh-CN" w:bidi="ar"/>
                </w:rPr>
                <w:t>02</w:t>
              </w:r>
            </w:ins>
          </w:p>
        </w:tc>
      </w:tr>
      <w:tr w14:paraId="6F118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4888" w:author="WPS_1675132163" w:date="2024-09-29T10:20: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del w:id="14887" w:author="WPS_1675132163" w:date="2024-09-29T10:21:19Z"/>
          <w:trPrChange w:id="14888" w:author="WPS_1675132163" w:date="2024-09-29T10:20:42Z">
            <w:trPr>
              <w:trHeight w:val="303" w:hRule="atLeast"/>
            </w:trPr>
          </w:trPrChange>
        </w:trPr>
        <w:tc>
          <w:tcPr>
            <w:tcW w:w="2340" w:type="dxa"/>
            <w:tcBorders>
              <w:tl2br w:val="nil"/>
              <w:tr2bl w:val="nil"/>
            </w:tcBorders>
            <w:shd w:val="clear" w:color="auto" w:fill="auto"/>
            <w:noWrap/>
            <w:vAlign w:val="center"/>
            <w:tcPrChange w:id="14889" w:author="WPS_1675132163" w:date="2024-09-29T10:20:42Z">
              <w:tcPr>
                <w:tcW w:w="1016" w:type="dxa"/>
                <w:tcBorders>
                  <w:tl2br w:val="nil"/>
                  <w:tr2bl w:val="nil"/>
                </w:tcBorders>
                <w:shd w:val="clear" w:color="auto" w:fill="auto"/>
                <w:noWrap/>
                <w:vAlign w:val="center"/>
              </w:tcPr>
            </w:tcPrChange>
          </w:tcPr>
          <w:p w14:paraId="5584DAAF">
            <w:pPr>
              <w:keepNext w:val="0"/>
              <w:keepLines w:val="0"/>
              <w:widowControl/>
              <w:suppressLineNumbers w:val="0"/>
              <w:jc w:val="center"/>
              <w:textAlignment w:val="auto"/>
              <w:rPr>
                <w:del w:id="14891" w:author="WPS_1675132163" w:date="2024-09-29T10:21:19Z"/>
                <w:rFonts w:hint="eastAsia" w:ascii="宋体" w:hAnsi="宋体" w:eastAsia="宋体" w:cs="宋体"/>
                <w:i w:val="0"/>
                <w:iCs w:val="0"/>
                <w:color w:val="auto"/>
                <w:kern w:val="0"/>
                <w:sz w:val="24"/>
                <w:szCs w:val="24"/>
                <w:u w:val="none"/>
                <w:rPrChange w:id="14892" w:author="WPS_1675132163" w:date="2024-09-29T10:20:12Z">
                  <w:rPr>
                    <w:del w:id="14893" w:author="WPS_1675132163" w:date="2024-09-29T10:21:19Z"/>
                    <w:rFonts w:hint="eastAsia" w:ascii="宋体" w:hAnsi="宋体" w:eastAsia="宋体" w:cs="宋体"/>
                    <w:i w:val="0"/>
                    <w:iCs w:val="0"/>
                    <w:color w:val="000000"/>
                    <w:sz w:val="20"/>
                    <w:szCs w:val="20"/>
                    <w:u w:val="none"/>
                  </w:rPr>
                </w:rPrChange>
              </w:rPr>
              <w:pPrChange w:id="14890" w:author="WPS_1675132163" w:date="2024-09-29T10:20:12Z">
                <w:pPr>
                  <w:keepNext w:val="0"/>
                  <w:keepLines w:val="0"/>
                  <w:widowControl/>
                  <w:suppressLineNumbers w:val="0"/>
                  <w:jc w:val="left"/>
                  <w:textAlignment w:val="center"/>
                </w:pPr>
              </w:pPrChange>
            </w:pPr>
            <w:del w:id="14894" w:author="WPS_1675132163" w:date="2024-09-29T10:21:19Z">
              <w:r>
                <w:rPr>
                  <w:rFonts w:hint="eastAsia" w:ascii="宋体" w:hAnsi="宋体" w:eastAsia="宋体" w:cs="宋体"/>
                  <w:i w:val="0"/>
                  <w:iCs w:val="0"/>
                  <w:color w:val="auto"/>
                  <w:kern w:val="0"/>
                  <w:sz w:val="24"/>
                  <w:szCs w:val="24"/>
                  <w:u w:val="none"/>
                  <w:lang w:val="en-US" w:eastAsia="zh-CN" w:bidi="ar"/>
                  <w:rPrChange w:id="14895" w:author="WPS_1675132163" w:date="2024-09-29T10:20:12Z">
                    <w:rPr>
                      <w:rFonts w:hint="eastAsia" w:ascii="宋体" w:hAnsi="宋体" w:eastAsia="宋体" w:cs="宋体"/>
                      <w:i w:val="0"/>
                      <w:iCs w:val="0"/>
                      <w:color w:val="000000"/>
                      <w:kern w:val="0"/>
                      <w:sz w:val="20"/>
                      <w:szCs w:val="20"/>
                      <w:u w:val="none"/>
                      <w:lang w:val="en-US" w:eastAsia="zh-CN" w:bidi="ar"/>
                    </w:rPr>
                  </w:rPrChange>
                </w:rPr>
                <w:delText>专项债务</w:delText>
              </w:r>
            </w:del>
          </w:p>
        </w:tc>
        <w:tc>
          <w:tcPr>
            <w:tcW w:w="1992" w:type="dxa"/>
            <w:tcBorders>
              <w:tl2br w:val="nil"/>
              <w:tr2bl w:val="nil"/>
            </w:tcBorders>
            <w:shd w:val="clear" w:color="auto" w:fill="auto"/>
            <w:noWrap/>
            <w:vAlign w:val="center"/>
            <w:tcPrChange w:id="14896" w:author="WPS_1675132163" w:date="2024-09-29T10:20:42Z">
              <w:tcPr>
                <w:tcW w:w="1620" w:type="dxa"/>
                <w:tcBorders>
                  <w:tl2br w:val="nil"/>
                  <w:tr2bl w:val="nil"/>
                </w:tcBorders>
                <w:shd w:val="clear" w:color="auto" w:fill="auto"/>
                <w:noWrap/>
                <w:vAlign w:val="center"/>
              </w:tcPr>
            </w:tcPrChange>
          </w:tcPr>
          <w:p w14:paraId="010A9E0A">
            <w:pPr>
              <w:keepNext w:val="0"/>
              <w:keepLines w:val="0"/>
              <w:widowControl/>
              <w:suppressLineNumbers w:val="0"/>
              <w:jc w:val="center"/>
              <w:textAlignment w:val="auto"/>
              <w:rPr>
                <w:del w:id="14898" w:author="WPS_1675132163" w:date="2024-09-29T10:21:19Z"/>
                <w:rFonts w:hint="eastAsia" w:ascii="宋体" w:hAnsi="宋体" w:eastAsia="宋体" w:cs="宋体"/>
                <w:i w:val="0"/>
                <w:iCs w:val="0"/>
                <w:color w:val="auto"/>
                <w:kern w:val="0"/>
                <w:sz w:val="24"/>
                <w:szCs w:val="24"/>
                <w:u w:val="none"/>
                <w:rPrChange w:id="14899" w:author="WPS_1675132163" w:date="2024-09-29T10:20:12Z">
                  <w:rPr>
                    <w:del w:id="14900" w:author="WPS_1675132163" w:date="2024-09-29T10:21:19Z"/>
                    <w:rFonts w:hint="eastAsia" w:ascii="宋体" w:hAnsi="宋体" w:eastAsia="宋体" w:cs="宋体"/>
                    <w:i w:val="0"/>
                    <w:iCs w:val="0"/>
                    <w:color w:val="000000"/>
                    <w:sz w:val="20"/>
                    <w:szCs w:val="20"/>
                    <w:u w:val="none"/>
                  </w:rPr>
                </w:rPrChange>
              </w:rPr>
              <w:pPrChange w:id="14897" w:author="WPS_1675132163" w:date="2024-09-29T10:20:12Z">
                <w:pPr>
                  <w:keepNext w:val="0"/>
                  <w:keepLines w:val="0"/>
                  <w:widowControl/>
                  <w:suppressLineNumbers w:val="0"/>
                  <w:jc w:val="right"/>
                  <w:textAlignment w:val="center"/>
                </w:pPr>
              </w:pPrChange>
            </w:pPr>
            <w:del w:id="14901" w:author="WPS_1675132163" w:date="2024-09-29T10:21:19Z">
              <w:r>
                <w:rPr>
                  <w:rFonts w:hint="eastAsia" w:ascii="宋体" w:hAnsi="宋体" w:eastAsia="宋体" w:cs="宋体"/>
                  <w:i w:val="0"/>
                  <w:iCs w:val="0"/>
                  <w:color w:val="auto"/>
                  <w:kern w:val="0"/>
                  <w:sz w:val="24"/>
                  <w:szCs w:val="24"/>
                  <w:u w:val="none"/>
                  <w:lang w:val="en-US" w:eastAsia="zh-CN" w:bidi="ar"/>
                  <w:rPrChange w:id="14902" w:author="WPS_1675132163" w:date="2024-09-29T10:20:12Z">
                    <w:rPr>
                      <w:rFonts w:hint="eastAsia" w:ascii="宋体" w:hAnsi="宋体" w:eastAsia="宋体" w:cs="宋体"/>
                      <w:i w:val="0"/>
                      <w:iCs w:val="0"/>
                      <w:color w:val="000000"/>
                      <w:kern w:val="0"/>
                      <w:sz w:val="20"/>
                      <w:szCs w:val="20"/>
                      <w:u w:val="none"/>
                      <w:lang w:val="en-US" w:eastAsia="zh-CN" w:bidi="ar"/>
                    </w:rPr>
                  </w:rPrChange>
                </w:rPr>
                <w:delText>366,174</w:delText>
              </w:r>
            </w:del>
          </w:p>
        </w:tc>
        <w:tc>
          <w:tcPr>
            <w:tcW w:w="3996" w:type="dxa"/>
            <w:tcBorders>
              <w:tl2br w:val="nil"/>
              <w:tr2bl w:val="nil"/>
            </w:tcBorders>
            <w:shd w:val="clear" w:color="auto" w:fill="auto"/>
            <w:noWrap/>
            <w:vAlign w:val="center"/>
            <w:tcPrChange w:id="14903" w:author="WPS_1675132163" w:date="2024-09-29T10:20:42Z">
              <w:tcPr>
                <w:tcW w:w="2256" w:type="dxa"/>
                <w:tcBorders>
                  <w:tl2br w:val="nil"/>
                  <w:tr2bl w:val="nil"/>
                </w:tcBorders>
                <w:shd w:val="clear" w:color="auto" w:fill="auto"/>
                <w:noWrap/>
                <w:vAlign w:val="center"/>
              </w:tcPr>
            </w:tcPrChange>
          </w:tcPr>
          <w:p w14:paraId="4ADC9259">
            <w:pPr>
              <w:keepNext w:val="0"/>
              <w:keepLines w:val="0"/>
              <w:widowControl/>
              <w:suppressLineNumbers w:val="0"/>
              <w:jc w:val="center"/>
              <w:textAlignment w:val="auto"/>
              <w:rPr>
                <w:del w:id="14905" w:author="WPS_1675132163" w:date="2024-09-29T10:21:19Z"/>
                <w:rFonts w:hint="eastAsia" w:ascii="宋体" w:hAnsi="宋体" w:eastAsia="宋体" w:cs="宋体"/>
                <w:i w:val="0"/>
                <w:iCs w:val="0"/>
                <w:color w:val="auto"/>
                <w:kern w:val="0"/>
                <w:sz w:val="24"/>
                <w:szCs w:val="24"/>
                <w:u w:val="none"/>
                <w:rPrChange w:id="14906" w:author="WPS_1675132163" w:date="2024-09-29T10:20:12Z">
                  <w:rPr>
                    <w:del w:id="14907" w:author="WPS_1675132163" w:date="2024-09-29T10:21:19Z"/>
                    <w:rFonts w:hint="eastAsia" w:ascii="宋体" w:hAnsi="宋体" w:eastAsia="宋体" w:cs="宋体"/>
                    <w:i w:val="0"/>
                    <w:iCs w:val="0"/>
                    <w:color w:val="000000"/>
                    <w:sz w:val="20"/>
                    <w:szCs w:val="20"/>
                    <w:u w:val="none"/>
                  </w:rPr>
                </w:rPrChange>
              </w:rPr>
              <w:pPrChange w:id="14904" w:author="WPS_1675132163" w:date="2024-09-29T10:20:12Z">
                <w:pPr>
                  <w:keepNext w:val="0"/>
                  <w:keepLines w:val="0"/>
                  <w:widowControl/>
                  <w:suppressLineNumbers w:val="0"/>
                  <w:jc w:val="right"/>
                  <w:textAlignment w:val="center"/>
                </w:pPr>
              </w:pPrChange>
            </w:pPr>
            <w:del w:id="14908" w:author="WPS_1675132163" w:date="2024-09-29T10:21:19Z">
              <w:r>
                <w:rPr>
                  <w:rFonts w:hint="eastAsia" w:ascii="宋体" w:hAnsi="宋体" w:eastAsia="宋体" w:cs="宋体"/>
                  <w:i w:val="0"/>
                  <w:iCs w:val="0"/>
                  <w:color w:val="auto"/>
                  <w:kern w:val="0"/>
                  <w:sz w:val="24"/>
                  <w:szCs w:val="24"/>
                  <w:u w:val="none"/>
                  <w:lang w:val="en-US" w:eastAsia="zh-CN" w:bidi="ar"/>
                  <w:rPrChange w:id="14909" w:author="WPS_1675132163" w:date="2024-09-29T10:20:12Z">
                    <w:rPr>
                      <w:rFonts w:hint="eastAsia" w:ascii="宋体" w:hAnsi="宋体" w:eastAsia="宋体" w:cs="宋体"/>
                      <w:i w:val="0"/>
                      <w:iCs w:val="0"/>
                      <w:color w:val="000000"/>
                      <w:kern w:val="0"/>
                      <w:sz w:val="20"/>
                      <w:szCs w:val="20"/>
                      <w:u w:val="none"/>
                      <w:lang w:val="en-US" w:eastAsia="zh-CN" w:bidi="ar"/>
                    </w:rPr>
                  </w:rPrChange>
                </w:rPr>
                <w:delText>248,874</w:delText>
              </w:r>
            </w:del>
          </w:p>
        </w:tc>
      </w:tr>
      <w:tr w14:paraId="5AE4A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4910" w:author="WPS_1675132163" w:date="2024-09-29T10:20: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trPrChange w:id="14910" w:author="WPS_1675132163" w:date="2024-09-29T10:20:42Z">
            <w:trPr>
              <w:trHeight w:val="303" w:hRule="atLeast"/>
            </w:trPr>
          </w:trPrChange>
        </w:trPr>
        <w:tc>
          <w:tcPr>
            <w:tcW w:w="2340" w:type="dxa"/>
            <w:tcBorders>
              <w:tl2br w:val="nil"/>
              <w:tr2bl w:val="nil"/>
            </w:tcBorders>
            <w:shd w:val="clear" w:color="auto" w:fill="auto"/>
            <w:noWrap/>
            <w:vAlign w:val="center"/>
            <w:tcPrChange w:id="14911" w:author="WPS_1675132163" w:date="2024-09-29T10:20:42Z">
              <w:tcPr>
                <w:tcW w:w="1016" w:type="dxa"/>
                <w:tcBorders>
                  <w:tl2br w:val="nil"/>
                  <w:tr2bl w:val="nil"/>
                </w:tcBorders>
                <w:shd w:val="clear" w:color="auto" w:fill="auto"/>
                <w:noWrap/>
                <w:vAlign w:val="center"/>
              </w:tcPr>
            </w:tcPrChange>
          </w:tcPr>
          <w:p w14:paraId="5CB07D5E">
            <w:pPr>
              <w:keepNext w:val="0"/>
              <w:keepLines w:val="0"/>
              <w:widowControl/>
              <w:suppressLineNumbers w:val="0"/>
              <w:jc w:val="center"/>
              <w:textAlignment w:val="auto"/>
              <w:rPr>
                <w:rFonts w:hint="eastAsia" w:ascii="宋体" w:hAnsi="宋体" w:eastAsia="宋体" w:cs="宋体"/>
                <w:b/>
                <w:bCs/>
                <w:i w:val="0"/>
                <w:iCs w:val="0"/>
                <w:color w:val="auto"/>
                <w:kern w:val="0"/>
                <w:sz w:val="24"/>
                <w:szCs w:val="24"/>
                <w:u w:val="none"/>
                <w:rPrChange w:id="14913" w:author="WPS_1675132163" w:date="2024-09-29T10:20:30Z">
                  <w:rPr>
                    <w:rFonts w:hint="eastAsia" w:ascii="宋体" w:hAnsi="宋体" w:eastAsia="宋体" w:cs="宋体"/>
                    <w:i w:val="0"/>
                    <w:iCs w:val="0"/>
                    <w:color w:val="000000"/>
                    <w:sz w:val="20"/>
                    <w:szCs w:val="20"/>
                    <w:u w:val="none"/>
                  </w:rPr>
                </w:rPrChange>
              </w:rPr>
              <w:pPrChange w:id="14912" w:author="WPS_1675132163" w:date="2024-09-29T10:20:12Z">
                <w:pPr>
                  <w:keepNext w:val="0"/>
                  <w:keepLines w:val="0"/>
                  <w:widowControl/>
                  <w:suppressLineNumbers w:val="0"/>
                  <w:jc w:val="left"/>
                  <w:textAlignment w:val="center"/>
                </w:pPr>
              </w:pPrChange>
            </w:pPr>
            <w:r>
              <w:rPr>
                <w:rFonts w:hint="eastAsia" w:ascii="宋体" w:hAnsi="宋体" w:eastAsia="宋体" w:cs="宋体"/>
                <w:b/>
                <w:bCs/>
                <w:i w:val="0"/>
                <w:iCs w:val="0"/>
                <w:color w:val="auto"/>
                <w:kern w:val="0"/>
                <w:sz w:val="24"/>
                <w:szCs w:val="24"/>
                <w:u w:val="none"/>
                <w:lang w:val="en-US" w:eastAsia="zh-CN" w:bidi="ar"/>
                <w:rPrChange w:id="14914" w:author="WPS_1675132163" w:date="2024-09-29T10:20:30Z">
                  <w:rPr>
                    <w:rFonts w:hint="eastAsia" w:ascii="宋体" w:hAnsi="宋体" w:eastAsia="宋体" w:cs="宋体"/>
                    <w:i w:val="0"/>
                    <w:iCs w:val="0"/>
                    <w:color w:val="000000"/>
                    <w:kern w:val="0"/>
                    <w:sz w:val="20"/>
                    <w:szCs w:val="20"/>
                    <w:u w:val="none"/>
                    <w:lang w:val="en-US" w:eastAsia="zh-CN" w:bidi="ar"/>
                  </w:rPr>
                </w:rPrChange>
              </w:rPr>
              <w:t>合计</w:t>
            </w:r>
          </w:p>
        </w:tc>
        <w:tc>
          <w:tcPr>
            <w:tcW w:w="1992" w:type="dxa"/>
            <w:tcBorders>
              <w:tl2br w:val="nil"/>
              <w:tr2bl w:val="nil"/>
            </w:tcBorders>
            <w:shd w:val="clear" w:color="auto" w:fill="auto"/>
            <w:noWrap/>
            <w:vAlign w:val="center"/>
            <w:tcPrChange w:id="14915" w:author="WPS_1675132163" w:date="2024-09-29T10:20:42Z">
              <w:tcPr>
                <w:tcW w:w="1620" w:type="dxa"/>
                <w:tcBorders>
                  <w:tl2br w:val="nil"/>
                  <w:tr2bl w:val="nil"/>
                </w:tcBorders>
                <w:shd w:val="clear" w:color="auto" w:fill="auto"/>
                <w:noWrap/>
                <w:vAlign w:val="center"/>
              </w:tcPr>
            </w:tcPrChange>
          </w:tcPr>
          <w:p w14:paraId="19FC53D0">
            <w:pPr>
              <w:keepNext w:val="0"/>
              <w:keepLines w:val="0"/>
              <w:widowControl/>
              <w:suppressLineNumbers w:val="0"/>
              <w:jc w:val="center"/>
              <w:textAlignment w:val="auto"/>
              <w:rPr>
                <w:rFonts w:hint="eastAsia" w:ascii="宋体" w:hAnsi="宋体" w:eastAsia="宋体" w:cs="宋体"/>
                <w:b/>
                <w:bCs/>
                <w:i w:val="0"/>
                <w:iCs w:val="0"/>
                <w:color w:val="auto"/>
                <w:kern w:val="0"/>
                <w:sz w:val="24"/>
                <w:szCs w:val="24"/>
                <w:u w:val="none"/>
                <w:rPrChange w:id="14917" w:author="WPS_1675132163" w:date="2024-09-29T10:20:30Z">
                  <w:rPr>
                    <w:rFonts w:hint="eastAsia" w:ascii="宋体" w:hAnsi="宋体" w:eastAsia="宋体" w:cs="宋体"/>
                    <w:i w:val="0"/>
                    <w:iCs w:val="0"/>
                    <w:color w:val="000000"/>
                    <w:sz w:val="20"/>
                    <w:szCs w:val="20"/>
                    <w:u w:val="none"/>
                  </w:rPr>
                </w:rPrChange>
              </w:rPr>
              <w:pPrChange w:id="14916" w:author="WPS_1675132163" w:date="2024-09-29T10:20:12Z">
                <w:pPr>
                  <w:keepNext w:val="0"/>
                  <w:keepLines w:val="0"/>
                  <w:widowControl/>
                  <w:suppressLineNumbers w:val="0"/>
                  <w:jc w:val="right"/>
                  <w:textAlignment w:val="center"/>
                </w:pPr>
              </w:pPrChange>
            </w:pPr>
            <w:r>
              <w:rPr>
                <w:rFonts w:hint="eastAsia" w:ascii="宋体" w:hAnsi="宋体" w:eastAsia="宋体" w:cs="宋体"/>
                <w:b/>
                <w:bCs/>
                <w:i w:val="0"/>
                <w:iCs w:val="0"/>
                <w:kern w:val="0"/>
                <w:sz w:val="24"/>
                <w:szCs w:val="24"/>
                <w:u w:val="none"/>
                <w:lang w:val="en-US" w:eastAsia="zh-CN" w:bidi="ar"/>
                <w:rPrChange w:id="14918" w:author="WPS_1675132163" w:date="2024-09-29T10:21:35Z">
                  <w:rPr>
                    <w:rFonts w:hint="eastAsia" w:ascii="宋体" w:hAnsi="宋体" w:eastAsia="宋体" w:cs="宋体"/>
                    <w:i w:val="0"/>
                    <w:iCs w:val="0"/>
                    <w:kern w:val="0"/>
                    <w:sz w:val="24"/>
                    <w:szCs w:val="24"/>
                    <w:u w:val="none"/>
                    <w:lang w:val="en-US" w:eastAsia="zh-CN" w:bidi="ar"/>
                  </w:rPr>
                </w:rPrChange>
              </w:rPr>
              <w:t>216,718</w:t>
            </w:r>
          </w:p>
        </w:tc>
        <w:tc>
          <w:tcPr>
            <w:tcW w:w="3996" w:type="dxa"/>
            <w:tcBorders>
              <w:tl2br w:val="nil"/>
              <w:tr2bl w:val="nil"/>
            </w:tcBorders>
            <w:shd w:val="clear" w:color="auto" w:fill="auto"/>
            <w:noWrap/>
            <w:vAlign w:val="center"/>
            <w:tcPrChange w:id="14919" w:author="WPS_1675132163" w:date="2024-09-29T10:20:42Z">
              <w:tcPr>
                <w:tcW w:w="2256" w:type="dxa"/>
                <w:tcBorders>
                  <w:tl2br w:val="nil"/>
                  <w:tr2bl w:val="nil"/>
                </w:tcBorders>
                <w:shd w:val="clear" w:color="auto" w:fill="auto"/>
                <w:noWrap/>
                <w:vAlign w:val="center"/>
              </w:tcPr>
            </w:tcPrChange>
          </w:tcPr>
          <w:p w14:paraId="0DC958DD">
            <w:pPr>
              <w:keepNext w:val="0"/>
              <w:keepLines w:val="0"/>
              <w:widowControl/>
              <w:suppressLineNumbers w:val="0"/>
              <w:jc w:val="center"/>
              <w:textAlignment w:val="auto"/>
              <w:rPr>
                <w:rFonts w:hint="default" w:ascii="宋体" w:hAnsi="宋体" w:eastAsia="宋体" w:cs="宋体"/>
                <w:b/>
                <w:bCs/>
                <w:i w:val="0"/>
                <w:iCs w:val="0"/>
                <w:color w:val="auto"/>
                <w:kern w:val="0"/>
                <w:sz w:val="24"/>
                <w:szCs w:val="24"/>
                <w:u w:val="none"/>
                <w:rPrChange w:id="14921" w:author="WPS_1675132163" w:date="2024-09-29T10:20:30Z">
                  <w:rPr>
                    <w:rFonts w:hint="eastAsia" w:ascii="宋体" w:hAnsi="宋体" w:eastAsia="宋体" w:cs="宋体"/>
                    <w:i w:val="0"/>
                    <w:iCs w:val="0"/>
                    <w:color w:val="000000"/>
                    <w:sz w:val="20"/>
                    <w:szCs w:val="20"/>
                    <w:u w:val="none"/>
                  </w:rPr>
                </w:rPrChange>
              </w:rPr>
              <w:pPrChange w:id="14920" w:author="WPS_1675132163" w:date="2024-09-29T10:20:12Z">
                <w:pPr>
                  <w:keepNext w:val="0"/>
                  <w:keepLines w:val="0"/>
                  <w:widowControl/>
                  <w:suppressLineNumbers w:val="0"/>
                  <w:jc w:val="right"/>
                  <w:textAlignment w:val="center"/>
                </w:pPr>
              </w:pPrChange>
            </w:pPr>
            <w:del w:id="14922" w:author="WPS_1675132163" w:date="2024-09-29T15:44:55Z">
              <w:r>
                <w:rPr>
                  <w:rFonts w:hint="default" w:ascii="宋体" w:hAnsi="宋体" w:eastAsia="宋体" w:cs="宋体"/>
                  <w:b/>
                  <w:bCs/>
                  <w:i w:val="0"/>
                  <w:iCs w:val="0"/>
                  <w:kern w:val="0"/>
                  <w:sz w:val="24"/>
                  <w:szCs w:val="24"/>
                  <w:u w:val="none"/>
                  <w:lang w:val="en-US" w:eastAsia="zh-CN" w:bidi="ar"/>
                  <w:rPrChange w:id="14923" w:author="WPS_1675132163" w:date="2024-09-29T10:21:35Z">
                    <w:rPr>
                      <w:rFonts w:hint="eastAsia" w:ascii="宋体" w:hAnsi="宋体" w:eastAsia="宋体" w:cs="宋体"/>
                      <w:i w:val="0"/>
                      <w:iCs w:val="0"/>
                      <w:kern w:val="0"/>
                      <w:sz w:val="24"/>
                      <w:szCs w:val="24"/>
                      <w:u w:val="none"/>
                      <w:lang w:val="en-US" w:eastAsia="zh-CN" w:bidi="ar"/>
                    </w:rPr>
                  </w:rPrChange>
                </w:rPr>
                <w:delText>198,288</w:delText>
              </w:r>
            </w:del>
            <w:ins w:id="14924" w:author="WPS_1675132163" w:date="2024-09-29T15:44:55Z">
              <w:r>
                <w:rPr>
                  <w:rFonts w:hint="eastAsia" w:ascii="宋体" w:hAnsi="宋体" w:eastAsia="宋体" w:cs="宋体"/>
                  <w:b/>
                  <w:bCs/>
                  <w:i w:val="0"/>
                  <w:iCs w:val="0"/>
                  <w:kern w:val="0"/>
                  <w:sz w:val="24"/>
                  <w:szCs w:val="24"/>
                  <w:u w:val="none"/>
                  <w:lang w:val="en-US" w:eastAsia="zh-CN" w:bidi="ar"/>
                </w:rPr>
                <w:t>21</w:t>
              </w:r>
            </w:ins>
            <w:ins w:id="14925" w:author="WPS_1675132163" w:date="2024-09-29T15:44:56Z">
              <w:r>
                <w:rPr>
                  <w:rFonts w:hint="eastAsia" w:ascii="宋体" w:hAnsi="宋体" w:eastAsia="宋体" w:cs="宋体"/>
                  <w:b/>
                  <w:bCs/>
                  <w:i w:val="0"/>
                  <w:iCs w:val="0"/>
                  <w:kern w:val="0"/>
                  <w:sz w:val="24"/>
                  <w:szCs w:val="24"/>
                  <w:u w:val="none"/>
                  <w:lang w:val="en-US" w:eastAsia="zh-CN" w:bidi="ar"/>
                </w:rPr>
                <w:t>3</w:t>
              </w:r>
            </w:ins>
            <w:ins w:id="14926" w:author="WPS_1675132163" w:date="2024-09-29T15:44:57Z">
              <w:r>
                <w:rPr>
                  <w:rFonts w:hint="eastAsia" w:ascii="宋体" w:hAnsi="宋体" w:eastAsia="宋体" w:cs="宋体"/>
                  <w:b/>
                  <w:bCs/>
                  <w:i w:val="0"/>
                  <w:iCs w:val="0"/>
                  <w:kern w:val="0"/>
                  <w:sz w:val="24"/>
                  <w:szCs w:val="24"/>
                  <w:u w:val="none"/>
                  <w:lang w:val="en-US" w:eastAsia="zh-CN" w:bidi="ar"/>
                </w:rPr>
                <w:t>,2</w:t>
              </w:r>
            </w:ins>
            <w:ins w:id="14927" w:author="WPS_1675132163" w:date="2024-09-29T15:44:58Z">
              <w:r>
                <w:rPr>
                  <w:rFonts w:hint="eastAsia" w:ascii="宋体" w:hAnsi="宋体" w:eastAsia="宋体" w:cs="宋体"/>
                  <w:b/>
                  <w:bCs/>
                  <w:i w:val="0"/>
                  <w:iCs w:val="0"/>
                  <w:kern w:val="0"/>
                  <w:sz w:val="24"/>
                  <w:szCs w:val="24"/>
                  <w:u w:val="none"/>
                  <w:lang w:val="en-US" w:eastAsia="zh-CN" w:bidi="ar"/>
                </w:rPr>
                <w:t>02</w:t>
              </w:r>
            </w:ins>
          </w:p>
        </w:tc>
      </w:tr>
    </w:tbl>
    <w:p w14:paraId="6F39AA03">
      <w:pPr>
        <w:jc w:val="right"/>
        <w:rPr>
          <w:ins w:id="14929" w:author="WPS_1675132163" w:date="2024-09-29T10:19:06Z"/>
        </w:rPr>
        <w:pPrChange w:id="14928" w:author="WPS_1675132163" w:date="2024-09-29T10:18:50Z">
          <w:pPr/>
        </w:pPrChange>
      </w:pPr>
    </w:p>
    <w:p w14:paraId="7BCDA4A7">
      <w:pPr>
        <w:jc w:val="right"/>
        <w:rPr>
          <w:ins w:id="14931" w:author="WPS_1675132163" w:date="2024-09-29T10:22:10Z"/>
        </w:rPr>
        <w:pPrChange w:id="14930" w:author="WPS_1675132163" w:date="2024-09-29T10:18:50Z">
          <w:pPr/>
        </w:pPrChange>
      </w:pPr>
    </w:p>
    <w:p w14:paraId="05613735">
      <w:pPr>
        <w:jc w:val="right"/>
        <w:rPr>
          <w:ins w:id="14933" w:author="WPS_1675132163" w:date="2024-09-29T10:19:07Z"/>
        </w:rPr>
        <w:pPrChange w:id="14932" w:author="WPS_1675132163" w:date="2024-09-29T10:18:50Z">
          <w:pPr/>
        </w:pPrChange>
      </w:pPr>
    </w:p>
    <w:p w14:paraId="72A959EB">
      <w:pPr>
        <w:jc w:val="right"/>
        <w:rPr>
          <w:rFonts w:hint="eastAsia"/>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Change w:id="14934" w:author="WPS_1675132163" w:date="2024-09-29T10:18:50Z">
          <w:pPr/>
        </w:pPrChange>
      </w:pPr>
    </w:p>
    <w:p w14:paraId="2D651C6E">
      <w:pPr>
        <w:pStyle w:val="8"/>
        <w:numPr>
          <w:ilvl w:val="0"/>
          <w:numId w:val="8"/>
        </w:numPr>
        <w:ind w:left="210" w:firstLineChars="0"/>
        <w:outlineLvl w:val="0"/>
        <w:rPr>
          <w:rFonts w:ascii="仿宋" w:hAnsi="仿宋" w:eastAsia="仿宋"/>
          <w:sz w:val="32"/>
        </w:rPr>
        <w:pPrChange w:id="14935" w:author="WPS_1675132163" w:date="2024-09-29T10:38:15Z">
          <w:pPr>
            <w:pStyle w:val="8"/>
            <w:numPr>
              <w:ilvl w:val="0"/>
              <w:numId w:val="9"/>
            </w:numPr>
            <w:ind w:firstLineChars="0"/>
            <w:outlineLvl w:val="0"/>
          </w:pPr>
        </w:pPrChange>
      </w:pPr>
      <w:bookmarkStart w:id="29" w:name="_Toc16328"/>
      <w:bookmarkStart w:id="30" w:name="_Toc19827"/>
      <w:bookmarkStart w:id="31" w:name="_Toc12096"/>
      <w:r>
        <w:rPr>
          <w:rFonts w:ascii="仿宋" w:hAnsi="仿宋" w:eastAsia="仿宋"/>
          <w:sz w:val="32"/>
        </w:rPr>
        <w:t>202</w:t>
      </w:r>
      <w:ins w:id="14936" w:author="Administrator" w:date="2024-08-08T10:26:29Z">
        <w:r>
          <w:rPr>
            <w:rFonts w:hint="eastAsia" w:ascii="仿宋" w:hAnsi="仿宋" w:eastAsia="仿宋"/>
            <w:sz w:val="32"/>
            <w:lang w:val="en-US" w:eastAsia="zh-CN"/>
          </w:rPr>
          <w:t>3</w:t>
        </w:r>
      </w:ins>
      <w:del w:id="14937" w:author="Administrator" w:date="2024-08-08T10:26:28Z">
        <w:r>
          <w:rPr>
            <w:rFonts w:hint="eastAsia" w:ascii="仿宋" w:hAnsi="仿宋" w:eastAsia="仿宋"/>
            <w:sz w:val="32"/>
            <w:lang w:val="en-US" w:eastAsia="zh-CN"/>
          </w:rPr>
          <w:delText>2</w:delText>
        </w:r>
      </w:del>
      <w:r>
        <w:rPr>
          <w:rFonts w:ascii="仿宋" w:hAnsi="仿宋" w:eastAsia="仿宋"/>
          <w:sz w:val="32"/>
        </w:rPr>
        <w:t>年东安县</w:t>
      </w:r>
      <w:r>
        <w:rPr>
          <w:rFonts w:hint="eastAsia" w:ascii="仿宋" w:hAnsi="仿宋" w:eastAsia="仿宋"/>
          <w:sz w:val="32"/>
        </w:rPr>
        <w:t>政府性基金预算收入决算</w:t>
      </w:r>
      <w:r>
        <w:rPr>
          <w:rFonts w:hint="eastAsia" w:ascii="仿宋" w:hAnsi="仿宋" w:eastAsia="仿宋"/>
          <w:sz w:val="32"/>
          <w:lang w:eastAsia="zh-CN"/>
        </w:rPr>
        <w:t>总</w:t>
      </w:r>
      <w:r>
        <w:rPr>
          <w:rFonts w:hint="eastAsia" w:ascii="仿宋" w:hAnsi="仿宋" w:eastAsia="仿宋"/>
          <w:sz w:val="32"/>
        </w:rPr>
        <w:t>表</w:t>
      </w:r>
      <w:bookmarkEnd w:id="29"/>
      <w:bookmarkEnd w:id="30"/>
      <w:bookmarkEnd w:id="31"/>
    </w:p>
    <w:p w14:paraId="53A7C7D9">
      <w:pPr>
        <w:bidi w:val="0"/>
        <w:jc w:val="center"/>
        <w:outlineLvl w:val="9"/>
        <w:rPr>
          <w:rFonts w:hint="eastAsia" w:ascii="宋体" w:hAnsi="宋体" w:eastAsia="宋体" w:cs="宋体"/>
          <w:b/>
          <w:bCs/>
          <w:sz w:val="36"/>
          <w:szCs w:val="36"/>
        </w:rPr>
      </w:pPr>
      <w:bookmarkStart w:id="32" w:name="_Toc16257"/>
      <w:r>
        <w:rPr>
          <w:rFonts w:hint="eastAsia" w:ascii="宋体" w:hAnsi="宋体" w:eastAsia="宋体" w:cs="宋体"/>
          <w:b/>
          <w:bCs/>
          <w:sz w:val="36"/>
          <w:szCs w:val="36"/>
        </w:rPr>
        <w:t>202</w:t>
      </w:r>
      <w:ins w:id="14938" w:author="Administrator" w:date="2024-08-08T10:26:32Z">
        <w:r>
          <w:rPr>
            <w:rFonts w:hint="eastAsia" w:ascii="宋体" w:hAnsi="宋体" w:eastAsia="宋体" w:cs="宋体"/>
            <w:b/>
            <w:bCs/>
            <w:sz w:val="36"/>
            <w:szCs w:val="36"/>
            <w:lang w:val="en-US" w:eastAsia="zh-CN"/>
          </w:rPr>
          <w:t>3</w:t>
        </w:r>
      </w:ins>
      <w:del w:id="14939" w:author="Administrator" w:date="2024-08-08T10:26:31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rPr>
        <w:t>年东安县政府性基金预算收入决算</w:t>
      </w:r>
      <w:r>
        <w:rPr>
          <w:rFonts w:hint="eastAsia" w:ascii="宋体" w:hAnsi="宋体" w:eastAsia="宋体" w:cs="宋体"/>
          <w:b/>
          <w:bCs/>
          <w:sz w:val="36"/>
          <w:szCs w:val="36"/>
          <w:lang w:eastAsia="zh-CN"/>
        </w:rPr>
        <w:t>总</w:t>
      </w:r>
      <w:r>
        <w:rPr>
          <w:rFonts w:hint="eastAsia" w:ascii="宋体" w:hAnsi="宋体" w:eastAsia="宋体" w:cs="宋体"/>
          <w:b/>
          <w:bCs/>
          <w:sz w:val="36"/>
          <w:szCs w:val="36"/>
        </w:rPr>
        <w:t>表</w:t>
      </w:r>
      <w:bookmarkEnd w:id="32"/>
    </w:p>
    <w:p w14:paraId="69CAECC8">
      <w:pPr>
        <w:jc w:val="right"/>
      </w:pPr>
      <w:r>
        <w:t>单位</w:t>
      </w:r>
      <w:r>
        <w:rPr>
          <w:rFonts w:hint="eastAsia"/>
        </w:rPr>
        <w:t>：</w:t>
      </w:r>
      <w:r>
        <w:t>万元</w:t>
      </w:r>
    </w:p>
    <w:p w14:paraId="33A93102">
      <w:pPr>
        <w:jc w:val="both"/>
      </w:pPr>
    </w:p>
    <w:tbl>
      <w:tblPr>
        <w:tblStyle w:val="6"/>
        <w:tblW w:w="83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79"/>
        <w:gridCol w:w="2616"/>
      </w:tblGrid>
      <w:tr w14:paraId="0CE9C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5A6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94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4D687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04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一、政府性基金收入</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3CCE">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121,295</w:t>
            </w:r>
          </w:p>
        </w:tc>
      </w:tr>
      <w:tr w14:paraId="4D3D5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9A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二、上级补助收入</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DD0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2,192</w:t>
            </w:r>
          </w:p>
        </w:tc>
      </w:tr>
      <w:tr w14:paraId="00292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11C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政府性基金转移支付收入</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9A5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2,192</w:t>
            </w:r>
          </w:p>
        </w:tc>
      </w:tr>
      <w:tr w14:paraId="2460D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370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科学技术</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095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6694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BBF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文化旅游体育与传媒</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E7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14:paraId="3129F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F9A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社会保障和就业</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523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1,294</w:t>
            </w:r>
          </w:p>
        </w:tc>
      </w:tr>
      <w:tr w14:paraId="3DE72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CA0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节能环保</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1CE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873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B4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城乡社区</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0A4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CA0F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919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农林水</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F3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ins w:id="14940" w:author="Administrator" w:date="2024-08-08T10:28:24Z">
              <w:r>
                <w:rPr>
                  <w:rFonts w:hint="eastAsia" w:ascii="宋体" w:hAnsi="宋体" w:eastAsia="宋体" w:cs="宋体"/>
                  <w:i w:val="0"/>
                  <w:iCs w:val="0"/>
                  <w:color w:val="000000"/>
                  <w:kern w:val="0"/>
                  <w:sz w:val="20"/>
                  <w:szCs w:val="20"/>
                  <w:u w:val="none"/>
                  <w:lang w:val="en-US" w:eastAsia="zh-CN" w:bidi="ar"/>
                </w:rPr>
                <w:t>8</w:t>
              </w:r>
            </w:ins>
            <w:del w:id="14941" w:author="Administrator" w:date="2024-08-08T10:28:24Z">
              <w:r>
                <w:rPr>
                  <w:rFonts w:hint="eastAsia" w:ascii="宋体" w:hAnsi="宋体" w:eastAsia="宋体" w:cs="宋体"/>
                  <w:i w:val="0"/>
                  <w:iCs w:val="0"/>
                  <w:color w:val="000000"/>
                  <w:kern w:val="0"/>
                  <w:sz w:val="20"/>
                  <w:szCs w:val="20"/>
                  <w:u w:val="none"/>
                  <w:lang w:val="en-US" w:eastAsia="zh-CN" w:bidi="ar"/>
                </w:rPr>
                <w:delText>9</w:delText>
              </w:r>
            </w:del>
          </w:p>
        </w:tc>
      </w:tr>
      <w:tr w14:paraId="20815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44B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交通运输</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CBB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C9D4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308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资源勘探工业信息等</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1DB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1085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754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其他收入</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61D3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del w:id="14942" w:author="Administrator" w:date="2024-08-08T10:28:31Z">
              <w:r>
                <w:rPr>
                  <w:rFonts w:hint="default" w:ascii="宋体" w:hAnsi="宋体" w:eastAsia="宋体" w:cs="宋体"/>
                  <w:i w:val="0"/>
                  <w:iCs w:val="0"/>
                  <w:color w:val="000000"/>
                  <w:kern w:val="0"/>
                  <w:sz w:val="20"/>
                  <w:szCs w:val="20"/>
                  <w:u w:val="none"/>
                  <w:lang w:val="en-US" w:eastAsia="zh-CN" w:bidi="ar"/>
                </w:rPr>
                <w:delText>939</w:delText>
              </w:r>
            </w:del>
            <w:ins w:id="14943" w:author="Administrator" w:date="2024-08-08T10:28:31Z">
              <w:r>
                <w:rPr>
                  <w:rFonts w:hint="eastAsia" w:ascii="宋体" w:hAnsi="宋体" w:eastAsia="宋体" w:cs="宋体"/>
                  <w:i w:val="0"/>
                  <w:iCs w:val="0"/>
                  <w:color w:val="000000"/>
                  <w:kern w:val="0"/>
                  <w:sz w:val="20"/>
                  <w:szCs w:val="20"/>
                  <w:u w:val="none"/>
                  <w:lang w:val="en-US" w:eastAsia="zh-CN" w:bidi="ar"/>
                </w:rPr>
                <w:t>836</w:t>
              </w:r>
            </w:ins>
          </w:p>
        </w:tc>
      </w:tr>
      <w:tr w14:paraId="6CA7A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538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四、待偿债再融资专项债券上年结余</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0B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2A8C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307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五、上年结余收入</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894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364</w:t>
            </w:r>
          </w:p>
        </w:tc>
      </w:tr>
      <w:tr w14:paraId="57772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D25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六、调入资金</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27E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7,640</w:t>
            </w:r>
          </w:p>
        </w:tc>
      </w:tr>
      <w:tr w14:paraId="6980C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F2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七、债务(转贷)收入</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8E3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125,100</w:t>
            </w:r>
          </w:p>
        </w:tc>
      </w:tr>
      <w:tr w14:paraId="4CAB8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8A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2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891D6">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256,591</w:t>
            </w:r>
          </w:p>
        </w:tc>
      </w:tr>
    </w:tbl>
    <w:p w14:paraId="0CF6D6B8">
      <w:pPr>
        <w:jc w:val="right"/>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23CFE8E2">
      <w:pPr>
        <w:pStyle w:val="8"/>
        <w:numPr>
          <w:ilvl w:val="0"/>
          <w:numId w:val="8"/>
        </w:numPr>
        <w:ind w:left="210" w:firstLineChars="0"/>
        <w:outlineLvl w:val="0"/>
        <w:rPr>
          <w:rFonts w:ascii="仿宋" w:hAnsi="仿宋" w:eastAsia="仿宋"/>
          <w:sz w:val="32"/>
        </w:rPr>
        <w:pPrChange w:id="14944" w:author="WPS_1675132163" w:date="2024-09-29T10:38:15Z">
          <w:pPr>
            <w:pStyle w:val="8"/>
            <w:numPr>
              <w:ilvl w:val="0"/>
              <w:numId w:val="9"/>
            </w:numPr>
            <w:ind w:firstLineChars="0"/>
            <w:outlineLvl w:val="0"/>
          </w:pPr>
        </w:pPrChange>
      </w:pPr>
      <w:ins w:id="14945" w:author="WPS_1675132163" w:date="2024-09-29T10:24:54Z">
        <w:bookmarkStart w:id="33" w:name="_Toc5033"/>
        <w:bookmarkStart w:id="34" w:name="_Toc28634"/>
        <w:r>
          <w:rPr>
            <w:rFonts w:ascii="仿宋" w:hAnsi="仿宋" w:eastAsia="仿宋"/>
            <w:sz w:val="32"/>
          </w:rPr>
          <w:t>202</w:t>
        </w:r>
      </w:ins>
      <w:ins w:id="14946" w:author="WPS_1675132163" w:date="2024-09-29T10:24:54Z">
        <w:r>
          <w:rPr>
            <w:rFonts w:hint="eastAsia" w:ascii="仿宋" w:hAnsi="仿宋" w:eastAsia="仿宋"/>
            <w:sz w:val="32"/>
            <w:lang w:val="en-US" w:eastAsia="zh-CN"/>
          </w:rPr>
          <w:t>3</w:t>
        </w:r>
      </w:ins>
      <w:del w:id="14947" w:author="WPS_1675132163" w:date="2024-09-29T10:24:54Z">
        <w:r>
          <w:rPr>
            <w:rFonts w:ascii="仿宋" w:hAnsi="仿宋" w:eastAsia="仿宋"/>
            <w:sz w:val="32"/>
          </w:rPr>
          <w:delText>202</w:delText>
        </w:r>
      </w:del>
      <w:ins w:id="14948" w:author="Administrator" w:date="2024-08-08T10:29:29Z">
        <w:del w:id="14949" w:author="WPS_1675132163" w:date="2024-09-29T10:24:54Z">
          <w:r>
            <w:rPr>
              <w:rFonts w:hint="eastAsia" w:ascii="仿宋" w:hAnsi="仿宋" w:eastAsia="仿宋"/>
              <w:sz w:val="32"/>
              <w:lang w:val="en-US" w:eastAsia="zh-CN"/>
            </w:rPr>
            <w:delText>3</w:delText>
          </w:r>
        </w:del>
      </w:ins>
      <w:del w:id="14950" w:author="WPS_1675132163" w:date="2024-09-29T10:24:54Z">
        <w:r>
          <w:rPr>
            <w:rFonts w:hint="eastAsia" w:ascii="仿宋" w:hAnsi="仿宋" w:eastAsia="仿宋"/>
            <w:sz w:val="32"/>
            <w:lang w:val="en-US" w:eastAsia="zh-CN"/>
          </w:rPr>
          <w:delText>2</w:delText>
        </w:r>
      </w:del>
      <w:del w:id="14951" w:author="WPS_1675132163" w:date="2024-09-29T10:24:54Z">
        <w:r>
          <w:rPr>
            <w:rFonts w:ascii="仿宋" w:hAnsi="仿宋" w:eastAsia="仿宋"/>
            <w:sz w:val="32"/>
          </w:rPr>
          <w:delText>年</w:delText>
        </w:r>
      </w:del>
      <w:r>
        <w:rPr>
          <w:rFonts w:ascii="仿宋" w:hAnsi="仿宋" w:eastAsia="仿宋"/>
          <w:sz w:val="32"/>
        </w:rPr>
        <w:t>东安县</w:t>
      </w:r>
      <w:r>
        <w:rPr>
          <w:rFonts w:hint="eastAsia" w:ascii="仿宋" w:hAnsi="仿宋" w:eastAsia="仿宋"/>
          <w:sz w:val="32"/>
        </w:rPr>
        <w:t>政府性基金预算收入决算</w:t>
      </w:r>
      <w:r>
        <w:rPr>
          <w:rFonts w:hint="eastAsia" w:ascii="仿宋" w:hAnsi="仿宋" w:eastAsia="仿宋"/>
          <w:sz w:val="32"/>
          <w:lang w:eastAsia="zh-CN"/>
        </w:rPr>
        <w:t>明细</w:t>
      </w:r>
      <w:r>
        <w:rPr>
          <w:rFonts w:hint="eastAsia" w:ascii="仿宋" w:hAnsi="仿宋" w:eastAsia="仿宋"/>
          <w:sz w:val="32"/>
        </w:rPr>
        <w:t>表</w:t>
      </w:r>
      <w:bookmarkEnd w:id="33"/>
      <w:bookmarkEnd w:id="34"/>
    </w:p>
    <w:p w14:paraId="6F435537">
      <w:pPr>
        <w:bidi w:val="0"/>
        <w:jc w:val="center"/>
        <w:outlineLvl w:val="9"/>
        <w:rPr>
          <w:rFonts w:hint="eastAsia" w:ascii="宋体" w:hAnsi="宋体" w:eastAsia="宋体" w:cs="宋体"/>
          <w:b/>
          <w:bCs/>
          <w:sz w:val="36"/>
          <w:szCs w:val="36"/>
        </w:rPr>
      </w:pPr>
      <w:bookmarkStart w:id="35" w:name="_Toc6642"/>
      <w:r>
        <w:rPr>
          <w:rFonts w:hint="eastAsia" w:ascii="宋体" w:hAnsi="宋体" w:eastAsia="宋体" w:cs="宋体"/>
          <w:b/>
          <w:bCs/>
          <w:sz w:val="36"/>
          <w:szCs w:val="36"/>
        </w:rPr>
        <w:t>202</w:t>
      </w:r>
      <w:ins w:id="14952" w:author="Administrator" w:date="2024-08-08T10:29:31Z">
        <w:r>
          <w:rPr>
            <w:rFonts w:hint="eastAsia" w:ascii="宋体" w:hAnsi="宋体" w:eastAsia="宋体" w:cs="宋体"/>
            <w:b/>
            <w:bCs/>
            <w:sz w:val="36"/>
            <w:szCs w:val="36"/>
            <w:lang w:val="en-US" w:eastAsia="zh-CN"/>
          </w:rPr>
          <w:t>3</w:t>
        </w:r>
      </w:ins>
      <w:del w:id="14953" w:author="Administrator" w:date="2024-08-08T10:29:31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rPr>
        <w:t>年东安县政府性基金预算收入决算</w:t>
      </w:r>
      <w:r>
        <w:rPr>
          <w:rFonts w:hint="eastAsia" w:ascii="宋体" w:hAnsi="宋体" w:eastAsia="宋体" w:cs="宋体"/>
          <w:b/>
          <w:bCs/>
          <w:sz w:val="36"/>
          <w:szCs w:val="36"/>
          <w:lang w:eastAsia="zh-CN"/>
        </w:rPr>
        <w:t>明细</w:t>
      </w:r>
      <w:r>
        <w:rPr>
          <w:rFonts w:hint="eastAsia" w:ascii="宋体" w:hAnsi="宋体" w:eastAsia="宋体" w:cs="宋体"/>
          <w:b/>
          <w:bCs/>
          <w:sz w:val="36"/>
          <w:szCs w:val="36"/>
        </w:rPr>
        <w:t>表</w:t>
      </w:r>
      <w:bookmarkEnd w:id="35"/>
    </w:p>
    <w:p w14:paraId="51EA0F3F">
      <w:pPr>
        <w:jc w:val="right"/>
      </w:pPr>
      <w:r>
        <w:t>单位</w:t>
      </w:r>
      <w:r>
        <w:rPr>
          <w:rFonts w:hint="eastAsia"/>
        </w:rPr>
        <w:t>：</w:t>
      </w:r>
      <w:r>
        <w:t>万元</w:t>
      </w:r>
    </w:p>
    <w:tbl>
      <w:tblPr>
        <w:tblStyle w:val="6"/>
        <w:tblW w:w="84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0"/>
        <w:gridCol w:w="5943"/>
        <w:gridCol w:w="1208"/>
      </w:tblGrid>
      <w:tr w14:paraId="780BA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blHeader/>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AB47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科目编码</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910A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科目名称</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9866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63995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DC8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CCC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政府性基金收入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D0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121,295</w:t>
            </w:r>
          </w:p>
        </w:tc>
      </w:tr>
      <w:tr w14:paraId="7B2AE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96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1030102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283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农网还贷资金收入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2861F">
            <w:pPr>
              <w:jc w:val="right"/>
              <w:rPr>
                <w:rFonts w:hint="eastAsia" w:ascii="宋体" w:hAnsi="宋体" w:eastAsia="宋体" w:cs="宋体"/>
                <w:i w:val="0"/>
                <w:iCs w:val="0"/>
                <w:color w:val="000000"/>
                <w:sz w:val="20"/>
                <w:szCs w:val="20"/>
                <w:u w:val="none"/>
                <w:lang w:val="en-US" w:eastAsia="zh-CN"/>
              </w:rPr>
            </w:pPr>
            <w:ins w:id="14954" w:author="Administrator" w:date="2024-08-08T10:35:58Z">
              <w:r>
                <w:rPr>
                  <w:rFonts w:hint="eastAsia" w:ascii="宋体" w:hAnsi="宋体" w:eastAsia="宋体" w:cs="宋体"/>
                  <w:i w:val="0"/>
                  <w:iCs w:val="0"/>
                  <w:color w:val="000000"/>
                  <w:sz w:val="20"/>
                  <w:szCs w:val="20"/>
                  <w:u w:val="none"/>
                  <w:lang w:val="en-US" w:eastAsia="zh-CN"/>
                </w:rPr>
                <w:t>0</w:t>
              </w:r>
            </w:ins>
          </w:p>
        </w:tc>
      </w:tr>
      <w:tr w14:paraId="368C1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30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103010202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6D5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地方农网还贷资金收入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F34EB">
            <w:pPr>
              <w:jc w:val="right"/>
              <w:rPr>
                <w:rFonts w:hint="eastAsia" w:ascii="宋体" w:hAnsi="宋体" w:eastAsia="宋体" w:cs="宋体"/>
                <w:i w:val="0"/>
                <w:iCs w:val="0"/>
                <w:color w:val="000000"/>
                <w:sz w:val="20"/>
                <w:szCs w:val="20"/>
                <w:u w:val="none"/>
                <w:lang w:val="en-US" w:eastAsia="zh-CN"/>
              </w:rPr>
            </w:pPr>
            <w:ins w:id="14955" w:author="Administrator" w:date="2024-08-08T10:36:01Z">
              <w:r>
                <w:rPr>
                  <w:rFonts w:hint="eastAsia" w:ascii="宋体" w:hAnsi="宋体" w:eastAsia="宋体" w:cs="宋体"/>
                  <w:i w:val="0"/>
                  <w:iCs w:val="0"/>
                  <w:color w:val="000000"/>
                  <w:sz w:val="20"/>
                  <w:szCs w:val="20"/>
                  <w:u w:val="none"/>
                  <w:lang w:val="en-US" w:eastAsia="zh-CN"/>
                </w:rPr>
                <w:t>0</w:t>
              </w:r>
            </w:ins>
          </w:p>
        </w:tc>
      </w:tr>
      <w:tr w14:paraId="7E85B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41D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1030112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1E7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海南省高等级公路车辆通行附加费收入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5BC5">
            <w:pPr>
              <w:jc w:val="right"/>
              <w:rPr>
                <w:rFonts w:hint="eastAsia" w:ascii="宋体" w:hAnsi="宋体" w:eastAsia="宋体" w:cs="宋体"/>
                <w:i w:val="0"/>
                <w:iCs w:val="0"/>
                <w:color w:val="000000"/>
                <w:sz w:val="20"/>
                <w:szCs w:val="20"/>
                <w:u w:val="none"/>
                <w:lang w:val="en-US" w:eastAsia="zh-CN"/>
              </w:rPr>
            </w:pPr>
            <w:ins w:id="14956" w:author="Administrator" w:date="2024-08-08T10:36:10Z">
              <w:r>
                <w:rPr>
                  <w:rFonts w:hint="eastAsia" w:ascii="宋体" w:hAnsi="宋体" w:eastAsia="宋体" w:cs="宋体"/>
                  <w:i w:val="0"/>
                  <w:iCs w:val="0"/>
                  <w:color w:val="000000"/>
                  <w:sz w:val="20"/>
                  <w:szCs w:val="20"/>
                  <w:u w:val="none"/>
                  <w:lang w:val="en-US" w:eastAsia="zh-CN"/>
                </w:rPr>
                <w:t>0</w:t>
              </w:r>
            </w:ins>
          </w:p>
        </w:tc>
      </w:tr>
      <w:tr w14:paraId="2E519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95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1030121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373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旅游发展基金收入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5C905">
            <w:pPr>
              <w:jc w:val="right"/>
              <w:rPr>
                <w:rFonts w:hint="eastAsia" w:ascii="宋体" w:hAnsi="宋体" w:eastAsia="宋体" w:cs="宋体"/>
                <w:i w:val="0"/>
                <w:iCs w:val="0"/>
                <w:color w:val="000000"/>
                <w:sz w:val="20"/>
                <w:szCs w:val="20"/>
                <w:u w:val="none"/>
                <w:lang w:val="en-US" w:eastAsia="zh-CN"/>
              </w:rPr>
            </w:pPr>
            <w:ins w:id="14957" w:author="Administrator" w:date="2024-08-08T10:36:13Z">
              <w:r>
                <w:rPr>
                  <w:rFonts w:hint="eastAsia" w:ascii="宋体" w:hAnsi="宋体" w:eastAsia="宋体" w:cs="宋体"/>
                  <w:i w:val="0"/>
                  <w:iCs w:val="0"/>
                  <w:color w:val="000000"/>
                  <w:sz w:val="20"/>
                  <w:szCs w:val="20"/>
                  <w:u w:val="none"/>
                  <w:lang w:val="en-US" w:eastAsia="zh-CN"/>
                </w:rPr>
                <w:t>0</w:t>
              </w:r>
            </w:ins>
          </w:p>
        </w:tc>
      </w:tr>
      <w:tr w14:paraId="12261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2FE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1030129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8A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国家电影事业发展专项资金收入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A87C1">
            <w:pPr>
              <w:jc w:val="right"/>
              <w:rPr>
                <w:rFonts w:hint="eastAsia" w:ascii="宋体" w:hAnsi="宋体" w:eastAsia="宋体" w:cs="宋体"/>
                <w:i w:val="0"/>
                <w:iCs w:val="0"/>
                <w:color w:val="000000"/>
                <w:sz w:val="20"/>
                <w:szCs w:val="20"/>
                <w:u w:val="none"/>
                <w:lang w:val="en-US" w:eastAsia="zh-CN"/>
              </w:rPr>
            </w:pPr>
            <w:ins w:id="14958" w:author="Administrator" w:date="2024-08-08T10:36:14Z">
              <w:r>
                <w:rPr>
                  <w:rFonts w:hint="eastAsia" w:ascii="宋体" w:hAnsi="宋体" w:eastAsia="宋体" w:cs="宋体"/>
                  <w:i w:val="0"/>
                  <w:iCs w:val="0"/>
                  <w:color w:val="000000"/>
                  <w:sz w:val="20"/>
                  <w:szCs w:val="20"/>
                  <w:u w:val="none"/>
                  <w:lang w:val="en-US" w:eastAsia="zh-CN"/>
                </w:rPr>
                <w:t>0</w:t>
              </w:r>
            </w:ins>
          </w:p>
        </w:tc>
      </w:tr>
      <w:tr w14:paraId="11E6E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D6F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1030146</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E8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国有土地收益基金收入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2C95">
            <w:pPr>
              <w:jc w:val="right"/>
              <w:rPr>
                <w:rFonts w:hint="eastAsia" w:ascii="宋体" w:hAnsi="宋体" w:eastAsia="宋体" w:cs="宋体"/>
                <w:i w:val="0"/>
                <w:iCs w:val="0"/>
                <w:color w:val="000000"/>
                <w:sz w:val="20"/>
                <w:szCs w:val="20"/>
                <w:u w:val="none"/>
                <w:lang w:val="en-US" w:eastAsia="zh-CN"/>
              </w:rPr>
            </w:pPr>
            <w:ins w:id="14959" w:author="Administrator" w:date="2024-08-08T10:36:15Z">
              <w:r>
                <w:rPr>
                  <w:rFonts w:hint="eastAsia" w:ascii="宋体" w:hAnsi="宋体" w:eastAsia="宋体" w:cs="宋体"/>
                  <w:i w:val="0"/>
                  <w:iCs w:val="0"/>
                  <w:color w:val="000000"/>
                  <w:sz w:val="20"/>
                  <w:szCs w:val="20"/>
                  <w:u w:val="none"/>
                  <w:lang w:val="en-US" w:eastAsia="zh-CN"/>
                </w:rPr>
                <w:t>0</w:t>
              </w:r>
            </w:ins>
          </w:p>
        </w:tc>
      </w:tr>
      <w:tr w14:paraId="2F2F3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773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1030147</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87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农业土地开发资金收入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885C">
            <w:pPr>
              <w:jc w:val="right"/>
              <w:rPr>
                <w:rFonts w:hint="eastAsia" w:ascii="宋体" w:hAnsi="宋体" w:eastAsia="宋体" w:cs="宋体"/>
                <w:i w:val="0"/>
                <w:iCs w:val="0"/>
                <w:color w:val="000000"/>
                <w:sz w:val="20"/>
                <w:szCs w:val="20"/>
                <w:u w:val="none"/>
                <w:lang w:val="en-US" w:eastAsia="zh-CN"/>
              </w:rPr>
            </w:pPr>
            <w:ins w:id="14960" w:author="Administrator" w:date="2024-08-08T10:36:16Z">
              <w:r>
                <w:rPr>
                  <w:rFonts w:hint="eastAsia" w:ascii="宋体" w:hAnsi="宋体" w:eastAsia="宋体" w:cs="宋体"/>
                  <w:i w:val="0"/>
                  <w:iCs w:val="0"/>
                  <w:color w:val="000000"/>
                  <w:sz w:val="20"/>
                  <w:szCs w:val="20"/>
                  <w:u w:val="none"/>
                  <w:lang w:val="en-US" w:eastAsia="zh-CN"/>
                </w:rPr>
                <w:t>0</w:t>
              </w:r>
            </w:ins>
          </w:p>
        </w:tc>
      </w:tr>
      <w:tr w14:paraId="54F54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139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1030148</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3D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国有土地使用权出让收入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9C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119,933</w:t>
            </w:r>
          </w:p>
        </w:tc>
      </w:tr>
      <w:tr w14:paraId="1B453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5F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103014801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E80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土地出让价款收入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974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32,046</w:t>
            </w:r>
          </w:p>
        </w:tc>
      </w:tr>
      <w:tr w14:paraId="22D34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65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103014802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B23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补缴的土地价款</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C5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83,161</w:t>
            </w:r>
          </w:p>
        </w:tc>
      </w:tr>
      <w:tr w14:paraId="2C6E2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586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103014803</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EF4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划拨土地收入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AA2D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5,499</w:t>
            </w:r>
          </w:p>
        </w:tc>
      </w:tr>
      <w:tr w14:paraId="25CC3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646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103014898</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41D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缴纳新增建设用地土地有偿使用费</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FC6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-773</w:t>
            </w:r>
          </w:p>
        </w:tc>
      </w:tr>
      <w:tr w14:paraId="27C2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CD2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103014899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E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其他土地出让收入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FBD6B">
            <w:pPr>
              <w:jc w:val="right"/>
              <w:rPr>
                <w:rFonts w:hint="eastAsia" w:ascii="宋体" w:hAnsi="宋体" w:eastAsia="宋体" w:cs="宋体"/>
                <w:i w:val="0"/>
                <w:iCs w:val="0"/>
                <w:color w:val="000000"/>
                <w:sz w:val="20"/>
                <w:szCs w:val="20"/>
                <w:u w:val="none"/>
                <w:lang w:val="en-US" w:eastAsia="zh-CN"/>
              </w:rPr>
            </w:pPr>
            <w:ins w:id="14961" w:author="Administrator" w:date="2024-08-08T10:36:19Z">
              <w:r>
                <w:rPr>
                  <w:rFonts w:hint="eastAsia" w:ascii="宋体" w:hAnsi="宋体" w:eastAsia="宋体" w:cs="宋体"/>
                  <w:i w:val="0"/>
                  <w:iCs w:val="0"/>
                  <w:color w:val="000000"/>
                  <w:sz w:val="20"/>
                  <w:szCs w:val="20"/>
                  <w:u w:val="none"/>
                  <w:lang w:val="en-US" w:eastAsia="zh-CN"/>
                </w:rPr>
                <w:t>0</w:t>
              </w:r>
            </w:ins>
          </w:p>
        </w:tc>
      </w:tr>
      <w:tr w14:paraId="09930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AD0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1030150</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EFC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大中型水库库区基金收入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26A9A">
            <w:pPr>
              <w:jc w:val="right"/>
              <w:rPr>
                <w:rFonts w:hint="eastAsia" w:ascii="宋体" w:hAnsi="宋体" w:eastAsia="宋体" w:cs="宋体"/>
                <w:i w:val="0"/>
                <w:iCs w:val="0"/>
                <w:color w:val="000000"/>
                <w:sz w:val="20"/>
                <w:szCs w:val="20"/>
                <w:u w:val="none"/>
                <w:lang w:val="en-US" w:eastAsia="zh-CN"/>
              </w:rPr>
            </w:pPr>
            <w:ins w:id="14962" w:author="Administrator" w:date="2024-08-08T10:36:20Z">
              <w:r>
                <w:rPr>
                  <w:rFonts w:hint="eastAsia" w:ascii="宋体" w:hAnsi="宋体" w:eastAsia="宋体" w:cs="宋体"/>
                  <w:i w:val="0"/>
                  <w:iCs w:val="0"/>
                  <w:color w:val="000000"/>
                  <w:sz w:val="20"/>
                  <w:szCs w:val="20"/>
                  <w:u w:val="none"/>
                  <w:lang w:val="en-US" w:eastAsia="zh-CN"/>
                </w:rPr>
                <w:t>0</w:t>
              </w:r>
            </w:ins>
          </w:p>
        </w:tc>
      </w:tr>
      <w:tr w14:paraId="7792D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D78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103015001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143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地方大中型水库库区基金收入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0E850">
            <w:pPr>
              <w:jc w:val="right"/>
              <w:rPr>
                <w:rFonts w:hint="eastAsia" w:ascii="宋体" w:hAnsi="宋体" w:eastAsia="宋体" w:cs="宋体"/>
                <w:i w:val="0"/>
                <w:iCs w:val="0"/>
                <w:color w:val="000000"/>
                <w:sz w:val="20"/>
                <w:szCs w:val="20"/>
                <w:u w:val="none"/>
                <w:lang w:val="en-US" w:eastAsia="zh-CN"/>
              </w:rPr>
            </w:pPr>
            <w:ins w:id="14963" w:author="Administrator" w:date="2024-08-08T10:36:20Z">
              <w:r>
                <w:rPr>
                  <w:rFonts w:hint="eastAsia" w:ascii="宋体" w:hAnsi="宋体" w:eastAsia="宋体" w:cs="宋体"/>
                  <w:i w:val="0"/>
                  <w:iCs w:val="0"/>
                  <w:color w:val="000000"/>
                  <w:sz w:val="20"/>
                  <w:szCs w:val="20"/>
                  <w:u w:val="none"/>
                  <w:lang w:val="en-US" w:eastAsia="zh-CN"/>
                </w:rPr>
                <w:t>0</w:t>
              </w:r>
            </w:ins>
          </w:p>
        </w:tc>
      </w:tr>
      <w:tr w14:paraId="52C2A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30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1030155</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C4D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彩票公益金收入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F89FC">
            <w:pPr>
              <w:jc w:val="right"/>
              <w:rPr>
                <w:rFonts w:hint="eastAsia" w:ascii="宋体" w:hAnsi="宋体" w:eastAsia="宋体" w:cs="宋体"/>
                <w:i w:val="0"/>
                <w:iCs w:val="0"/>
                <w:color w:val="000000"/>
                <w:sz w:val="20"/>
                <w:szCs w:val="20"/>
                <w:u w:val="none"/>
                <w:lang w:val="en-US" w:eastAsia="zh-CN"/>
              </w:rPr>
            </w:pPr>
            <w:ins w:id="14964" w:author="Administrator" w:date="2024-08-08T10:36:21Z">
              <w:r>
                <w:rPr>
                  <w:rFonts w:hint="eastAsia" w:ascii="宋体" w:hAnsi="宋体" w:eastAsia="宋体" w:cs="宋体"/>
                  <w:i w:val="0"/>
                  <w:iCs w:val="0"/>
                  <w:color w:val="000000"/>
                  <w:sz w:val="20"/>
                  <w:szCs w:val="20"/>
                  <w:u w:val="none"/>
                  <w:lang w:val="en-US" w:eastAsia="zh-CN"/>
                </w:rPr>
                <w:t>0</w:t>
              </w:r>
            </w:ins>
          </w:p>
        </w:tc>
      </w:tr>
      <w:tr w14:paraId="07095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E2C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103015501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A7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福利彩票公益金收入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B48B">
            <w:pPr>
              <w:jc w:val="right"/>
              <w:rPr>
                <w:rFonts w:hint="eastAsia" w:ascii="宋体" w:hAnsi="宋体" w:eastAsia="宋体" w:cs="宋体"/>
                <w:i w:val="0"/>
                <w:iCs w:val="0"/>
                <w:color w:val="000000"/>
                <w:sz w:val="20"/>
                <w:szCs w:val="20"/>
                <w:u w:val="none"/>
                <w:lang w:val="en-US" w:eastAsia="zh-CN"/>
              </w:rPr>
            </w:pPr>
            <w:ins w:id="14965" w:author="Administrator" w:date="2024-08-08T10:36:22Z">
              <w:r>
                <w:rPr>
                  <w:rFonts w:hint="eastAsia" w:ascii="宋体" w:hAnsi="宋体" w:eastAsia="宋体" w:cs="宋体"/>
                  <w:i w:val="0"/>
                  <w:iCs w:val="0"/>
                  <w:color w:val="000000"/>
                  <w:sz w:val="20"/>
                  <w:szCs w:val="20"/>
                  <w:u w:val="none"/>
                  <w:lang w:val="en-US" w:eastAsia="zh-CN"/>
                </w:rPr>
                <w:t>0</w:t>
              </w:r>
            </w:ins>
          </w:p>
        </w:tc>
      </w:tr>
      <w:tr w14:paraId="78A4B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8F3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103015502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A96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体育彩票公益金收入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5766C">
            <w:pPr>
              <w:jc w:val="right"/>
              <w:rPr>
                <w:rFonts w:hint="eastAsia" w:ascii="宋体" w:hAnsi="宋体" w:eastAsia="宋体" w:cs="宋体"/>
                <w:i w:val="0"/>
                <w:iCs w:val="0"/>
                <w:color w:val="000000"/>
                <w:sz w:val="20"/>
                <w:szCs w:val="20"/>
                <w:u w:val="none"/>
                <w:lang w:val="en-US" w:eastAsia="zh-CN"/>
              </w:rPr>
            </w:pPr>
            <w:ins w:id="14966" w:author="Administrator" w:date="2024-08-08T10:36:23Z">
              <w:r>
                <w:rPr>
                  <w:rFonts w:hint="eastAsia" w:ascii="宋体" w:hAnsi="宋体" w:eastAsia="宋体" w:cs="宋体"/>
                  <w:i w:val="0"/>
                  <w:iCs w:val="0"/>
                  <w:color w:val="000000"/>
                  <w:sz w:val="20"/>
                  <w:szCs w:val="20"/>
                  <w:u w:val="none"/>
                  <w:lang w:val="en-US" w:eastAsia="zh-CN"/>
                </w:rPr>
                <w:t>0</w:t>
              </w:r>
            </w:ins>
          </w:p>
        </w:tc>
      </w:tr>
      <w:tr w14:paraId="001B7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B7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1030156</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BF2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城市基础设施配套费收入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48A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462</w:t>
            </w:r>
          </w:p>
        </w:tc>
      </w:tr>
      <w:tr w14:paraId="046B2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81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1030157</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4AB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小型水库移民扶助基金收入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93303">
            <w:pPr>
              <w:jc w:val="right"/>
              <w:rPr>
                <w:rFonts w:hint="eastAsia" w:ascii="宋体" w:hAnsi="宋体" w:eastAsia="宋体" w:cs="宋体"/>
                <w:i w:val="0"/>
                <w:iCs w:val="0"/>
                <w:color w:val="000000"/>
                <w:sz w:val="20"/>
                <w:szCs w:val="20"/>
                <w:u w:val="none"/>
                <w:lang w:val="en-US" w:eastAsia="zh-CN"/>
              </w:rPr>
            </w:pPr>
            <w:ins w:id="14967" w:author="Administrator" w:date="2024-08-08T10:36:25Z">
              <w:r>
                <w:rPr>
                  <w:rFonts w:hint="eastAsia" w:ascii="宋体" w:hAnsi="宋体" w:eastAsia="宋体" w:cs="宋体"/>
                  <w:i w:val="0"/>
                  <w:iCs w:val="0"/>
                  <w:color w:val="000000"/>
                  <w:sz w:val="20"/>
                  <w:szCs w:val="20"/>
                  <w:u w:val="none"/>
                  <w:lang w:val="en-US" w:eastAsia="zh-CN"/>
                </w:rPr>
                <w:t>0</w:t>
              </w:r>
            </w:ins>
          </w:p>
        </w:tc>
      </w:tr>
      <w:tr w14:paraId="3B010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F9D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1030158</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155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国家重大水利工程建设基金收入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7AB2C">
            <w:pPr>
              <w:jc w:val="right"/>
              <w:rPr>
                <w:rFonts w:hint="eastAsia" w:ascii="宋体" w:hAnsi="宋体" w:eastAsia="宋体" w:cs="宋体"/>
                <w:i w:val="0"/>
                <w:iCs w:val="0"/>
                <w:color w:val="000000"/>
                <w:sz w:val="20"/>
                <w:szCs w:val="20"/>
                <w:u w:val="none"/>
                <w:lang w:val="en-US" w:eastAsia="zh-CN"/>
              </w:rPr>
            </w:pPr>
            <w:ins w:id="14968" w:author="Administrator" w:date="2024-08-08T10:36:26Z">
              <w:r>
                <w:rPr>
                  <w:rFonts w:hint="eastAsia" w:ascii="宋体" w:hAnsi="宋体" w:eastAsia="宋体" w:cs="宋体"/>
                  <w:i w:val="0"/>
                  <w:iCs w:val="0"/>
                  <w:color w:val="000000"/>
                  <w:sz w:val="20"/>
                  <w:szCs w:val="20"/>
                  <w:u w:val="none"/>
                  <w:lang w:val="en-US" w:eastAsia="zh-CN"/>
                </w:rPr>
                <w:t>0</w:t>
              </w:r>
            </w:ins>
          </w:p>
        </w:tc>
      </w:tr>
      <w:tr w14:paraId="7A850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88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103015803</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388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地方重大水利工程建设资金</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A4BFE">
            <w:pPr>
              <w:jc w:val="right"/>
              <w:rPr>
                <w:rFonts w:hint="eastAsia" w:ascii="宋体" w:hAnsi="宋体" w:eastAsia="宋体" w:cs="宋体"/>
                <w:i w:val="0"/>
                <w:iCs w:val="0"/>
                <w:color w:val="000000"/>
                <w:sz w:val="20"/>
                <w:szCs w:val="20"/>
                <w:u w:val="none"/>
                <w:lang w:val="en-US" w:eastAsia="zh-CN"/>
              </w:rPr>
            </w:pPr>
            <w:ins w:id="14969" w:author="Administrator" w:date="2024-08-08T10:36:26Z">
              <w:r>
                <w:rPr>
                  <w:rFonts w:hint="eastAsia" w:ascii="宋体" w:hAnsi="宋体" w:eastAsia="宋体" w:cs="宋体"/>
                  <w:i w:val="0"/>
                  <w:iCs w:val="0"/>
                  <w:color w:val="000000"/>
                  <w:sz w:val="20"/>
                  <w:szCs w:val="20"/>
                  <w:u w:val="none"/>
                  <w:lang w:val="en-US" w:eastAsia="zh-CN"/>
                </w:rPr>
                <w:t>0</w:t>
              </w:r>
            </w:ins>
          </w:p>
        </w:tc>
      </w:tr>
      <w:tr w14:paraId="1E37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430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1030159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EC6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车辆通行费</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866C">
            <w:pPr>
              <w:jc w:val="right"/>
              <w:rPr>
                <w:rFonts w:hint="eastAsia" w:ascii="宋体" w:hAnsi="宋体" w:eastAsia="宋体" w:cs="宋体"/>
                <w:i w:val="0"/>
                <w:iCs w:val="0"/>
                <w:color w:val="000000"/>
                <w:sz w:val="20"/>
                <w:szCs w:val="20"/>
                <w:u w:val="none"/>
                <w:lang w:val="en-US" w:eastAsia="zh-CN"/>
              </w:rPr>
            </w:pPr>
            <w:ins w:id="14970" w:author="Administrator" w:date="2024-08-08T10:36:28Z">
              <w:r>
                <w:rPr>
                  <w:rFonts w:hint="eastAsia" w:ascii="宋体" w:hAnsi="宋体" w:eastAsia="宋体" w:cs="宋体"/>
                  <w:i w:val="0"/>
                  <w:iCs w:val="0"/>
                  <w:color w:val="000000"/>
                  <w:sz w:val="20"/>
                  <w:szCs w:val="20"/>
                  <w:u w:val="none"/>
                  <w:lang w:val="en-US" w:eastAsia="zh-CN"/>
                </w:rPr>
                <w:t>0</w:t>
              </w:r>
            </w:ins>
          </w:p>
        </w:tc>
      </w:tr>
      <w:tr w14:paraId="6C9E4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D7D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1030178</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273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污水处理费收入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B9E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r>
      <w:tr w14:paraId="17153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4CF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1030180</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23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彩票发行机构和彩票销售机构的业务费用</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9EFF1">
            <w:pPr>
              <w:jc w:val="right"/>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w:t>
            </w:r>
          </w:p>
        </w:tc>
      </w:tr>
      <w:tr w14:paraId="74381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C8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103018003</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69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福利彩票销售机构的业务费用</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398FF">
            <w:pPr>
              <w:jc w:val="right"/>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w:t>
            </w:r>
          </w:p>
        </w:tc>
      </w:tr>
      <w:tr w14:paraId="17F13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BC1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103018004</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341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体育彩票销售机构的业务费用</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95F98">
            <w:pPr>
              <w:jc w:val="right"/>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w:t>
            </w:r>
          </w:p>
        </w:tc>
      </w:tr>
      <w:tr w14:paraId="276CA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0B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103018005</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1D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彩票兑奖周转金</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FB87A">
            <w:pPr>
              <w:jc w:val="right"/>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w:t>
            </w:r>
          </w:p>
        </w:tc>
      </w:tr>
      <w:tr w14:paraId="53BE9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1F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103018006</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18A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彩票发行销售风险基金</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CE89B">
            <w:pPr>
              <w:jc w:val="right"/>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w:t>
            </w:r>
          </w:p>
        </w:tc>
      </w:tr>
      <w:tr w14:paraId="7BD6E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A39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103018007</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10E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彩票市场调控资金收入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1977D">
            <w:pPr>
              <w:jc w:val="right"/>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w:t>
            </w:r>
          </w:p>
        </w:tc>
      </w:tr>
      <w:tr w14:paraId="0E1FE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8FC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1030199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2C7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0E4BC">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4A759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3C8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73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专项债务对应项目专项收入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0C34">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31751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931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1031003</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92D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海南省高等级公路车辆通行附加费专项债务对应项目专项收入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08C77">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048CF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7F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1031005</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024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国家电影事业发展专项资金专项债务对应项目专项收入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9B7A1">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64511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91E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1031006</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1C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国有土地使用权出让金专项债务对应项目专项收入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2155D">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57291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CE8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103100601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84B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土地储备专项债券对应项目专项收入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C4D62">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360B7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662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103100602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E2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棚户区改造专项债券对应项目专项收入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F1119">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70C54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4EA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103100699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1F8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其他国有土地使用权出让金专项债务对应项目专项收入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A552D">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085AF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2A4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1031008</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63B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农业土地开发资金专项债务对应项目专项收入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A0CA">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34EE4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44A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1031009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3F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大中型水库库区基金专项债务对应项目专项收入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3044B">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05FF0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6F3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1031010</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586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城市基础设施配套费专项债务对应项目专项收入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B109">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04A3D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917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1DE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小型水库移民扶助基金专项债务对应项目专项收入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FD0F9">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66D08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4DB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1031012</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6D7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国家重大水利工程建设基金专项债务对应项目专项收入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99F4">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6920C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B34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1031013</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E86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车辆通行费专项债务对应项目专项收入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4C79">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3BD6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5FF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103101301</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F69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政府收费公路专项债券对应项目专项收入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B967E">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23813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544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103101399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E1F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其他车辆通行费专项债务对应项目专项收入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58B22">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734A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C3B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1031014</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3E0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污水处理费专项债务对应项目专项收入  </w:t>
            </w:r>
          </w:p>
        </w:tc>
        <w:tc>
          <w:tcPr>
            <w:tcW w:w="1208" w:type="dxa"/>
            <w:tcBorders>
              <w:top w:val="single" w:color="000000" w:sz="4" w:space="0"/>
              <w:left w:val="single" w:color="000000" w:sz="4" w:space="0"/>
              <w:bottom w:val="nil"/>
              <w:right w:val="single" w:color="000000" w:sz="4" w:space="0"/>
            </w:tcBorders>
            <w:shd w:val="clear" w:color="auto" w:fill="auto"/>
            <w:noWrap/>
            <w:vAlign w:val="center"/>
          </w:tcPr>
          <w:p w14:paraId="1F9E5620">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3A2A4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AA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1031099</w:t>
            </w:r>
          </w:p>
        </w:tc>
        <w:tc>
          <w:tcPr>
            <w:tcW w:w="5943" w:type="dxa"/>
            <w:tcBorders>
              <w:top w:val="single" w:color="000000" w:sz="4" w:space="0"/>
              <w:left w:val="single" w:color="000000" w:sz="4" w:space="0"/>
              <w:bottom w:val="single" w:color="000000" w:sz="4" w:space="0"/>
              <w:right w:val="nil"/>
            </w:tcBorders>
            <w:shd w:val="clear" w:color="auto" w:fill="auto"/>
            <w:noWrap/>
            <w:vAlign w:val="center"/>
          </w:tcPr>
          <w:p w14:paraId="109706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8AF64">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338A4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FB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103109998</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884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其他地方自行试点项目收益专项债券对应项目专项收入  </w:t>
            </w:r>
          </w:p>
        </w:tc>
        <w:tc>
          <w:tcPr>
            <w:tcW w:w="1208" w:type="dxa"/>
            <w:tcBorders>
              <w:top w:val="nil"/>
              <w:left w:val="single" w:color="000000" w:sz="4" w:space="0"/>
              <w:bottom w:val="single" w:color="000000" w:sz="4" w:space="0"/>
              <w:right w:val="single" w:color="000000" w:sz="4" w:space="0"/>
            </w:tcBorders>
            <w:shd w:val="clear" w:color="auto" w:fill="auto"/>
            <w:noWrap/>
            <w:vAlign w:val="center"/>
          </w:tcPr>
          <w:p w14:paraId="04D4BF25">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0</w:t>
            </w:r>
          </w:p>
        </w:tc>
      </w:tr>
      <w:tr w14:paraId="59DC6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1BB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103109999</w:t>
            </w: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96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其他政府性基金专项债务对应项目专项收入  </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DBFC3">
            <w:pPr>
              <w:jc w:val="right"/>
              <w:rPr>
                <w:rFonts w:hint="eastAsia" w:ascii="宋体" w:hAnsi="宋体" w:eastAsia="宋体" w:cs="宋体"/>
                <w:i w:val="0"/>
                <w:iCs w:val="0"/>
                <w:color w:val="000000"/>
                <w:sz w:val="20"/>
                <w:szCs w:val="20"/>
                <w:u w:val="none"/>
                <w:lang w:val="en-US" w:eastAsia="zh-CN"/>
              </w:rPr>
            </w:pPr>
            <w:ins w:id="14971" w:author="Administrator" w:date="2024-08-08T10:36:56Z">
              <w:r>
                <w:rPr>
                  <w:rFonts w:hint="eastAsia" w:ascii="宋体" w:hAnsi="宋体" w:eastAsia="宋体" w:cs="宋体"/>
                  <w:i w:val="0"/>
                  <w:iCs w:val="0"/>
                  <w:color w:val="000000"/>
                  <w:sz w:val="20"/>
                  <w:szCs w:val="20"/>
                  <w:u w:val="none"/>
                  <w:lang w:val="en-US" w:eastAsia="zh-CN"/>
                </w:rPr>
                <w:t>0</w:t>
              </w:r>
            </w:ins>
          </w:p>
        </w:tc>
      </w:tr>
      <w:tr w14:paraId="4AE9A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35C6">
            <w:pPr>
              <w:jc w:val="left"/>
              <w:rPr>
                <w:rFonts w:hint="eastAsia" w:ascii="宋体" w:hAnsi="宋体" w:eastAsia="宋体" w:cs="宋体"/>
                <w:b/>
                <w:bCs/>
                <w:i w:val="0"/>
                <w:iCs w:val="0"/>
                <w:color w:val="000000"/>
                <w:sz w:val="20"/>
                <w:szCs w:val="20"/>
                <w:u w:val="none"/>
              </w:rPr>
            </w:pPr>
          </w:p>
        </w:tc>
        <w:tc>
          <w:tcPr>
            <w:tcW w:w="5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2A6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政府性基金预算收入</w:t>
            </w:r>
          </w:p>
        </w:tc>
        <w:tc>
          <w:tcPr>
            <w:tcW w:w="1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F9C88">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121,295</w:t>
            </w:r>
          </w:p>
        </w:tc>
      </w:tr>
    </w:tbl>
    <w:p w14:paraId="53C2E290">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36BCE4E">
      <w:pPr>
        <w:pStyle w:val="8"/>
        <w:numPr>
          <w:ilvl w:val="0"/>
          <w:numId w:val="8"/>
        </w:numPr>
        <w:ind w:left="210" w:leftChars="0" w:firstLine="0" w:firstLineChars="0"/>
        <w:outlineLvl w:val="0"/>
        <w:rPr>
          <w:rFonts w:ascii="仿宋" w:hAnsi="仿宋" w:eastAsia="仿宋"/>
          <w:sz w:val="32"/>
        </w:rPr>
        <w:pPrChange w:id="14972" w:author="WPS_1675132163" w:date="2024-09-29T10:38:15Z">
          <w:pPr>
            <w:pStyle w:val="8"/>
            <w:numPr>
              <w:ilvl w:val="0"/>
              <w:numId w:val="9"/>
            </w:numPr>
            <w:ind w:left="0" w:leftChars="0" w:firstLine="0" w:firstLineChars="0"/>
            <w:outlineLvl w:val="0"/>
          </w:pPr>
        </w:pPrChange>
      </w:pPr>
      <w:bookmarkStart w:id="36" w:name="_Toc18634"/>
      <w:bookmarkStart w:id="37" w:name="_Toc15919"/>
      <w:bookmarkStart w:id="38" w:name="_Toc10663"/>
      <w:r>
        <w:rPr>
          <w:rFonts w:hint="eastAsia" w:ascii="仿宋" w:hAnsi="仿宋" w:eastAsia="仿宋"/>
          <w:sz w:val="32"/>
        </w:rPr>
        <w:t>202</w:t>
      </w:r>
      <w:ins w:id="14973" w:author="Administrator" w:date="2024-08-08T10:39:01Z">
        <w:r>
          <w:rPr>
            <w:rFonts w:hint="eastAsia" w:ascii="仿宋" w:hAnsi="仿宋" w:eastAsia="仿宋"/>
            <w:sz w:val="32"/>
            <w:lang w:val="en-US" w:eastAsia="zh-CN"/>
          </w:rPr>
          <w:t>3</w:t>
        </w:r>
      </w:ins>
      <w:del w:id="14974" w:author="Administrator" w:date="2024-08-08T10:39:01Z">
        <w:r>
          <w:rPr>
            <w:rFonts w:hint="eastAsia" w:ascii="仿宋" w:hAnsi="仿宋" w:eastAsia="仿宋"/>
            <w:sz w:val="32"/>
            <w:lang w:val="en-US" w:eastAsia="zh-CN"/>
          </w:rPr>
          <w:delText>2</w:delText>
        </w:r>
      </w:del>
      <w:r>
        <w:rPr>
          <w:rFonts w:hint="eastAsia" w:ascii="仿宋" w:hAnsi="仿宋" w:eastAsia="仿宋"/>
          <w:sz w:val="32"/>
        </w:rPr>
        <w:t>年</w:t>
      </w:r>
      <w:r>
        <w:rPr>
          <w:rFonts w:ascii="仿宋" w:hAnsi="仿宋" w:eastAsia="仿宋"/>
          <w:sz w:val="32"/>
        </w:rPr>
        <w:t>东安县政府性基金预算支出决算</w:t>
      </w:r>
      <w:r>
        <w:rPr>
          <w:rFonts w:hint="eastAsia" w:ascii="仿宋" w:hAnsi="仿宋" w:eastAsia="仿宋"/>
          <w:sz w:val="32"/>
          <w:lang w:eastAsia="zh-CN"/>
        </w:rPr>
        <w:t>总</w:t>
      </w:r>
      <w:r>
        <w:rPr>
          <w:rFonts w:ascii="仿宋" w:hAnsi="仿宋" w:eastAsia="仿宋"/>
          <w:sz w:val="32"/>
        </w:rPr>
        <w:t>表</w:t>
      </w:r>
      <w:bookmarkEnd w:id="36"/>
      <w:bookmarkEnd w:id="37"/>
      <w:bookmarkEnd w:id="38"/>
    </w:p>
    <w:p w14:paraId="2E46632B">
      <w:pPr>
        <w:bidi w:val="0"/>
        <w:jc w:val="center"/>
        <w:outlineLvl w:val="9"/>
        <w:rPr>
          <w:rFonts w:hint="eastAsia" w:ascii="宋体" w:hAnsi="宋体" w:eastAsia="宋体" w:cs="宋体"/>
          <w:b/>
          <w:bCs/>
          <w:sz w:val="36"/>
          <w:szCs w:val="36"/>
          <w:lang w:val="en-US" w:eastAsia="zh-CN"/>
        </w:rPr>
      </w:pPr>
      <w:bookmarkStart w:id="39" w:name="_Toc11805"/>
      <w:r>
        <w:rPr>
          <w:rFonts w:hint="eastAsia" w:ascii="宋体" w:hAnsi="宋体" w:eastAsia="宋体" w:cs="宋体"/>
          <w:b/>
          <w:bCs/>
          <w:sz w:val="36"/>
          <w:szCs w:val="36"/>
          <w:lang w:val="en-US" w:eastAsia="zh-CN"/>
        </w:rPr>
        <w:t>202</w:t>
      </w:r>
      <w:ins w:id="14975" w:author="Administrator" w:date="2024-08-08T10:39:04Z">
        <w:r>
          <w:rPr>
            <w:rFonts w:hint="eastAsia" w:ascii="宋体" w:hAnsi="宋体" w:eastAsia="宋体" w:cs="宋体"/>
            <w:b/>
            <w:bCs/>
            <w:sz w:val="36"/>
            <w:szCs w:val="36"/>
            <w:lang w:val="en-US" w:eastAsia="zh-CN"/>
          </w:rPr>
          <w:t>3</w:t>
        </w:r>
      </w:ins>
      <w:del w:id="14976" w:author="Administrator" w:date="2024-08-08T10:39:03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lang w:val="en-US" w:eastAsia="zh-CN"/>
        </w:rPr>
        <w:t>年东安县政府性基金预算支出决算总表</w:t>
      </w:r>
      <w:bookmarkEnd w:id="39"/>
    </w:p>
    <w:p w14:paraId="12616661">
      <w:pPr>
        <w:wordWrap w:val="0"/>
        <w:jc w:val="right"/>
      </w:pPr>
      <w:r>
        <w:rPr>
          <w:rFonts w:hint="eastAsia"/>
        </w:rPr>
        <w:t xml:space="preserve">单位：万元 </w:t>
      </w:r>
      <w:r>
        <w:t xml:space="preserve"> </w:t>
      </w:r>
    </w:p>
    <w:tbl>
      <w:tblPr>
        <w:tblStyle w:val="6"/>
        <w:tblW w:w="84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22"/>
        <w:gridCol w:w="1482"/>
      </w:tblGrid>
      <w:tr w14:paraId="178D8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83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7D5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28FC3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7A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一、政府性基金支出合计</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401CB">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213,002</w:t>
            </w:r>
          </w:p>
        </w:tc>
      </w:tr>
      <w:tr w14:paraId="5EC8D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47DB5">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科学技术支出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5A78E">
            <w:pPr>
              <w:jc w:val="right"/>
              <w:rPr>
                <w:rFonts w:hint="eastAsia" w:ascii="宋体" w:hAnsi="宋体" w:eastAsia="宋体" w:cs="宋体"/>
                <w:i w:val="0"/>
                <w:iCs w:val="0"/>
                <w:color w:val="000000"/>
                <w:sz w:val="20"/>
                <w:szCs w:val="20"/>
                <w:u w:val="none"/>
              </w:rPr>
            </w:pPr>
          </w:p>
        </w:tc>
      </w:tr>
      <w:tr w14:paraId="2A132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378D7">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文化旅游体育与传媒支出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C1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14:paraId="2C226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C0B6">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01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1,294</w:t>
            </w:r>
          </w:p>
        </w:tc>
      </w:tr>
      <w:tr w14:paraId="36F80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66EC">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节能环保支出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4CDA9">
            <w:pPr>
              <w:jc w:val="right"/>
              <w:rPr>
                <w:rFonts w:hint="eastAsia" w:ascii="宋体" w:hAnsi="宋体" w:eastAsia="宋体" w:cs="宋体"/>
                <w:i w:val="0"/>
                <w:iCs w:val="0"/>
                <w:color w:val="000000"/>
                <w:sz w:val="20"/>
                <w:szCs w:val="20"/>
                <w:u w:val="none"/>
              </w:rPr>
            </w:pPr>
          </w:p>
        </w:tc>
      </w:tr>
      <w:tr w14:paraId="0E670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5B9C8">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城乡社区支出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C7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83,699</w:t>
            </w:r>
          </w:p>
        </w:tc>
      </w:tr>
      <w:tr w14:paraId="30F15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0A2B3">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农林水支出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1B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r>
      <w:tr w14:paraId="61C49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BAAC">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交通运输支出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903B4">
            <w:pPr>
              <w:jc w:val="right"/>
              <w:rPr>
                <w:rFonts w:hint="eastAsia" w:ascii="宋体" w:hAnsi="宋体" w:eastAsia="宋体" w:cs="宋体"/>
                <w:i w:val="0"/>
                <w:iCs w:val="0"/>
                <w:color w:val="000000"/>
                <w:sz w:val="20"/>
                <w:szCs w:val="20"/>
                <w:u w:val="none"/>
              </w:rPr>
            </w:pPr>
          </w:p>
        </w:tc>
      </w:tr>
      <w:tr w14:paraId="7C8AD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8D625">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资源勘探工业信息等支出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ED342">
            <w:pPr>
              <w:jc w:val="right"/>
              <w:rPr>
                <w:rFonts w:hint="eastAsia" w:ascii="宋体" w:hAnsi="宋体" w:eastAsia="宋体" w:cs="宋体"/>
                <w:i w:val="0"/>
                <w:iCs w:val="0"/>
                <w:color w:val="000000"/>
                <w:sz w:val="20"/>
                <w:szCs w:val="20"/>
                <w:u w:val="none"/>
              </w:rPr>
            </w:pPr>
          </w:p>
        </w:tc>
      </w:tr>
      <w:tr w14:paraId="53AFF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7275E">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04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118,135</w:t>
            </w:r>
          </w:p>
        </w:tc>
      </w:tr>
      <w:tr w14:paraId="08FEC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56E0">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债务付息支出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163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9,812</w:t>
            </w:r>
          </w:p>
        </w:tc>
      </w:tr>
      <w:tr w14:paraId="1AD68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C32CD">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债务发行费用支出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AC558">
            <w:pPr>
              <w:jc w:val="right"/>
              <w:rPr>
                <w:rFonts w:hint="eastAsia" w:ascii="宋体" w:hAnsi="宋体" w:eastAsia="宋体" w:cs="宋体"/>
                <w:i w:val="0"/>
                <w:iCs w:val="0"/>
                <w:color w:val="000000"/>
                <w:sz w:val="20"/>
                <w:szCs w:val="20"/>
                <w:u w:val="none"/>
              </w:rPr>
            </w:pPr>
          </w:p>
        </w:tc>
      </w:tr>
      <w:tr w14:paraId="79902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B84F">
            <w:pPr>
              <w:keepNext w:val="0"/>
              <w:keepLines w:val="0"/>
              <w:widowControl/>
              <w:suppressLineNumbers w:val="0"/>
              <w:ind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抗疫特别国债安排的支出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F9E2">
            <w:pPr>
              <w:jc w:val="right"/>
              <w:rPr>
                <w:rFonts w:hint="eastAsia" w:ascii="宋体" w:hAnsi="宋体" w:eastAsia="宋体" w:cs="宋体"/>
                <w:i w:val="0"/>
                <w:iCs w:val="0"/>
                <w:color w:val="000000"/>
                <w:sz w:val="20"/>
                <w:szCs w:val="20"/>
                <w:u w:val="none"/>
              </w:rPr>
            </w:pPr>
          </w:p>
        </w:tc>
      </w:tr>
      <w:tr w14:paraId="72F05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20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二、上解上级支出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4807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del w:id="14977" w:author="Administrator" w:date="2024-08-08T10:40:54Z">
              <w:r>
                <w:rPr>
                  <w:rFonts w:hint="default" w:ascii="宋体" w:hAnsi="宋体" w:eastAsia="宋体" w:cs="宋体"/>
                  <w:i w:val="0"/>
                  <w:iCs w:val="0"/>
                  <w:color w:val="000000"/>
                  <w:kern w:val="0"/>
                  <w:sz w:val="20"/>
                  <w:szCs w:val="20"/>
                  <w:u w:val="none"/>
                  <w:lang w:val="en-US" w:eastAsia="zh-CN" w:bidi="ar"/>
                </w:rPr>
                <w:delText>55</w:delText>
              </w:r>
            </w:del>
            <w:ins w:id="14978" w:author="Administrator" w:date="2024-08-08T10:40:54Z">
              <w:r>
                <w:rPr>
                  <w:rFonts w:hint="eastAsia" w:ascii="宋体" w:hAnsi="宋体" w:eastAsia="宋体" w:cs="宋体"/>
                  <w:i w:val="0"/>
                  <w:iCs w:val="0"/>
                  <w:color w:val="000000"/>
                  <w:kern w:val="0"/>
                  <w:sz w:val="20"/>
                  <w:szCs w:val="20"/>
                  <w:u w:val="none"/>
                  <w:lang w:val="en-US" w:eastAsia="zh-CN" w:bidi="ar"/>
                </w:rPr>
                <w:t>103</w:t>
              </w:r>
            </w:ins>
          </w:p>
        </w:tc>
      </w:tr>
      <w:tr w14:paraId="51AFA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34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三、调出资金</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3E842">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35,335</w:t>
            </w:r>
          </w:p>
        </w:tc>
      </w:tr>
      <w:tr w14:paraId="7349F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13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四、债务还本支出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22564">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7,800</w:t>
            </w:r>
          </w:p>
        </w:tc>
      </w:tr>
      <w:tr w14:paraId="16A7C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C25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五、计划单列市上解省支出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BAA0">
            <w:pPr>
              <w:jc w:val="right"/>
              <w:rPr>
                <w:rFonts w:hint="eastAsia" w:ascii="宋体" w:hAnsi="宋体" w:eastAsia="宋体" w:cs="宋体"/>
                <w:i w:val="0"/>
                <w:iCs w:val="0"/>
                <w:color w:val="000000"/>
                <w:sz w:val="20"/>
                <w:szCs w:val="20"/>
                <w:u w:val="none"/>
              </w:rPr>
            </w:pPr>
          </w:p>
        </w:tc>
      </w:tr>
      <w:tr w14:paraId="1BF39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7BD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六、待偿债再融资专项债券结余</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1139D">
            <w:pPr>
              <w:jc w:val="right"/>
              <w:rPr>
                <w:rFonts w:hint="eastAsia" w:ascii="宋体" w:hAnsi="宋体" w:eastAsia="宋体" w:cs="宋体"/>
                <w:i w:val="0"/>
                <w:iCs w:val="0"/>
                <w:color w:val="000000"/>
                <w:sz w:val="20"/>
                <w:szCs w:val="20"/>
                <w:u w:val="none"/>
              </w:rPr>
            </w:pPr>
          </w:p>
        </w:tc>
      </w:tr>
      <w:tr w14:paraId="4A085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BA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七、年终结余</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821E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w:t>
            </w:r>
            <w:del w:id="14979" w:author="Administrator" w:date="2024-08-08T10:41:25Z">
              <w:r>
                <w:rPr>
                  <w:rFonts w:hint="default" w:ascii="宋体" w:hAnsi="宋体" w:eastAsia="宋体" w:cs="宋体"/>
                  <w:i w:val="0"/>
                  <w:iCs w:val="0"/>
                  <w:color w:val="000000"/>
                  <w:kern w:val="0"/>
                  <w:sz w:val="20"/>
                  <w:szCs w:val="20"/>
                  <w:u w:val="none"/>
                  <w:lang w:val="en-US" w:eastAsia="zh-CN" w:bidi="ar"/>
                </w:rPr>
                <w:delText>64</w:delText>
              </w:r>
            </w:del>
            <w:ins w:id="14980" w:author="Administrator" w:date="2024-08-08T10:41:25Z">
              <w:r>
                <w:rPr>
                  <w:rFonts w:hint="eastAsia" w:ascii="宋体" w:hAnsi="宋体" w:eastAsia="宋体" w:cs="宋体"/>
                  <w:i w:val="0"/>
                  <w:iCs w:val="0"/>
                  <w:color w:val="000000"/>
                  <w:kern w:val="0"/>
                  <w:sz w:val="20"/>
                  <w:szCs w:val="20"/>
                  <w:u w:val="none"/>
                  <w:lang w:val="en-US" w:eastAsia="zh-CN" w:bidi="ar"/>
                </w:rPr>
                <w:t>5</w:t>
              </w:r>
            </w:ins>
            <w:ins w:id="14981" w:author="Administrator" w:date="2024-08-08T10:41:26Z">
              <w:r>
                <w:rPr>
                  <w:rFonts w:hint="eastAsia" w:ascii="宋体" w:hAnsi="宋体" w:eastAsia="宋体" w:cs="宋体"/>
                  <w:i w:val="0"/>
                  <w:iCs w:val="0"/>
                  <w:color w:val="000000"/>
                  <w:kern w:val="0"/>
                  <w:sz w:val="20"/>
                  <w:szCs w:val="20"/>
                  <w:u w:val="none"/>
                  <w:lang w:val="en-US" w:eastAsia="zh-CN" w:bidi="ar"/>
                </w:rPr>
                <w:t>1</w:t>
              </w:r>
            </w:ins>
          </w:p>
        </w:tc>
      </w:tr>
      <w:tr w14:paraId="7451C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6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13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538D5">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256,591</w:t>
            </w:r>
          </w:p>
        </w:tc>
      </w:tr>
    </w:tbl>
    <w:p w14:paraId="21A0DC5B">
      <w:pPr>
        <w:wordWrap/>
        <w:jc w:val="both"/>
      </w:pPr>
    </w:p>
    <w:p w14:paraId="1848827E">
      <w:r>
        <w:br w:type="page"/>
      </w:r>
    </w:p>
    <w:p w14:paraId="1793F1D0">
      <w:pPr>
        <w:pStyle w:val="8"/>
        <w:numPr>
          <w:ilvl w:val="0"/>
          <w:numId w:val="8"/>
        </w:numPr>
        <w:ind w:left="210" w:leftChars="0" w:firstLine="0" w:firstLineChars="0"/>
        <w:outlineLvl w:val="0"/>
        <w:rPr>
          <w:rFonts w:ascii="仿宋" w:hAnsi="仿宋" w:eastAsia="仿宋"/>
          <w:sz w:val="32"/>
        </w:rPr>
        <w:pPrChange w:id="14982" w:author="WPS_1675132163" w:date="2024-09-29T10:38:15Z">
          <w:pPr>
            <w:pStyle w:val="8"/>
            <w:numPr>
              <w:ilvl w:val="0"/>
              <w:numId w:val="9"/>
            </w:numPr>
            <w:ind w:left="0" w:leftChars="0" w:firstLine="0" w:firstLineChars="0"/>
            <w:outlineLvl w:val="0"/>
          </w:pPr>
        </w:pPrChange>
      </w:pPr>
      <w:bookmarkStart w:id="40" w:name="_Toc2635"/>
      <w:bookmarkStart w:id="41" w:name="_Toc15313"/>
      <w:r>
        <w:rPr>
          <w:rFonts w:hint="eastAsia" w:ascii="仿宋" w:hAnsi="仿宋" w:eastAsia="仿宋"/>
          <w:sz w:val="32"/>
        </w:rPr>
        <w:t>202</w:t>
      </w:r>
      <w:ins w:id="14983" w:author="Administrator" w:date="2024-08-08T10:41:47Z">
        <w:r>
          <w:rPr>
            <w:rFonts w:hint="eastAsia" w:ascii="仿宋" w:hAnsi="仿宋" w:eastAsia="仿宋"/>
            <w:sz w:val="32"/>
            <w:lang w:val="en-US" w:eastAsia="zh-CN"/>
          </w:rPr>
          <w:t>3</w:t>
        </w:r>
      </w:ins>
      <w:del w:id="14984" w:author="Administrator" w:date="2024-08-08T10:41:47Z">
        <w:r>
          <w:rPr>
            <w:rFonts w:hint="eastAsia" w:ascii="仿宋" w:hAnsi="仿宋" w:eastAsia="仿宋"/>
            <w:sz w:val="32"/>
            <w:lang w:val="en-US" w:eastAsia="zh-CN"/>
          </w:rPr>
          <w:delText>2</w:delText>
        </w:r>
      </w:del>
      <w:r>
        <w:rPr>
          <w:rFonts w:hint="eastAsia" w:ascii="仿宋" w:hAnsi="仿宋" w:eastAsia="仿宋"/>
          <w:sz w:val="32"/>
        </w:rPr>
        <w:t>年</w:t>
      </w:r>
      <w:r>
        <w:rPr>
          <w:rFonts w:ascii="仿宋" w:hAnsi="仿宋" w:eastAsia="仿宋"/>
          <w:sz w:val="32"/>
        </w:rPr>
        <w:t>东安县政府性基金预算支出决算</w:t>
      </w:r>
      <w:r>
        <w:rPr>
          <w:rFonts w:hint="eastAsia" w:ascii="仿宋" w:hAnsi="仿宋" w:eastAsia="仿宋"/>
          <w:sz w:val="32"/>
          <w:lang w:eastAsia="zh-CN"/>
        </w:rPr>
        <w:t>明细</w:t>
      </w:r>
      <w:r>
        <w:rPr>
          <w:rFonts w:ascii="仿宋" w:hAnsi="仿宋" w:eastAsia="仿宋"/>
          <w:sz w:val="32"/>
        </w:rPr>
        <w:t>表</w:t>
      </w:r>
      <w:bookmarkEnd w:id="40"/>
      <w:bookmarkEnd w:id="41"/>
    </w:p>
    <w:p w14:paraId="20F220D0">
      <w:pPr>
        <w:bidi w:val="0"/>
        <w:jc w:val="center"/>
        <w:outlineLvl w:val="9"/>
        <w:rPr>
          <w:rFonts w:hint="eastAsia" w:ascii="宋体" w:hAnsi="宋体" w:eastAsia="宋体" w:cs="宋体"/>
          <w:b/>
          <w:bCs/>
          <w:sz w:val="36"/>
          <w:szCs w:val="36"/>
          <w:lang w:val="en-US" w:eastAsia="zh-CN"/>
        </w:rPr>
      </w:pPr>
      <w:bookmarkStart w:id="42" w:name="_Toc24557"/>
      <w:r>
        <w:rPr>
          <w:rFonts w:hint="eastAsia" w:ascii="宋体" w:hAnsi="宋体" w:eastAsia="宋体" w:cs="宋体"/>
          <w:b/>
          <w:bCs/>
          <w:sz w:val="36"/>
          <w:szCs w:val="36"/>
          <w:lang w:val="en-US" w:eastAsia="zh-CN"/>
        </w:rPr>
        <w:t>202</w:t>
      </w:r>
      <w:ins w:id="14985" w:author="Administrator" w:date="2024-08-08T10:41:52Z">
        <w:r>
          <w:rPr>
            <w:rFonts w:hint="eastAsia" w:ascii="宋体" w:hAnsi="宋体" w:eastAsia="宋体" w:cs="宋体"/>
            <w:b/>
            <w:bCs/>
            <w:sz w:val="36"/>
            <w:szCs w:val="36"/>
            <w:lang w:val="en-US" w:eastAsia="zh-CN"/>
          </w:rPr>
          <w:t>3</w:t>
        </w:r>
      </w:ins>
      <w:del w:id="14986" w:author="Administrator" w:date="2024-08-08T10:41:51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lang w:val="en-US" w:eastAsia="zh-CN"/>
        </w:rPr>
        <w:t>年东安县政府性基金预算支出决算明细表</w:t>
      </w:r>
      <w:bookmarkEnd w:id="42"/>
    </w:p>
    <w:p w14:paraId="2BC72A9C">
      <w:pPr>
        <w:wordWrap w:val="0"/>
        <w:jc w:val="right"/>
      </w:pPr>
      <w:r>
        <w:rPr>
          <w:rFonts w:hint="eastAsia"/>
        </w:rPr>
        <w:t xml:space="preserve">单位：万元 </w:t>
      </w:r>
      <w:r>
        <w:t xml:space="preserve"> </w:t>
      </w:r>
    </w:p>
    <w:tbl>
      <w:tblPr>
        <w:tblStyle w:val="6"/>
        <w:tblW w:w="838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2"/>
        <w:gridCol w:w="5784"/>
        <w:gridCol w:w="1502"/>
      </w:tblGrid>
      <w:tr w14:paraId="55BAB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blHeader/>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490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科目编码</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F5D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科目名称</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7338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204E3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549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6A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科学技术支出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C3517">
            <w:pPr>
              <w:jc w:val="right"/>
              <w:rPr>
                <w:rFonts w:hint="eastAsia" w:ascii="宋体" w:hAnsi="宋体" w:eastAsia="宋体" w:cs="宋体"/>
                <w:i w:val="0"/>
                <w:iCs w:val="0"/>
                <w:color w:val="000000"/>
                <w:sz w:val="20"/>
                <w:szCs w:val="20"/>
                <w:u w:val="none"/>
              </w:rPr>
            </w:pPr>
          </w:p>
        </w:tc>
      </w:tr>
      <w:tr w14:paraId="4C078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176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69F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核电站乏燃料处理处置基金支出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49096">
            <w:pPr>
              <w:jc w:val="right"/>
              <w:rPr>
                <w:rFonts w:hint="eastAsia" w:ascii="宋体" w:hAnsi="宋体" w:eastAsia="宋体" w:cs="宋体"/>
                <w:i w:val="0"/>
                <w:iCs w:val="0"/>
                <w:color w:val="000000"/>
                <w:sz w:val="20"/>
                <w:szCs w:val="20"/>
                <w:u w:val="none"/>
              </w:rPr>
            </w:pPr>
          </w:p>
        </w:tc>
      </w:tr>
      <w:tr w14:paraId="65A90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4AF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2BC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乏燃料运输</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01FDA">
            <w:pPr>
              <w:jc w:val="right"/>
              <w:rPr>
                <w:rFonts w:hint="eastAsia" w:ascii="宋体" w:hAnsi="宋体" w:eastAsia="宋体" w:cs="宋体"/>
                <w:i w:val="0"/>
                <w:iCs w:val="0"/>
                <w:color w:val="000000"/>
                <w:sz w:val="20"/>
                <w:szCs w:val="20"/>
                <w:u w:val="none"/>
              </w:rPr>
            </w:pPr>
          </w:p>
        </w:tc>
      </w:tr>
      <w:tr w14:paraId="11763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32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77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乏燃料离堆贮存</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D7AB9">
            <w:pPr>
              <w:jc w:val="right"/>
              <w:rPr>
                <w:rFonts w:hint="eastAsia" w:ascii="宋体" w:hAnsi="宋体" w:eastAsia="宋体" w:cs="宋体"/>
                <w:i w:val="0"/>
                <w:iCs w:val="0"/>
                <w:color w:val="000000"/>
                <w:sz w:val="20"/>
                <w:szCs w:val="20"/>
                <w:u w:val="none"/>
              </w:rPr>
            </w:pPr>
          </w:p>
        </w:tc>
      </w:tr>
      <w:tr w14:paraId="0520F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25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212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乏燃料后处理</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F2F8">
            <w:pPr>
              <w:jc w:val="right"/>
              <w:rPr>
                <w:rFonts w:hint="eastAsia" w:ascii="宋体" w:hAnsi="宋体" w:eastAsia="宋体" w:cs="宋体"/>
                <w:i w:val="0"/>
                <w:iCs w:val="0"/>
                <w:color w:val="000000"/>
                <w:sz w:val="20"/>
                <w:szCs w:val="20"/>
                <w:u w:val="none"/>
              </w:rPr>
            </w:pPr>
          </w:p>
        </w:tc>
      </w:tr>
      <w:tr w14:paraId="44576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8E2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04A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高放废物的处理处置</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3090E">
            <w:pPr>
              <w:jc w:val="right"/>
              <w:rPr>
                <w:rFonts w:hint="eastAsia" w:ascii="宋体" w:hAnsi="宋体" w:eastAsia="宋体" w:cs="宋体"/>
                <w:i w:val="0"/>
                <w:iCs w:val="0"/>
                <w:color w:val="000000"/>
                <w:sz w:val="20"/>
                <w:szCs w:val="20"/>
                <w:u w:val="none"/>
              </w:rPr>
            </w:pPr>
          </w:p>
        </w:tc>
      </w:tr>
      <w:tr w14:paraId="2CA5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6C1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677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乏燃料后处理厂的建设、运行、改造和退役</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1CA0F">
            <w:pPr>
              <w:jc w:val="right"/>
              <w:rPr>
                <w:rFonts w:hint="eastAsia" w:ascii="宋体" w:hAnsi="宋体" w:eastAsia="宋体" w:cs="宋体"/>
                <w:i w:val="0"/>
                <w:iCs w:val="0"/>
                <w:color w:val="000000"/>
                <w:sz w:val="20"/>
                <w:szCs w:val="20"/>
                <w:u w:val="none"/>
              </w:rPr>
            </w:pPr>
          </w:p>
        </w:tc>
      </w:tr>
      <w:tr w14:paraId="4908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57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2061099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69E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其他乏燃料处理处置基金支出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6AA45">
            <w:pPr>
              <w:jc w:val="right"/>
              <w:rPr>
                <w:rFonts w:hint="eastAsia" w:ascii="宋体" w:hAnsi="宋体" w:eastAsia="宋体" w:cs="宋体"/>
                <w:i w:val="0"/>
                <w:iCs w:val="0"/>
                <w:color w:val="000000"/>
                <w:sz w:val="20"/>
                <w:szCs w:val="20"/>
                <w:u w:val="none"/>
              </w:rPr>
            </w:pPr>
          </w:p>
        </w:tc>
      </w:tr>
      <w:tr w14:paraId="1382D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89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344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文化旅游体育与传媒支出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E07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14:paraId="49A6D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64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9FD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国家电影事业发展专项资金安排的支出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B0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14:paraId="119C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63E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2070701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3E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资助国产影片放映</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3768">
            <w:pPr>
              <w:jc w:val="right"/>
              <w:rPr>
                <w:rFonts w:hint="eastAsia" w:ascii="宋体" w:hAnsi="宋体" w:eastAsia="宋体" w:cs="宋体"/>
                <w:i w:val="0"/>
                <w:iCs w:val="0"/>
                <w:color w:val="000000"/>
                <w:sz w:val="20"/>
                <w:szCs w:val="20"/>
                <w:u w:val="none"/>
              </w:rPr>
            </w:pPr>
          </w:p>
        </w:tc>
      </w:tr>
      <w:tr w14:paraId="2C501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86C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2070702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ED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资助影院建设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3A46">
            <w:pPr>
              <w:jc w:val="right"/>
              <w:rPr>
                <w:rFonts w:hint="eastAsia" w:ascii="宋体" w:hAnsi="宋体" w:eastAsia="宋体" w:cs="宋体"/>
                <w:i w:val="0"/>
                <w:iCs w:val="0"/>
                <w:color w:val="000000"/>
                <w:sz w:val="20"/>
                <w:szCs w:val="20"/>
                <w:u w:val="none"/>
              </w:rPr>
            </w:pPr>
          </w:p>
        </w:tc>
      </w:tr>
      <w:tr w14:paraId="7F54E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A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2070703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9B5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资助少数民族语电影译制</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98198">
            <w:pPr>
              <w:jc w:val="right"/>
              <w:rPr>
                <w:rFonts w:hint="eastAsia" w:ascii="宋体" w:hAnsi="宋体" w:eastAsia="宋体" w:cs="宋体"/>
                <w:i w:val="0"/>
                <w:iCs w:val="0"/>
                <w:color w:val="000000"/>
                <w:sz w:val="20"/>
                <w:szCs w:val="20"/>
                <w:u w:val="none"/>
              </w:rPr>
            </w:pPr>
          </w:p>
        </w:tc>
      </w:tr>
      <w:tr w14:paraId="268AB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13F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2070704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A1C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购买农村电影公益性放映版权服务</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517C9">
            <w:pPr>
              <w:jc w:val="right"/>
              <w:rPr>
                <w:rFonts w:hint="eastAsia" w:ascii="宋体" w:hAnsi="宋体" w:eastAsia="宋体" w:cs="宋体"/>
                <w:i w:val="0"/>
                <w:iCs w:val="0"/>
                <w:color w:val="000000"/>
                <w:sz w:val="20"/>
                <w:szCs w:val="20"/>
                <w:u w:val="none"/>
              </w:rPr>
            </w:pPr>
          </w:p>
        </w:tc>
      </w:tr>
      <w:tr w14:paraId="40482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1AF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2070799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2B0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其他国家电影事业发展专项资金支出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DCFB">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w:t>
            </w:r>
          </w:p>
        </w:tc>
      </w:tr>
      <w:tr w14:paraId="770D8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C5C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634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旅游发展基金支出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8494C">
            <w:pPr>
              <w:jc w:val="right"/>
              <w:rPr>
                <w:rFonts w:hint="eastAsia" w:ascii="宋体" w:hAnsi="宋体" w:eastAsia="宋体" w:cs="宋体"/>
                <w:i w:val="0"/>
                <w:iCs w:val="0"/>
                <w:color w:val="000000"/>
                <w:sz w:val="20"/>
                <w:szCs w:val="20"/>
                <w:u w:val="none"/>
              </w:rPr>
            </w:pPr>
          </w:p>
        </w:tc>
      </w:tr>
      <w:tr w14:paraId="026FF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2A1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2070901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5F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宣传促销</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DAB7E">
            <w:pPr>
              <w:jc w:val="right"/>
              <w:rPr>
                <w:rFonts w:hint="eastAsia" w:ascii="宋体" w:hAnsi="宋体" w:eastAsia="宋体" w:cs="宋体"/>
                <w:i w:val="0"/>
                <w:iCs w:val="0"/>
                <w:color w:val="000000"/>
                <w:sz w:val="20"/>
                <w:szCs w:val="20"/>
                <w:u w:val="none"/>
              </w:rPr>
            </w:pPr>
          </w:p>
        </w:tc>
      </w:tr>
      <w:tr w14:paraId="1A7D5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F9B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2070902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057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行业规划</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D468">
            <w:pPr>
              <w:jc w:val="right"/>
              <w:rPr>
                <w:rFonts w:hint="eastAsia" w:ascii="宋体" w:hAnsi="宋体" w:eastAsia="宋体" w:cs="宋体"/>
                <w:i w:val="0"/>
                <w:iCs w:val="0"/>
                <w:color w:val="000000"/>
                <w:sz w:val="20"/>
                <w:szCs w:val="20"/>
                <w:u w:val="none"/>
              </w:rPr>
            </w:pPr>
          </w:p>
        </w:tc>
      </w:tr>
      <w:tr w14:paraId="532BA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340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2070903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A7B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旅游事业补助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4A9F9">
            <w:pPr>
              <w:jc w:val="right"/>
              <w:rPr>
                <w:rFonts w:hint="eastAsia" w:ascii="宋体" w:hAnsi="宋体" w:eastAsia="宋体" w:cs="宋体"/>
                <w:i w:val="0"/>
                <w:iCs w:val="0"/>
                <w:color w:val="000000"/>
                <w:sz w:val="20"/>
                <w:szCs w:val="20"/>
                <w:u w:val="none"/>
              </w:rPr>
            </w:pPr>
          </w:p>
        </w:tc>
      </w:tr>
      <w:tr w14:paraId="64BE7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010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2070904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4D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地方旅游开发项目补助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84C8B">
            <w:pPr>
              <w:jc w:val="right"/>
              <w:rPr>
                <w:rFonts w:hint="eastAsia" w:ascii="宋体" w:hAnsi="宋体" w:eastAsia="宋体" w:cs="宋体"/>
                <w:i w:val="0"/>
                <w:iCs w:val="0"/>
                <w:color w:val="000000"/>
                <w:sz w:val="20"/>
                <w:szCs w:val="20"/>
                <w:u w:val="none"/>
              </w:rPr>
            </w:pPr>
          </w:p>
        </w:tc>
      </w:tr>
      <w:tr w14:paraId="3B226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27F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2070999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A02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其他旅游发展基金支出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BDBA">
            <w:pPr>
              <w:jc w:val="right"/>
              <w:rPr>
                <w:rFonts w:hint="eastAsia" w:ascii="宋体" w:hAnsi="宋体" w:eastAsia="宋体" w:cs="宋体"/>
                <w:i w:val="0"/>
                <w:iCs w:val="0"/>
                <w:color w:val="000000"/>
                <w:sz w:val="20"/>
                <w:szCs w:val="20"/>
                <w:u w:val="none"/>
              </w:rPr>
            </w:pPr>
          </w:p>
        </w:tc>
      </w:tr>
      <w:tr w14:paraId="32F1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BCE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20710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B8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国家电影事业发展专项资金对应专项债务收入安排的支出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E44E">
            <w:pPr>
              <w:jc w:val="right"/>
              <w:rPr>
                <w:rFonts w:hint="eastAsia" w:ascii="宋体" w:hAnsi="宋体" w:eastAsia="宋体" w:cs="宋体"/>
                <w:i w:val="0"/>
                <w:iCs w:val="0"/>
                <w:color w:val="000000"/>
                <w:sz w:val="20"/>
                <w:szCs w:val="20"/>
                <w:u w:val="none"/>
              </w:rPr>
            </w:pPr>
          </w:p>
        </w:tc>
      </w:tr>
      <w:tr w14:paraId="5DA56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C97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2071001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AC4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资助城市影院</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AFE8">
            <w:pPr>
              <w:jc w:val="right"/>
              <w:rPr>
                <w:rFonts w:hint="eastAsia" w:ascii="宋体" w:hAnsi="宋体" w:eastAsia="宋体" w:cs="宋体"/>
                <w:i w:val="0"/>
                <w:iCs w:val="0"/>
                <w:color w:val="000000"/>
                <w:sz w:val="20"/>
                <w:szCs w:val="20"/>
                <w:u w:val="none"/>
              </w:rPr>
            </w:pPr>
          </w:p>
        </w:tc>
      </w:tr>
      <w:tr w14:paraId="1321D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02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2071099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D14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其他国家电影事业发展专项资金对应专项债务收入支出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0F047">
            <w:pPr>
              <w:jc w:val="right"/>
              <w:rPr>
                <w:rFonts w:hint="eastAsia" w:ascii="宋体" w:hAnsi="宋体" w:eastAsia="宋体" w:cs="宋体"/>
                <w:i w:val="0"/>
                <w:iCs w:val="0"/>
                <w:color w:val="000000"/>
                <w:sz w:val="20"/>
                <w:szCs w:val="20"/>
                <w:u w:val="none"/>
              </w:rPr>
            </w:pPr>
          </w:p>
        </w:tc>
      </w:tr>
      <w:tr w14:paraId="3CE3C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754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076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社会保障和就业支出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C9D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1,294</w:t>
            </w:r>
          </w:p>
        </w:tc>
      </w:tr>
      <w:tr w14:paraId="78801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F8F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BFB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大中型水库移民后期扶持基金支出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3C8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1,294</w:t>
            </w:r>
          </w:p>
        </w:tc>
      </w:tr>
      <w:tr w14:paraId="1EE48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9E5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2082201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C8B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移民补助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44A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561</w:t>
            </w:r>
          </w:p>
        </w:tc>
      </w:tr>
      <w:tr w14:paraId="5B613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F54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2082202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ED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基础设施建设和经济发展</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17A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733</w:t>
            </w:r>
          </w:p>
        </w:tc>
      </w:tr>
      <w:tr w14:paraId="4460E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837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2082299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0AB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其他大中型水库移民后期扶持基金支出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68A6">
            <w:pPr>
              <w:jc w:val="right"/>
              <w:rPr>
                <w:rFonts w:hint="eastAsia" w:ascii="宋体" w:hAnsi="宋体" w:eastAsia="宋体" w:cs="宋体"/>
                <w:i w:val="0"/>
                <w:iCs w:val="0"/>
                <w:color w:val="000000"/>
                <w:sz w:val="20"/>
                <w:szCs w:val="20"/>
                <w:u w:val="none"/>
              </w:rPr>
            </w:pPr>
          </w:p>
        </w:tc>
      </w:tr>
      <w:tr w14:paraId="4BA7C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3F4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ED3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小型水库移民扶助基金安排的支出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D2E4">
            <w:pPr>
              <w:jc w:val="right"/>
              <w:rPr>
                <w:rFonts w:hint="eastAsia" w:ascii="宋体" w:hAnsi="宋体" w:eastAsia="宋体" w:cs="宋体"/>
                <w:i w:val="0"/>
                <w:iCs w:val="0"/>
                <w:color w:val="000000"/>
                <w:sz w:val="20"/>
                <w:szCs w:val="20"/>
                <w:u w:val="none"/>
              </w:rPr>
            </w:pPr>
          </w:p>
        </w:tc>
      </w:tr>
      <w:tr w14:paraId="16862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A19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2082301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86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移民补助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53797">
            <w:pPr>
              <w:jc w:val="right"/>
              <w:rPr>
                <w:rFonts w:hint="eastAsia" w:ascii="宋体" w:hAnsi="宋体" w:eastAsia="宋体" w:cs="宋体"/>
                <w:i w:val="0"/>
                <w:iCs w:val="0"/>
                <w:color w:val="000000"/>
                <w:sz w:val="20"/>
                <w:szCs w:val="20"/>
                <w:u w:val="none"/>
              </w:rPr>
            </w:pPr>
          </w:p>
        </w:tc>
      </w:tr>
      <w:tr w14:paraId="3C5C9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DF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2082302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79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基础设施建设和经济发展</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ADAC">
            <w:pPr>
              <w:jc w:val="right"/>
              <w:rPr>
                <w:rFonts w:hint="eastAsia" w:ascii="宋体" w:hAnsi="宋体" w:eastAsia="宋体" w:cs="宋体"/>
                <w:i w:val="0"/>
                <w:iCs w:val="0"/>
                <w:color w:val="000000"/>
                <w:sz w:val="20"/>
                <w:szCs w:val="20"/>
                <w:u w:val="none"/>
              </w:rPr>
            </w:pPr>
          </w:p>
        </w:tc>
      </w:tr>
      <w:tr w14:paraId="73EB5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85C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2082399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3CB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其他小型水库移民扶助基金支出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9F808">
            <w:pPr>
              <w:jc w:val="right"/>
              <w:rPr>
                <w:rFonts w:hint="eastAsia" w:ascii="宋体" w:hAnsi="宋体" w:eastAsia="宋体" w:cs="宋体"/>
                <w:i w:val="0"/>
                <w:iCs w:val="0"/>
                <w:color w:val="000000"/>
                <w:sz w:val="20"/>
                <w:szCs w:val="20"/>
                <w:u w:val="none"/>
              </w:rPr>
            </w:pPr>
          </w:p>
        </w:tc>
      </w:tr>
      <w:tr w14:paraId="1DF7E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26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CEE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小型水库移民扶助基金对应专项债务收入安排的支出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37F52">
            <w:pPr>
              <w:jc w:val="right"/>
              <w:rPr>
                <w:rFonts w:hint="eastAsia" w:ascii="宋体" w:hAnsi="宋体" w:eastAsia="宋体" w:cs="宋体"/>
                <w:i w:val="0"/>
                <w:iCs w:val="0"/>
                <w:color w:val="000000"/>
                <w:sz w:val="20"/>
                <w:szCs w:val="20"/>
                <w:u w:val="none"/>
              </w:rPr>
            </w:pPr>
          </w:p>
        </w:tc>
      </w:tr>
      <w:tr w14:paraId="1F12C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EB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2082901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D3C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基础设施建设和经济发展</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47ECC">
            <w:pPr>
              <w:jc w:val="right"/>
              <w:rPr>
                <w:rFonts w:hint="eastAsia" w:ascii="宋体" w:hAnsi="宋体" w:eastAsia="宋体" w:cs="宋体"/>
                <w:i w:val="0"/>
                <w:iCs w:val="0"/>
                <w:color w:val="000000"/>
                <w:sz w:val="20"/>
                <w:szCs w:val="20"/>
                <w:u w:val="none"/>
              </w:rPr>
            </w:pPr>
          </w:p>
        </w:tc>
      </w:tr>
      <w:tr w14:paraId="52A3D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30B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2082999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3AF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其他小型水库移民扶助基金对应专项债务收入安排的支出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1CF6D">
            <w:pPr>
              <w:jc w:val="right"/>
              <w:rPr>
                <w:rFonts w:hint="eastAsia" w:ascii="宋体" w:hAnsi="宋体" w:eastAsia="宋体" w:cs="宋体"/>
                <w:i w:val="0"/>
                <w:iCs w:val="0"/>
                <w:color w:val="000000"/>
                <w:sz w:val="20"/>
                <w:szCs w:val="20"/>
                <w:u w:val="none"/>
              </w:rPr>
            </w:pPr>
          </w:p>
        </w:tc>
      </w:tr>
      <w:tr w14:paraId="707E6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D7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8B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节能环保支出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39E97">
            <w:pPr>
              <w:jc w:val="right"/>
              <w:rPr>
                <w:rFonts w:hint="eastAsia" w:ascii="宋体" w:hAnsi="宋体" w:eastAsia="宋体" w:cs="宋体"/>
                <w:i w:val="0"/>
                <w:iCs w:val="0"/>
                <w:color w:val="000000"/>
                <w:sz w:val="20"/>
                <w:szCs w:val="20"/>
                <w:u w:val="none"/>
              </w:rPr>
            </w:pPr>
          </w:p>
        </w:tc>
      </w:tr>
      <w:tr w14:paraId="73C3B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034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21160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F16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可再生能源电价附加收入安排的支出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202DD">
            <w:pPr>
              <w:jc w:val="right"/>
              <w:rPr>
                <w:rFonts w:hint="eastAsia" w:ascii="宋体" w:hAnsi="宋体" w:eastAsia="宋体" w:cs="宋体"/>
                <w:i w:val="0"/>
                <w:iCs w:val="0"/>
                <w:color w:val="000000"/>
                <w:sz w:val="20"/>
                <w:szCs w:val="20"/>
                <w:u w:val="none"/>
              </w:rPr>
            </w:pPr>
          </w:p>
        </w:tc>
      </w:tr>
      <w:tr w14:paraId="41F2B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0D3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2116001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535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风力发电补助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3855">
            <w:pPr>
              <w:jc w:val="right"/>
              <w:rPr>
                <w:rFonts w:hint="eastAsia" w:ascii="宋体" w:hAnsi="宋体" w:eastAsia="宋体" w:cs="宋体"/>
                <w:i w:val="0"/>
                <w:iCs w:val="0"/>
                <w:color w:val="000000"/>
                <w:sz w:val="20"/>
                <w:szCs w:val="20"/>
                <w:u w:val="none"/>
              </w:rPr>
            </w:pPr>
          </w:p>
        </w:tc>
      </w:tr>
      <w:tr w14:paraId="2ECAE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B7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2116002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17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太阳能发电补助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F0619">
            <w:pPr>
              <w:jc w:val="right"/>
              <w:rPr>
                <w:rFonts w:hint="eastAsia" w:ascii="宋体" w:hAnsi="宋体" w:eastAsia="宋体" w:cs="宋体"/>
                <w:i w:val="0"/>
                <w:iCs w:val="0"/>
                <w:color w:val="000000"/>
                <w:sz w:val="20"/>
                <w:szCs w:val="20"/>
                <w:u w:val="none"/>
              </w:rPr>
            </w:pPr>
          </w:p>
        </w:tc>
      </w:tr>
      <w:tr w14:paraId="58291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949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2116003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73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生物质能发电补助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9BE2">
            <w:pPr>
              <w:jc w:val="right"/>
              <w:rPr>
                <w:rFonts w:hint="eastAsia" w:ascii="宋体" w:hAnsi="宋体" w:eastAsia="宋体" w:cs="宋体"/>
                <w:i w:val="0"/>
                <w:iCs w:val="0"/>
                <w:color w:val="000000"/>
                <w:sz w:val="20"/>
                <w:szCs w:val="20"/>
                <w:u w:val="none"/>
              </w:rPr>
            </w:pPr>
          </w:p>
        </w:tc>
      </w:tr>
      <w:tr w14:paraId="774D6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5E8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2116099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27B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其他可再生能源电价附加收入安排的支出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A058">
            <w:pPr>
              <w:jc w:val="right"/>
              <w:rPr>
                <w:rFonts w:hint="eastAsia" w:ascii="宋体" w:hAnsi="宋体" w:eastAsia="宋体" w:cs="宋体"/>
                <w:i w:val="0"/>
                <w:iCs w:val="0"/>
                <w:color w:val="000000"/>
                <w:sz w:val="20"/>
                <w:szCs w:val="20"/>
                <w:u w:val="none"/>
              </w:rPr>
            </w:pPr>
          </w:p>
        </w:tc>
      </w:tr>
      <w:tr w14:paraId="0B25F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337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924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城乡社区支出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8B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83,699</w:t>
            </w:r>
          </w:p>
        </w:tc>
      </w:tr>
      <w:tr w14:paraId="33A9B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3F7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6E1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国有土地使用权出让收入安排的支出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52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82,337</w:t>
            </w:r>
          </w:p>
        </w:tc>
      </w:tr>
      <w:tr w14:paraId="4CD29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AE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930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征地和拆迁补偿支出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B66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44,704</w:t>
            </w:r>
          </w:p>
        </w:tc>
      </w:tr>
      <w:tr w14:paraId="42C60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29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E1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土地开发支出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7FC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7,422</w:t>
            </w:r>
          </w:p>
        </w:tc>
      </w:tr>
      <w:tr w14:paraId="7DED5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1CE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5E6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城市建设支出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99A1">
            <w:pPr>
              <w:jc w:val="right"/>
              <w:rPr>
                <w:rFonts w:hint="eastAsia" w:ascii="宋体" w:hAnsi="宋体" w:eastAsia="宋体" w:cs="宋体"/>
                <w:i w:val="0"/>
                <w:iCs w:val="0"/>
                <w:color w:val="000000"/>
                <w:sz w:val="20"/>
                <w:szCs w:val="20"/>
                <w:u w:val="none"/>
              </w:rPr>
            </w:pPr>
          </w:p>
        </w:tc>
      </w:tr>
      <w:tr w14:paraId="29AD2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DCC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9BA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农村基础设施建设支出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5B7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18,560</w:t>
            </w:r>
          </w:p>
        </w:tc>
      </w:tr>
      <w:tr w14:paraId="74F58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47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10C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补助被征地农民支出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24D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5,497</w:t>
            </w:r>
          </w:p>
        </w:tc>
      </w:tr>
      <w:tr w14:paraId="7A590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07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D09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土地出让业务支出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5F8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2,110</w:t>
            </w:r>
          </w:p>
        </w:tc>
      </w:tr>
      <w:tr w14:paraId="24DA4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396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5E4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廉租住房支出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60300">
            <w:pPr>
              <w:jc w:val="right"/>
              <w:rPr>
                <w:rFonts w:hint="eastAsia" w:ascii="宋体" w:hAnsi="宋体" w:eastAsia="宋体" w:cs="宋体"/>
                <w:i w:val="0"/>
                <w:iCs w:val="0"/>
                <w:color w:val="000000"/>
                <w:sz w:val="20"/>
                <w:szCs w:val="20"/>
                <w:u w:val="none"/>
              </w:rPr>
            </w:pPr>
          </w:p>
        </w:tc>
      </w:tr>
      <w:tr w14:paraId="435F2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F7C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2120809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26C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支付破产或改制企业职工安置费</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47791">
            <w:pPr>
              <w:jc w:val="right"/>
              <w:rPr>
                <w:rFonts w:hint="eastAsia" w:ascii="宋体" w:hAnsi="宋体" w:eastAsia="宋体" w:cs="宋体"/>
                <w:i w:val="0"/>
                <w:iCs w:val="0"/>
                <w:color w:val="000000"/>
                <w:sz w:val="20"/>
                <w:szCs w:val="20"/>
                <w:u w:val="none"/>
              </w:rPr>
            </w:pPr>
          </w:p>
        </w:tc>
      </w:tr>
      <w:tr w14:paraId="145A9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B0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2120810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CD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棚户区改造支出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C57B2">
            <w:pPr>
              <w:jc w:val="right"/>
              <w:rPr>
                <w:rFonts w:hint="eastAsia" w:ascii="宋体" w:hAnsi="宋体" w:eastAsia="宋体" w:cs="宋体"/>
                <w:i w:val="0"/>
                <w:iCs w:val="0"/>
                <w:color w:val="000000"/>
                <w:sz w:val="20"/>
                <w:szCs w:val="20"/>
                <w:u w:val="none"/>
              </w:rPr>
            </w:pPr>
          </w:p>
        </w:tc>
      </w:tr>
      <w:tr w14:paraId="39AC5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A77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0E7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公共租赁住房支出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5E8A8">
            <w:pPr>
              <w:jc w:val="right"/>
              <w:rPr>
                <w:rFonts w:hint="eastAsia" w:ascii="宋体" w:hAnsi="宋体" w:eastAsia="宋体" w:cs="宋体"/>
                <w:i w:val="0"/>
                <w:iCs w:val="0"/>
                <w:color w:val="000000"/>
                <w:sz w:val="20"/>
                <w:szCs w:val="20"/>
                <w:u w:val="none"/>
              </w:rPr>
            </w:pPr>
          </w:p>
        </w:tc>
      </w:tr>
      <w:tr w14:paraId="73EDD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2F8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2120813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ADE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保障性住房租金补贴</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10B08">
            <w:pPr>
              <w:jc w:val="right"/>
              <w:rPr>
                <w:rFonts w:hint="eastAsia" w:ascii="宋体" w:hAnsi="宋体" w:eastAsia="宋体" w:cs="宋体"/>
                <w:i w:val="0"/>
                <w:iCs w:val="0"/>
                <w:color w:val="000000"/>
                <w:sz w:val="20"/>
                <w:szCs w:val="20"/>
                <w:u w:val="none"/>
              </w:rPr>
            </w:pPr>
          </w:p>
        </w:tc>
      </w:tr>
      <w:tr w14:paraId="60DB5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965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2120814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AEE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农业生产发展支出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8BE7A">
            <w:pPr>
              <w:jc w:val="right"/>
              <w:rPr>
                <w:rFonts w:hint="eastAsia" w:ascii="宋体" w:hAnsi="宋体" w:eastAsia="宋体" w:cs="宋体"/>
                <w:i w:val="0"/>
                <w:iCs w:val="0"/>
                <w:color w:val="000000"/>
                <w:sz w:val="20"/>
                <w:szCs w:val="20"/>
                <w:u w:val="none"/>
              </w:rPr>
            </w:pPr>
          </w:p>
        </w:tc>
      </w:tr>
      <w:tr w14:paraId="0C6F9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55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2120815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1CE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农村社会事业支出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E13A8">
            <w:pPr>
              <w:jc w:val="right"/>
              <w:rPr>
                <w:rFonts w:hint="eastAsia" w:ascii="宋体" w:hAnsi="宋体" w:eastAsia="宋体" w:cs="宋体"/>
                <w:i w:val="0"/>
                <w:iCs w:val="0"/>
                <w:color w:val="000000"/>
                <w:sz w:val="20"/>
                <w:szCs w:val="20"/>
                <w:u w:val="none"/>
              </w:rPr>
            </w:pPr>
          </w:p>
        </w:tc>
      </w:tr>
      <w:tr w14:paraId="49418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C35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2120816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699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农业农村生态环境支出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DD4DE">
            <w:pPr>
              <w:jc w:val="right"/>
              <w:rPr>
                <w:rFonts w:hint="eastAsia" w:ascii="宋体" w:hAnsi="宋体" w:eastAsia="宋体" w:cs="宋体"/>
                <w:i w:val="0"/>
                <w:iCs w:val="0"/>
                <w:color w:val="000000"/>
                <w:sz w:val="20"/>
                <w:szCs w:val="20"/>
                <w:u w:val="none"/>
              </w:rPr>
            </w:pPr>
          </w:p>
        </w:tc>
      </w:tr>
      <w:tr w14:paraId="40B87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00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2120899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5E5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其他国有土地使用权出让收入安排的支出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B65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4,044</w:t>
            </w:r>
          </w:p>
        </w:tc>
      </w:tr>
      <w:tr w14:paraId="3F168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48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B1A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国有土地收益基金安排的支出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F5C17">
            <w:pPr>
              <w:jc w:val="right"/>
              <w:rPr>
                <w:rFonts w:hint="eastAsia" w:ascii="宋体" w:hAnsi="宋体" w:eastAsia="宋体" w:cs="宋体"/>
                <w:i w:val="0"/>
                <w:iCs w:val="0"/>
                <w:color w:val="000000"/>
                <w:sz w:val="20"/>
                <w:szCs w:val="20"/>
                <w:u w:val="none"/>
              </w:rPr>
            </w:pPr>
          </w:p>
        </w:tc>
      </w:tr>
      <w:tr w14:paraId="16BCA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1F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7C9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征地和拆迁补偿支出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EE42">
            <w:pPr>
              <w:jc w:val="right"/>
              <w:rPr>
                <w:rFonts w:hint="eastAsia" w:ascii="宋体" w:hAnsi="宋体" w:eastAsia="宋体" w:cs="宋体"/>
                <w:i w:val="0"/>
                <w:iCs w:val="0"/>
                <w:color w:val="000000"/>
                <w:sz w:val="20"/>
                <w:szCs w:val="20"/>
                <w:u w:val="none"/>
              </w:rPr>
            </w:pPr>
          </w:p>
        </w:tc>
      </w:tr>
      <w:tr w14:paraId="44E08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25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2121002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F3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土地开发支出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FD01D">
            <w:pPr>
              <w:jc w:val="right"/>
              <w:rPr>
                <w:rFonts w:hint="eastAsia" w:ascii="宋体" w:hAnsi="宋体" w:eastAsia="宋体" w:cs="宋体"/>
                <w:i w:val="0"/>
                <w:iCs w:val="0"/>
                <w:color w:val="000000"/>
                <w:sz w:val="20"/>
                <w:szCs w:val="20"/>
                <w:u w:val="none"/>
              </w:rPr>
            </w:pPr>
          </w:p>
        </w:tc>
      </w:tr>
      <w:tr w14:paraId="0A1EB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78E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C82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其他国有土地收益基金支出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B4C3C">
            <w:pPr>
              <w:jc w:val="right"/>
              <w:rPr>
                <w:rFonts w:hint="eastAsia" w:ascii="宋体" w:hAnsi="宋体" w:eastAsia="宋体" w:cs="宋体"/>
                <w:i w:val="0"/>
                <w:iCs w:val="0"/>
                <w:color w:val="000000"/>
                <w:sz w:val="20"/>
                <w:szCs w:val="20"/>
                <w:u w:val="none"/>
              </w:rPr>
            </w:pPr>
          </w:p>
        </w:tc>
      </w:tr>
      <w:tr w14:paraId="5DA83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7E9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D0D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农业土地开发资金安排的支出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37AE8">
            <w:pPr>
              <w:jc w:val="right"/>
              <w:rPr>
                <w:rFonts w:hint="eastAsia" w:ascii="宋体" w:hAnsi="宋体" w:eastAsia="宋体" w:cs="宋体"/>
                <w:i w:val="0"/>
                <w:iCs w:val="0"/>
                <w:color w:val="000000"/>
                <w:sz w:val="20"/>
                <w:szCs w:val="20"/>
                <w:u w:val="none"/>
              </w:rPr>
            </w:pPr>
          </w:p>
        </w:tc>
      </w:tr>
      <w:tr w14:paraId="45DE3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D67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7C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城市基础设施配套费安排的支出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0CE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462</w:t>
            </w:r>
          </w:p>
        </w:tc>
      </w:tr>
      <w:tr w14:paraId="4B6BB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AFF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2121301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59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城市公共设施</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253E0">
            <w:pPr>
              <w:jc w:val="right"/>
              <w:rPr>
                <w:rFonts w:hint="eastAsia" w:ascii="宋体" w:hAnsi="宋体" w:eastAsia="宋体" w:cs="宋体"/>
                <w:i w:val="0"/>
                <w:iCs w:val="0"/>
                <w:color w:val="000000"/>
                <w:sz w:val="20"/>
                <w:szCs w:val="20"/>
                <w:u w:val="none"/>
              </w:rPr>
            </w:pPr>
          </w:p>
        </w:tc>
      </w:tr>
      <w:tr w14:paraId="521DE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401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2121302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554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城市环境卫生</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788D">
            <w:pPr>
              <w:jc w:val="right"/>
              <w:rPr>
                <w:rFonts w:hint="eastAsia" w:ascii="宋体" w:hAnsi="宋体" w:eastAsia="宋体" w:cs="宋体"/>
                <w:i w:val="0"/>
                <w:iCs w:val="0"/>
                <w:color w:val="000000"/>
                <w:sz w:val="20"/>
                <w:szCs w:val="20"/>
                <w:u w:val="none"/>
              </w:rPr>
            </w:pPr>
          </w:p>
        </w:tc>
      </w:tr>
      <w:tr w14:paraId="524D4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C56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2121303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30F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公有房屋</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B0FB5">
            <w:pPr>
              <w:jc w:val="right"/>
              <w:rPr>
                <w:rFonts w:hint="eastAsia" w:ascii="宋体" w:hAnsi="宋体" w:eastAsia="宋体" w:cs="宋体"/>
                <w:i w:val="0"/>
                <w:iCs w:val="0"/>
                <w:color w:val="000000"/>
                <w:sz w:val="20"/>
                <w:szCs w:val="20"/>
                <w:u w:val="none"/>
              </w:rPr>
            </w:pPr>
          </w:p>
        </w:tc>
      </w:tr>
      <w:tr w14:paraId="3EB62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DC4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2121304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5D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城市防洪</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9773">
            <w:pPr>
              <w:jc w:val="right"/>
              <w:rPr>
                <w:rFonts w:hint="eastAsia" w:ascii="宋体" w:hAnsi="宋体" w:eastAsia="宋体" w:cs="宋体"/>
                <w:i w:val="0"/>
                <w:iCs w:val="0"/>
                <w:color w:val="000000"/>
                <w:sz w:val="20"/>
                <w:szCs w:val="20"/>
                <w:u w:val="none"/>
              </w:rPr>
            </w:pPr>
          </w:p>
        </w:tc>
      </w:tr>
      <w:tr w14:paraId="1859C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FA9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2121399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C0F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其他城市基础设施配套费安排的支出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9DE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462</w:t>
            </w:r>
          </w:p>
        </w:tc>
      </w:tr>
      <w:tr w14:paraId="2813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E82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438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255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r>
      <w:tr w14:paraId="17CF7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E88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2121401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F96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污水处理设施建设和运营</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F824">
            <w:pPr>
              <w:jc w:val="right"/>
              <w:rPr>
                <w:rFonts w:hint="eastAsia" w:ascii="宋体" w:hAnsi="宋体" w:eastAsia="宋体" w:cs="宋体"/>
                <w:i w:val="0"/>
                <w:iCs w:val="0"/>
                <w:color w:val="000000"/>
                <w:sz w:val="20"/>
                <w:szCs w:val="20"/>
                <w:u w:val="none"/>
              </w:rPr>
            </w:pPr>
          </w:p>
        </w:tc>
      </w:tr>
      <w:tr w14:paraId="18148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7C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2121402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D9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代征手续费</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885E9">
            <w:pPr>
              <w:jc w:val="right"/>
              <w:rPr>
                <w:rFonts w:hint="eastAsia" w:ascii="宋体" w:hAnsi="宋体" w:eastAsia="宋体" w:cs="宋体"/>
                <w:i w:val="0"/>
                <w:iCs w:val="0"/>
                <w:color w:val="000000"/>
                <w:sz w:val="20"/>
                <w:szCs w:val="20"/>
                <w:u w:val="none"/>
              </w:rPr>
            </w:pPr>
          </w:p>
        </w:tc>
      </w:tr>
      <w:tr w14:paraId="55988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26F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2121499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B98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其他污水处理费安排的支出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88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r>
      <w:tr w14:paraId="3610C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BD1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D9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土地储备专项债券收入安排的支出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050C5">
            <w:pPr>
              <w:jc w:val="right"/>
              <w:rPr>
                <w:rFonts w:hint="eastAsia" w:ascii="宋体" w:hAnsi="宋体" w:eastAsia="宋体" w:cs="宋体"/>
                <w:i w:val="0"/>
                <w:iCs w:val="0"/>
                <w:color w:val="000000"/>
                <w:sz w:val="20"/>
                <w:szCs w:val="20"/>
                <w:u w:val="none"/>
              </w:rPr>
            </w:pPr>
          </w:p>
        </w:tc>
      </w:tr>
      <w:tr w14:paraId="1F14E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41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2121501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7F0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征地和拆迁补偿支出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D575">
            <w:pPr>
              <w:jc w:val="right"/>
              <w:rPr>
                <w:rFonts w:hint="eastAsia" w:ascii="宋体" w:hAnsi="宋体" w:eastAsia="宋体" w:cs="宋体"/>
                <w:i w:val="0"/>
                <w:iCs w:val="0"/>
                <w:color w:val="000000"/>
                <w:sz w:val="20"/>
                <w:szCs w:val="20"/>
                <w:u w:val="none"/>
              </w:rPr>
            </w:pPr>
          </w:p>
        </w:tc>
      </w:tr>
      <w:tr w14:paraId="5816D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084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2121502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23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土地开发支出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C0355">
            <w:pPr>
              <w:jc w:val="right"/>
              <w:rPr>
                <w:rFonts w:hint="eastAsia" w:ascii="宋体" w:hAnsi="宋体" w:eastAsia="宋体" w:cs="宋体"/>
                <w:i w:val="0"/>
                <w:iCs w:val="0"/>
                <w:color w:val="000000"/>
                <w:sz w:val="20"/>
                <w:szCs w:val="20"/>
                <w:u w:val="none"/>
              </w:rPr>
            </w:pPr>
          </w:p>
        </w:tc>
      </w:tr>
      <w:tr w14:paraId="1CEDB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723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2121599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5BC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其他土地储备专项债券收入安排的支出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22F65">
            <w:pPr>
              <w:jc w:val="right"/>
              <w:rPr>
                <w:rFonts w:hint="eastAsia" w:ascii="宋体" w:hAnsi="宋体" w:eastAsia="宋体" w:cs="宋体"/>
                <w:i w:val="0"/>
                <w:iCs w:val="0"/>
                <w:color w:val="000000"/>
                <w:sz w:val="20"/>
                <w:szCs w:val="20"/>
                <w:u w:val="none"/>
              </w:rPr>
            </w:pPr>
          </w:p>
        </w:tc>
      </w:tr>
      <w:tr w14:paraId="0F4A6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16C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32D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棚户区改造专项债券收入安排的支出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B99B">
            <w:pPr>
              <w:jc w:val="right"/>
              <w:rPr>
                <w:rFonts w:hint="eastAsia" w:ascii="宋体" w:hAnsi="宋体" w:eastAsia="宋体" w:cs="宋体"/>
                <w:i w:val="0"/>
                <w:iCs w:val="0"/>
                <w:color w:val="000000"/>
                <w:sz w:val="20"/>
                <w:szCs w:val="20"/>
                <w:u w:val="none"/>
              </w:rPr>
            </w:pPr>
          </w:p>
        </w:tc>
      </w:tr>
      <w:tr w14:paraId="3AB66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FA6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2121601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6FE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征地和拆迁补偿支出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F106C">
            <w:pPr>
              <w:jc w:val="right"/>
              <w:rPr>
                <w:rFonts w:hint="eastAsia" w:ascii="宋体" w:hAnsi="宋体" w:eastAsia="宋体" w:cs="宋体"/>
                <w:i w:val="0"/>
                <w:iCs w:val="0"/>
                <w:color w:val="000000"/>
                <w:sz w:val="20"/>
                <w:szCs w:val="20"/>
                <w:u w:val="none"/>
              </w:rPr>
            </w:pPr>
          </w:p>
        </w:tc>
      </w:tr>
      <w:tr w14:paraId="0FC4D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A1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2121602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FC8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土地开发支出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CDA8">
            <w:pPr>
              <w:jc w:val="right"/>
              <w:rPr>
                <w:rFonts w:hint="eastAsia" w:ascii="宋体" w:hAnsi="宋体" w:eastAsia="宋体" w:cs="宋体"/>
                <w:i w:val="0"/>
                <w:iCs w:val="0"/>
                <w:color w:val="000000"/>
                <w:sz w:val="20"/>
                <w:szCs w:val="20"/>
                <w:u w:val="none"/>
              </w:rPr>
            </w:pPr>
          </w:p>
        </w:tc>
      </w:tr>
      <w:tr w14:paraId="27A52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E43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2121699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B04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其他棚户区改造专项债券收入安排的支出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24BF6">
            <w:pPr>
              <w:jc w:val="right"/>
              <w:rPr>
                <w:rFonts w:hint="eastAsia" w:ascii="宋体" w:hAnsi="宋体" w:eastAsia="宋体" w:cs="宋体"/>
                <w:i w:val="0"/>
                <w:iCs w:val="0"/>
                <w:color w:val="000000"/>
                <w:sz w:val="20"/>
                <w:szCs w:val="20"/>
                <w:u w:val="none"/>
              </w:rPr>
            </w:pPr>
          </w:p>
        </w:tc>
      </w:tr>
      <w:tr w14:paraId="16C85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A36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AF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城市基础设施配套费对应专项债务收入安排的支出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F96E">
            <w:pPr>
              <w:jc w:val="right"/>
              <w:rPr>
                <w:rFonts w:hint="eastAsia" w:ascii="宋体" w:hAnsi="宋体" w:eastAsia="宋体" w:cs="宋体"/>
                <w:i w:val="0"/>
                <w:iCs w:val="0"/>
                <w:color w:val="000000"/>
                <w:sz w:val="20"/>
                <w:szCs w:val="20"/>
                <w:u w:val="none"/>
              </w:rPr>
            </w:pPr>
          </w:p>
        </w:tc>
      </w:tr>
      <w:tr w14:paraId="5539E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AD8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2121701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FE2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城市公共设施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A5602">
            <w:pPr>
              <w:jc w:val="right"/>
              <w:rPr>
                <w:rFonts w:hint="eastAsia" w:ascii="宋体" w:hAnsi="宋体" w:eastAsia="宋体" w:cs="宋体"/>
                <w:i w:val="0"/>
                <w:iCs w:val="0"/>
                <w:color w:val="000000"/>
                <w:sz w:val="20"/>
                <w:szCs w:val="20"/>
                <w:u w:val="none"/>
              </w:rPr>
            </w:pPr>
          </w:p>
        </w:tc>
      </w:tr>
      <w:tr w14:paraId="12D6A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405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2121702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9E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城市环境卫生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8716D">
            <w:pPr>
              <w:jc w:val="right"/>
              <w:rPr>
                <w:rFonts w:hint="eastAsia" w:ascii="宋体" w:hAnsi="宋体" w:eastAsia="宋体" w:cs="宋体"/>
                <w:i w:val="0"/>
                <w:iCs w:val="0"/>
                <w:color w:val="000000"/>
                <w:sz w:val="20"/>
                <w:szCs w:val="20"/>
                <w:u w:val="none"/>
              </w:rPr>
            </w:pPr>
          </w:p>
        </w:tc>
      </w:tr>
      <w:tr w14:paraId="58C2E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C97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2121703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A00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公有房屋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28F68">
            <w:pPr>
              <w:jc w:val="right"/>
              <w:rPr>
                <w:rFonts w:hint="eastAsia" w:ascii="宋体" w:hAnsi="宋体" w:eastAsia="宋体" w:cs="宋体"/>
                <w:i w:val="0"/>
                <w:iCs w:val="0"/>
                <w:color w:val="000000"/>
                <w:sz w:val="20"/>
                <w:szCs w:val="20"/>
                <w:u w:val="none"/>
              </w:rPr>
            </w:pPr>
          </w:p>
        </w:tc>
      </w:tr>
      <w:tr w14:paraId="5385D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72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2121704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325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城市防洪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FBD23">
            <w:pPr>
              <w:jc w:val="right"/>
              <w:rPr>
                <w:rFonts w:hint="eastAsia" w:ascii="宋体" w:hAnsi="宋体" w:eastAsia="宋体" w:cs="宋体"/>
                <w:i w:val="0"/>
                <w:iCs w:val="0"/>
                <w:color w:val="000000"/>
                <w:sz w:val="20"/>
                <w:szCs w:val="20"/>
                <w:u w:val="none"/>
              </w:rPr>
            </w:pPr>
          </w:p>
        </w:tc>
      </w:tr>
      <w:tr w14:paraId="377F4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E3A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2121799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93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其他城市基础设施配套费对应专项债务收入安排的支出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D4C91">
            <w:pPr>
              <w:jc w:val="right"/>
              <w:rPr>
                <w:rFonts w:hint="eastAsia" w:ascii="宋体" w:hAnsi="宋体" w:eastAsia="宋体" w:cs="宋体"/>
                <w:i w:val="0"/>
                <w:iCs w:val="0"/>
                <w:color w:val="000000"/>
                <w:sz w:val="20"/>
                <w:szCs w:val="20"/>
                <w:u w:val="none"/>
              </w:rPr>
            </w:pPr>
          </w:p>
        </w:tc>
      </w:tr>
      <w:tr w14:paraId="44B3A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75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B3E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F4430">
            <w:pPr>
              <w:jc w:val="right"/>
              <w:rPr>
                <w:rFonts w:hint="eastAsia" w:ascii="宋体" w:hAnsi="宋体" w:eastAsia="宋体" w:cs="宋体"/>
                <w:i w:val="0"/>
                <w:iCs w:val="0"/>
                <w:color w:val="000000"/>
                <w:sz w:val="20"/>
                <w:szCs w:val="20"/>
                <w:u w:val="none"/>
              </w:rPr>
            </w:pPr>
          </w:p>
        </w:tc>
      </w:tr>
      <w:tr w14:paraId="1BE41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72A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2121801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B0F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污水处理设施建设和运营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2AB04">
            <w:pPr>
              <w:jc w:val="right"/>
              <w:rPr>
                <w:rFonts w:hint="eastAsia" w:ascii="宋体" w:hAnsi="宋体" w:eastAsia="宋体" w:cs="宋体"/>
                <w:i w:val="0"/>
                <w:iCs w:val="0"/>
                <w:color w:val="000000"/>
                <w:sz w:val="20"/>
                <w:szCs w:val="20"/>
                <w:u w:val="none"/>
              </w:rPr>
            </w:pPr>
          </w:p>
        </w:tc>
      </w:tr>
      <w:tr w14:paraId="7F4F8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CED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2121899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606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其他污水处理费对应专项债务收入安排的支出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0557D">
            <w:pPr>
              <w:jc w:val="right"/>
              <w:rPr>
                <w:rFonts w:hint="eastAsia" w:ascii="宋体" w:hAnsi="宋体" w:eastAsia="宋体" w:cs="宋体"/>
                <w:i w:val="0"/>
                <w:iCs w:val="0"/>
                <w:color w:val="000000"/>
                <w:sz w:val="20"/>
                <w:szCs w:val="20"/>
                <w:u w:val="none"/>
              </w:rPr>
            </w:pPr>
          </w:p>
        </w:tc>
      </w:tr>
      <w:tr w14:paraId="4F70C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12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CE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国有土地使用权出让收入对应专项债务收入安排的支出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17FF8">
            <w:pPr>
              <w:jc w:val="right"/>
              <w:rPr>
                <w:rFonts w:hint="eastAsia" w:ascii="宋体" w:hAnsi="宋体" w:eastAsia="宋体" w:cs="宋体"/>
                <w:i w:val="0"/>
                <w:iCs w:val="0"/>
                <w:color w:val="000000"/>
                <w:sz w:val="20"/>
                <w:szCs w:val="20"/>
                <w:u w:val="none"/>
              </w:rPr>
            </w:pPr>
          </w:p>
        </w:tc>
      </w:tr>
      <w:tr w14:paraId="60634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7D2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410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征地和拆迁补偿支出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1D11">
            <w:pPr>
              <w:jc w:val="right"/>
              <w:rPr>
                <w:rFonts w:hint="eastAsia" w:ascii="宋体" w:hAnsi="宋体" w:eastAsia="宋体" w:cs="宋体"/>
                <w:i w:val="0"/>
                <w:iCs w:val="0"/>
                <w:color w:val="000000"/>
                <w:sz w:val="20"/>
                <w:szCs w:val="20"/>
                <w:u w:val="none"/>
              </w:rPr>
            </w:pPr>
          </w:p>
        </w:tc>
      </w:tr>
      <w:tr w14:paraId="256C0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1E6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43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土地开发支出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EE259">
            <w:pPr>
              <w:jc w:val="right"/>
              <w:rPr>
                <w:rFonts w:hint="eastAsia" w:ascii="宋体" w:hAnsi="宋体" w:eastAsia="宋体" w:cs="宋体"/>
                <w:i w:val="0"/>
                <w:iCs w:val="0"/>
                <w:color w:val="000000"/>
                <w:sz w:val="20"/>
                <w:szCs w:val="20"/>
                <w:u w:val="none"/>
              </w:rPr>
            </w:pPr>
          </w:p>
        </w:tc>
      </w:tr>
      <w:tr w14:paraId="5E378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E83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6C2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城市建设支出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2AF19">
            <w:pPr>
              <w:jc w:val="right"/>
              <w:rPr>
                <w:rFonts w:hint="eastAsia" w:ascii="宋体" w:hAnsi="宋体" w:eastAsia="宋体" w:cs="宋体"/>
                <w:i w:val="0"/>
                <w:iCs w:val="0"/>
                <w:color w:val="000000"/>
                <w:sz w:val="20"/>
                <w:szCs w:val="20"/>
                <w:u w:val="none"/>
              </w:rPr>
            </w:pPr>
          </w:p>
        </w:tc>
      </w:tr>
      <w:tr w14:paraId="20764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28E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056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农村基础设施建设支出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86757">
            <w:pPr>
              <w:jc w:val="right"/>
              <w:rPr>
                <w:rFonts w:hint="eastAsia" w:ascii="宋体" w:hAnsi="宋体" w:eastAsia="宋体" w:cs="宋体"/>
                <w:i w:val="0"/>
                <w:iCs w:val="0"/>
                <w:color w:val="000000"/>
                <w:sz w:val="20"/>
                <w:szCs w:val="20"/>
                <w:u w:val="none"/>
              </w:rPr>
            </w:pPr>
          </w:p>
        </w:tc>
      </w:tr>
      <w:tr w14:paraId="4CA62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F9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585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廉租住房支出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32695">
            <w:pPr>
              <w:jc w:val="right"/>
              <w:rPr>
                <w:rFonts w:hint="eastAsia" w:ascii="宋体" w:hAnsi="宋体" w:eastAsia="宋体" w:cs="宋体"/>
                <w:i w:val="0"/>
                <w:iCs w:val="0"/>
                <w:color w:val="000000"/>
                <w:sz w:val="20"/>
                <w:szCs w:val="20"/>
                <w:u w:val="none"/>
              </w:rPr>
            </w:pPr>
          </w:p>
        </w:tc>
      </w:tr>
      <w:tr w14:paraId="3B033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37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149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棚户区改造支出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867F7">
            <w:pPr>
              <w:jc w:val="right"/>
              <w:rPr>
                <w:rFonts w:hint="eastAsia" w:ascii="宋体" w:hAnsi="宋体" w:eastAsia="宋体" w:cs="宋体"/>
                <w:i w:val="0"/>
                <w:iCs w:val="0"/>
                <w:color w:val="000000"/>
                <w:sz w:val="20"/>
                <w:szCs w:val="20"/>
                <w:u w:val="none"/>
              </w:rPr>
            </w:pPr>
          </w:p>
        </w:tc>
      </w:tr>
      <w:tr w14:paraId="5E1BE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FB3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3F6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公共租赁住房支出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AB37">
            <w:pPr>
              <w:jc w:val="right"/>
              <w:rPr>
                <w:rFonts w:hint="eastAsia" w:ascii="宋体" w:hAnsi="宋体" w:eastAsia="宋体" w:cs="宋体"/>
                <w:i w:val="0"/>
                <w:iCs w:val="0"/>
                <w:color w:val="000000"/>
                <w:sz w:val="20"/>
                <w:szCs w:val="20"/>
                <w:u w:val="none"/>
              </w:rPr>
            </w:pPr>
          </w:p>
        </w:tc>
      </w:tr>
      <w:tr w14:paraId="2760E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CFF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2121999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06A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其他国有土地使用权出让收入对应专项债务收入安排的支出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DC26B">
            <w:pPr>
              <w:jc w:val="right"/>
              <w:rPr>
                <w:rFonts w:hint="eastAsia" w:ascii="宋体" w:hAnsi="宋体" w:eastAsia="宋体" w:cs="宋体"/>
                <w:i w:val="0"/>
                <w:iCs w:val="0"/>
                <w:color w:val="000000"/>
                <w:sz w:val="20"/>
                <w:szCs w:val="20"/>
                <w:u w:val="none"/>
              </w:rPr>
            </w:pPr>
          </w:p>
        </w:tc>
      </w:tr>
      <w:tr w14:paraId="4D494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71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A05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农林水支出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38F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r>
      <w:tr w14:paraId="24515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2D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399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大中型水库库区基金安排的支出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F87A">
            <w:pPr>
              <w:jc w:val="right"/>
              <w:rPr>
                <w:rFonts w:hint="eastAsia" w:ascii="宋体" w:hAnsi="宋体" w:eastAsia="宋体" w:cs="宋体"/>
                <w:i w:val="0"/>
                <w:iCs w:val="0"/>
                <w:color w:val="000000"/>
                <w:sz w:val="20"/>
                <w:szCs w:val="20"/>
                <w:u w:val="none"/>
              </w:rPr>
            </w:pPr>
          </w:p>
        </w:tc>
      </w:tr>
      <w:tr w14:paraId="7C988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75A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2136601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EBE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基础设施建设和经济发展</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E6E25">
            <w:pPr>
              <w:jc w:val="right"/>
              <w:rPr>
                <w:rFonts w:hint="eastAsia" w:ascii="宋体" w:hAnsi="宋体" w:eastAsia="宋体" w:cs="宋体"/>
                <w:i w:val="0"/>
                <w:iCs w:val="0"/>
                <w:color w:val="000000"/>
                <w:sz w:val="20"/>
                <w:szCs w:val="20"/>
                <w:u w:val="none"/>
              </w:rPr>
            </w:pPr>
          </w:p>
        </w:tc>
      </w:tr>
      <w:tr w14:paraId="36827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948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2136602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E4C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解决移民遗留问题</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BE741">
            <w:pPr>
              <w:jc w:val="right"/>
              <w:rPr>
                <w:rFonts w:hint="eastAsia" w:ascii="宋体" w:hAnsi="宋体" w:eastAsia="宋体" w:cs="宋体"/>
                <w:i w:val="0"/>
                <w:iCs w:val="0"/>
                <w:color w:val="000000"/>
                <w:sz w:val="20"/>
                <w:szCs w:val="20"/>
                <w:u w:val="none"/>
              </w:rPr>
            </w:pPr>
          </w:p>
        </w:tc>
      </w:tr>
      <w:tr w14:paraId="20945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9ED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2136603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16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库区防护工程维护</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F6384">
            <w:pPr>
              <w:jc w:val="right"/>
              <w:rPr>
                <w:rFonts w:hint="eastAsia" w:ascii="宋体" w:hAnsi="宋体" w:eastAsia="宋体" w:cs="宋体"/>
                <w:i w:val="0"/>
                <w:iCs w:val="0"/>
                <w:color w:val="000000"/>
                <w:sz w:val="20"/>
                <w:szCs w:val="20"/>
                <w:u w:val="none"/>
              </w:rPr>
            </w:pPr>
          </w:p>
        </w:tc>
      </w:tr>
      <w:tr w14:paraId="2E30C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DA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2136699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07B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其他大中型水库库区基金支出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D3489">
            <w:pPr>
              <w:jc w:val="right"/>
              <w:rPr>
                <w:rFonts w:hint="eastAsia" w:ascii="宋体" w:hAnsi="宋体" w:eastAsia="宋体" w:cs="宋体"/>
                <w:i w:val="0"/>
                <w:iCs w:val="0"/>
                <w:color w:val="000000"/>
                <w:sz w:val="20"/>
                <w:szCs w:val="20"/>
                <w:u w:val="none"/>
              </w:rPr>
            </w:pPr>
          </w:p>
        </w:tc>
      </w:tr>
      <w:tr w14:paraId="08F8B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46A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D5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三峡水库库区基金支出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C6FE1">
            <w:pPr>
              <w:jc w:val="right"/>
              <w:rPr>
                <w:rFonts w:hint="eastAsia" w:ascii="宋体" w:hAnsi="宋体" w:eastAsia="宋体" w:cs="宋体"/>
                <w:i w:val="0"/>
                <w:iCs w:val="0"/>
                <w:color w:val="000000"/>
                <w:sz w:val="20"/>
                <w:szCs w:val="20"/>
                <w:u w:val="none"/>
              </w:rPr>
            </w:pPr>
          </w:p>
        </w:tc>
      </w:tr>
      <w:tr w14:paraId="3BFC7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DFA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2136701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8C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基础设施建设和经济发展</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1D41">
            <w:pPr>
              <w:jc w:val="right"/>
              <w:rPr>
                <w:rFonts w:hint="eastAsia" w:ascii="宋体" w:hAnsi="宋体" w:eastAsia="宋体" w:cs="宋体"/>
                <w:i w:val="0"/>
                <w:iCs w:val="0"/>
                <w:color w:val="000000"/>
                <w:sz w:val="20"/>
                <w:szCs w:val="20"/>
                <w:u w:val="none"/>
              </w:rPr>
            </w:pPr>
          </w:p>
        </w:tc>
      </w:tr>
      <w:tr w14:paraId="1866F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826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2136702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ABD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解决移民遗留问题</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FCAC2">
            <w:pPr>
              <w:jc w:val="right"/>
              <w:rPr>
                <w:rFonts w:hint="eastAsia" w:ascii="宋体" w:hAnsi="宋体" w:eastAsia="宋体" w:cs="宋体"/>
                <w:i w:val="0"/>
                <w:iCs w:val="0"/>
                <w:color w:val="000000"/>
                <w:sz w:val="20"/>
                <w:szCs w:val="20"/>
                <w:u w:val="none"/>
              </w:rPr>
            </w:pPr>
          </w:p>
        </w:tc>
      </w:tr>
      <w:tr w14:paraId="277D5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45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2136703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298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库区维护和管理</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412AC">
            <w:pPr>
              <w:jc w:val="right"/>
              <w:rPr>
                <w:rFonts w:hint="eastAsia" w:ascii="宋体" w:hAnsi="宋体" w:eastAsia="宋体" w:cs="宋体"/>
                <w:i w:val="0"/>
                <w:iCs w:val="0"/>
                <w:color w:val="000000"/>
                <w:sz w:val="20"/>
                <w:szCs w:val="20"/>
                <w:u w:val="none"/>
              </w:rPr>
            </w:pPr>
          </w:p>
        </w:tc>
      </w:tr>
      <w:tr w14:paraId="224EF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0F4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2136799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144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其他三峡水库库区基金支出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65535">
            <w:pPr>
              <w:jc w:val="right"/>
              <w:rPr>
                <w:rFonts w:hint="eastAsia" w:ascii="宋体" w:hAnsi="宋体" w:eastAsia="宋体" w:cs="宋体"/>
                <w:i w:val="0"/>
                <w:iCs w:val="0"/>
                <w:color w:val="000000"/>
                <w:sz w:val="20"/>
                <w:szCs w:val="20"/>
                <w:u w:val="none"/>
              </w:rPr>
            </w:pPr>
          </w:p>
        </w:tc>
      </w:tr>
      <w:tr w14:paraId="750AF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E24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04C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国家重大水利工程建设基金安排的支出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21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r>
      <w:tr w14:paraId="3FE27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31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2136901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E1F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南水北调工程建设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9F90">
            <w:pPr>
              <w:jc w:val="right"/>
              <w:rPr>
                <w:rFonts w:hint="eastAsia" w:ascii="宋体" w:hAnsi="宋体" w:eastAsia="宋体" w:cs="宋体"/>
                <w:i w:val="0"/>
                <w:iCs w:val="0"/>
                <w:color w:val="000000"/>
                <w:sz w:val="20"/>
                <w:szCs w:val="20"/>
                <w:u w:val="none"/>
              </w:rPr>
            </w:pPr>
          </w:p>
        </w:tc>
      </w:tr>
      <w:tr w14:paraId="1CB10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A4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2136902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D9A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三峡后续工作</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B8D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r>
      <w:tr w14:paraId="3D2CA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E4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2136903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296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地方重大水利工程建设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E3E0F">
            <w:pPr>
              <w:jc w:val="right"/>
              <w:rPr>
                <w:rFonts w:hint="eastAsia" w:ascii="宋体" w:hAnsi="宋体" w:eastAsia="宋体" w:cs="宋体"/>
                <w:i w:val="0"/>
                <w:iCs w:val="0"/>
                <w:color w:val="000000"/>
                <w:sz w:val="20"/>
                <w:szCs w:val="20"/>
                <w:u w:val="none"/>
              </w:rPr>
            </w:pPr>
          </w:p>
        </w:tc>
      </w:tr>
      <w:tr w14:paraId="71859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57D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2136999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548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其他重大水利工程建设基金支出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30A88">
            <w:pPr>
              <w:jc w:val="right"/>
              <w:rPr>
                <w:rFonts w:hint="eastAsia" w:ascii="宋体" w:hAnsi="宋体" w:eastAsia="宋体" w:cs="宋体"/>
                <w:i w:val="0"/>
                <w:iCs w:val="0"/>
                <w:color w:val="000000"/>
                <w:sz w:val="20"/>
                <w:szCs w:val="20"/>
                <w:u w:val="none"/>
              </w:rPr>
            </w:pPr>
          </w:p>
        </w:tc>
      </w:tr>
      <w:tr w14:paraId="4DE1C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EAD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489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大中型水库库区基金对应专项债务收入安排的支出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D7A4F">
            <w:pPr>
              <w:jc w:val="right"/>
              <w:rPr>
                <w:rFonts w:hint="eastAsia" w:ascii="宋体" w:hAnsi="宋体" w:eastAsia="宋体" w:cs="宋体"/>
                <w:i w:val="0"/>
                <w:iCs w:val="0"/>
                <w:color w:val="000000"/>
                <w:sz w:val="20"/>
                <w:szCs w:val="20"/>
                <w:u w:val="none"/>
              </w:rPr>
            </w:pPr>
          </w:p>
        </w:tc>
      </w:tr>
      <w:tr w14:paraId="4312D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7E2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0CE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基础设施建设和经济发展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426CB">
            <w:pPr>
              <w:jc w:val="right"/>
              <w:rPr>
                <w:rFonts w:hint="eastAsia" w:ascii="宋体" w:hAnsi="宋体" w:eastAsia="宋体" w:cs="宋体"/>
                <w:i w:val="0"/>
                <w:iCs w:val="0"/>
                <w:color w:val="000000"/>
                <w:sz w:val="20"/>
                <w:szCs w:val="20"/>
                <w:u w:val="none"/>
              </w:rPr>
            </w:pPr>
          </w:p>
        </w:tc>
      </w:tr>
      <w:tr w14:paraId="61329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08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1F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其他大中型水库库区基金对应专项债务收入支出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AE749">
            <w:pPr>
              <w:jc w:val="right"/>
              <w:rPr>
                <w:rFonts w:hint="eastAsia" w:ascii="宋体" w:hAnsi="宋体" w:eastAsia="宋体" w:cs="宋体"/>
                <w:i w:val="0"/>
                <w:iCs w:val="0"/>
                <w:color w:val="000000"/>
                <w:sz w:val="20"/>
                <w:szCs w:val="20"/>
                <w:u w:val="none"/>
              </w:rPr>
            </w:pPr>
          </w:p>
        </w:tc>
      </w:tr>
      <w:tr w14:paraId="19C1C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AA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0AF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国家重大水利工程建设基金对应专项债务收入安排的支出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4106D">
            <w:pPr>
              <w:jc w:val="right"/>
              <w:rPr>
                <w:rFonts w:hint="eastAsia" w:ascii="宋体" w:hAnsi="宋体" w:eastAsia="宋体" w:cs="宋体"/>
                <w:i w:val="0"/>
                <w:iCs w:val="0"/>
                <w:color w:val="000000"/>
                <w:sz w:val="20"/>
                <w:szCs w:val="20"/>
                <w:u w:val="none"/>
              </w:rPr>
            </w:pPr>
          </w:p>
        </w:tc>
      </w:tr>
      <w:tr w14:paraId="1B013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439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2137101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1C9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南水北调工程建设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42CD">
            <w:pPr>
              <w:jc w:val="right"/>
              <w:rPr>
                <w:rFonts w:hint="eastAsia" w:ascii="宋体" w:hAnsi="宋体" w:eastAsia="宋体" w:cs="宋体"/>
                <w:i w:val="0"/>
                <w:iCs w:val="0"/>
                <w:color w:val="000000"/>
                <w:sz w:val="20"/>
                <w:szCs w:val="20"/>
                <w:u w:val="none"/>
              </w:rPr>
            </w:pPr>
          </w:p>
        </w:tc>
      </w:tr>
      <w:tr w14:paraId="6E45B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BB9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2137102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6D9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三峡工程后续工作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0A32">
            <w:pPr>
              <w:jc w:val="right"/>
              <w:rPr>
                <w:rFonts w:hint="eastAsia" w:ascii="宋体" w:hAnsi="宋体" w:eastAsia="宋体" w:cs="宋体"/>
                <w:i w:val="0"/>
                <w:iCs w:val="0"/>
                <w:color w:val="000000"/>
                <w:sz w:val="20"/>
                <w:szCs w:val="20"/>
                <w:u w:val="none"/>
              </w:rPr>
            </w:pPr>
          </w:p>
        </w:tc>
      </w:tr>
      <w:tr w14:paraId="26C62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C41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2137103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8F6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地方重大水利工程建设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EF99D">
            <w:pPr>
              <w:jc w:val="right"/>
              <w:rPr>
                <w:rFonts w:hint="eastAsia" w:ascii="宋体" w:hAnsi="宋体" w:eastAsia="宋体" w:cs="宋体"/>
                <w:i w:val="0"/>
                <w:iCs w:val="0"/>
                <w:color w:val="000000"/>
                <w:sz w:val="20"/>
                <w:szCs w:val="20"/>
                <w:u w:val="none"/>
              </w:rPr>
            </w:pPr>
          </w:p>
        </w:tc>
      </w:tr>
      <w:tr w14:paraId="3DF11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C17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2137199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87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其他重大水利工程建设基金对应专项债务收入支出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60847">
            <w:pPr>
              <w:jc w:val="right"/>
              <w:rPr>
                <w:rFonts w:hint="eastAsia" w:ascii="宋体" w:hAnsi="宋体" w:eastAsia="宋体" w:cs="宋体"/>
                <w:i w:val="0"/>
                <w:iCs w:val="0"/>
                <w:color w:val="000000"/>
                <w:sz w:val="20"/>
                <w:szCs w:val="20"/>
                <w:u w:val="none"/>
              </w:rPr>
            </w:pPr>
          </w:p>
        </w:tc>
      </w:tr>
      <w:tr w14:paraId="272EE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E4C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0D3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0E6B3">
            <w:pPr>
              <w:jc w:val="right"/>
              <w:rPr>
                <w:rFonts w:hint="eastAsia" w:ascii="宋体" w:hAnsi="宋体" w:eastAsia="宋体" w:cs="宋体"/>
                <w:i w:val="0"/>
                <w:iCs w:val="0"/>
                <w:color w:val="000000"/>
                <w:sz w:val="20"/>
                <w:szCs w:val="20"/>
                <w:u w:val="none"/>
              </w:rPr>
            </w:pPr>
          </w:p>
        </w:tc>
      </w:tr>
      <w:tr w14:paraId="05DEE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1FB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1C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海南省高等级公路车辆通行附加费安排的支出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2CFD">
            <w:pPr>
              <w:jc w:val="right"/>
              <w:rPr>
                <w:rFonts w:hint="eastAsia" w:ascii="宋体" w:hAnsi="宋体" w:eastAsia="宋体" w:cs="宋体"/>
                <w:i w:val="0"/>
                <w:iCs w:val="0"/>
                <w:color w:val="000000"/>
                <w:sz w:val="20"/>
                <w:szCs w:val="20"/>
                <w:u w:val="none"/>
              </w:rPr>
            </w:pPr>
          </w:p>
        </w:tc>
      </w:tr>
      <w:tr w14:paraId="250EC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202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AC1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公路建设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51DCA">
            <w:pPr>
              <w:jc w:val="right"/>
              <w:rPr>
                <w:rFonts w:hint="eastAsia" w:ascii="宋体" w:hAnsi="宋体" w:eastAsia="宋体" w:cs="宋体"/>
                <w:i w:val="0"/>
                <w:iCs w:val="0"/>
                <w:color w:val="000000"/>
                <w:sz w:val="20"/>
                <w:szCs w:val="20"/>
                <w:u w:val="none"/>
              </w:rPr>
            </w:pPr>
          </w:p>
        </w:tc>
      </w:tr>
      <w:tr w14:paraId="395BE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B70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2146002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F6F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公路养护</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746B3">
            <w:pPr>
              <w:jc w:val="right"/>
              <w:rPr>
                <w:rFonts w:hint="eastAsia" w:ascii="宋体" w:hAnsi="宋体" w:eastAsia="宋体" w:cs="宋体"/>
                <w:i w:val="0"/>
                <w:iCs w:val="0"/>
                <w:color w:val="000000"/>
                <w:sz w:val="20"/>
                <w:szCs w:val="20"/>
                <w:u w:val="none"/>
              </w:rPr>
            </w:pPr>
          </w:p>
        </w:tc>
      </w:tr>
      <w:tr w14:paraId="40331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366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2146003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4E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公路还贷</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D5CD4">
            <w:pPr>
              <w:jc w:val="right"/>
              <w:rPr>
                <w:rFonts w:hint="eastAsia" w:ascii="宋体" w:hAnsi="宋体" w:eastAsia="宋体" w:cs="宋体"/>
                <w:i w:val="0"/>
                <w:iCs w:val="0"/>
                <w:color w:val="000000"/>
                <w:sz w:val="20"/>
                <w:szCs w:val="20"/>
                <w:u w:val="none"/>
              </w:rPr>
            </w:pPr>
          </w:p>
        </w:tc>
      </w:tr>
      <w:tr w14:paraId="25FAB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E09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A8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其他海南省高等级公路车辆通行附加费安排的支出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5835E">
            <w:pPr>
              <w:jc w:val="right"/>
              <w:rPr>
                <w:rFonts w:hint="eastAsia" w:ascii="宋体" w:hAnsi="宋体" w:eastAsia="宋体" w:cs="宋体"/>
                <w:i w:val="0"/>
                <w:iCs w:val="0"/>
                <w:color w:val="000000"/>
                <w:sz w:val="20"/>
                <w:szCs w:val="20"/>
                <w:u w:val="none"/>
              </w:rPr>
            </w:pPr>
          </w:p>
        </w:tc>
      </w:tr>
      <w:tr w14:paraId="4A03B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3F2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21B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车辆通行费安排的支出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2E0E1">
            <w:pPr>
              <w:jc w:val="right"/>
              <w:rPr>
                <w:rFonts w:hint="eastAsia" w:ascii="宋体" w:hAnsi="宋体" w:eastAsia="宋体" w:cs="宋体"/>
                <w:i w:val="0"/>
                <w:iCs w:val="0"/>
                <w:color w:val="000000"/>
                <w:sz w:val="20"/>
                <w:szCs w:val="20"/>
                <w:u w:val="none"/>
              </w:rPr>
            </w:pPr>
          </w:p>
        </w:tc>
      </w:tr>
      <w:tr w14:paraId="06A1A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C4E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2146201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762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公路还贷</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AD90">
            <w:pPr>
              <w:jc w:val="right"/>
              <w:rPr>
                <w:rFonts w:hint="eastAsia" w:ascii="宋体" w:hAnsi="宋体" w:eastAsia="宋体" w:cs="宋体"/>
                <w:i w:val="0"/>
                <w:iCs w:val="0"/>
                <w:color w:val="000000"/>
                <w:sz w:val="20"/>
                <w:szCs w:val="20"/>
                <w:u w:val="none"/>
              </w:rPr>
            </w:pPr>
          </w:p>
        </w:tc>
      </w:tr>
      <w:tr w14:paraId="6F92E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C3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2146202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83F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政府还贷公路养护</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2041A">
            <w:pPr>
              <w:jc w:val="right"/>
              <w:rPr>
                <w:rFonts w:hint="eastAsia" w:ascii="宋体" w:hAnsi="宋体" w:eastAsia="宋体" w:cs="宋体"/>
                <w:i w:val="0"/>
                <w:iCs w:val="0"/>
                <w:color w:val="000000"/>
                <w:sz w:val="20"/>
                <w:szCs w:val="20"/>
                <w:u w:val="none"/>
              </w:rPr>
            </w:pPr>
          </w:p>
        </w:tc>
      </w:tr>
      <w:tr w14:paraId="6FD1C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64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2146203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66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政府还贷公路管理</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26691">
            <w:pPr>
              <w:jc w:val="right"/>
              <w:rPr>
                <w:rFonts w:hint="eastAsia" w:ascii="宋体" w:hAnsi="宋体" w:eastAsia="宋体" w:cs="宋体"/>
                <w:i w:val="0"/>
                <w:iCs w:val="0"/>
                <w:color w:val="000000"/>
                <w:sz w:val="20"/>
                <w:szCs w:val="20"/>
                <w:u w:val="none"/>
              </w:rPr>
            </w:pPr>
          </w:p>
        </w:tc>
      </w:tr>
      <w:tr w14:paraId="0C989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F0B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2146299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09D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其他车辆通行费安排的支出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86624">
            <w:pPr>
              <w:jc w:val="right"/>
              <w:rPr>
                <w:rFonts w:hint="eastAsia" w:ascii="宋体" w:hAnsi="宋体" w:eastAsia="宋体" w:cs="宋体"/>
                <w:i w:val="0"/>
                <w:iCs w:val="0"/>
                <w:color w:val="000000"/>
                <w:sz w:val="20"/>
                <w:szCs w:val="20"/>
                <w:u w:val="none"/>
              </w:rPr>
            </w:pPr>
          </w:p>
        </w:tc>
      </w:tr>
      <w:tr w14:paraId="2FF76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D77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218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民航发展基金支出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F34A8">
            <w:pPr>
              <w:jc w:val="right"/>
              <w:rPr>
                <w:rFonts w:hint="eastAsia" w:ascii="宋体" w:hAnsi="宋体" w:eastAsia="宋体" w:cs="宋体"/>
                <w:i w:val="0"/>
                <w:iCs w:val="0"/>
                <w:color w:val="000000"/>
                <w:sz w:val="20"/>
                <w:szCs w:val="20"/>
                <w:u w:val="none"/>
              </w:rPr>
            </w:pPr>
          </w:p>
        </w:tc>
      </w:tr>
      <w:tr w14:paraId="12C63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BBE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ADF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民航机场建设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5AA13">
            <w:pPr>
              <w:jc w:val="right"/>
              <w:rPr>
                <w:rFonts w:hint="eastAsia" w:ascii="宋体" w:hAnsi="宋体" w:eastAsia="宋体" w:cs="宋体"/>
                <w:i w:val="0"/>
                <w:iCs w:val="0"/>
                <w:color w:val="000000"/>
                <w:sz w:val="20"/>
                <w:szCs w:val="20"/>
                <w:u w:val="none"/>
              </w:rPr>
            </w:pPr>
          </w:p>
        </w:tc>
      </w:tr>
      <w:tr w14:paraId="730C9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AC1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36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空管系统建设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7A335">
            <w:pPr>
              <w:jc w:val="right"/>
              <w:rPr>
                <w:rFonts w:hint="eastAsia" w:ascii="宋体" w:hAnsi="宋体" w:eastAsia="宋体" w:cs="宋体"/>
                <w:i w:val="0"/>
                <w:iCs w:val="0"/>
                <w:color w:val="000000"/>
                <w:sz w:val="20"/>
                <w:szCs w:val="20"/>
                <w:u w:val="none"/>
              </w:rPr>
            </w:pPr>
          </w:p>
        </w:tc>
      </w:tr>
      <w:tr w14:paraId="64D4F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B32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45F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民航安全</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DE6BB">
            <w:pPr>
              <w:jc w:val="right"/>
              <w:rPr>
                <w:rFonts w:hint="eastAsia" w:ascii="宋体" w:hAnsi="宋体" w:eastAsia="宋体" w:cs="宋体"/>
                <w:i w:val="0"/>
                <w:iCs w:val="0"/>
                <w:color w:val="000000"/>
                <w:sz w:val="20"/>
                <w:szCs w:val="20"/>
                <w:u w:val="none"/>
              </w:rPr>
            </w:pPr>
          </w:p>
        </w:tc>
      </w:tr>
      <w:tr w14:paraId="5F5DA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366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33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航线和机场补贴</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4DE8">
            <w:pPr>
              <w:jc w:val="right"/>
              <w:rPr>
                <w:rFonts w:hint="eastAsia" w:ascii="宋体" w:hAnsi="宋体" w:eastAsia="宋体" w:cs="宋体"/>
                <w:i w:val="0"/>
                <w:iCs w:val="0"/>
                <w:color w:val="000000"/>
                <w:sz w:val="20"/>
                <w:szCs w:val="20"/>
                <w:u w:val="none"/>
              </w:rPr>
            </w:pPr>
          </w:p>
        </w:tc>
      </w:tr>
      <w:tr w14:paraId="4EE23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1E7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457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民航节能减排</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83C37">
            <w:pPr>
              <w:jc w:val="right"/>
              <w:rPr>
                <w:rFonts w:hint="eastAsia" w:ascii="宋体" w:hAnsi="宋体" w:eastAsia="宋体" w:cs="宋体"/>
                <w:i w:val="0"/>
                <w:iCs w:val="0"/>
                <w:color w:val="000000"/>
                <w:sz w:val="20"/>
                <w:szCs w:val="20"/>
                <w:u w:val="none"/>
              </w:rPr>
            </w:pPr>
          </w:p>
        </w:tc>
      </w:tr>
      <w:tr w14:paraId="161E7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A39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484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通用航空发展</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38671">
            <w:pPr>
              <w:jc w:val="right"/>
              <w:rPr>
                <w:rFonts w:hint="eastAsia" w:ascii="宋体" w:hAnsi="宋体" w:eastAsia="宋体" w:cs="宋体"/>
                <w:i w:val="0"/>
                <w:iCs w:val="0"/>
                <w:color w:val="000000"/>
                <w:sz w:val="20"/>
                <w:szCs w:val="20"/>
                <w:u w:val="none"/>
              </w:rPr>
            </w:pPr>
          </w:p>
        </w:tc>
      </w:tr>
      <w:tr w14:paraId="30500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D0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646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征管经费</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ABB69">
            <w:pPr>
              <w:jc w:val="right"/>
              <w:rPr>
                <w:rFonts w:hint="eastAsia" w:ascii="宋体" w:hAnsi="宋体" w:eastAsia="宋体" w:cs="宋体"/>
                <w:i w:val="0"/>
                <w:iCs w:val="0"/>
                <w:color w:val="000000"/>
                <w:sz w:val="20"/>
                <w:szCs w:val="20"/>
                <w:u w:val="none"/>
              </w:rPr>
            </w:pPr>
          </w:p>
        </w:tc>
      </w:tr>
      <w:tr w14:paraId="12DF5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EE2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2146909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A7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民航科教和信息建设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A81D4">
            <w:pPr>
              <w:jc w:val="right"/>
              <w:rPr>
                <w:rFonts w:hint="eastAsia" w:ascii="宋体" w:hAnsi="宋体" w:eastAsia="宋体" w:cs="宋体"/>
                <w:i w:val="0"/>
                <w:iCs w:val="0"/>
                <w:color w:val="000000"/>
                <w:sz w:val="20"/>
                <w:szCs w:val="20"/>
                <w:u w:val="none"/>
              </w:rPr>
            </w:pPr>
          </w:p>
        </w:tc>
      </w:tr>
      <w:tr w14:paraId="287F4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E9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2146999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CF6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其他民航发展基金支出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6C89F">
            <w:pPr>
              <w:jc w:val="right"/>
              <w:rPr>
                <w:rFonts w:hint="eastAsia" w:ascii="宋体" w:hAnsi="宋体" w:eastAsia="宋体" w:cs="宋体"/>
                <w:i w:val="0"/>
                <w:iCs w:val="0"/>
                <w:color w:val="000000"/>
                <w:sz w:val="20"/>
                <w:szCs w:val="20"/>
                <w:u w:val="none"/>
              </w:rPr>
            </w:pPr>
          </w:p>
        </w:tc>
      </w:tr>
      <w:tr w14:paraId="10DB8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5DC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54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海南省高等级公路车辆通行附加费对应专项债务收入安排的支出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87F2">
            <w:pPr>
              <w:jc w:val="right"/>
              <w:rPr>
                <w:rFonts w:hint="eastAsia" w:ascii="宋体" w:hAnsi="宋体" w:eastAsia="宋体" w:cs="宋体"/>
                <w:i w:val="0"/>
                <w:iCs w:val="0"/>
                <w:color w:val="000000"/>
                <w:sz w:val="20"/>
                <w:szCs w:val="20"/>
                <w:u w:val="none"/>
              </w:rPr>
            </w:pPr>
          </w:p>
        </w:tc>
      </w:tr>
      <w:tr w14:paraId="0D7D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E6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9A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公路建设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12403">
            <w:pPr>
              <w:jc w:val="right"/>
              <w:rPr>
                <w:rFonts w:hint="eastAsia" w:ascii="宋体" w:hAnsi="宋体" w:eastAsia="宋体" w:cs="宋体"/>
                <w:i w:val="0"/>
                <w:iCs w:val="0"/>
                <w:color w:val="000000"/>
                <w:sz w:val="20"/>
                <w:szCs w:val="20"/>
                <w:u w:val="none"/>
              </w:rPr>
            </w:pPr>
          </w:p>
        </w:tc>
      </w:tr>
      <w:tr w14:paraId="0478F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B89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DC1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其他海南省高等级公路车辆通行附加费对应专项债务收入安排的支出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B2629">
            <w:pPr>
              <w:jc w:val="right"/>
              <w:rPr>
                <w:rFonts w:hint="eastAsia" w:ascii="宋体" w:hAnsi="宋体" w:eastAsia="宋体" w:cs="宋体"/>
                <w:i w:val="0"/>
                <w:iCs w:val="0"/>
                <w:color w:val="000000"/>
                <w:sz w:val="20"/>
                <w:szCs w:val="20"/>
                <w:u w:val="none"/>
              </w:rPr>
            </w:pPr>
          </w:p>
        </w:tc>
      </w:tr>
      <w:tr w14:paraId="233A0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D6C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B3F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政府收费公路专项债券收入安排的支出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474BC">
            <w:pPr>
              <w:jc w:val="right"/>
              <w:rPr>
                <w:rFonts w:hint="eastAsia" w:ascii="宋体" w:hAnsi="宋体" w:eastAsia="宋体" w:cs="宋体"/>
                <w:i w:val="0"/>
                <w:iCs w:val="0"/>
                <w:color w:val="000000"/>
                <w:sz w:val="20"/>
                <w:szCs w:val="20"/>
                <w:u w:val="none"/>
              </w:rPr>
            </w:pPr>
          </w:p>
        </w:tc>
      </w:tr>
      <w:tr w14:paraId="65B03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AC2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2147101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3B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公路建设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00C2">
            <w:pPr>
              <w:jc w:val="right"/>
              <w:rPr>
                <w:rFonts w:hint="eastAsia" w:ascii="宋体" w:hAnsi="宋体" w:eastAsia="宋体" w:cs="宋体"/>
                <w:i w:val="0"/>
                <w:iCs w:val="0"/>
                <w:color w:val="000000"/>
                <w:sz w:val="20"/>
                <w:szCs w:val="20"/>
                <w:u w:val="none"/>
              </w:rPr>
            </w:pPr>
          </w:p>
        </w:tc>
      </w:tr>
      <w:tr w14:paraId="78A60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E40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2147199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684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其他政府收费公路专项债券收入安排的支出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850EB">
            <w:pPr>
              <w:jc w:val="right"/>
              <w:rPr>
                <w:rFonts w:hint="eastAsia" w:ascii="宋体" w:hAnsi="宋体" w:eastAsia="宋体" w:cs="宋体"/>
                <w:i w:val="0"/>
                <w:iCs w:val="0"/>
                <w:color w:val="000000"/>
                <w:sz w:val="20"/>
                <w:szCs w:val="20"/>
                <w:u w:val="none"/>
              </w:rPr>
            </w:pPr>
          </w:p>
        </w:tc>
      </w:tr>
      <w:tr w14:paraId="28129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E9E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21472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2AE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车辆通行费对应专项债务收入安排的支出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F7EBA">
            <w:pPr>
              <w:jc w:val="right"/>
              <w:rPr>
                <w:rFonts w:hint="eastAsia" w:ascii="宋体" w:hAnsi="宋体" w:eastAsia="宋体" w:cs="宋体"/>
                <w:i w:val="0"/>
                <w:iCs w:val="0"/>
                <w:color w:val="000000"/>
                <w:sz w:val="20"/>
                <w:szCs w:val="20"/>
                <w:u w:val="none"/>
              </w:rPr>
            </w:pPr>
          </w:p>
        </w:tc>
      </w:tr>
      <w:tr w14:paraId="2C44C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A26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28C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资源勘探工业信息等支出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65D78">
            <w:pPr>
              <w:jc w:val="right"/>
              <w:rPr>
                <w:rFonts w:hint="eastAsia" w:ascii="宋体" w:hAnsi="宋体" w:eastAsia="宋体" w:cs="宋体"/>
                <w:i w:val="0"/>
                <w:iCs w:val="0"/>
                <w:color w:val="000000"/>
                <w:sz w:val="20"/>
                <w:szCs w:val="20"/>
                <w:u w:val="none"/>
              </w:rPr>
            </w:pPr>
          </w:p>
        </w:tc>
      </w:tr>
      <w:tr w14:paraId="0583B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BF1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21562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F63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农网还贷资金支出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C244">
            <w:pPr>
              <w:jc w:val="right"/>
              <w:rPr>
                <w:rFonts w:hint="eastAsia" w:ascii="宋体" w:hAnsi="宋体" w:eastAsia="宋体" w:cs="宋体"/>
                <w:i w:val="0"/>
                <w:iCs w:val="0"/>
                <w:color w:val="000000"/>
                <w:sz w:val="20"/>
                <w:szCs w:val="20"/>
                <w:u w:val="none"/>
              </w:rPr>
            </w:pPr>
          </w:p>
        </w:tc>
      </w:tr>
      <w:tr w14:paraId="0FBFA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EC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2156202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194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地方农网还贷资金支出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2573B">
            <w:pPr>
              <w:jc w:val="right"/>
              <w:rPr>
                <w:rFonts w:hint="eastAsia" w:ascii="宋体" w:hAnsi="宋体" w:eastAsia="宋体" w:cs="宋体"/>
                <w:i w:val="0"/>
                <w:iCs w:val="0"/>
                <w:color w:val="000000"/>
                <w:sz w:val="20"/>
                <w:szCs w:val="20"/>
                <w:u w:val="none"/>
              </w:rPr>
            </w:pPr>
          </w:p>
        </w:tc>
      </w:tr>
      <w:tr w14:paraId="0F39A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DB2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2156299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1D4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其他农网还贷资金支出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C0A04">
            <w:pPr>
              <w:jc w:val="right"/>
              <w:rPr>
                <w:rFonts w:hint="eastAsia" w:ascii="宋体" w:hAnsi="宋体" w:eastAsia="宋体" w:cs="宋体"/>
                <w:i w:val="0"/>
                <w:iCs w:val="0"/>
                <w:color w:val="000000"/>
                <w:sz w:val="20"/>
                <w:szCs w:val="20"/>
                <w:u w:val="none"/>
              </w:rPr>
            </w:pPr>
          </w:p>
        </w:tc>
      </w:tr>
      <w:tr w14:paraId="0F4C0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01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0E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182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118,135</w:t>
            </w:r>
          </w:p>
        </w:tc>
      </w:tr>
      <w:tr w14:paraId="33D5E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31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9C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其他政府性基金及对应专项债务收入安排的支出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E4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117,300</w:t>
            </w:r>
          </w:p>
        </w:tc>
      </w:tr>
      <w:tr w14:paraId="18F78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28A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2290401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AE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CDB70">
            <w:pPr>
              <w:jc w:val="right"/>
              <w:rPr>
                <w:rFonts w:hint="eastAsia" w:ascii="宋体" w:hAnsi="宋体" w:eastAsia="宋体" w:cs="宋体"/>
                <w:i w:val="0"/>
                <w:iCs w:val="0"/>
                <w:color w:val="000000"/>
                <w:sz w:val="20"/>
                <w:szCs w:val="20"/>
                <w:u w:val="none"/>
              </w:rPr>
            </w:pPr>
          </w:p>
        </w:tc>
      </w:tr>
      <w:tr w14:paraId="0E329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45F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2290402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4C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其他地方自行试点项目收益专项债券收入安排的支出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3B8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117,300</w:t>
            </w:r>
          </w:p>
        </w:tc>
      </w:tr>
      <w:tr w14:paraId="20207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7EE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2290403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E6D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其他政府性基金债务收入安排的支出  </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83C7">
            <w:pPr>
              <w:jc w:val="right"/>
              <w:rPr>
                <w:rFonts w:hint="eastAsia" w:ascii="宋体" w:hAnsi="宋体" w:eastAsia="宋体" w:cs="宋体"/>
                <w:i w:val="0"/>
                <w:iCs w:val="0"/>
                <w:color w:val="000000"/>
                <w:sz w:val="20"/>
                <w:szCs w:val="20"/>
                <w:u w:val="none"/>
              </w:rPr>
            </w:pPr>
          </w:p>
        </w:tc>
      </w:tr>
      <w:tr w14:paraId="7B7E7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A3E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E5A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彩票发行销售机构业务费安排的支出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8D550">
            <w:pPr>
              <w:jc w:val="right"/>
              <w:rPr>
                <w:rFonts w:hint="eastAsia" w:ascii="宋体" w:hAnsi="宋体" w:eastAsia="宋体" w:cs="宋体"/>
                <w:i w:val="0"/>
                <w:iCs w:val="0"/>
                <w:color w:val="000000"/>
                <w:sz w:val="20"/>
                <w:szCs w:val="20"/>
                <w:u w:val="none"/>
              </w:rPr>
            </w:pPr>
          </w:p>
        </w:tc>
      </w:tr>
      <w:tr w14:paraId="35C51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CDD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E7C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福利彩票发行机构的业务费支出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835E">
            <w:pPr>
              <w:jc w:val="right"/>
              <w:rPr>
                <w:rFonts w:hint="eastAsia" w:ascii="宋体" w:hAnsi="宋体" w:eastAsia="宋体" w:cs="宋体"/>
                <w:i w:val="0"/>
                <w:iCs w:val="0"/>
                <w:color w:val="000000"/>
                <w:sz w:val="20"/>
                <w:szCs w:val="20"/>
                <w:u w:val="none"/>
              </w:rPr>
            </w:pPr>
          </w:p>
        </w:tc>
      </w:tr>
      <w:tr w14:paraId="33BBF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F07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5CB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体育彩票发行机构的业务费支出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3B71">
            <w:pPr>
              <w:jc w:val="right"/>
              <w:rPr>
                <w:rFonts w:hint="eastAsia" w:ascii="宋体" w:hAnsi="宋体" w:eastAsia="宋体" w:cs="宋体"/>
                <w:i w:val="0"/>
                <w:iCs w:val="0"/>
                <w:color w:val="000000"/>
                <w:sz w:val="20"/>
                <w:szCs w:val="20"/>
                <w:u w:val="none"/>
              </w:rPr>
            </w:pPr>
          </w:p>
        </w:tc>
      </w:tr>
      <w:tr w14:paraId="710A1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64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7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福利彩票销售机构的业务费支出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8A25">
            <w:pPr>
              <w:jc w:val="right"/>
              <w:rPr>
                <w:rFonts w:hint="eastAsia" w:ascii="宋体" w:hAnsi="宋体" w:eastAsia="宋体" w:cs="宋体"/>
                <w:i w:val="0"/>
                <w:iCs w:val="0"/>
                <w:color w:val="000000"/>
                <w:sz w:val="20"/>
                <w:szCs w:val="20"/>
                <w:u w:val="none"/>
              </w:rPr>
            </w:pPr>
          </w:p>
        </w:tc>
      </w:tr>
      <w:tr w14:paraId="22CE3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B58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619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体育彩票销售机构的业务费支出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A92D8">
            <w:pPr>
              <w:jc w:val="right"/>
              <w:rPr>
                <w:rFonts w:hint="eastAsia" w:ascii="宋体" w:hAnsi="宋体" w:eastAsia="宋体" w:cs="宋体"/>
                <w:i w:val="0"/>
                <w:iCs w:val="0"/>
                <w:color w:val="000000"/>
                <w:sz w:val="20"/>
                <w:szCs w:val="20"/>
                <w:u w:val="none"/>
              </w:rPr>
            </w:pPr>
          </w:p>
        </w:tc>
      </w:tr>
      <w:tr w14:paraId="76E1A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2DF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9A6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彩票兑奖周转金支出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3C6F8">
            <w:pPr>
              <w:jc w:val="right"/>
              <w:rPr>
                <w:rFonts w:hint="eastAsia" w:ascii="宋体" w:hAnsi="宋体" w:eastAsia="宋体" w:cs="宋体"/>
                <w:i w:val="0"/>
                <w:iCs w:val="0"/>
                <w:color w:val="000000"/>
                <w:sz w:val="20"/>
                <w:szCs w:val="20"/>
                <w:u w:val="none"/>
              </w:rPr>
            </w:pPr>
          </w:p>
        </w:tc>
      </w:tr>
      <w:tr w14:paraId="7DF99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3ED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E44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彩票发行销售风险基金支出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AEDFD">
            <w:pPr>
              <w:jc w:val="right"/>
              <w:rPr>
                <w:rFonts w:hint="eastAsia" w:ascii="宋体" w:hAnsi="宋体" w:eastAsia="宋体" w:cs="宋体"/>
                <w:i w:val="0"/>
                <w:iCs w:val="0"/>
                <w:color w:val="000000"/>
                <w:sz w:val="20"/>
                <w:szCs w:val="20"/>
                <w:u w:val="none"/>
              </w:rPr>
            </w:pPr>
          </w:p>
        </w:tc>
      </w:tr>
      <w:tr w14:paraId="013D1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46C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2290808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AF0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彩票市场调控资金支出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4D23">
            <w:pPr>
              <w:jc w:val="right"/>
              <w:rPr>
                <w:rFonts w:hint="eastAsia" w:ascii="宋体" w:hAnsi="宋体" w:eastAsia="宋体" w:cs="宋体"/>
                <w:i w:val="0"/>
                <w:iCs w:val="0"/>
                <w:color w:val="000000"/>
                <w:sz w:val="20"/>
                <w:szCs w:val="20"/>
                <w:u w:val="none"/>
              </w:rPr>
            </w:pPr>
          </w:p>
        </w:tc>
      </w:tr>
      <w:tr w14:paraId="7A001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FE5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2290899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5B1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其他彩票发行销售机构业务费安排的支出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BDCD">
            <w:pPr>
              <w:jc w:val="right"/>
              <w:rPr>
                <w:rFonts w:hint="eastAsia" w:ascii="宋体" w:hAnsi="宋体" w:eastAsia="宋体" w:cs="宋体"/>
                <w:i w:val="0"/>
                <w:iCs w:val="0"/>
                <w:color w:val="000000"/>
                <w:sz w:val="20"/>
                <w:szCs w:val="20"/>
                <w:u w:val="none"/>
              </w:rPr>
            </w:pPr>
          </w:p>
        </w:tc>
      </w:tr>
      <w:tr w14:paraId="483DA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02E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35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彩票公益金安排的支出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0EF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835</w:t>
            </w:r>
          </w:p>
        </w:tc>
      </w:tr>
      <w:tr w14:paraId="05890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C27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77F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用于补充全国社会保障基金的彩票公益金支出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8BEAE">
            <w:pPr>
              <w:jc w:val="right"/>
              <w:rPr>
                <w:rFonts w:hint="eastAsia" w:ascii="宋体" w:hAnsi="宋体" w:eastAsia="宋体" w:cs="宋体"/>
                <w:i w:val="0"/>
                <w:iCs w:val="0"/>
                <w:color w:val="000000"/>
                <w:sz w:val="20"/>
                <w:szCs w:val="20"/>
                <w:u w:val="none"/>
              </w:rPr>
            </w:pPr>
          </w:p>
        </w:tc>
      </w:tr>
      <w:tr w14:paraId="716A1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93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F0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用于社会福利的彩票公益金支出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01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715</w:t>
            </w:r>
          </w:p>
        </w:tc>
      </w:tr>
      <w:tr w14:paraId="4A584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B56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E2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用于体育事业的彩票公益金支出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840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r>
      <w:tr w14:paraId="73C1A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543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0D8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用于教育事业的彩票公益金支出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0CAB5">
            <w:pPr>
              <w:jc w:val="right"/>
              <w:rPr>
                <w:rFonts w:hint="eastAsia" w:ascii="宋体" w:hAnsi="宋体" w:eastAsia="宋体" w:cs="宋体"/>
                <w:i w:val="0"/>
                <w:iCs w:val="0"/>
                <w:color w:val="000000"/>
                <w:sz w:val="20"/>
                <w:szCs w:val="20"/>
                <w:u w:val="none"/>
              </w:rPr>
            </w:pPr>
          </w:p>
        </w:tc>
      </w:tr>
      <w:tr w14:paraId="3A9F3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E0B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863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用于红十字事业的彩票公益金支出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52B43">
            <w:pPr>
              <w:jc w:val="right"/>
              <w:rPr>
                <w:rFonts w:hint="eastAsia" w:ascii="宋体" w:hAnsi="宋体" w:eastAsia="宋体" w:cs="宋体"/>
                <w:i w:val="0"/>
                <w:iCs w:val="0"/>
                <w:color w:val="000000"/>
                <w:sz w:val="20"/>
                <w:szCs w:val="20"/>
                <w:u w:val="none"/>
              </w:rPr>
            </w:pPr>
          </w:p>
        </w:tc>
      </w:tr>
      <w:tr w14:paraId="4CAB6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D6D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D61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用于残疾人事业的彩票公益金支出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2D7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68</w:t>
            </w:r>
          </w:p>
        </w:tc>
      </w:tr>
      <w:tr w14:paraId="14B91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EA6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2296010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5CA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用于文化事业的彩票公益金支出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ACDD2">
            <w:pPr>
              <w:jc w:val="right"/>
              <w:rPr>
                <w:rFonts w:hint="eastAsia" w:ascii="宋体" w:hAnsi="宋体" w:eastAsia="宋体" w:cs="宋体"/>
                <w:i w:val="0"/>
                <w:iCs w:val="0"/>
                <w:color w:val="000000"/>
                <w:sz w:val="20"/>
                <w:szCs w:val="20"/>
                <w:u w:val="none"/>
              </w:rPr>
            </w:pPr>
          </w:p>
        </w:tc>
      </w:tr>
      <w:tr w14:paraId="0E6D3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91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0C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用于巩固脱贫攻坚成果衔接乡村振兴的彩票公益金支出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D1A1">
            <w:pPr>
              <w:jc w:val="right"/>
              <w:rPr>
                <w:rFonts w:hint="eastAsia" w:ascii="宋体" w:hAnsi="宋体" w:eastAsia="宋体" w:cs="宋体"/>
                <w:i w:val="0"/>
                <w:iCs w:val="0"/>
                <w:color w:val="000000"/>
                <w:sz w:val="20"/>
                <w:szCs w:val="20"/>
                <w:u w:val="none"/>
              </w:rPr>
            </w:pPr>
          </w:p>
        </w:tc>
      </w:tr>
      <w:tr w14:paraId="216F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1F4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2296012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930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用于法律援助的彩票公益金支出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7F637">
            <w:pPr>
              <w:jc w:val="right"/>
              <w:rPr>
                <w:rFonts w:hint="eastAsia" w:ascii="宋体" w:hAnsi="宋体" w:eastAsia="宋体" w:cs="宋体"/>
                <w:i w:val="0"/>
                <w:iCs w:val="0"/>
                <w:color w:val="000000"/>
                <w:sz w:val="20"/>
                <w:szCs w:val="20"/>
                <w:u w:val="none"/>
              </w:rPr>
            </w:pPr>
          </w:p>
        </w:tc>
      </w:tr>
      <w:tr w14:paraId="0A679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BE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2296013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7D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用于城乡医疗救助的彩票公益金支出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1FF4">
            <w:pPr>
              <w:jc w:val="right"/>
              <w:rPr>
                <w:rFonts w:hint="eastAsia" w:ascii="宋体" w:hAnsi="宋体" w:eastAsia="宋体" w:cs="宋体"/>
                <w:i w:val="0"/>
                <w:iCs w:val="0"/>
                <w:color w:val="000000"/>
                <w:sz w:val="20"/>
                <w:szCs w:val="20"/>
                <w:u w:val="none"/>
              </w:rPr>
            </w:pPr>
          </w:p>
        </w:tc>
      </w:tr>
      <w:tr w14:paraId="47E67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D60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2296099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B3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用于其他社会公益事业的彩票公益金支出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2F60E">
            <w:pPr>
              <w:jc w:val="right"/>
              <w:rPr>
                <w:rFonts w:hint="eastAsia" w:ascii="宋体" w:hAnsi="宋体" w:eastAsia="宋体" w:cs="宋体"/>
                <w:i w:val="0"/>
                <w:iCs w:val="0"/>
                <w:color w:val="000000"/>
                <w:sz w:val="20"/>
                <w:szCs w:val="20"/>
                <w:u w:val="none"/>
              </w:rPr>
            </w:pPr>
          </w:p>
        </w:tc>
      </w:tr>
      <w:tr w14:paraId="63349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38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48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F32E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9,812</w:t>
            </w:r>
          </w:p>
        </w:tc>
      </w:tr>
      <w:tr w14:paraId="36EBE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ED6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59B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地方政府专项债务付息支出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B0C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9,812</w:t>
            </w:r>
          </w:p>
        </w:tc>
      </w:tr>
      <w:tr w14:paraId="0272B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B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42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海南省高等级公路车辆通行附加费债务付息支出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DC43">
            <w:pPr>
              <w:jc w:val="right"/>
              <w:rPr>
                <w:rFonts w:hint="eastAsia" w:ascii="宋体" w:hAnsi="宋体" w:eastAsia="宋体" w:cs="宋体"/>
                <w:i w:val="0"/>
                <w:iCs w:val="0"/>
                <w:color w:val="000000"/>
                <w:sz w:val="20"/>
                <w:szCs w:val="20"/>
                <w:u w:val="none"/>
              </w:rPr>
            </w:pPr>
          </w:p>
        </w:tc>
      </w:tr>
      <w:tr w14:paraId="69399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472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189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国家电影事业发展专项资金债务付息支出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90E90">
            <w:pPr>
              <w:jc w:val="right"/>
              <w:rPr>
                <w:rFonts w:hint="eastAsia" w:ascii="宋体" w:hAnsi="宋体" w:eastAsia="宋体" w:cs="宋体"/>
                <w:i w:val="0"/>
                <w:iCs w:val="0"/>
                <w:color w:val="000000"/>
                <w:sz w:val="20"/>
                <w:szCs w:val="20"/>
                <w:u w:val="none"/>
              </w:rPr>
            </w:pPr>
          </w:p>
        </w:tc>
      </w:tr>
      <w:tr w14:paraId="55D52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EB6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B46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国有土地使用权出让金债务付息支出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93D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1,541</w:t>
            </w:r>
          </w:p>
        </w:tc>
      </w:tr>
      <w:tr w14:paraId="6D925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C6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7FD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农业土地开发资金债务付息支出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8C1AC">
            <w:pPr>
              <w:jc w:val="right"/>
              <w:rPr>
                <w:rFonts w:hint="eastAsia" w:ascii="宋体" w:hAnsi="宋体" w:eastAsia="宋体" w:cs="宋体"/>
                <w:i w:val="0"/>
                <w:iCs w:val="0"/>
                <w:color w:val="000000"/>
                <w:sz w:val="20"/>
                <w:szCs w:val="20"/>
                <w:u w:val="none"/>
              </w:rPr>
            </w:pPr>
          </w:p>
        </w:tc>
      </w:tr>
      <w:tr w14:paraId="1C214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5CA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25C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大中型水库库区基金债务付息支出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92D5B">
            <w:pPr>
              <w:jc w:val="right"/>
              <w:rPr>
                <w:rFonts w:hint="eastAsia" w:ascii="宋体" w:hAnsi="宋体" w:eastAsia="宋体" w:cs="宋体"/>
                <w:i w:val="0"/>
                <w:iCs w:val="0"/>
                <w:color w:val="000000"/>
                <w:sz w:val="20"/>
                <w:szCs w:val="20"/>
                <w:u w:val="none"/>
              </w:rPr>
            </w:pPr>
          </w:p>
        </w:tc>
      </w:tr>
      <w:tr w14:paraId="6E054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A1E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958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城市基础设施配套费债务付息支出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5D3A3">
            <w:pPr>
              <w:jc w:val="right"/>
              <w:rPr>
                <w:rFonts w:hint="eastAsia" w:ascii="宋体" w:hAnsi="宋体" w:eastAsia="宋体" w:cs="宋体"/>
                <w:i w:val="0"/>
                <w:iCs w:val="0"/>
                <w:color w:val="000000"/>
                <w:sz w:val="20"/>
                <w:szCs w:val="20"/>
                <w:u w:val="none"/>
              </w:rPr>
            </w:pPr>
          </w:p>
        </w:tc>
      </w:tr>
      <w:tr w14:paraId="2C4FE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2C7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4F7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小型水库移民扶助基金债务付息支出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E7BF1">
            <w:pPr>
              <w:jc w:val="right"/>
              <w:rPr>
                <w:rFonts w:hint="eastAsia" w:ascii="宋体" w:hAnsi="宋体" w:eastAsia="宋体" w:cs="宋体"/>
                <w:i w:val="0"/>
                <w:iCs w:val="0"/>
                <w:color w:val="000000"/>
                <w:sz w:val="20"/>
                <w:szCs w:val="20"/>
                <w:u w:val="none"/>
              </w:rPr>
            </w:pPr>
          </w:p>
        </w:tc>
      </w:tr>
      <w:tr w14:paraId="0B5D1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788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970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国家重大水利工程建设基金债务付息支出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AB9D9">
            <w:pPr>
              <w:jc w:val="right"/>
              <w:rPr>
                <w:rFonts w:hint="eastAsia" w:ascii="宋体" w:hAnsi="宋体" w:eastAsia="宋体" w:cs="宋体"/>
                <w:i w:val="0"/>
                <w:iCs w:val="0"/>
                <w:color w:val="000000"/>
                <w:sz w:val="20"/>
                <w:szCs w:val="20"/>
                <w:u w:val="none"/>
              </w:rPr>
            </w:pPr>
          </w:p>
        </w:tc>
      </w:tr>
      <w:tr w14:paraId="01D49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DF1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2320419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2AA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车辆通行费债务付息支出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5C86C">
            <w:pPr>
              <w:jc w:val="right"/>
              <w:rPr>
                <w:rFonts w:hint="eastAsia" w:ascii="宋体" w:hAnsi="宋体" w:eastAsia="宋体" w:cs="宋体"/>
                <w:i w:val="0"/>
                <w:iCs w:val="0"/>
                <w:color w:val="000000"/>
                <w:sz w:val="20"/>
                <w:szCs w:val="20"/>
                <w:u w:val="none"/>
              </w:rPr>
            </w:pPr>
          </w:p>
        </w:tc>
      </w:tr>
      <w:tr w14:paraId="6DC40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169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2320420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BD9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污水处理费债务付息支出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8DEF7">
            <w:pPr>
              <w:jc w:val="right"/>
              <w:rPr>
                <w:rFonts w:hint="eastAsia" w:ascii="宋体" w:hAnsi="宋体" w:eastAsia="宋体" w:cs="宋体"/>
                <w:i w:val="0"/>
                <w:iCs w:val="0"/>
                <w:color w:val="000000"/>
                <w:sz w:val="20"/>
                <w:szCs w:val="20"/>
                <w:u w:val="none"/>
              </w:rPr>
            </w:pPr>
          </w:p>
        </w:tc>
      </w:tr>
      <w:tr w14:paraId="48661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D5D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2320431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D3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土地储备专项债券付息支出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09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345</w:t>
            </w:r>
          </w:p>
        </w:tc>
      </w:tr>
      <w:tr w14:paraId="3AA8D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05F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2320432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BD1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政府收费公路专项债券付息支出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A5796">
            <w:pPr>
              <w:jc w:val="right"/>
              <w:rPr>
                <w:rFonts w:hint="eastAsia" w:ascii="宋体" w:hAnsi="宋体" w:eastAsia="宋体" w:cs="宋体"/>
                <w:i w:val="0"/>
                <w:iCs w:val="0"/>
                <w:color w:val="000000"/>
                <w:sz w:val="20"/>
                <w:szCs w:val="20"/>
                <w:u w:val="none"/>
              </w:rPr>
            </w:pPr>
          </w:p>
        </w:tc>
      </w:tr>
      <w:tr w14:paraId="53B5F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0A9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2320433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9E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棚户区改造专项债券付息支出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15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286</w:t>
            </w:r>
          </w:p>
        </w:tc>
      </w:tr>
      <w:tr w14:paraId="70DE2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34D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2320498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A86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其他地方自行试点项目收益专项债券付息支出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61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7,640</w:t>
            </w:r>
          </w:p>
        </w:tc>
      </w:tr>
      <w:tr w14:paraId="03AFB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28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2320499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5DC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其他政府性基金债务付息支出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F0D0">
            <w:pPr>
              <w:jc w:val="right"/>
              <w:rPr>
                <w:rFonts w:hint="eastAsia" w:ascii="宋体" w:hAnsi="宋体" w:eastAsia="宋体" w:cs="宋体"/>
                <w:i w:val="0"/>
                <w:iCs w:val="0"/>
                <w:color w:val="000000"/>
                <w:sz w:val="20"/>
                <w:szCs w:val="20"/>
                <w:u w:val="none"/>
              </w:rPr>
            </w:pPr>
          </w:p>
        </w:tc>
      </w:tr>
      <w:tr w14:paraId="2C2AB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BE4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D7C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F243F">
            <w:pPr>
              <w:jc w:val="right"/>
              <w:rPr>
                <w:rFonts w:hint="eastAsia" w:ascii="宋体" w:hAnsi="宋体" w:eastAsia="宋体" w:cs="宋体"/>
                <w:i w:val="0"/>
                <w:iCs w:val="0"/>
                <w:color w:val="000000"/>
                <w:sz w:val="20"/>
                <w:szCs w:val="20"/>
                <w:u w:val="none"/>
              </w:rPr>
            </w:pPr>
          </w:p>
        </w:tc>
      </w:tr>
      <w:tr w14:paraId="34DCB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D8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A9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地方政府专项债务发行费用支出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8A3B3">
            <w:pPr>
              <w:jc w:val="right"/>
              <w:rPr>
                <w:rFonts w:hint="eastAsia" w:ascii="宋体" w:hAnsi="宋体" w:eastAsia="宋体" w:cs="宋体"/>
                <w:i w:val="0"/>
                <w:iCs w:val="0"/>
                <w:color w:val="000000"/>
                <w:sz w:val="20"/>
                <w:szCs w:val="20"/>
                <w:u w:val="none"/>
              </w:rPr>
            </w:pPr>
          </w:p>
        </w:tc>
      </w:tr>
      <w:tr w14:paraId="68392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F6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EE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海南省高等级公路车辆通行附加费债务发行费用支出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5AE3">
            <w:pPr>
              <w:jc w:val="right"/>
              <w:rPr>
                <w:rFonts w:hint="eastAsia" w:ascii="宋体" w:hAnsi="宋体" w:eastAsia="宋体" w:cs="宋体"/>
                <w:i w:val="0"/>
                <w:iCs w:val="0"/>
                <w:color w:val="000000"/>
                <w:sz w:val="20"/>
                <w:szCs w:val="20"/>
                <w:u w:val="none"/>
              </w:rPr>
            </w:pPr>
          </w:p>
        </w:tc>
      </w:tr>
      <w:tr w14:paraId="78696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BD2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92B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国家电影事业发展专项资金债务发行费用支出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F46E1">
            <w:pPr>
              <w:jc w:val="right"/>
              <w:rPr>
                <w:rFonts w:hint="eastAsia" w:ascii="宋体" w:hAnsi="宋体" w:eastAsia="宋体" w:cs="宋体"/>
                <w:i w:val="0"/>
                <w:iCs w:val="0"/>
                <w:color w:val="000000"/>
                <w:sz w:val="20"/>
                <w:szCs w:val="20"/>
                <w:u w:val="none"/>
              </w:rPr>
            </w:pPr>
          </w:p>
        </w:tc>
      </w:tr>
      <w:tr w14:paraId="54B7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76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91F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国有土地使用权出让金债务发行费用支出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CCB4A">
            <w:pPr>
              <w:jc w:val="right"/>
              <w:rPr>
                <w:rFonts w:hint="eastAsia" w:ascii="宋体" w:hAnsi="宋体" w:eastAsia="宋体" w:cs="宋体"/>
                <w:i w:val="0"/>
                <w:iCs w:val="0"/>
                <w:color w:val="000000"/>
                <w:sz w:val="20"/>
                <w:szCs w:val="20"/>
                <w:u w:val="none"/>
              </w:rPr>
            </w:pPr>
          </w:p>
        </w:tc>
      </w:tr>
      <w:tr w14:paraId="57088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37B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8D2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农业土地开发资金债务发行费用支出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60126">
            <w:pPr>
              <w:jc w:val="right"/>
              <w:rPr>
                <w:rFonts w:hint="eastAsia" w:ascii="宋体" w:hAnsi="宋体" w:eastAsia="宋体" w:cs="宋体"/>
                <w:i w:val="0"/>
                <w:iCs w:val="0"/>
                <w:color w:val="000000"/>
                <w:sz w:val="20"/>
                <w:szCs w:val="20"/>
                <w:u w:val="none"/>
              </w:rPr>
            </w:pPr>
          </w:p>
        </w:tc>
      </w:tr>
      <w:tr w14:paraId="1CA1F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874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F8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大中型水库库区基金债务发行费用支出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087B7">
            <w:pPr>
              <w:jc w:val="right"/>
              <w:rPr>
                <w:rFonts w:hint="eastAsia" w:ascii="宋体" w:hAnsi="宋体" w:eastAsia="宋体" w:cs="宋体"/>
                <w:i w:val="0"/>
                <w:iCs w:val="0"/>
                <w:color w:val="000000"/>
                <w:sz w:val="20"/>
                <w:szCs w:val="20"/>
                <w:u w:val="none"/>
              </w:rPr>
            </w:pPr>
          </w:p>
        </w:tc>
      </w:tr>
      <w:tr w14:paraId="0D5D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6AB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5D1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城市基础设施配套费债务发行费用支出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D2C45">
            <w:pPr>
              <w:jc w:val="right"/>
              <w:rPr>
                <w:rFonts w:hint="eastAsia" w:ascii="宋体" w:hAnsi="宋体" w:eastAsia="宋体" w:cs="宋体"/>
                <w:i w:val="0"/>
                <w:iCs w:val="0"/>
                <w:color w:val="000000"/>
                <w:sz w:val="20"/>
                <w:szCs w:val="20"/>
                <w:u w:val="none"/>
              </w:rPr>
            </w:pPr>
          </w:p>
        </w:tc>
      </w:tr>
      <w:tr w14:paraId="151DD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BE0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E2C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小型水库移民扶助基金债务发行费用支出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D0C19">
            <w:pPr>
              <w:jc w:val="right"/>
              <w:rPr>
                <w:rFonts w:hint="eastAsia" w:ascii="宋体" w:hAnsi="宋体" w:eastAsia="宋体" w:cs="宋体"/>
                <w:i w:val="0"/>
                <w:iCs w:val="0"/>
                <w:color w:val="000000"/>
                <w:sz w:val="20"/>
                <w:szCs w:val="20"/>
                <w:u w:val="none"/>
              </w:rPr>
            </w:pPr>
          </w:p>
        </w:tc>
      </w:tr>
      <w:tr w14:paraId="6537B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AE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910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国家重大水利工程建设基金债务发行费用支出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C65F7">
            <w:pPr>
              <w:jc w:val="right"/>
              <w:rPr>
                <w:rFonts w:hint="eastAsia" w:ascii="宋体" w:hAnsi="宋体" w:eastAsia="宋体" w:cs="宋体"/>
                <w:i w:val="0"/>
                <w:iCs w:val="0"/>
                <w:color w:val="000000"/>
                <w:sz w:val="20"/>
                <w:szCs w:val="20"/>
                <w:u w:val="none"/>
              </w:rPr>
            </w:pPr>
          </w:p>
        </w:tc>
      </w:tr>
      <w:tr w14:paraId="75A43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B85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2330419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96B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车辆通行费债务发行费用支出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EC249">
            <w:pPr>
              <w:jc w:val="right"/>
              <w:rPr>
                <w:rFonts w:hint="eastAsia" w:ascii="宋体" w:hAnsi="宋体" w:eastAsia="宋体" w:cs="宋体"/>
                <w:i w:val="0"/>
                <w:iCs w:val="0"/>
                <w:color w:val="000000"/>
                <w:sz w:val="20"/>
                <w:szCs w:val="20"/>
                <w:u w:val="none"/>
              </w:rPr>
            </w:pPr>
          </w:p>
        </w:tc>
      </w:tr>
      <w:tr w14:paraId="65E3A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5A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2330420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8D9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污水处理费债务发行费用支出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F393C">
            <w:pPr>
              <w:jc w:val="right"/>
              <w:rPr>
                <w:rFonts w:hint="eastAsia" w:ascii="宋体" w:hAnsi="宋体" w:eastAsia="宋体" w:cs="宋体"/>
                <w:i w:val="0"/>
                <w:iCs w:val="0"/>
                <w:color w:val="000000"/>
                <w:sz w:val="20"/>
                <w:szCs w:val="20"/>
                <w:u w:val="none"/>
              </w:rPr>
            </w:pPr>
          </w:p>
        </w:tc>
      </w:tr>
      <w:tr w14:paraId="23E6D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D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2330431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0C8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土地储备专项债券发行费用支出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8DE55">
            <w:pPr>
              <w:jc w:val="right"/>
              <w:rPr>
                <w:rFonts w:hint="eastAsia" w:ascii="宋体" w:hAnsi="宋体" w:eastAsia="宋体" w:cs="宋体"/>
                <w:i w:val="0"/>
                <w:iCs w:val="0"/>
                <w:color w:val="000000"/>
                <w:sz w:val="20"/>
                <w:szCs w:val="20"/>
                <w:u w:val="none"/>
              </w:rPr>
            </w:pPr>
          </w:p>
        </w:tc>
      </w:tr>
      <w:tr w14:paraId="7CB12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8C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2330432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2CF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政府收费公路专项债券发行费用支出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775C">
            <w:pPr>
              <w:jc w:val="right"/>
              <w:rPr>
                <w:rFonts w:hint="eastAsia" w:ascii="宋体" w:hAnsi="宋体" w:eastAsia="宋体" w:cs="宋体"/>
                <w:i w:val="0"/>
                <w:iCs w:val="0"/>
                <w:color w:val="000000"/>
                <w:sz w:val="20"/>
                <w:szCs w:val="20"/>
                <w:u w:val="none"/>
              </w:rPr>
            </w:pPr>
          </w:p>
        </w:tc>
      </w:tr>
      <w:tr w14:paraId="4894C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03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2330433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91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棚户区改造专项债券发行费用支出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3CCD5">
            <w:pPr>
              <w:jc w:val="right"/>
              <w:rPr>
                <w:rFonts w:hint="eastAsia" w:ascii="宋体" w:hAnsi="宋体" w:eastAsia="宋体" w:cs="宋体"/>
                <w:i w:val="0"/>
                <w:iCs w:val="0"/>
                <w:color w:val="000000"/>
                <w:sz w:val="20"/>
                <w:szCs w:val="20"/>
                <w:u w:val="none"/>
              </w:rPr>
            </w:pPr>
          </w:p>
        </w:tc>
      </w:tr>
      <w:tr w14:paraId="5D240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A3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2330498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B7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其他地方自行试点项目收益专项债券发行费用支出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12979">
            <w:pPr>
              <w:jc w:val="right"/>
              <w:rPr>
                <w:rFonts w:hint="eastAsia" w:ascii="宋体" w:hAnsi="宋体" w:eastAsia="宋体" w:cs="宋体"/>
                <w:i w:val="0"/>
                <w:iCs w:val="0"/>
                <w:color w:val="000000"/>
                <w:sz w:val="20"/>
                <w:szCs w:val="20"/>
                <w:u w:val="none"/>
              </w:rPr>
            </w:pPr>
          </w:p>
        </w:tc>
      </w:tr>
      <w:tr w14:paraId="34C7C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A9B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2330499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FE7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其他政府性基金债务发行费用支出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2102">
            <w:pPr>
              <w:jc w:val="right"/>
              <w:rPr>
                <w:rFonts w:hint="eastAsia" w:ascii="宋体" w:hAnsi="宋体" w:eastAsia="宋体" w:cs="宋体"/>
                <w:i w:val="0"/>
                <w:iCs w:val="0"/>
                <w:color w:val="000000"/>
                <w:sz w:val="20"/>
                <w:szCs w:val="20"/>
                <w:u w:val="none"/>
              </w:rPr>
            </w:pPr>
          </w:p>
        </w:tc>
      </w:tr>
      <w:tr w14:paraId="18735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D71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2A0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抗疫特别国债安排的支出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13DBC">
            <w:pPr>
              <w:jc w:val="right"/>
              <w:rPr>
                <w:rFonts w:hint="eastAsia" w:ascii="宋体" w:hAnsi="宋体" w:eastAsia="宋体" w:cs="宋体"/>
                <w:i w:val="0"/>
                <w:iCs w:val="0"/>
                <w:color w:val="000000"/>
                <w:sz w:val="20"/>
                <w:szCs w:val="20"/>
                <w:u w:val="none"/>
              </w:rPr>
            </w:pPr>
          </w:p>
        </w:tc>
      </w:tr>
      <w:tr w14:paraId="24AB6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E33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EE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3A249">
            <w:pPr>
              <w:jc w:val="right"/>
              <w:rPr>
                <w:rFonts w:hint="eastAsia" w:ascii="宋体" w:hAnsi="宋体" w:eastAsia="宋体" w:cs="宋体"/>
                <w:i w:val="0"/>
                <w:iCs w:val="0"/>
                <w:color w:val="000000"/>
                <w:sz w:val="20"/>
                <w:szCs w:val="20"/>
                <w:u w:val="none"/>
              </w:rPr>
            </w:pPr>
          </w:p>
        </w:tc>
      </w:tr>
      <w:tr w14:paraId="76B61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5E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865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公共卫生体系建设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B6299">
            <w:pPr>
              <w:jc w:val="right"/>
              <w:rPr>
                <w:rFonts w:hint="eastAsia" w:ascii="宋体" w:hAnsi="宋体" w:eastAsia="宋体" w:cs="宋体"/>
                <w:i w:val="0"/>
                <w:iCs w:val="0"/>
                <w:color w:val="000000"/>
                <w:sz w:val="20"/>
                <w:szCs w:val="20"/>
                <w:u w:val="none"/>
              </w:rPr>
            </w:pPr>
          </w:p>
        </w:tc>
      </w:tr>
      <w:tr w14:paraId="365AB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B2D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19A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重大疫情防控救治体系建设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3B53D">
            <w:pPr>
              <w:jc w:val="right"/>
              <w:rPr>
                <w:rFonts w:hint="eastAsia" w:ascii="宋体" w:hAnsi="宋体" w:eastAsia="宋体" w:cs="宋体"/>
                <w:i w:val="0"/>
                <w:iCs w:val="0"/>
                <w:color w:val="000000"/>
                <w:sz w:val="20"/>
                <w:szCs w:val="20"/>
                <w:u w:val="none"/>
              </w:rPr>
            </w:pPr>
          </w:p>
        </w:tc>
      </w:tr>
      <w:tr w14:paraId="7CA46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368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C80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粮食安全</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3F5D0">
            <w:pPr>
              <w:jc w:val="right"/>
              <w:rPr>
                <w:rFonts w:hint="eastAsia" w:ascii="宋体" w:hAnsi="宋体" w:eastAsia="宋体" w:cs="宋体"/>
                <w:i w:val="0"/>
                <w:iCs w:val="0"/>
                <w:color w:val="000000"/>
                <w:sz w:val="20"/>
                <w:szCs w:val="20"/>
                <w:u w:val="none"/>
              </w:rPr>
            </w:pPr>
          </w:p>
        </w:tc>
      </w:tr>
      <w:tr w14:paraId="3A464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13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884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能源安全</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616E">
            <w:pPr>
              <w:jc w:val="right"/>
              <w:rPr>
                <w:rFonts w:hint="eastAsia" w:ascii="宋体" w:hAnsi="宋体" w:eastAsia="宋体" w:cs="宋体"/>
                <w:i w:val="0"/>
                <w:iCs w:val="0"/>
                <w:color w:val="000000"/>
                <w:sz w:val="20"/>
                <w:szCs w:val="20"/>
                <w:u w:val="none"/>
              </w:rPr>
            </w:pPr>
          </w:p>
        </w:tc>
      </w:tr>
      <w:tr w14:paraId="471A0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A89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56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应急物资保障</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AF4BE">
            <w:pPr>
              <w:jc w:val="right"/>
              <w:rPr>
                <w:rFonts w:hint="eastAsia" w:ascii="宋体" w:hAnsi="宋体" w:eastAsia="宋体" w:cs="宋体"/>
                <w:i w:val="0"/>
                <w:iCs w:val="0"/>
                <w:color w:val="000000"/>
                <w:sz w:val="20"/>
                <w:szCs w:val="20"/>
                <w:u w:val="none"/>
              </w:rPr>
            </w:pPr>
          </w:p>
        </w:tc>
      </w:tr>
      <w:tr w14:paraId="07F39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90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2340106</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121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产业链改造升级</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D7290">
            <w:pPr>
              <w:jc w:val="right"/>
              <w:rPr>
                <w:rFonts w:hint="eastAsia" w:ascii="宋体" w:hAnsi="宋体" w:eastAsia="宋体" w:cs="宋体"/>
                <w:i w:val="0"/>
                <w:iCs w:val="0"/>
                <w:color w:val="000000"/>
                <w:sz w:val="20"/>
                <w:szCs w:val="20"/>
                <w:u w:val="none"/>
              </w:rPr>
            </w:pPr>
          </w:p>
        </w:tc>
      </w:tr>
      <w:tr w14:paraId="056EE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424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2340107</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EB0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城镇老旧小区改造</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D8B2">
            <w:pPr>
              <w:jc w:val="right"/>
              <w:rPr>
                <w:rFonts w:hint="eastAsia" w:ascii="宋体" w:hAnsi="宋体" w:eastAsia="宋体" w:cs="宋体"/>
                <w:i w:val="0"/>
                <w:iCs w:val="0"/>
                <w:color w:val="000000"/>
                <w:sz w:val="20"/>
                <w:szCs w:val="20"/>
                <w:u w:val="none"/>
              </w:rPr>
            </w:pPr>
          </w:p>
        </w:tc>
      </w:tr>
      <w:tr w14:paraId="60CE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B3F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2340108</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86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生态环境治理</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86621">
            <w:pPr>
              <w:jc w:val="right"/>
              <w:rPr>
                <w:rFonts w:hint="eastAsia" w:ascii="宋体" w:hAnsi="宋体" w:eastAsia="宋体" w:cs="宋体"/>
                <w:i w:val="0"/>
                <w:iCs w:val="0"/>
                <w:color w:val="000000"/>
                <w:sz w:val="20"/>
                <w:szCs w:val="20"/>
                <w:u w:val="none"/>
              </w:rPr>
            </w:pPr>
          </w:p>
        </w:tc>
      </w:tr>
      <w:tr w14:paraId="14A8E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5C1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2340109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A02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交通基础设施建设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3EB01">
            <w:pPr>
              <w:jc w:val="right"/>
              <w:rPr>
                <w:rFonts w:hint="eastAsia" w:ascii="宋体" w:hAnsi="宋体" w:eastAsia="宋体" w:cs="宋体"/>
                <w:i w:val="0"/>
                <w:iCs w:val="0"/>
                <w:color w:val="000000"/>
                <w:sz w:val="20"/>
                <w:szCs w:val="20"/>
                <w:u w:val="none"/>
              </w:rPr>
            </w:pPr>
          </w:p>
        </w:tc>
      </w:tr>
      <w:tr w14:paraId="4945F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14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2340110</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56D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市政设施建设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04E11">
            <w:pPr>
              <w:jc w:val="right"/>
              <w:rPr>
                <w:rFonts w:hint="eastAsia" w:ascii="宋体" w:hAnsi="宋体" w:eastAsia="宋体" w:cs="宋体"/>
                <w:i w:val="0"/>
                <w:iCs w:val="0"/>
                <w:color w:val="000000"/>
                <w:sz w:val="20"/>
                <w:szCs w:val="20"/>
                <w:u w:val="none"/>
              </w:rPr>
            </w:pPr>
          </w:p>
        </w:tc>
      </w:tr>
      <w:tr w14:paraId="070FA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DD6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2340111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55A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重大区域规划基础设施建设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DA645">
            <w:pPr>
              <w:jc w:val="right"/>
              <w:rPr>
                <w:rFonts w:hint="eastAsia" w:ascii="宋体" w:hAnsi="宋体" w:eastAsia="宋体" w:cs="宋体"/>
                <w:i w:val="0"/>
                <w:iCs w:val="0"/>
                <w:color w:val="000000"/>
                <w:sz w:val="20"/>
                <w:szCs w:val="20"/>
                <w:u w:val="none"/>
              </w:rPr>
            </w:pPr>
          </w:p>
        </w:tc>
      </w:tr>
      <w:tr w14:paraId="4B5C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D18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2340199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05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其他基础设施建设</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E107E">
            <w:pPr>
              <w:jc w:val="right"/>
              <w:rPr>
                <w:rFonts w:hint="eastAsia" w:ascii="宋体" w:hAnsi="宋体" w:eastAsia="宋体" w:cs="宋体"/>
                <w:i w:val="0"/>
                <w:iCs w:val="0"/>
                <w:color w:val="000000"/>
                <w:sz w:val="20"/>
                <w:szCs w:val="20"/>
                <w:u w:val="none"/>
              </w:rPr>
            </w:pPr>
          </w:p>
        </w:tc>
      </w:tr>
      <w:tr w14:paraId="710F1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307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499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抗疫相关支出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D5EA3">
            <w:pPr>
              <w:jc w:val="right"/>
              <w:rPr>
                <w:rFonts w:hint="eastAsia" w:ascii="宋体" w:hAnsi="宋体" w:eastAsia="宋体" w:cs="宋体"/>
                <w:i w:val="0"/>
                <w:iCs w:val="0"/>
                <w:color w:val="000000"/>
                <w:sz w:val="20"/>
                <w:szCs w:val="20"/>
                <w:u w:val="none"/>
              </w:rPr>
            </w:pPr>
          </w:p>
        </w:tc>
      </w:tr>
      <w:tr w14:paraId="1B4B4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CF4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2340201</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6F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减免房租补贴</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D91F">
            <w:pPr>
              <w:jc w:val="right"/>
              <w:rPr>
                <w:rFonts w:hint="eastAsia" w:ascii="宋体" w:hAnsi="宋体" w:eastAsia="宋体" w:cs="宋体"/>
                <w:i w:val="0"/>
                <w:iCs w:val="0"/>
                <w:color w:val="000000"/>
                <w:sz w:val="20"/>
                <w:szCs w:val="20"/>
                <w:u w:val="none"/>
              </w:rPr>
            </w:pPr>
          </w:p>
        </w:tc>
      </w:tr>
      <w:tr w14:paraId="0C6F0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EC6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2340202</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3B9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重点企业贷款贴息</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4510B">
            <w:pPr>
              <w:jc w:val="right"/>
              <w:rPr>
                <w:rFonts w:hint="eastAsia" w:ascii="宋体" w:hAnsi="宋体" w:eastAsia="宋体" w:cs="宋体"/>
                <w:i w:val="0"/>
                <w:iCs w:val="0"/>
                <w:color w:val="000000"/>
                <w:sz w:val="20"/>
                <w:szCs w:val="20"/>
                <w:u w:val="none"/>
              </w:rPr>
            </w:pPr>
          </w:p>
        </w:tc>
      </w:tr>
      <w:tr w14:paraId="0411C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B23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2340203</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B11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创业担保贷款贴息</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768A1">
            <w:pPr>
              <w:jc w:val="right"/>
              <w:rPr>
                <w:rFonts w:hint="eastAsia" w:ascii="宋体" w:hAnsi="宋体" w:eastAsia="宋体" w:cs="宋体"/>
                <w:i w:val="0"/>
                <w:iCs w:val="0"/>
                <w:color w:val="000000"/>
                <w:sz w:val="20"/>
                <w:szCs w:val="20"/>
                <w:u w:val="none"/>
              </w:rPr>
            </w:pPr>
          </w:p>
        </w:tc>
      </w:tr>
      <w:tr w14:paraId="731FC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DDF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2340204</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AD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援企稳岗补贴</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9BBE">
            <w:pPr>
              <w:jc w:val="right"/>
              <w:rPr>
                <w:rFonts w:hint="eastAsia" w:ascii="宋体" w:hAnsi="宋体" w:eastAsia="宋体" w:cs="宋体"/>
                <w:i w:val="0"/>
                <w:iCs w:val="0"/>
                <w:color w:val="000000"/>
                <w:sz w:val="20"/>
                <w:szCs w:val="20"/>
                <w:u w:val="none"/>
              </w:rPr>
            </w:pPr>
          </w:p>
        </w:tc>
      </w:tr>
      <w:tr w14:paraId="2B5F5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65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2340205</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2C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困难群众基本生活补助</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F780">
            <w:pPr>
              <w:jc w:val="right"/>
              <w:rPr>
                <w:rFonts w:hint="eastAsia" w:ascii="宋体" w:hAnsi="宋体" w:eastAsia="宋体" w:cs="宋体"/>
                <w:i w:val="0"/>
                <w:iCs w:val="0"/>
                <w:color w:val="000000"/>
                <w:sz w:val="20"/>
                <w:szCs w:val="20"/>
                <w:u w:val="none"/>
              </w:rPr>
            </w:pPr>
          </w:p>
        </w:tc>
      </w:tr>
      <w:tr w14:paraId="64825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87B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2340299</w:t>
            </w: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52E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其他抗疫相关支出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03520">
            <w:pPr>
              <w:jc w:val="right"/>
              <w:rPr>
                <w:rFonts w:hint="eastAsia" w:ascii="宋体" w:hAnsi="宋体" w:eastAsia="宋体" w:cs="宋体"/>
                <w:i w:val="0"/>
                <w:iCs w:val="0"/>
                <w:color w:val="000000"/>
                <w:sz w:val="20"/>
                <w:szCs w:val="20"/>
                <w:u w:val="none"/>
              </w:rPr>
            </w:pPr>
          </w:p>
        </w:tc>
      </w:tr>
      <w:tr w14:paraId="38C16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D3C08">
            <w:pPr>
              <w:jc w:val="left"/>
              <w:rPr>
                <w:rFonts w:hint="eastAsia" w:ascii="宋体" w:hAnsi="宋体" w:eastAsia="宋体" w:cs="宋体"/>
                <w:b/>
                <w:bCs/>
                <w:i w:val="0"/>
                <w:iCs w:val="0"/>
                <w:color w:val="000000"/>
                <w:sz w:val="20"/>
                <w:szCs w:val="20"/>
                <w:u w:val="none"/>
              </w:rPr>
            </w:pPr>
          </w:p>
        </w:tc>
        <w:tc>
          <w:tcPr>
            <w:tcW w:w="5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1893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政府性基金预算支出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8D1AB">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b/>
                <w:bCs/>
                <w:i w:val="0"/>
                <w:color w:val="000000"/>
                <w:kern w:val="0"/>
                <w:sz w:val="20"/>
                <w:szCs w:val="20"/>
                <w:u w:val="none"/>
                <w:lang w:val="en-US" w:eastAsia="zh-CN" w:bidi="ar"/>
                <w:rPrChange w:id="14987" w:author="Administrator" w:date="2024-08-08T11:03:12Z">
                  <w:rPr>
                    <w:rFonts w:hint="eastAsia" w:ascii="宋体" w:hAnsi="宋体" w:eastAsia="宋体" w:cs="宋体"/>
                    <w:i w:val="0"/>
                    <w:color w:val="000000"/>
                    <w:kern w:val="0"/>
                    <w:sz w:val="20"/>
                    <w:szCs w:val="20"/>
                    <w:u w:val="none"/>
                    <w:lang w:val="en-US" w:eastAsia="zh-CN" w:bidi="ar"/>
                  </w:rPr>
                </w:rPrChange>
              </w:rPr>
              <w:t>213,002</w:t>
            </w:r>
          </w:p>
        </w:tc>
      </w:tr>
    </w:tbl>
    <w:p w14:paraId="540E643C">
      <w:pPr>
        <w:rPr>
          <w:rFonts w:hint="eastAsia" w:asciiTheme="minorEastAsia" w:hAnsiTheme="minorEastAsia" w:eastAsiaTheme="minorEastAsia" w:cstheme="minorEastAsia"/>
          <w:sz w:val="32"/>
          <w:szCs w:val="20"/>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E1741AE">
      <w:pPr>
        <w:pStyle w:val="8"/>
        <w:numPr>
          <w:ilvl w:val="0"/>
          <w:numId w:val="8"/>
        </w:numPr>
        <w:ind w:left="210" w:leftChars="0" w:firstLine="0" w:firstLineChars="0"/>
        <w:outlineLvl w:val="0"/>
        <w:rPr>
          <w:rFonts w:ascii="仿宋" w:hAnsi="仿宋" w:eastAsia="仿宋"/>
          <w:sz w:val="32"/>
        </w:rPr>
        <w:pPrChange w:id="14988" w:author="WPS_1675132163" w:date="2024-09-29T10:38:15Z">
          <w:pPr>
            <w:pStyle w:val="8"/>
            <w:numPr>
              <w:ilvl w:val="0"/>
              <w:numId w:val="9"/>
            </w:numPr>
            <w:ind w:left="0" w:leftChars="0" w:firstLine="0" w:firstLineChars="0"/>
            <w:outlineLvl w:val="0"/>
          </w:pPr>
        </w:pPrChange>
      </w:pPr>
      <w:bookmarkStart w:id="43" w:name="_Toc27069"/>
      <w:bookmarkStart w:id="44" w:name="_Toc6883"/>
      <w:bookmarkStart w:id="45" w:name="_Toc2436"/>
      <w:r>
        <w:rPr>
          <w:rFonts w:hint="eastAsia" w:ascii="仿宋" w:hAnsi="仿宋" w:eastAsia="仿宋"/>
          <w:sz w:val="32"/>
        </w:rPr>
        <w:t>202</w:t>
      </w:r>
      <w:ins w:id="14989" w:author="Administrator" w:date="2024-08-08T10:54:14Z">
        <w:r>
          <w:rPr>
            <w:rFonts w:hint="eastAsia" w:ascii="仿宋" w:hAnsi="仿宋" w:eastAsia="仿宋"/>
            <w:sz w:val="32"/>
            <w:lang w:val="en-US" w:eastAsia="zh-CN"/>
          </w:rPr>
          <w:t>3</w:t>
        </w:r>
      </w:ins>
      <w:del w:id="14990" w:author="Administrator" w:date="2024-08-08T10:54:13Z">
        <w:r>
          <w:rPr>
            <w:rFonts w:hint="eastAsia" w:ascii="仿宋" w:hAnsi="仿宋" w:eastAsia="仿宋"/>
            <w:sz w:val="32"/>
            <w:lang w:val="en-US" w:eastAsia="zh-CN"/>
          </w:rPr>
          <w:delText>2</w:delText>
        </w:r>
      </w:del>
      <w:r>
        <w:rPr>
          <w:rFonts w:hint="eastAsia" w:ascii="仿宋" w:hAnsi="仿宋" w:eastAsia="仿宋"/>
          <w:sz w:val="32"/>
        </w:rPr>
        <w:t>年</w:t>
      </w:r>
      <w:r>
        <w:rPr>
          <w:rFonts w:ascii="仿宋" w:hAnsi="仿宋" w:eastAsia="仿宋"/>
          <w:sz w:val="32"/>
        </w:rPr>
        <w:t>东安县政府性基金预算</w:t>
      </w:r>
      <w:r>
        <w:rPr>
          <w:rFonts w:hint="eastAsia" w:ascii="仿宋" w:hAnsi="仿宋" w:eastAsia="仿宋"/>
          <w:sz w:val="32"/>
        </w:rPr>
        <w:t>本级</w:t>
      </w:r>
      <w:r>
        <w:rPr>
          <w:rFonts w:ascii="仿宋" w:hAnsi="仿宋" w:eastAsia="仿宋"/>
          <w:sz w:val="32"/>
        </w:rPr>
        <w:t>支出决算表</w:t>
      </w:r>
      <w:bookmarkEnd w:id="43"/>
      <w:bookmarkEnd w:id="44"/>
      <w:bookmarkEnd w:id="45"/>
    </w:p>
    <w:p w14:paraId="6E726F1F">
      <w:pPr>
        <w:bidi w:val="0"/>
        <w:jc w:val="center"/>
        <w:outlineLvl w:val="9"/>
        <w:rPr>
          <w:rFonts w:hint="eastAsia" w:ascii="宋体" w:hAnsi="宋体" w:eastAsia="宋体" w:cs="宋体"/>
          <w:b/>
          <w:bCs/>
          <w:sz w:val="36"/>
          <w:szCs w:val="36"/>
          <w:lang w:val="en-US" w:eastAsia="zh-CN"/>
        </w:rPr>
      </w:pPr>
      <w:bookmarkStart w:id="46" w:name="_Toc1872"/>
      <w:r>
        <w:rPr>
          <w:rFonts w:hint="eastAsia" w:ascii="宋体" w:hAnsi="宋体" w:eastAsia="宋体" w:cs="宋体"/>
          <w:b/>
          <w:bCs/>
          <w:sz w:val="36"/>
          <w:szCs w:val="36"/>
          <w:lang w:val="en-US" w:eastAsia="zh-CN"/>
        </w:rPr>
        <w:t>202</w:t>
      </w:r>
      <w:ins w:id="14991" w:author="Administrator" w:date="2024-08-08T10:54:16Z">
        <w:r>
          <w:rPr>
            <w:rFonts w:hint="eastAsia" w:ascii="宋体" w:hAnsi="宋体" w:eastAsia="宋体" w:cs="宋体"/>
            <w:b/>
            <w:bCs/>
            <w:sz w:val="36"/>
            <w:szCs w:val="36"/>
            <w:lang w:val="en-US" w:eastAsia="zh-CN"/>
          </w:rPr>
          <w:t>3</w:t>
        </w:r>
      </w:ins>
      <w:del w:id="14992" w:author="Administrator" w:date="2024-08-08T10:54:16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lang w:val="en-US" w:eastAsia="zh-CN"/>
        </w:rPr>
        <w:t>年东安县政府性基金预算本级支出决算表</w:t>
      </w:r>
      <w:bookmarkEnd w:id="46"/>
    </w:p>
    <w:p w14:paraId="2AA12FDC">
      <w:pPr>
        <w:jc w:val="right"/>
        <w:rPr>
          <w:rFonts w:hint="eastAsia"/>
        </w:rPr>
      </w:pPr>
      <w:r>
        <w:rPr>
          <w:rFonts w:hint="eastAsia"/>
        </w:rPr>
        <w:t xml:space="preserve">单位：万元 </w:t>
      </w:r>
    </w:p>
    <w:tbl>
      <w:tblPr>
        <w:tblStyle w:val="6"/>
        <w:tblW w:w="83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16"/>
        <w:gridCol w:w="1770"/>
        <w:tblGridChange w:id="14993">
          <w:tblGrid>
            <w:gridCol w:w="6616"/>
            <w:gridCol w:w="1770"/>
          </w:tblGrid>
        </w:tblGridChange>
      </w:tblGrid>
      <w:tr w14:paraId="58C71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7495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57A5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36BCE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C22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一、政府性基金支出</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3ED1A">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213,002</w:t>
            </w:r>
          </w:p>
        </w:tc>
      </w:tr>
      <w:tr w14:paraId="4C063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4994" w:author="Administrator" w:date="2024-08-08T10:57: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4994" w:author="Administrator" w:date="2024-08-08T10:57:47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995" w:author="Administrator" w:date="2024-08-08T10:57:47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6DCC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4996" w:author="Administrator" w:date="2024-08-08T10:57:47Z">
              <w:r>
                <w:rPr>
                  <w:rFonts w:hint="eastAsia" w:ascii="宋体" w:hAnsi="宋体" w:eastAsia="宋体" w:cs="宋体"/>
                  <w:i w:val="0"/>
                  <w:color w:val="000000"/>
                  <w:kern w:val="0"/>
                  <w:sz w:val="20"/>
                  <w:szCs w:val="20"/>
                  <w:u w:val="none"/>
                  <w:lang w:val="en-US" w:eastAsia="zh-CN" w:bidi="ar"/>
                </w:rPr>
                <w:t>科学技术支出</w:t>
              </w:r>
            </w:ins>
            <w:del w:id="14997" w:author="Administrator" w:date="2024-08-08T10:57:47Z">
              <w:r>
                <w:rPr>
                  <w:rFonts w:hint="eastAsia" w:ascii="宋体" w:hAnsi="宋体" w:eastAsia="宋体" w:cs="宋体"/>
                  <w:i w:val="0"/>
                  <w:iCs w:val="0"/>
                  <w:color w:val="000000"/>
                  <w:kern w:val="0"/>
                  <w:sz w:val="20"/>
                  <w:szCs w:val="20"/>
                  <w:u w:val="none"/>
                  <w:lang w:val="en-US" w:eastAsia="zh-CN" w:bidi="ar"/>
                </w:rPr>
                <w:delText>科学技术支出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4998" w:author="Administrator" w:date="2024-08-08T10:57:47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069BB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4999" w:author="Administrator" w:date="2024-08-08T10:57:47Z">
                <w:pPr>
                  <w:keepNext w:val="0"/>
                  <w:keepLines w:val="0"/>
                  <w:widowControl/>
                  <w:suppressLineNumbers w:val="0"/>
                  <w:jc w:val="right"/>
                  <w:textAlignment w:val="center"/>
                </w:pPr>
              </w:pPrChange>
            </w:pPr>
            <w:del w:id="15000" w:author="Administrator" w:date="2024-08-08T10:57:47Z">
              <w:r>
                <w:rPr>
                  <w:rFonts w:hint="eastAsia" w:ascii="宋体" w:hAnsi="宋体" w:eastAsia="宋体" w:cs="宋体"/>
                  <w:i w:val="0"/>
                  <w:iCs w:val="0"/>
                  <w:color w:val="000000"/>
                  <w:kern w:val="0"/>
                  <w:sz w:val="20"/>
                  <w:szCs w:val="20"/>
                  <w:u w:val="none"/>
                  <w:lang w:val="en-US" w:eastAsia="zh-CN" w:bidi="ar"/>
                </w:rPr>
                <w:delText>0</w:delText>
              </w:r>
            </w:del>
          </w:p>
        </w:tc>
      </w:tr>
      <w:tr w14:paraId="4E863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01" w:author="Administrator" w:date="2024-08-08T10:57: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01" w:author="Administrator" w:date="2024-08-08T10:57:47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02" w:author="Administrator" w:date="2024-08-08T10:57:47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B594E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03" w:author="Administrator" w:date="2024-08-08T10:57:47Z">
              <w:r>
                <w:rPr>
                  <w:rFonts w:hint="eastAsia" w:ascii="宋体" w:hAnsi="宋体" w:eastAsia="宋体" w:cs="宋体"/>
                  <w:i w:val="0"/>
                  <w:color w:val="000000"/>
                  <w:kern w:val="0"/>
                  <w:sz w:val="20"/>
                  <w:szCs w:val="20"/>
                  <w:u w:val="none"/>
                  <w:lang w:val="en-US" w:eastAsia="zh-CN" w:bidi="ar"/>
                </w:rPr>
                <w:t xml:space="preserve">  核电站乏燃料处理处置基金支出</w:t>
              </w:r>
            </w:ins>
            <w:del w:id="15004" w:author="Administrator" w:date="2024-08-08T10:57:47Z">
              <w:r>
                <w:rPr>
                  <w:rFonts w:hint="eastAsia" w:ascii="宋体" w:hAnsi="宋体" w:eastAsia="宋体" w:cs="宋体"/>
                  <w:i w:val="0"/>
                  <w:iCs w:val="0"/>
                  <w:color w:val="000000"/>
                  <w:kern w:val="0"/>
                  <w:sz w:val="20"/>
                  <w:szCs w:val="20"/>
                  <w:u w:val="none"/>
                  <w:lang w:val="en-US" w:eastAsia="zh-CN" w:bidi="ar"/>
                </w:rPr>
                <w:delText xml:space="preserve">  核电站乏燃料处理处置基金支出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05" w:author="Administrator" w:date="2024-08-08T10:57:47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B7CE4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06" w:author="Administrator" w:date="2024-08-08T10:57:47Z">
                <w:pPr>
                  <w:keepNext w:val="0"/>
                  <w:keepLines w:val="0"/>
                  <w:widowControl/>
                  <w:suppressLineNumbers w:val="0"/>
                  <w:jc w:val="right"/>
                  <w:textAlignment w:val="center"/>
                </w:pPr>
              </w:pPrChange>
            </w:pPr>
            <w:del w:id="15007" w:author="Administrator" w:date="2024-08-08T10:57:47Z">
              <w:r>
                <w:rPr>
                  <w:rFonts w:hint="eastAsia" w:ascii="宋体" w:hAnsi="宋体" w:eastAsia="宋体" w:cs="宋体"/>
                  <w:i w:val="0"/>
                  <w:iCs w:val="0"/>
                  <w:color w:val="000000"/>
                  <w:kern w:val="0"/>
                  <w:sz w:val="20"/>
                  <w:szCs w:val="20"/>
                  <w:u w:val="none"/>
                  <w:lang w:val="en-US" w:eastAsia="zh-CN" w:bidi="ar"/>
                </w:rPr>
                <w:delText>0</w:delText>
              </w:r>
            </w:del>
          </w:p>
        </w:tc>
      </w:tr>
      <w:tr w14:paraId="79536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08" w:author="Administrator" w:date="2024-08-08T10:57: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08" w:author="Administrator" w:date="2024-08-08T10:57:47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09" w:author="Administrator" w:date="2024-08-08T10:57:47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DDC1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10" w:author="Administrator" w:date="2024-08-08T10:57:47Z">
              <w:r>
                <w:rPr>
                  <w:rFonts w:hint="eastAsia" w:ascii="宋体" w:hAnsi="宋体" w:eastAsia="宋体" w:cs="宋体"/>
                  <w:i w:val="0"/>
                  <w:color w:val="000000"/>
                  <w:kern w:val="0"/>
                  <w:sz w:val="20"/>
                  <w:szCs w:val="20"/>
                  <w:u w:val="none"/>
                  <w:lang w:val="en-US" w:eastAsia="zh-CN" w:bidi="ar"/>
                </w:rPr>
                <w:t xml:space="preserve">    乏燃料运输</w:t>
              </w:r>
            </w:ins>
            <w:del w:id="15011" w:author="Administrator" w:date="2024-08-08T10:57:47Z">
              <w:r>
                <w:rPr>
                  <w:rFonts w:hint="eastAsia" w:ascii="宋体" w:hAnsi="宋体" w:eastAsia="宋体" w:cs="宋体"/>
                  <w:i w:val="0"/>
                  <w:iCs w:val="0"/>
                  <w:color w:val="000000"/>
                  <w:kern w:val="0"/>
                  <w:sz w:val="20"/>
                  <w:szCs w:val="20"/>
                  <w:u w:val="none"/>
                  <w:lang w:val="en-US" w:eastAsia="zh-CN" w:bidi="ar"/>
                </w:rPr>
                <w:delText xml:space="preserve">    乏燃料运输</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12" w:author="Administrator" w:date="2024-08-08T10:57:47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BE65D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13" w:author="Administrator" w:date="2024-08-08T10:57:47Z">
                <w:pPr>
                  <w:keepNext w:val="0"/>
                  <w:keepLines w:val="0"/>
                  <w:widowControl/>
                  <w:suppressLineNumbers w:val="0"/>
                  <w:jc w:val="right"/>
                  <w:textAlignment w:val="center"/>
                </w:pPr>
              </w:pPrChange>
            </w:pPr>
            <w:del w:id="15014" w:author="Administrator" w:date="2024-08-08T10:57:47Z">
              <w:r>
                <w:rPr>
                  <w:rFonts w:hint="eastAsia" w:ascii="宋体" w:hAnsi="宋体" w:eastAsia="宋体" w:cs="宋体"/>
                  <w:i w:val="0"/>
                  <w:iCs w:val="0"/>
                  <w:color w:val="000000"/>
                  <w:kern w:val="0"/>
                  <w:sz w:val="20"/>
                  <w:szCs w:val="20"/>
                  <w:u w:val="none"/>
                  <w:lang w:val="en-US" w:eastAsia="zh-CN" w:bidi="ar"/>
                </w:rPr>
                <w:delText>0</w:delText>
              </w:r>
            </w:del>
          </w:p>
        </w:tc>
      </w:tr>
      <w:tr w14:paraId="26AB8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15" w:author="Administrator" w:date="2024-08-08T10:57:4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15" w:author="Administrator" w:date="2024-08-08T10:57:47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16" w:author="Administrator" w:date="2024-08-08T10:57:47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99B1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17" w:author="Administrator" w:date="2024-08-08T10:57:47Z">
              <w:r>
                <w:rPr>
                  <w:rFonts w:hint="eastAsia" w:ascii="宋体" w:hAnsi="宋体" w:eastAsia="宋体" w:cs="宋体"/>
                  <w:i w:val="0"/>
                  <w:color w:val="000000"/>
                  <w:kern w:val="0"/>
                  <w:sz w:val="20"/>
                  <w:szCs w:val="20"/>
                  <w:u w:val="none"/>
                  <w:lang w:val="en-US" w:eastAsia="zh-CN" w:bidi="ar"/>
                </w:rPr>
                <w:t xml:space="preserve">    乏燃料离堆贮存</w:t>
              </w:r>
            </w:ins>
            <w:del w:id="15018" w:author="Administrator" w:date="2024-08-08T10:57:47Z">
              <w:r>
                <w:rPr>
                  <w:rFonts w:hint="eastAsia" w:ascii="宋体" w:hAnsi="宋体" w:eastAsia="宋体" w:cs="宋体"/>
                  <w:i w:val="0"/>
                  <w:iCs w:val="0"/>
                  <w:color w:val="000000"/>
                  <w:kern w:val="0"/>
                  <w:sz w:val="20"/>
                  <w:szCs w:val="20"/>
                  <w:u w:val="none"/>
                  <w:lang w:val="en-US" w:eastAsia="zh-CN" w:bidi="ar"/>
                </w:rPr>
                <w:delText xml:space="preserve">    乏燃料离堆贮存</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19" w:author="Administrator" w:date="2024-08-08T10:57:47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DD6E5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20" w:author="Administrator" w:date="2024-08-08T10:57:47Z">
                <w:pPr>
                  <w:keepNext w:val="0"/>
                  <w:keepLines w:val="0"/>
                  <w:widowControl/>
                  <w:suppressLineNumbers w:val="0"/>
                  <w:jc w:val="right"/>
                  <w:textAlignment w:val="center"/>
                </w:pPr>
              </w:pPrChange>
            </w:pPr>
            <w:del w:id="15021" w:author="Administrator" w:date="2024-08-08T10:57:47Z">
              <w:r>
                <w:rPr>
                  <w:rFonts w:hint="eastAsia" w:ascii="宋体" w:hAnsi="宋体" w:eastAsia="宋体" w:cs="宋体"/>
                  <w:i w:val="0"/>
                  <w:iCs w:val="0"/>
                  <w:color w:val="000000"/>
                  <w:kern w:val="0"/>
                  <w:sz w:val="20"/>
                  <w:szCs w:val="20"/>
                  <w:u w:val="none"/>
                  <w:lang w:val="en-US" w:eastAsia="zh-CN" w:bidi="ar"/>
                </w:rPr>
                <w:delText>0</w:delText>
              </w:r>
            </w:del>
          </w:p>
        </w:tc>
      </w:tr>
      <w:tr w14:paraId="4E922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02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2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2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23FB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24" w:author="Administrator" w:date="2024-08-08T10:57:48Z">
              <w:r>
                <w:rPr>
                  <w:rFonts w:hint="eastAsia" w:ascii="宋体" w:hAnsi="宋体" w:eastAsia="宋体" w:cs="宋体"/>
                  <w:i w:val="0"/>
                  <w:color w:val="000000"/>
                  <w:kern w:val="0"/>
                  <w:sz w:val="20"/>
                  <w:szCs w:val="20"/>
                  <w:u w:val="none"/>
                  <w:lang w:val="en-US" w:eastAsia="zh-CN" w:bidi="ar"/>
                </w:rPr>
                <w:t xml:space="preserve">    乏燃料后处理</w:t>
              </w:r>
            </w:ins>
            <w:del w:id="1502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乏燃料后处理</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2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B9A47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27" w:author="Administrator" w:date="2024-08-08T10:57:48Z">
                <w:pPr>
                  <w:keepNext w:val="0"/>
                  <w:keepLines w:val="0"/>
                  <w:widowControl/>
                  <w:suppressLineNumbers w:val="0"/>
                  <w:jc w:val="right"/>
                  <w:textAlignment w:val="center"/>
                </w:pPr>
              </w:pPrChange>
            </w:pPr>
            <w:del w:id="1502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C802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2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2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3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1E7B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31" w:author="Administrator" w:date="2024-08-08T10:57:48Z">
              <w:r>
                <w:rPr>
                  <w:rFonts w:hint="eastAsia" w:ascii="宋体" w:hAnsi="宋体" w:eastAsia="宋体" w:cs="宋体"/>
                  <w:i w:val="0"/>
                  <w:color w:val="000000"/>
                  <w:kern w:val="0"/>
                  <w:sz w:val="20"/>
                  <w:szCs w:val="20"/>
                  <w:u w:val="none"/>
                  <w:lang w:val="en-US" w:eastAsia="zh-CN" w:bidi="ar"/>
                </w:rPr>
                <w:t xml:space="preserve">    高放废物的处理处置</w:t>
              </w:r>
            </w:ins>
            <w:del w:id="1503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高放废物的处理处置</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3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81B92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34" w:author="Administrator" w:date="2024-08-08T10:57:48Z">
                <w:pPr>
                  <w:keepNext w:val="0"/>
                  <w:keepLines w:val="0"/>
                  <w:widowControl/>
                  <w:suppressLineNumbers w:val="0"/>
                  <w:jc w:val="right"/>
                  <w:textAlignment w:val="center"/>
                </w:pPr>
              </w:pPrChange>
            </w:pPr>
            <w:del w:id="1503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AF7D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3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3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3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0861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38" w:author="Administrator" w:date="2024-08-08T10:57:48Z">
              <w:r>
                <w:rPr>
                  <w:rFonts w:hint="eastAsia" w:ascii="宋体" w:hAnsi="宋体" w:eastAsia="宋体" w:cs="宋体"/>
                  <w:i w:val="0"/>
                  <w:color w:val="000000"/>
                  <w:kern w:val="0"/>
                  <w:sz w:val="20"/>
                  <w:szCs w:val="20"/>
                  <w:u w:val="none"/>
                  <w:lang w:val="en-US" w:eastAsia="zh-CN" w:bidi="ar"/>
                </w:rPr>
                <w:t xml:space="preserve">    乏燃料后处理厂的建设、运行、改造和退役</w:t>
              </w:r>
            </w:ins>
            <w:del w:id="1503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乏燃料后处理厂的建设、运行、改造和退役</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4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BEB86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41" w:author="Administrator" w:date="2024-08-08T10:57:48Z">
                <w:pPr>
                  <w:keepNext w:val="0"/>
                  <w:keepLines w:val="0"/>
                  <w:widowControl/>
                  <w:suppressLineNumbers w:val="0"/>
                  <w:jc w:val="right"/>
                  <w:textAlignment w:val="center"/>
                </w:pPr>
              </w:pPrChange>
            </w:pPr>
            <w:del w:id="1504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8B7D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4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4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4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7B76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45" w:author="Administrator" w:date="2024-08-08T10:57:48Z">
              <w:r>
                <w:rPr>
                  <w:rFonts w:hint="eastAsia" w:ascii="宋体" w:hAnsi="宋体" w:eastAsia="宋体" w:cs="宋体"/>
                  <w:i w:val="0"/>
                  <w:color w:val="000000"/>
                  <w:kern w:val="0"/>
                  <w:sz w:val="20"/>
                  <w:szCs w:val="20"/>
                  <w:u w:val="none"/>
                  <w:lang w:val="en-US" w:eastAsia="zh-CN" w:bidi="ar"/>
                </w:rPr>
                <w:t xml:space="preserve">    其他乏燃料处理处置基金支出</w:t>
              </w:r>
            </w:ins>
            <w:del w:id="1504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其他乏燃料处理处置基金支出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4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58FEA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48" w:author="Administrator" w:date="2024-08-08T10:57:48Z">
                <w:pPr>
                  <w:keepNext w:val="0"/>
                  <w:keepLines w:val="0"/>
                  <w:widowControl/>
                  <w:suppressLineNumbers w:val="0"/>
                  <w:jc w:val="right"/>
                  <w:textAlignment w:val="center"/>
                </w:pPr>
              </w:pPrChange>
            </w:pPr>
            <w:del w:id="1504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FE91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5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5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5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F1EB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52" w:author="Administrator" w:date="2024-08-08T10:57:48Z">
              <w:r>
                <w:rPr>
                  <w:rFonts w:hint="eastAsia" w:ascii="宋体" w:hAnsi="宋体" w:eastAsia="宋体" w:cs="宋体"/>
                  <w:i w:val="0"/>
                  <w:color w:val="000000"/>
                  <w:kern w:val="0"/>
                  <w:sz w:val="20"/>
                  <w:szCs w:val="20"/>
                  <w:u w:val="none"/>
                  <w:lang w:val="en-US" w:eastAsia="zh-CN" w:bidi="ar"/>
                </w:rPr>
                <w:t>文化旅游体育与传媒支出</w:t>
              </w:r>
            </w:ins>
            <w:del w:id="15053" w:author="Administrator" w:date="2024-08-08T10:57:48Z">
              <w:r>
                <w:rPr>
                  <w:rFonts w:hint="eastAsia" w:ascii="宋体" w:hAnsi="宋体" w:eastAsia="宋体" w:cs="宋体"/>
                  <w:i w:val="0"/>
                  <w:iCs w:val="0"/>
                  <w:color w:val="000000"/>
                  <w:kern w:val="0"/>
                  <w:sz w:val="20"/>
                  <w:szCs w:val="20"/>
                  <w:u w:val="none"/>
                  <w:lang w:val="en-US" w:eastAsia="zh-CN" w:bidi="ar"/>
                </w:rPr>
                <w:delText>文化旅游体育与传媒支出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5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ED38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055" w:author="Administrator" w:date="2024-08-08T10:57:48Z">
              <w:r>
                <w:rPr>
                  <w:rFonts w:hint="eastAsia" w:ascii="宋体" w:hAnsi="宋体" w:eastAsia="宋体" w:cs="宋体"/>
                  <w:i w:val="0"/>
                  <w:color w:val="000000"/>
                  <w:kern w:val="0"/>
                  <w:sz w:val="20"/>
                  <w:szCs w:val="20"/>
                  <w:u w:val="none"/>
                  <w:lang w:val="en-US" w:eastAsia="zh-CN" w:bidi="ar"/>
                </w:rPr>
                <w:t>4</w:t>
              </w:r>
            </w:ins>
            <w:del w:id="15056" w:author="Administrator" w:date="2024-08-08T10:57:48Z">
              <w:r>
                <w:rPr>
                  <w:rFonts w:hint="eastAsia" w:ascii="宋体" w:hAnsi="宋体" w:eastAsia="宋体" w:cs="宋体"/>
                  <w:i w:val="0"/>
                  <w:iCs w:val="0"/>
                  <w:color w:val="000000"/>
                  <w:kern w:val="0"/>
                  <w:sz w:val="20"/>
                  <w:szCs w:val="20"/>
                  <w:u w:val="none"/>
                  <w:lang w:val="en-US" w:eastAsia="zh-CN" w:bidi="ar"/>
                </w:rPr>
                <w:delText>7</w:delText>
              </w:r>
            </w:del>
          </w:p>
        </w:tc>
      </w:tr>
      <w:tr w14:paraId="456F2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5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57" w:author="Administrator" w:date="2024-08-08T10:57:48Z">
            <w:trPr>
              <w:trHeight w:val="270" w:hRule="atLeast"/>
            </w:trPr>
          </w:trPrChange>
        </w:trPr>
        <w:tc>
          <w:tcPr>
            <w:tcW w:w="6616" w:type="dxa"/>
            <w:tcBorders>
              <w:top w:val="nil"/>
              <w:left w:val="single" w:color="000000" w:sz="4" w:space="0"/>
              <w:bottom w:val="single" w:color="000000" w:sz="4" w:space="0"/>
              <w:right w:val="single" w:color="000000" w:sz="4" w:space="0"/>
            </w:tcBorders>
            <w:shd w:val="clear" w:color="auto" w:fill="auto"/>
            <w:noWrap/>
            <w:vAlign w:val="center"/>
            <w:tcPrChange w:id="15058" w:author="Administrator" w:date="2024-08-08T10:57:48Z">
              <w:tcPr>
                <w:tcW w:w="0" w:type="auto"/>
                <w:tcBorders>
                  <w:top w:val="nil"/>
                  <w:left w:val="single" w:color="000000" w:sz="4" w:space="0"/>
                  <w:bottom w:val="single" w:color="000000" w:sz="4" w:space="0"/>
                  <w:right w:val="single" w:color="000000" w:sz="4" w:space="0"/>
                </w:tcBorders>
                <w:shd w:val="clear" w:color="auto" w:fill="auto"/>
                <w:noWrap/>
                <w:vAlign w:val="center"/>
              </w:tcPr>
            </w:tcPrChange>
          </w:tcPr>
          <w:p w14:paraId="3A0DD7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59" w:author="Administrator" w:date="2024-08-08T10:57:48Z">
              <w:r>
                <w:rPr>
                  <w:rFonts w:hint="eastAsia" w:ascii="宋体" w:hAnsi="宋体" w:eastAsia="宋体" w:cs="宋体"/>
                  <w:i w:val="0"/>
                  <w:color w:val="000000"/>
                  <w:kern w:val="0"/>
                  <w:sz w:val="20"/>
                  <w:szCs w:val="20"/>
                  <w:u w:val="none"/>
                  <w:lang w:val="en-US" w:eastAsia="zh-CN" w:bidi="ar"/>
                </w:rPr>
                <w:t xml:space="preserve">  国家电影事业发展专项资金安排的支出</w:t>
              </w:r>
            </w:ins>
            <w:del w:id="1506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国家电影事业发展专项资金安排的支出</w:delText>
              </w:r>
            </w:del>
          </w:p>
        </w:tc>
        <w:tc>
          <w:tcPr>
            <w:tcW w:w="1770" w:type="dxa"/>
            <w:tcBorders>
              <w:top w:val="nil"/>
              <w:left w:val="single" w:color="000000" w:sz="4" w:space="0"/>
              <w:bottom w:val="single" w:color="000000" w:sz="4" w:space="0"/>
              <w:right w:val="single" w:color="000000" w:sz="4" w:space="0"/>
            </w:tcBorders>
            <w:shd w:val="clear" w:color="auto" w:fill="auto"/>
            <w:noWrap/>
            <w:vAlign w:val="center"/>
            <w:tcPrChange w:id="15061" w:author="Administrator" w:date="2024-08-08T10:57:48Z">
              <w:tcPr>
                <w:tcW w:w="1770" w:type="dxa"/>
                <w:tcBorders>
                  <w:top w:val="nil"/>
                  <w:left w:val="single" w:color="000000" w:sz="4" w:space="0"/>
                  <w:bottom w:val="single" w:color="000000" w:sz="4" w:space="0"/>
                  <w:right w:val="single" w:color="000000" w:sz="4" w:space="0"/>
                </w:tcBorders>
                <w:shd w:val="clear" w:color="auto" w:fill="auto"/>
                <w:noWrap/>
                <w:vAlign w:val="center"/>
              </w:tcPr>
            </w:tcPrChange>
          </w:tcPr>
          <w:p w14:paraId="5459A2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062" w:author="Administrator" w:date="2024-08-08T10:57:48Z">
              <w:r>
                <w:rPr>
                  <w:rFonts w:hint="eastAsia" w:ascii="宋体" w:hAnsi="宋体" w:eastAsia="宋体" w:cs="宋体"/>
                  <w:i w:val="0"/>
                  <w:color w:val="000000"/>
                  <w:kern w:val="0"/>
                  <w:sz w:val="20"/>
                  <w:szCs w:val="20"/>
                  <w:u w:val="none"/>
                  <w:lang w:val="en-US" w:eastAsia="zh-CN" w:bidi="ar"/>
                </w:rPr>
                <w:t>4</w:t>
              </w:r>
            </w:ins>
            <w:del w:id="15063" w:author="Administrator" w:date="2024-08-08T10:57:48Z">
              <w:r>
                <w:rPr>
                  <w:rFonts w:hint="eastAsia" w:ascii="宋体" w:hAnsi="宋体" w:eastAsia="宋体" w:cs="宋体"/>
                  <w:i w:val="0"/>
                  <w:iCs w:val="0"/>
                  <w:color w:val="000000"/>
                  <w:kern w:val="0"/>
                  <w:sz w:val="20"/>
                  <w:szCs w:val="20"/>
                  <w:u w:val="none"/>
                  <w:lang w:val="en-US" w:eastAsia="zh-CN" w:bidi="ar"/>
                </w:rPr>
                <w:delText>7</w:delText>
              </w:r>
            </w:del>
          </w:p>
        </w:tc>
      </w:tr>
      <w:tr w14:paraId="3F331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6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6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6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A0A9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66" w:author="Administrator" w:date="2024-08-08T10:57:48Z">
              <w:r>
                <w:rPr>
                  <w:rFonts w:hint="eastAsia" w:ascii="宋体" w:hAnsi="宋体" w:eastAsia="宋体" w:cs="宋体"/>
                  <w:i w:val="0"/>
                  <w:color w:val="000000"/>
                  <w:kern w:val="0"/>
                  <w:sz w:val="20"/>
                  <w:szCs w:val="20"/>
                  <w:u w:val="none"/>
                  <w:lang w:val="en-US" w:eastAsia="zh-CN" w:bidi="ar"/>
                </w:rPr>
                <w:t xml:space="preserve">    资助国产影片放映</w:t>
              </w:r>
            </w:ins>
            <w:del w:id="1506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资助国产影片放映</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6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32AF7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69" w:author="Administrator" w:date="2024-08-08T10:57:48Z">
                <w:pPr>
                  <w:keepNext w:val="0"/>
                  <w:keepLines w:val="0"/>
                  <w:widowControl/>
                  <w:suppressLineNumbers w:val="0"/>
                  <w:jc w:val="right"/>
                  <w:textAlignment w:val="center"/>
                </w:pPr>
              </w:pPrChange>
            </w:pPr>
            <w:del w:id="1507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2D73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07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7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7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1E25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73" w:author="Administrator" w:date="2024-08-08T10:57:48Z">
              <w:r>
                <w:rPr>
                  <w:rFonts w:hint="eastAsia" w:ascii="宋体" w:hAnsi="宋体" w:eastAsia="宋体" w:cs="宋体"/>
                  <w:i w:val="0"/>
                  <w:color w:val="000000"/>
                  <w:kern w:val="0"/>
                  <w:sz w:val="20"/>
                  <w:szCs w:val="20"/>
                  <w:u w:val="none"/>
                  <w:lang w:val="en-US" w:eastAsia="zh-CN" w:bidi="ar"/>
                </w:rPr>
                <w:t xml:space="preserve">    资助影院建设</w:t>
              </w:r>
            </w:ins>
            <w:del w:id="1507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资助影院建设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7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BB85A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76" w:author="Administrator" w:date="2024-08-08T10:57:48Z">
                <w:pPr>
                  <w:keepNext w:val="0"/>
                  <w:keepLines w:val="0"/>
                  <w:widowControl/>
                  <w:suppressLineNumbers w:val="0"/>
                  <w:jc w:val="right"/>
                  <w:textAlignment w:val="center"/>
                </w:pPr>
              </w:pPrChange>
            </w:pPr>
            <w:del w:id="1507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BA58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07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7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7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A8DB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80" w:author="Administrator" w:date="2024-08-08T10:57:48Z">
              <w:r>
                <w:rPr>
                  <w:rFonts w:hint="eastAsia" w:ascii="宋体" w:hAnsi="宋体" w:eastAsia="宋体" w:cs="宋体"/>
                  <w:i w:val="0"/>
                  <w:color w:val="000000"/>
                  <w:kern w:val="0"/>
                  <w:sz w:val="20"/>
                  <w:szCs w:val="20"/>
                  <w:u w:val="none"/>
                  <w:lang w:val="en-US" w:eastAsia="zh-CN" w:bidi="ar"/>
                </w:rPr>
                <w:t xml:space="preserve">    资助少数民族语电影译制</w:t>
              </w:r>
            </w:ins>
            <w:del w:id="1508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资助少数民族语电影译制</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8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85127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83" w:author="Administrator" w:date="2024-08-08T10:57:48Z">
                <w:pPr>
                  <w:keepNext w:val="0"/>
                  <w:keepLines w:val="0"/>
                  <w:widowControl/>
                  <w:suppressLineNumbers w:val="0"/>
                  <w:jc w:val="right"/>
                  <w:textAlignment w:val="center"/>
                </w:pPr>
              </w:pPrChange>
            </w:pPr>
            <w:del w:id="1508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2998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8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8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8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73D6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87" w:author="Administrator" w:date="2024-08-08T10:57:48Z">
              <w:r>
                <w:rPr>
                  <w:rFonts w:hint="eastAsia" w:ascii="宋体" w:hAnsi="宋体" w:eastAsia="宋体" w:cs="宋体"/>
                  <w:i w:val="0"/>
                  <w:color w:val="000000"/>
                  <w:kern w:val="0"/>
                  <w:sz w:val="20"/>
                  <w:szCs w:val="20"/>
                  <w:u w:val="none"/>
                  <w:lang w:val="en-US" w:eastAsia="zh-CN" w:bidi="ar"/>
                </w:rPr>
                <w:t xml:space="preserve">    购买农村电影公益性放映版权服务</w:t>
              </w:r>
            </w:ins>
            <w:del w:id="1508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购买农村电影公益性放映版权服务</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8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1D0B1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090" w:author="Administrator" w:date="2024-08-08T10:57:48Z">
                <w:pPr>
                  <w:keepNext w:val="0"/>
                  <w:keepLines w:val="0"/>
                  <w:widowControl/>
                  <w:suppressLineNumbers w:val="0"/>
                  <w:jc w:val="right"/>
                  <w:textAlignment w:val="center"/>
                </w:pPr>
              </w:pPrChange>
            </w:pPr>
            <w:del w:id="1509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957E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09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9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9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2F48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094" w:author="Administrator" w:date="2024-08-08T10:57:48Z">
              <w:r>
                <w:rPr>
                  <w:rFonts w:hint="eastAsia" w:ascii="宋体" w:hAnsi="宋体" w:eastAsia="宋体" w:cs="宋体"/>
                  <w:i w:val="0"/>
                  <w:color w:val="000000"/>
                  <w:kern w:val="0"/>
                  <w:sz w:val="20"/>
                  <w:szCs w:val="20"/>
                  <w:u w:val="none"/>
                  <w:lang w:val="en-US" w:eastAsia="zh-CN" w:bidi="ar"/>
                </w:rPr>
                <w:t xml:space="preserve">    其他国家电影事业发展专项资金支出</w:t>
              </w:r>
            </w:ins>
            <w:del w:id="1509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其他国家电影事业发展专项资金支出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09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6187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097" w:author="Administrator" w:date="2024-08-08T10:57:48Z">
              <w:r>
                <w:rPr>
                  <w:rFonts w:hint="eastAsia" w:ascii="宋体" w:hAnsi="宋体" w:eastAsia="宋体" w:cs="宋体"/>
                  <w:i w:val="0"/>
                  <w:color w:val="000000"/>
                  <w:kern w:val="0"/>
                  <w:sz w:val="20"/>
                  <w:szCs w:val="20"/>
                  <w:u w:val="none"/>
                  <w:lang w:val="en-US" w:eastAsia="zh-CN" w:bidi="ar"/>
                </w:rPr>
                <w:t>4</w:t>
              </w:r>
            </w:ins>
            <w:del w:id="15098" w:author="Administrator" w:date="2024-08-08T10:57:48Z">
              <w:r>
                <w:rPr>
                  <w:rFonts w:hint="eastAsia" w:ascii="宋体" w:hAnsi="宋体" w:eastAsia="宋体" w:cs="宋体"/>
                  <w:i w:val="0"/>
                  <w:iCs w:val="0"/>
                  <w:color w:val="000000"/>
                  <w:kern w:val="0"/>
                  <w:sz w:val="20"/>
                  <w:szCs w:val="20"/>
                  <w:u w:val="none"/>
                  <w:lang w:val="en-US" w:eastAsia="zh-CN" w:bidi="ar"/>
                </w:rPr>
                <w:delText>7</w:delText>
              </w:r>
            </w:del>
          </w:p>
        </w:tc>
      </w:tr>
      <w:tr w14:paraId="4D4EC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09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09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0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B05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01" w:author="Administrator" w:date="2024-08-08T10:57:48Z">
              <w:r>
                <w:rPr>
                  <w:rFonts w:hint="eastAsia" w:ascii="宋体" w:hAnsi="宋体" w:eastAsia="宋体" w:cs="宋体"/>
                  <w:i w:val="0"/>
                  <w:color w:val="000000"/>
                  <w:kern w:val="0"/>
                  <w:sz w:val="20"/>
                  <w:szCs w:val="20"/>
                  <w:u w:val="none"/>
                  <w:lang w:val="en-US" w:eastAsia="zh-CN" w:bidi="ar"/>
                </w:rPr>
                <w:t xml:space="preserve">  旅游发展基金支出</w:t>
              </w:r>
            </w:ins>
            <w:del w:id="1510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旅游发展基金支出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0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A2265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04" w:author="Administrator" w:date="2024-08-08T10:57:48Z">
                <w:pPr>
                  <w:keepNext w:val="0"/>
                  <w:keepLines w:val="0"/>
                  <w:widowControl/>
                  <w:suppressLineNumbers w:val="0"/>
                  <w:jc w:val="right"/>
                  <w:textAlignment w:val="center"/>
                </w:pPr>
              </w:pPrChange>
            </w:pPr>
            <w:del w:id="1510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D181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0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0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0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F1A9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08" w:author="Administrator" w:date="2024-08-08T10:57:48Z">
              <w:r>
                <w:rPr>
                  <w:rFonts w:hint="eastAsia" w:ascii="宋体" w:hAnsi="宋体" w:eastAsia="宋体" w:cs="宋体"/>
                  <w:i w:val="0"/>
                  <w:color w:val="000000"/>
                  <w:kern w:val="0"/>
                  <w:sz w:val="20"/>
                  <w:szCs w:val="20"/>
                  <w:u w:val="none"/>
                  <w:lang w:val="en-US" w:eastAsia="zh-CN" w:bidi="ar"/>
                </w:rPr>
                <w:t xml:space="preserve">    宣传促销</w:t>
              </w:r>
            </w:ins>
            <w:del w:id="1510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宣传促销</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1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96E7F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11" w:author="Administrator" w:date="2024-08-08T10:57:48Z">
                <w:pPr>
                  <w:keepNext w:val="0"/>
                  <w:keepLines w:val="0"/>
                  <w:widowControl/>
                  <w:suppressLineNumbers w:val="0"/>
                  <w:jc w:val="right"/>
                  <w:textAlignment w:val="center"/>
                </w:pPr>
              </w:pPrChange>
            </w:pPr>
            <w:del w:id="1511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F882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1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1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1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1ADD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15" w:author="Administrator" w:date="2024-08-08T10:57:48Z">
              <w:r>
                <w:rPr>
                  <w:rFonts w:hint="eastAsia" w:ascii="宋体" w:hAnsi="宋体" w:eastAsia="宋体" w:cs="宋体"/>
                  <w:i w:val="0"/>
                  <w:color w:val="000000"/>
                  <w:kern w:val="0"/>
                  <w:sz w:val="20"/>
                  <w:szCs w:val="20"/>
                  <w:u w:val="none"/>
                  <w:lang w:val="en-US" w:eastAsia="zh-CN" w:bidi="ar"/>
                </w:rPr>
                <w:t xml:space="preserve">    行业规划</w:t>
              </w:r>
            </w:ins>
            <w:del w:id="1511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行业规划</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1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F4977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18" w:author="Administrator" w:date="2024-08-08T10:57:48Z">
                <w:pPr>
                  <w:keepNext w:val="0"/>
                  <w:keepLines w:val="0"/>
                  <w:widowControl/>
                  <w:suppressLineNumbers w:val="0"/>
                  <w:jc w:val="right"/>
                  <w:textAlignment w:val="center"/>
                </w:pPr>
              </w:pPrChange>
            </w:pPr>
            <w:del w:id="1511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19D9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2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2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2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0A01E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22" w:author="Administrator" w:date="2024-08-08T10:57:48Z">
              <w:r>
                <w:rPr>
                  <w:rFonts w:hint="eastAsia" w:ascii="宋体" w:hAnsi="宋体" w:eastAsia="宋体" w:cs="宋体"/>
                  <w:i w:val="0"/>
                  <w:color w:val="000000"/>
                  <w:kern w:val="0"/>
                  <w:sz w:val="20"/>
                  <w:szCs w:val="20"/>
                  <w:u w:val="none"/>
                  <w:lang w:val="en-US" w:eastAsia="zh-CN" w:bidi="ar"/>
                </w:rPr>
                <w:t xml:space="preserve">    旅游事业补助</w:t>
              </w:r>
            </w:ins>
            <w:del w:id="1512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旅游事业补助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2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59187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25" w:author="Administrator" w:date="2024-08-08T10:57:48Z">
                <w:pPr>
                  <w:keepNext w:val="0"/>
                  <w:keepLines w:val="0"/>
                  <w:widowControl/>
                  <w:suppressLineNumbers w:val="0"/>
                  <w:jc w:val="right"/>
                  <w:textAlignment w:val="center"/>
                </w:pPr>
              </w:pPrChange>
            </w:pPr>
            <w:del w:id="1512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BA05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2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2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2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36E8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29" w:author="Administrator" w:date="2024-08-08T10:57:48Z">
              <w:r>
                <w:rPr>
                  <w:rFonts w:hint="eastAsia" w:ascii="宋体" w:hAnsi="宋体" w:eastAsia="宋体" w:cs="宋体"/>
                  <w:i w:val="0"/>
                  <w:color w:val="000000"/>
                  <w:kern w:val="0"/>
                  <w:sz w:val="20"/>
                  <w:szCs w:val="20"/>
                  <w:u w:val="none"/>
                  <w:lang w:val="en-US" w:eastAsia="zh-CN" w:bidi="ar"/>
                </w:rPr>
                <w:t xml:space="preserve">    地方旅游开发项目补助</w:t>
              </w:r>
            </w:ins>
            <w:del w:id="1513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地方旅游开发项目补助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3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07770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32" w:author="Administrator" w:date="2024-08-08T10:57:48Z">
                <w:pPr>
                  <w:keepNext w:val="0"/>
                  <w:keepLines w:val="0"/>
                  <w:widowControl/>
                  <w:suppressLineNumbers w:val="0"/>
                  <w:jc w:val="right"/>
                  <w:textAlignment w:val="center"/>
                </w:pPr>
              </w:pPrChange>
            </w:pPr>
            <w:del w:id="1513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3D42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3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3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3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0247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36" w:author="Administrator" w:date="2024-08-08T10:57:48Z">
              <w:r>
                <w:rPr>
                  <w:rFonts w:hint="eastAsia" w:ascii="宋体" w:hAnsi="宋体" w:eastAsia="宋体" w:cs="宋体"/>
                  <w:i w:val="0"/>
                  <w:color w:val="000000"/>
                  <w:kern w:val="0"/>
                  <w:sz w:val="20"/>
                  <w:szCs w:val="20"/>
                  <w:u w:val="none"/>
                  <w:lang w:val="en-US" w:eastAsia="zh-CN" w:bidi="ar"/>
                </w:rPr>
                <w:t xml:space="preserve">    其他旅游发展基金支出</w:t>
              </w:r>
            </w:ins>
            <w:del w:id="1513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其他旅游发展基金支出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3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7D39A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39" w:author="Administrator" w:date="2024-08-08T10:57:48Z">
                <w:pPr>
                  <w:keepNext w:val="0"/>
                  <w:keepLines w:val="0"/>
                  <w:widowControl/>
                  <w:suppressLineNumbers w:val="0"/>
                  <w:jc w:val="right"/>
                  <w:textAlignment w:val="center"/>
                </w:pPr>
              </w:pPrChange>
            </w:pPr>
            <w:del w:id="1514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11F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4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4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4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B5B7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43" w:author="Administrator" w:date="2024-08-08T10:57:48Z">
              <w:r>
                <w:rPr>
                  <w:rFonts w:hint="eastAsia" w:ascii="宋体" w:hAnsi="宋体" w:eastAsia="宋体" w:cs="宋体"/>
                  <w:i w:val="0"/>
                  <w:color w:val="000000"/>
                  <w:kern w:val="0"/>
                  <w:sz w:val="20"/>
                  <w:szCs w:val="20"/>
                  <w:u w:val="none"/>
                  <w:lang w:val="en-US" w:eastAsia="zh-CN" w:bidi="ar"/>
                </w:rPr>
                <w:t xml:space="preserve">  国家电影事业发展专项资金对应专项债务收入安排的支出</w:t>
              </w:r>
            </w:ins>
            <w:del w:id="1514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国家电影事业发展专项资金对应专项债务收入安排的支出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4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2C750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46" w:author="Administrator" w:date="2024-08-08T10:57:48Z">
                <w:pPr>
                  <w:keepNext w:val="0"/>
                  <w:keepLines w:val="0"/>
                  <w:widowControl/>
                  <w:suppressLineNumbers w:val="0"/>
                  <w:jc w:val="right"/>
                  <w:textAlignment w:val="center"/>
                </w:pPr>
              </w:pPrChange>
            </w:pPr>
            <w:del w:id="1514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2A2E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4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4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4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DC4F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50" w:author="Administrator" w:date="2024-08-08T10:57:48Z">
              <w:r>
                <w:rPr>
                  <w:rFonts w:hint="eastAsia" w:ascii="宋体" w:hAnsi="宋体" w:eastAsia="宋体" w:cs="宋体"/>
                  <w:i w:val="0"/>
                  <w:color w:val="000000"/>
                  <w:kern w:val="0"/>
                  <w:sz w:val="20"/>
                  <w:szCs w:val="20"/>
                  <w:u w:val="none"/>
                  <w:lang w:val="en-US" w:eastAsia="zh-CN" w:bidi="ar"/>
                </w:rPr>
                <w:t xml:space="preserve">    资助城市影院</w:t>
              </w:r>
            </w:ins>
            <w:del w:id="1515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资助城市影院</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5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145B9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53" w:author="Administrator" w:date="2024-08-08T10:57:48Z">
                <w:pPr>
                  <w:keepNext w:val="0"/>
                  <w:keepLines w:val="0"/>
                  <w:widowControl/>
                  <w:suppressLineNumbers w:val="0"/>
                  <w:jc w:val="right"/>
                  <w:textAlignment w:val="center"/>
                </w:pPr>
              </w:pPrChange>
            </w:pPr>
            <w:del w:id="1515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9078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5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5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5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FF0F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57" w:author="Administrator" w:date="2024-08-08T10:57:48Z">
              <w:r>
                <w:rPr>
                  <w:rFonts w:hint="eastAsia" w:ascii="宋体" w:hAnsi="宋体" w:eastAsia="宋体" w:cs="宋体"/>
                  <w:i w:val="0"/>
                  <w:color w:val="000000"/>
                  <w:kern w:val="0"/>
                  <w:sz w:val="20"/>
                  <w:szCs w:val="20"/>
                  <w:u w:val="none"/>
                  <w:lang w:val="en-US" w:eastAsia="zh-CN" w:bidi="ar"/>
                </w:rPr>
                <w:t xml:space="preserve">    其他国家电影事业发展专项资金对应专项债务收入支出</w:t>
              </w:r>
            </w:ins>
            <w:del w:id="1515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其他国家电影事业发展专项资金对应专项债务收入支出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5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D4F9E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60" w:author="Administrator" w:date="2024-08-08T10:57:48Z">
                <w:pPr>
                  <w:keepNext w:val="0"/>
                  <w:keepLines w:val="0"/>
                  <w:widowControl/>
                  <w:suppressLineNumbers w:val="0"/>
                  <w:jc w:val="right"/>
                  <w:textAlignment w:val="center"/>
                </w:pPr>
              </w:pPrChange>
            </w:pPr>
            <w:del w:id="1516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BC63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6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6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6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1803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64" w:author="Administrator" w:date="2024-08-08T10:57:48Z">
              <w:r>
                <w:rPr>
                  <w:rFonts w:hint="eastAsia" w:ascii="宋体" w:hAnsi="宋体" w:eastAsia="宋体" w:cs="宋体"/>
                  <w:i w:val="0"/>
                  <w:color w:val="000000"/>
                  <w:kern w:val="0"/>
                  <w:sz w:val="20"/>
                  <w:szCs w:val="20"/>
                  <w:u w:val="none"/>
                  <w:lang w:val="en-US" w:eastAsia="zh-CN" w:bidi="ar"/>
                </w:rPr>
                <w:t>社会保障和就业支出</w:t>
              </w:r>
            </w:ins>
            <w:del w:id="15165" w:author="Administrator" w:date="2024-08-08T10:57:48Z">
              <w:r>
                <w:rPr>
                  <w:rFonts w:hint="eastAsia" w:ascii="宋体" w:hAnsi="宋体" w:eastAsia="宋体" w:cs="宋体"/>
                  <w:i w:val="0"/>
                  <w:iCs w:val="0"/>
                  <w:color w:val="000000"/>
                  <w:kern w:val="0"/>
                  <w:sz w:val="20"/>
                  <w:szCs w:val="20"/>
                  <w:u w:val="none"/>
                  <w:lang w:val="en-US" w:eastAsia="zh-CN" w:bidi="ar"/>
                </w:rPr>
                <w:delText>社会保障和就业支出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6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A5E2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167" w:author="Administrator" w:date="2024-08-08T10:57:48Z">
              <w:r>
                <w:rPr>
                  <w:rFonts w:hint="eastAsia" w:ascii="宋体" w:hAnsi="宋体" w:eastAsia="宋体" w:cs="宋体"/>
                  <w:i w:val="0"/>
                  <w:color w:val="000000"/>
                  <w:kern w:val="0"/>
                  <w:sz w:val="20"/>
                  <w:szCs w:val="20"/>
                  <w:u w:val="none"/>
                  <w:lang w:val="en-US" w:eastAsia="zh-CN" w:bidi="ar"/>
                </w:rPr>
                <w:t>1,294</w:t>
              </w:r>
            </w:ins>
            <w:del w:id="15168" w:author="Administrator" w:date="2024-08-08T10:57:48Z">
              <w:r>
                <w:rPr>
                  <w:rFonts w:hint="eastAsia" w:ascii="宋体" w:hAnsi="宋体" w:eastAsia="宋体" w:cs="宋体"/>
                  <w:i w:val="0"/>
                  <w:iCs w:val="0"/>
                  <w:color w:val="000000"/>
                  <w:kern w:val="0"/>
                  <w:sz w:val="20"/>
                  <w:szCs w:val="20"/>
                  <w:u w:val="none"/>
                  <w:lang w:val="en-US" w:eastAsia="zh-CN" w:bidi="ar"/>
                </w:rPr>
                <w:delText>1,890</w:delText>
              </w:r>
            </w:del>
          </w:p>
        </w:tc>
      </w:tr>
      <w:tr w14:paraId="26D5E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16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6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7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96AF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71" w:author="Administrator" w:date="2024-08-08T10:57:48Z">
              <w:r>
                <w:rPr>
                  <w:rFonts w:hint="eastAsia" w:ascii="宋体" w:hAnsi="宋体" w:eastAsia="宋体" w:cs="宋体"/>
                  <w:i w:val="0"/>
                  <w:color w:val="000000"/>
                  <w:kern w:val="0"/>
                  <w:sz w:val="20"/>
                  <w:szCs w:val="20"/>
                  <w:u w:val="none"/>
                  <w:lang w:val="en-US" w:eastAsia="zh-CN" w:bidi="ar"/>
                </w:rPr>
                <w:t xml:space="preserve">  大中型水库移民后期扶持基金支出</w:t>
              </w:r>
            </w:ins>
            <w:del w:id="1517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大中型水库移民后期扶持基金支出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7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2FA50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174" w:author="Administrator" w:date="2024-08-08T10:57:48Z">
              <w:r>
                <w:rPr>
                  <w:rFonts w:hint="eastAsia" w:ascii="宋体" w:hAnsi="宋体" w:eastAsia="宋体" w:cs="宋体"/>
                  <w:i w:val="0"/>
                  <w:color w:val="000000"/>
                  <w:kern w:val="0"/>
                  <w:sz w:val="20"/>
                  <w:szCs w:val="20"/>
                  <w:u w:val="none"/>
                  <w:lang w:val="en-US" w:eastAsia="zh-CN" w:bidi="ar"/>
                </w:rPr>
                <w:t>1,294</w:t>
              </w:r>
            </w:ins>
            <w:del w:id="15175" w:author="Administrator" w:date="2024-08-08T10:57:48Z">
              <w:r>
                <w:rPr>
                  <w:rFonts w:hint="eastAsia" w:ascii="宋体" w:hAnsi="宋体" w:eastAsia="宋体" w:cs="宋体"/>
                  <w:i w:val="0"/>
                  <w:iCs w:val="0"/>
                  <w:color w:val="000000"/>
                  <w:kern w:val="0"/>
                  <w:sz w:val="20"/>
                  <w:szCs w:val="20"/>
                  <w:u w:val="none"/>
                  <w:lang w:val="en-US" w:eastAsia="zh-CN" w:bidi="ar"/>
                </w:rPr>
                <w:delText>1,875</w:delText>
              </w:r>
            </w:del>
          </w:p>
        </w:tc>
      </w:tr>
      <w:tr w14:paraId="3670C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7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7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7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7C7A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78" w:author="Administrator" w:date="2024-08-08T10:57:48Z">
              <w:r>
                <w:rPr>
                  <w:rFonts w:hint="eastAsia" w:ascii="宋体" w:hAnsi="宋体" w:eastAsia="宋体" w:cs="宋体"/>
                  <w:i w:val="0"/>
                  <w:color w:val="000000"/>
                  <w:kern w:val="0"/>
                  <w:sz w:val="20"/>
                  <w:szCs w:val="20"/>
                  <w:u w:val="none"/>
                  <w:lang w:val="en-US" w:eastAsia="zh-CN" w:bidi="ar"/>
                </w:rPr>
                <w:t xml:space="preserve">    移民补助</w:t>
              </w:r>
            </w:ins>
            <w:del w:id="1517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移民补助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8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5418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181" w:author="Administrator" w:date="2024-08-08T10:57:48Z">
              <w:r>
                <w:rPr>
                  <w:rFonts w:hint="eastAsia" w:ascii="宋体" w:hAnsi="宋体" w:eastAsia="宋体" w:cs="宋体"/>
                  <w:i w:val="0"/>
                  <w:color w:val="000000"/>
                  <w:kern w:val="0"/>
                  <w:sz w:val="20"/>
                  <w:szCs w:val="20"/>
                  <w:u w:val="none"/>
                  <w:lang w:val="en-US" w:eastAsia="zh-CN" w:bidi="ar"/>
                </w:rPr>
                <w:t>561</w:t>
              </w:r>
            </w:ins>
            <w:del w:id="15182" w:author="Administrator" w:date="2024-08-08T10:57:48Z">
              <w:r>
                <w:rPr>
                  <w:rFonts w:hint="eastAsia" w:ascii="宋体" w:hAnsi="宋体" w:eastAsia="宋体" w:cs="宋体"/>
                  <w:i w:val="0"/>
                  <w:iCs w:val="0"/>
                  <w:color w:val="000000"/>
                  <w:kern w:val="0"/>
                  <w:sz w:val="20"/>
                  <w:szCs w:val="20"/>
                  <w:u w:val="none"/>
                  <w:lang w:val="en-US" w:eastAsia="zh-CN" w:bidi="ar"/>
                </w:rPr>
                <w:delText>561</w:delText>
              </w:r>
            </w:del>
          </w:p>
        </w:tc>
      </w:tr>
      <w:tr w14:paraId="4B046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8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8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8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7F86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85" w:author="Administrator" w:date="2024-08-08T10:57:48Z">
              <w:r>
                <w:rPr>
                  <w:rFonts w:hint="eastAsia" w:ascii="宋体" w:hAnsi="宋体" w:eastAsia="宋体" w:cs="宋体"/>
                  <w:i w:val="0"/>
                  <w:color w:val="000000"/>
                  <w:kern w:val="0"/>
                  <w:sz w:val="20"/>
                  <w:szCs w:val="20"/>
                  <w:u w:val="none"/>
                  <w:lang w:val="en-US" w:eastAsia="zh-CN" w:bidi="ar"/>
                </w:rPr>
                <w:t xml:space="preserve">    基础设施建设和经济发展</w:t>
              </w:r>
            </w:ins>
            <w:del w:id="1518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基础设施建设和经济发展</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8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7D55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188" w:author="Administrator" w:date="2024-08-08T10:57:48Z">
              <w:r>
                <w:rPr>
                  <w:rFonts w:hint="eastAsia" w:ascii="宋体" w:hAnsi="宋体" w:eastAsia="宋体" w:cs="宋体"/>
                  <w:i w:val="0"/>
                  <w:color w:val="000000"/>
                  <w:kern w:val="0"/>
                  <w:sz w:val="20"/>
                  <w:szCs w:val="20"/>
                  <w:u w:val="none"/>
                  <w:lang w:val="en-US" w:eastAsia="zh-CN" w:bidi="ar"/>
                </w:rPr>
                <w:t>733</w:t>
              </w:r>
            </w:ins>
            <w:del w:id="15189" w:author="Administrator" w:date="2024-08-08T10:57:48Z">
              <w:r>
                <w:rPr>
                  <w:rFonts w:hint="eastAsia" w:ascii="宋体" w:hAnsi="宋体" w:eastAsia="宋体" w:cs="宋体"/>
                  <w:i w:val="0"/>
                  <w:iCs w:val="0"/>
                  <w:color w:val="000000"/>
                  <w:kern w:val="0"/>
                  <w:sz w:val="20"/>
                  <w:szCs w:val="20"/>
                  <w:u w:val="none"/>
                  <w:lang w:val="en-US" w:eastAsia="zh-CN" w:bidi="ar"/>
                </w:rPr>
                <w:delText>1,314</w:delText>
              </w:r>
            </w:del>
          </w:p>
        </w:tc>
      </w:tr>
      <w:tr w14:paraId="64664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9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9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9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05D8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92" w:author="Administrator" w:date="2024-08-08T10:57:48Z">
              <w:r>
                <w:rPr>
                  <w:rFonts w:hint="eastAsia" w:ascii="宋体" w:hAnsi="宋体" w:eastAsia="宋体" w:cs="宋体"/>
                  <w:i w:val="0"/>
                  <w:color w:val="000000"/>
                  <w:kern w:val="0"/>
                  <w:sz w:val="20"/>
                  <w:szCs w:val="20"/>
                  <w:u w:val="none"/>
                  <w:lang w:val="en-US" w:eastAsia="zh-CN" w:bidi="ar"/>
                </w:rPr>
                <w:t xml:space="preserve">    其他大中型水库移民后期扶持基金支出</w:t>
              </w:r>
            </w:ins>
            <w:del w:id="1519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其他大中型水库移民后期扶持基金支出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9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19961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195" w:author="Administrator" w:date="2024-08-08T10:57:48Z">
                <w:pPr>
                  <w:keepNext w:val="0"/>
                  <w:keepLines w:val="0"/>
                  <w:widowControl/>
                  <w:suppressLineNumbers w:val="0"/>
                  <w:jc w:val="right"/>
                  <w:textAlignment w:val="center"/>
                </w:pPr>
              </w:pPrChange>
            </w:pPr>
            <w:del w:id="1519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358E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19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19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19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DB1C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199" w:author="Administrator" w:date="2024-08-08T10:57:48Z">
              <w:r>
                <w:rPr>
                  <w:rFonts w:hint="eastAsia" w:ascii="宋体" w:hAnsi="宋体" w:eastAsia="宋体" w:cs="宋体"/>
                  <w:i w:val="0"/>
                  <w:color w:val="000000"/>
                  <w:kern w:val="0"/>
                  <w:sz w:val="20"/>
                  <w:szCs w:val="20"/>
                  <w:u w:val="none"/>
                  <w:lang w:val="en-US" w:eastAsia="zh-CN" w:bidi="ar"/>
                </w:rPr>
                <w:t xml:space="preserve">  小型水库移民扶助基金安排的支出</w:t>
              </w:r>
            </w:ins>
            <w:del w:id="1520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小型水库移民扶助基金安排的支出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0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DF147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02" w:author="Administrator" w:date="2024-08-08T10:57:48Z">
                <w:pPr>
                  <w:keepNext w:val="0"/>
                  <w:keepLines w:val="0"/>
                  <w:widowControl/>
                  <w:suppressLineNumbers w:val="0"/>
                  <w:jc w:val="right"/>
                  <w:textAlignment w:val="center"/>
                </w:pPr>
              </w:pPrChange>
            </w:pPr>
            <w:del w:id="15203" w:author="Administrator" w:date="2024-08-08T10:57:48Z">
              <w:r>
                <w:rPr>
                  <w:rFonts w:hint="eastAsia" w:ascii="宋体" w:hAnsi="宋体" w:eastAsia="宋体" w:cs="宋体"/>
                  <w:i w:val="0"/>
                  <w:iCs w:val="0"/>
                  <w:color w:val="000000"/>
                  <w:kern w:val="0"/>
                  <w:sz w:val="20"/>
                  <w:szCs w:val="20"/>
                  <w:u w:val="none"/>
                  <w:lang w:val="en-US" w:eastAsia="zh-CN" w:bidi="ar"/>
                </w:rPr>
                <w:delText>15</w:delText>
              </w:r>
            </w:del>
          </w:p>
        </w:tc>
      </w:tr>
      <w:tr w14:paraId="7872B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0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0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0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5F7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06" w:author="Administrator" w:date="2024-08-08T10:57:48Z">
              <w:r>
                <w:rPr>
                  <w:rFonts w:hint="eastAsia" w:ascii="宋体" w:hAnsi="宋体" w:eastAsia="宋体" w:cs="宋体"/>
                  <w:i w:val="0"/>
                  <w:color w:val="000000"/>
                  <w:kern w:val="0"/>
                  <w:sz w:val="20"/>
                  <w:szCs w:val="20"/>
                  <w:u w:val="none"/>
                  <w:lang w:val="en-US" w:eastAsia="zh-CN" w:bidi="ar"/>
                </w:rPr>
                <w:t xml:space="preserve">    移民补助</w:t>
              </w:r>
            </w:ins>
            <w:del w:id="1520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移民补助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0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039A4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09" w:author="Administrator" w:date="2024-08-08T10:57:48Z">
                <w:pPr>
                  <w:keepNext w:val="0"/>
                  <w:keepLines w:val="0"/>
                  <w:widowControl/>
                  <w:suppressLineNumbers w:val="0"/>
                  <w:jc w:val="right"/>
                  <w:textAlignment w:val="center"/>
                </w:pPr>
              </w:pPrChange>
            </w:pPr>
            <w:del w:id="1521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4843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1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1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1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F98A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13" w:author="Administrator" w:date="2024-08-08T10:57:48Z">
              <w:r>
                <w:rPr>
                  <w:rFonts w:hint="eastAsia" w:ascii="宋体" w:hAnsi="宋体" w:eastAsia="宋体" w:cs="宋体"/>
                  <w:i w:val="0"/>
                  <w:color w:val="000000"/>
                  <w:kern w:val="0"/>
                  <w:sz w:val="20"/>
                  <w:szCs w:val="20"/>
                  <w:u w:val="none"/>
                  <w:lang w:val="en-US" w:eastAsia="zh-CN" w:bidi="ar"/>
                </w:rPr>
                <w:t xml:space="preserve">    基础设施建设和经济发展</w:t>
              </w:r>
            </w:ins>
            <w:del w:id="1521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基础设施建设和经济发展</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1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FEF3A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16" w:author="Administrator" w:date="2024-08-08T10:57:48Z">
                <w:pPr>
                  <w:keepNext w:val="0"/>
                  <w:keepLines w:val="0"/>
                  <w:widowControl/>
                  <w:suppressLineNumbers w:val="0"/>
                  <w:jc w:val="right"/>
                  <w:textAlignment w:val="center"/>
                </w:pPr>
              </w:pPrChange>
            </w:pPr>
            <w:del w:id="15217" w:author="Administrator" w:date="2024-08-08T10:57:48Z">
              <w:r>
                <w:rPr>
                  <w:rFonts w:hint="eastAsia" w:ascii="宋体" w:hAnsi="宋体" w:eastAsia="宋体" w:cs="宋体"/>
                  <w:i w:val="0"/>
                  <w:iCs w:val="0"/>
                  <w:color w:val="000000"/>
                  <w:kern w:val="0"/>
                  <w:sz w:val="20"/>
                  <w:szCs w:val="20"/>
                  <w:u w:val="none"/>
                  <w:lang w:val="en-US" w:eastAsia="zh-CN" w:bidi="ar"/>
                </w:rPr>
                <w:delText>15</w:delText>
              </w:r>
            </w:del>
          </w:p>
        </w:tc>
      </w:tr>
      <w:tr w14:paraId="6194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1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1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1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3702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20" w:author="Administrator" w:date="2024-08-08T10:57:48Z">
              <w:r>
                <w:rPr>
                  <w:rFonts w:hint="eastAsia" w:ascii="宋体" w:hAnsi="宋体" w:eastAsia="宋体" w:cs="宋体"/>
                  <w:i w:val="0"/>
                  <w:color w:val="000000"/>
                  <w:kern w:val="0"/>
                  <w:sz w:val="20"/>
                  <w:szCs w:val="20"/>
                  <w:u w:val="none"/>
                  <w:lang w:val="en-US" w:eastAsia="zh-CN" w:bidi="ar"/>
                </w:rPr>
                <w:t xml:space="preserve">    其他小型水库移民扶助基金支出</w:t>
              </w:r>
            </w:ins>
            <w:del w:id="1522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其他小型水库移民扶助基金支出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2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8790C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23" w:author="Administrator" w:date="2024-08-08T10:57:48Z">
                <w:pPr>
                  <w:keepNext w:val="0"/>
                  <w:keepLines w:val="0"/>
                  <w:widowControl/>
                  <w:suppressLineNumbers w:val="0"/>
                  <w:jc w:val="right"/>
                  <w:textAlignment w:val="center"/>
                </w:pPr>
              </w:pPrChange>
            </w:pPr>
            <w:del w:id="1522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6B2D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2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2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2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0C1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27" w:author="Administrator" w:date="2024-08-08T10:57:48Z">
              <w:r>
                <w:rPr>
                  <w:rFonts w:hint="eastAsia" w:ascii="宋体" w:hAnsi="宋体" w:eastAsia="宋体" w:cs="宋体"/>
                  <w:i w:val="0"/>
                  <w:color w:val="000000"/>
                  <w:kern w:val="0"/>
                  <w:sz w:val="20"/>
                  <w:szCs w:val="20"/>
                  <w:u w:val="none"/>
                  <w:lang w:val="en-US" w:eastAsia="zh-CN" w:bidi="ar"/>
                </w:rPr>
                <w:t xml:space="preserve">  小型水库移民扶助基金对应专项债务收入安排的支出</w:t>
              </w:r>
            </w:ins>
            <w:del w:id="1522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小型水库移民扶助基金对应专项债务收入安排的支出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2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FFF20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30" w:author="Administrator" w:date="2024-08-08T10:57:48Z">
                <w:pPr>
                  <w:keepNext w:val="0"/>
                  <w:keepLines w:val="0"/>
                  <w:widowControl/>
                  <w:suppressLineNumbers w:val="0"/>
                  <w:jc w:val="right"/>
                  <w:textAlignment w:val="center"/>
                </w:pPr>
              </w:pPrChange>
            </w:pPr>
            <w:del w:id="1523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3D52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3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3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3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F6B4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34" w:author="Administrator" w:date="2024-08-08T10:57:48Z">
              <w:r>
                <w:rPr>
                  <w:rFonts w:hint="eastAsia" w:ascii="宋体" w:hAnsi="宋体" w:eastAsia="宋体" w:cs="宋体"/>
                  <w:i w:val="0"/>
                  <w:color w:val="000000"/>
                  <w:kern w:val="0"/>
                  <w:sz w:val="20"/>
                  <w:szCs w:val="20"/>
                  <w:u w:val="none"/>
                  <w:lang w:val="en-US" w:eastAsia="zh-CN" w:bidi="ar"/>
                </w:rPr>
                <w:t xml:space="preserve">    基础设施建设和经济发展</w:t>
              </w:r>
            </w:ins>
            <w:del w:id="1523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基础设施建设和经济发展</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3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79333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37" w:author="Administrator" w:date="2024-08-08T10:57:48Z">
                <w:pPr>
                  <w:keepNext w:val="0"/>
                  <w:keepLines w:val="0"/>
                  <w:widowControl/>
                  <w:suppressLineNumbers w:val="0"/>
                  <w:jc w:val="right"/>
                  <w:textAlignment w:val="center"/>
                </w:pPr>
              </w:pPrChange>
            </w:pPr>
            <w:del w:id="1523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38F1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3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3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4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64CE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41" w:author="Administrator" w:date="2024-08-08T10:57:48Z">
              <w:r>
                <w:rPr>
                  <w:rFonts w:hint="eastAsia" w:ascii="宋体" w:hAnsi="宋体" w:eastAsia="宋体" w:cs="宋体"/>
                  <w:i w:val="0"/>
                  <w:color w:val="000000"/>
                  <w:kern w:val="0"/>
                  <w:sz w:val="20"/>
                  <w:szCs w:val="20"/>
                  <w:u w:val="none"/>
                  <w:lang w:val="en-US" w:eastAsia="zh-CN" w:bidi="ar"/>
                </w:rPr>
                <w:t xml:space="preserve">    其他小型水库移民扶助基金对应专项债务收入安排的支出</w:t>
              </w:r>
            </w:ins>
            <w:del w:id="1524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其他小型水库移民扶助基金对应专项债务收入安排的支出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4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E125F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44" w:author="Administrator" w:date="2024-08-08T10:57:48Z">
                <w:pPr>
                  <w:keepNext w:val="0"/>
                  <w:keepLines w:val="0"/>
                  <w:widowControl/>
                  <w:suppressLineNumbers w:val="0"/>
                  <w:jc w:val="right"/>
                  <w:textAlignment w:val="center"/>
                </w:pPr>
              </w:pPrChange>
            </w:pPr>
            <w:del w:id="1524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3D00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4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4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4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368F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48" w:author="Administrator" w:date="2024-08-08T10:57:48Z">
              <w:r>
                <w:rPr>
                  <w:rFonts w:hint="eastAsia" w:ascii="宋体" w:hAnsi="宋体" w:eastAsia="宋体" w:cs="宋体"/>
                  <w:i w:val="0"/>
                  <w:color w:val="000000"/>
                  <w:kern w:val="0"/>
                  <w:sz w:val="20"/>
                  <w:szCs w:val="20"/>
                  <w:u w:val="none"/>
                  <w:lang w:val="en-US" w:eastAsia="zh-CN" w:bidi="ar"/>
                </w:rPr>
                <w:t>节能环保支出</w:t>
              </w:r>
            </w:ins>
            <w:del w:id="15249" w:author="Administrator" w:date="2024-08-08T10:57:48Z">
              <w:r>
                <w:rPr>
                  <w:rFonts w:hint="eastAsia" w:ascii="宋体" w:hAnsi="宋体" w:eastAsia="宋体" w:cs="宋体"/>
                  <w:i w:val="0"/>
                  <w:iCs w:val="0"/>
                  <w:color w:val="000000"/>
                  <w:kern w:val="0"/>
                  <w:sz w:val="20"/>
                  <w:szCs w:val="20"/>
                  <w:u w:val="none"/>
                  <w:lang w:val="en-US" w:eastAsia="zh-CN" w:bidi="ar"/>
                </w:rPr>
                <w:delText>节能环保支出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5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114AE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51" w:author="Administrator" w:date="2024-08-08T10:57:48Z">
                <w:pPr>
                  <w:keepNext w:val="0"/>
                  <w:keepLines w:val="0"/>
                  <w:widowControl/>
                  <w:suppressLineNumbers w:val="0"/>
                  <w:jc w:val="right"/>
                  <w:textAlignment w:val="center"/>
                </w:pPr>
              </w:pPrChange>
            </w:pPr>
            <w:del w:id="1525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E0C8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25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5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5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DE47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55" w:author="Administrator" w:date="2024-08-08T10:57:48Z">
              <w:r>
                <w:rPr>
                  <w:rFonts w:hint="eastAsia" w:ascii="宋体" w:hAnsi="宋体" w:eastAsia="宋体" w:cs="宋体"/>
                  <w:i w:val="0"/>
                  <w:color w:val="000000"/>
                  <w:kern w:val="0"/>
                  <w:sz w:val="20"/>
                  <w:szCs w:val="20"/>
                  <w:u w:val="none"/>
                  <w:lang w:val="en-US" w:eastAsia="zh-CN" w:bidi="ar"/>
                </w:rPr>
                <w:t xml:space="preserve">  可再生能源电价附加收入安排的支出</w:t>
              </w:r>
            </w:ins>
            <w:del w:id="1525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可再生能源电价附加收入安排的支出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5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95457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58" w:author="Administrator" w:date="2024-08-08T10:57:48Z">
                <w:pPr>
                  <w:keepNext w:val="0"/>
                  <w:keepLines w:val="0"/>
                  <w:widowControl/>
                  <w:suppressLineNumbers w:val="0"/>
                  <w:jc w:val="right"/>
                  <w:textAlignment w:val="center"/>
                </w:pPr>
              </w:pPrChange>
            </w:pPr>
            <w:del w:id="1525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D503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6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6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6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FCC3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62" w:author="Administrator" w:date="2024-08-08T10:57:48Z">
              <w:r>
                <w:rPr>
                  <w:rFonts w:hint="eastAsia" w:ascii="宋体" w:hAnsi="宋体" w:eastAsia="宋体" w:cs="宋体"/>
                  <w:i w:val="0"/>
                  <w:color w:val="000000"/>
                  <w:kern w:val="0"/>
                  <w:sz w:val="20"/>
                  <w:szCs w:val="20"/>
                  <w:u w:val="none"/>
                  <w:lang w:val="en-US" w:eastAsia="zh-CN" w:bidi="ar"/>
                </w:rPr>
                <w:t xml:space="preserve">    风力发电补助</w:t>
              </w:r>
            </w:ins>
            <w:del w:id="1526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风力发电补助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6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67BC5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65" w:author="Administrator" w:date="2024-08-08T10:57:48Z">
                <w:pPr>
                  <w:keepNext w:val="0"/>
                  <w:keepLines w:val="0"/>
                  <w:widowControl/>
                  <w:suppressLineNumbers w:val="0"/>
                  <w:jc w:val="right"/>
                  <w:textAlignment w:val="center"/>
                </w:pPr>
              </w:pPrChange>
            </w:pPr>
            <w:del w:id="1526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F271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6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6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6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FEB0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69" w:author="Administrator" w:date="2024-08-08T10:57:48Z">
              <w:r>
                <w:rPr>
                  <w:rFonts w:hint="eastAsia" w:ascii="宋体" w:hAnsi="宋体" w:eastAsia="宋体" w:cs="宋体"/>
                  <w:i w:val="0"/>
                  <w:color w:val="000000"/>
                  <w:kern w:val="0"/>
                  <w:sz w:val="20"/>
                  <w:szCs w:val="20"/>
                  <w:u w:val="none"/>
                  <w:lang w:val="en-US" w:eastAsia="zh-CN" w:bidi="ar"/>
                </w:rPr>
                <w:t xml:space="preserve">    太阳能发电补助</w:t>
              </w:r>
            </w:ins>
            <w:del w:id="1527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太阳能发电补助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7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2EEA7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72" w:author="Administrator" w:date="2024-08-08T10:57:48Z">
                <w:pPr>
                  <w:keepNext w:val="0"/>
                  <w:keepLines w:val="0"/>
                  <w:widowControl/>
                  <w:suppressLineNumbers w:val="0"/>
                  <w:jc w:val="right"/>
                  <w:textAlignment w:val="center"/>
                </w:pPr>
              </w:pPrChange>
            </w:pPr>
            <w:del w:id="1527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1A1E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7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7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7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1084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76" w:author="Administrator" w:date="2024-08-08T10:57:48Z">
              <w:r>
                <w:rPr>
                  <w:rFonts w:hint="eastAsia" w:ascii="宋体" w:hAnsi="宋体" w:eastAsia="宋体" w:cs="宋体"/>
                  <w:i w:val="0"/>
                  <w:color w:val="000000"/>
                  <w:kern w:val="0"/>
                  <w:sz w:val="20"/>
                  <w:szCs w:val="20"/>
                  <w:u w:val="none"/>
                  <w:lang w:val="en-US" w:eastAsia="zh-CN" w:bidi="ar"/>
                </w:rPr>
                <w:t xml:space="preserve">    生物质能发电补助</w:t>
              </w:r>
            </w:ins>
            <w:del w:id="1527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生物质能发电补助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7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04B68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79" w:author="Administrator" w:date="2024-08-08T10:57:48Z">
                <w:pPr>
                  <w:keepNext w:val="0"/>
                  <w:keepLines w:val="0"/>
                  <w:widowControl/>
                  <w:suppressLineNumbers w:val="0"/>
                  <w:jc w:val="right"/>
                  <w:textAlignment w:val="center"/>
                </w:pPr>
              </w:pPrChange>
            </w:pPr>
            <w:del w:id="1528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BD9E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8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8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8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8BF2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83" w:author="Administrator" w:date="2024-08-08T10:57:48Z">
              <w:r>
                <w:rPr>
                  <w:rFonts w:hint="eastAsia" w:ascii="宋体" w:hAnsi="宋体" w:eastAsia="宋体" w:cs="宋体"/>
                  <w:i w:val="0"/>
                  <w:color w:val="000000"/>
                  <w:kern w:val="0"/>
                  <w:sz w:val="20"/>
                  <w:szCs w:val="20"/>
                  <w:u w:val="none"/>
                  <w:lang w:val="en-US" w:eastAsia="zh-CN" w:bidi="ar"/>
                </w:rPr>
                <w:t xml:space="preserve">    其他可再生能源电价附加收入安排的支出</w:t>
              </w:r>
            </w:ins>
            <w:del w:id="1528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其他可再生能源电价附加收入安排的支出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8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1E7B3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286" w:author="Administrator" w:date="2024-08-08T10:57:48Z">
                <w:pPr>
                  <w:keepNext w:val="0"/>
                  <w:keepLines w:val="0"/>
                  <w:widowControl/>
                  <w:suppressLineNumbers w:val="0"/>
                  <w:jc w:val="right"/>
                  <w:textAlignment w:val="center"/>
                </w:pPr>
              </w:pPrChange>
            </w:pPr>
            <w:del w:id="1528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045E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8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8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8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9AA5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90" w:author="Administrator" w:date="2024-08-08T10:57:48Z">
              <w:r>
                <w:rPr>
                  <w:rFonts w:hint="eastAsia" w:ascii="宋体" w:hAnsi="宋体" w:eastAsia="宋体" w:cs="宋体"/>
                  <w:i w:val="0"/>
                  <w:color w:val="000000"/>
                  <w:kern w:val="0"/>
                  <w:sz w:val="20"/>
                  <w:szCs w:val="20"/>
                  <w:u w:val="none"/>
                  <w:lang w:val="en-US" w:eastAsia="zh-CN" w:bidi="ar"/>
                </w:rPr>
                <w:t>城乡社区支出</w:t>
              </w:r>
            </w:ins>
            <w:del w:id="15291" w:author="Administrator" w:date="2024-08-08T10:57:48Z">
              <w:r>
                <w:rPr>
                  <w:rFonts w:hint="eastAsia" w:ascii="宋体" w:hAnsi="宋体" w:eastAsia="宋体" w:cs="宋体"/>
                  <w:i w:val="0"/>
                  <w:iCs w:val="0"/>
                  <w:color w:val="000000"/>
                  <w:kern w:val="0"/>
                  <w:sz w:val="20"/>
                  <w:szCs w:val="20"/>
                  <w:u w:val="none"/>
                  <w:lang w:val="en-US" w:eastAsia="zh-CN" w:bidi="ar"/>
                </w:rPr>
                <w:delText>城乡社区支出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9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8E21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293" w:author="Administrator" w:date="2024-08-08T10:57:48Z">
              <w:r>
                <w:rPr>
                  <w:rFonts w:hint="eastAsia" w:ascii="宋体" w:hAnsi="宋体" w:eastAsia="宋体" w:cs="宋体"/>
                  <w:i w:val="0"/>
                  <w:color w:val="000000"/>
                  <w:kern w:val="0"/>
                  <w:sz w:val="20"/>
                  <w:szCs w:val="20"/>
                  <w:u w:val="none"/>
                  <w:lang w:val="en-US" w:eastAsia="zh-CN" w:bidi="ar"/>
                </w:rPr>
                <w:t>83,699</w:t>
              </w:r>
            </w:ins>
            <w:del w:id="15294" w:author="Administrator" w:date="2024-08-08T10:57:48Z">
              <w:r>
                <w:rPr>
                  <w:rFonts w:hint="eastAsia" w:ascii="宋体" w:hAnsi="宋体" w:eastAsia="宋体" w:cs="宋体"/>
                  <w:i w:val="0"/>
                  <w:iCs w:val="0"/>
                  <w:color w:val="000000"/>
                  <w:kern w:val="0"/>
                  <w:sz w:val="20"/>
                  <w:szCs w:val="20"/>
                  <w:u w:val="none"/>
                  <w:lang w:val="en-US" w:eastAsia="zh-CN" w:bidi="ar"/>
                </w:rPr>
                <w:delText>105,521</w:delText>
              </w:r>
            </w:del>
          </w:p>
        </w:tc>
      </w:tr>
      <w:tr w14:paraId="7D38D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29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29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9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D168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297" w:author="Administrator" w:date="2024-08-08T10:57:48Z">
              <w:r>
                <w:rPr>
                  <w:rFonts w:hint="eastAsia" w:ascii="宋体" w:hAnsi="宋体" w:eastAsia="宋体" w:cs="宋体"/>
                  <w:i w:val="0"/>
                  <w:color w:val="000000"/>
                  <w:kern w:val="0"/>
                  <w:sz w:val="20"/>
                  <w:szCs w:val="20"/>
                  <w:u w:val="none"/>
                  <w:lang w:val="en-US" w:eastAsia="zh-CN" w:bidi="ar"/>
                </w:rPr>
                <w:t xml:space="preserve">  国有土地使用权出让收入安排的支出</w:t>
              </w:r>
            </w:ins>
            <w:del w:id="1529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国有土地使用权出让收入安排的支出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29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1593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300" w:author="Administrator" w:date="2024-08-08T10:57:48Z">
              <w:r>
                <w:rPr>
                  <w:rFonts w:hint="eastAsia" w:ascii="宋体" w:hAnsi="宋体" w:eastAsia="宋体" w:cs="宋体"/>
                  <w:i w:val="0"/>
                  <w:color w:val="000000"/>
                  <w:kern w:val="0"/>
                  <w:sz w:val="20"/>
                  <w:szCs w:val="20"/>
                  <w:u w:val="none"/>
                  <w:lang w:val="en-US" w:eastAsia="zh-CN" w:bidi="ar"/>
                </w:rPr>
                <w:t>82,337</w:t>
              </w:r>
            </w:ins>
            <w:del w:id="15301" w:author="Administrator" w:date="2024-08-08T10:57:48Z">
              <w:r>
                <w:rPr>
                  <w:rFonts w:hint="eastAsia" w:ascii="宋体" w:hAnsi="宋体" w:eastAsia="宋体" w:cs="宋体"/>
                  <w:i w:val="0"/>
                  <w:iCs w:val="0"/>
                  <w:color w:val="000000"/>
                  <w:kern w:val="0"/>
                  <w:sz w:val="20"/>
                  <w:szCs w:val="20"/>
                  <w:u w:val="none"/>
                  <w:lang w:val="en-US" w:eastAsia="zh-CN" w:bidi="ar"/>
                </w:rPr>
                <w:delText>103,443</w:delText>
              </w:r>
            </w:del>
          </w:p>
        </w:tc>
      </w:tr>
      <w:tr w14:paraId="47C8D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0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0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0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3A18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04" w:author="Administrator" w:date="2024-08-08T10:57:48Z">
              <w:r>
                <w:rPr>
                  <w:rFonts w:hint="eastAsia" w:ascii="宋体" w:hAnsi="宋体" w:eastAsia="宋体" w:cs="宋体"/>
                  <w:i w:val="0"/>
                  <w:color w:val="000000"/>
                  <w:kern w:val="0"/>
                  <w:sz w:val="20"/>
                  <w:szCs w:val="20"/>
                  <w:u w:val="none"/>
                  <w:lang w:val="en-US" w:eastAsia="zh-CN" w:bidi="ar"/>
                </w:rPr>
                <w:t xml:space="preserve">    征地和拆迁补偿支出</w:t>
              </w:r>
            </w:ins>
            <w:del w:id="1530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征地和拆迁补偿支出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0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F15A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307" w:author="Administrator" w:date="2024-08-08T10:57:48Z">
              <w:r>
                <w:rPr>
                  <w:rFonts w:hint="eastAsia" w:ascii="宋体" w:hAnsi="宋体" w:eastAsia="宋体" w:cs="宋体"/>
                  <w:i w:val="0"/>
                  <w:color w:val="000000"/>
                  <w:kern w:val="0"/>
                  <w:sz w:val="20"/>
                  <w:szCs w:val="20"/>
                  <w:u w:val="none"/>
                  <w:lang w:val="en-US" w:eastAsia="zh-CN" w:bidi="ar"/>
                </w:rPr>
                <w:t>44,704</w:t>
              </w:r>
            </w:ins>
            <w:del w:id="15308" w:author="Administrator" w:date="2024-08-08T10:57:48Z">
              <w:r>
                <w:rPr>
                  <w:rFonts w:hint="eastAsia" w:ascii="宋体" w:hAnsi="宋体" w:eastAsia="宋体" w:cs="宋体"/>
                  <w:i w:val="0"/>
                  <w:iCs w:val="0"/>
                  <w:color w:val="000000"/>
                  <w:kern w:val="0"/>
                  <w:sz w:val="20"/>
                  <w:szCs w:val="20"/>
                  <w:u w:val="none"/>
                  <w:lang w:val="en-US" w:eastAsia="zh-CN" w:bidi="ar"/>
                </w:rPr>
                <w:delText>85,261</w:delText>
              </w:r>
            </w:del>
          </w:p>
        </w:tc>
      </w:tr>
      <w:tr w14:paraId="43C5E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0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0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1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FC95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11" w:author="Administrator" w:date="2024-08-08T10:57:48Z">
              <w:r>
                <w:rPr>
                  <w:rFonts w:hint="eastAsia" w:ascii="宋体" w:hAnsi="宋体" w:eastAsia="宋体" w:cs="宋体"/>
                  <w:i w:val="0"/>
                  <w:color w:val="000000"/>
                  <w:kern w:val="0"/>
                  <w:sz w:val="20"/>
                  <w:szCs w:val="20"/>
                  <w:u w:val="none"/>
                  <w:lang w:val="en-US" w:eastAsia="zh-CN" w:bidi="ar"/>
                </w:rPr>
                <w:t xml:space="preserve">    土地开发支出</w:t>
              </w:r>
            </w:ins>
            <w:del w:id="1531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土地开发支出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1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2B23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314" w:author="Administrator" w:date="2024-08-08T10:57:48Z">
              <w:r>
                <w:rPr>
                  <w:rFonts w:hint="eastAsia" w:ascii="宋体" w:hAnsi="宋体" w:eastAsia="宋体" w:cs="宋体"/>
                  <w:i w:val="0"/>
                  <w:color w:val="000000"/>
                  <w:kern w:val="0"/>
                  <w:sz w:val="20"/>
                  <w:szCs w:val="20"/>
                  <w:u w:val="none"/>
                  <w:lang w:val="en-US" w:eastAsia="zh-CN" w:bidi="ar"/>
                </w:rPr>
                <w:t>7,422</w:t>
              </w:r>
            </w:ins>
            <w:del w:id="15315" w:author="Administrator" w:date="2024-08-08T10:57:48Z">
              <w:r>
                <w:rPr>
                  <w:rFonts w:hint="eastAsia" w:ascii="宋体" w:hAnsi="宋体" w:eastAsia="宋体" w:cs="宋体"/>
                  <w:i w:val="0"/>
                  <w:iCs w:val="0"/>
                  <w:color w:val="000000"/>
                  <w:kern w:val="0"/>
                  <w:sz w:val="20"/>
                  <w:szCs w:val="20"/>
                  <w:u w:val="none"/>
                  <w:lang w:val="en-US" w:eastAsia="zh-CN" w:bidi="ar"/>
                </w:rPr>
                <w:delText>8,850</w:delText>
              </w:r>
            </w:del>
          </w:p>
        </w:tc>
      </w:tr>
      <w:tr w14:paraId="7D6AC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1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1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1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F11D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18" w:author="Administrator" w:date="2024-08-08T10:57:48Z">
              <w:r>
                <w:rPr>
                  <w:rFonts w:hint="eastAsia" w:ascii="宋体" w:hAnsi="宋体" w:eastAsia="宋体" w:cs="宋体"/>
                  <w:i w:val="0"/>
                  <w:color w:val="000000"/>
                  <w:kern w:val="0"/>
                  <w:sz w:val="20"/>
                  <w:szCs w:val="20"/>
                  <w:u w:val="none"/>
                  <w:lang w:val="en-US" w:eastAsia="zh-CN" w:bidi="ar"/>
                </w:rPr>
                <w:t xml:space="preserve">    城市建设支出</w:t>
              </w:r>
            </w:ins>
            <w:del w:id="1531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城市建设支出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2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58065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21" w:author="Administrator" w:date="2024-08-08T10:57:48Z">
                <w:pPr>
                  <w:keepNext w:val="0"/>
                  <w:keepLines w:val="0"/>
                  <w:widowControl/>
                  <w:suppressLineNumbers w:val="0"/>
                  <w:jc w:val="right"/>
                  <w:textAlignment w:val="center"/>
                </w:pPr>
              </w:pPrChange>
            </w:pPr>
            <w:del w:id="1532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03A9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2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2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2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7E40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25" w:author="Administrator" w:date="2024-08-08T10:57:48Z">
              <w:r>
                <w:rPr>
                  <w:rFonts w:hint="eastAsia" w:ascii="宋体" w:hAnsi="宋体" w:eastAsia="宋体" w:cs="宋体"/>
                  <w:i w:val="0"/>
                  <w:color w:val="000000"/>
                  <w:kern w:val="0"/>
                  <w:sz w:val="20"/>
                  <w:szCs w:val="20"/>
                  <w:u w:val="none"/>
                  <w:lang w:val="en-US" w:eastAsia="zh-CN" w:bidi="ar"/>
                </w:rPr>
                <w:t xml:space="preserve">    农村基础设施建设支出</w:t>
              </w:r>
            </w:ins>
            <w:del w:id="1532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农村基础设施建设支出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2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12EDB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328" w:author="Administrator" w:date="2024-08-08T10:57:48Z">
              <w:r>
                <w:rPr>
                  <w:rFonts w:hint="eastAsia" w:ascii="宋体" w:hAnsi="宋体" w:eastAsia="宋体" w:cs="宋体"/>
                  <w:i w:val="0"/>
                  <w:color w:val="000000"/>
                  <w:kern w:val="0"/>
                  <w:sz w:val="20"/>
                  <w:szCs w:val="20"/>
                  <w:u w:val="none"/>
                  <w:lang w:val="en-US" w:eastAsia="zh-CN" w:bidi="ar"/>
                </w:rPr>
                <w:t>18,560</w:t>
              </w:r>
            </w:ins>
            <w:del w:id="15329" w:author="Administrator" w:date="2024-08-08T10:57:48Z">
              <w:r>
                <w:rPr>
                  <w:rFonts w:hint="eastAsia" w:ascii="宋体" w:hAnsi="宋体" w:eastAsia="宋体" w:cs="宋体"/>
                  <w:i w:val="0"/>
                  <w:iCs w:val="0"/>
                  <w:color w:val="000000"/>
                  <w:kern w:val="0"/>
                  <w:sz w:val="20"/>
                  <w:szCs w:val="20"/>
                  <w:u w:val="none"/>
                  <w:lang w:val="en-US" w:eastAsia="zh-CN" w:bidi="ar"/>
                </w:rPr>
                <w:delText>6,132</w:delText>
              </w:r>
            </w:del>
          </w:p>
        </w:tc>
      </w:tr>
      <w:tr w14:paraId="407DC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3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3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3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7786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32" w:author="Administrator" w:date="2024-08-08T10:57:48Z">
              <w:r>
                <w:rPr>
                  <w:rFonts w:hint="eastAsia" w:ascii="宋体" w:hAnsi="宋体" w:eastAsia="宋体" w:cs="宋体"/>
                  <w:i w:val="0"/>
                  <w:color w:val="000000"/>
                  <w:kern w:val="0"/>
                  <w:sz w:val="20"/>
                  <w:szCs w:val="20"/>
                  <w:u w:val="none"/>
                  <w:lang w:val="en-US" w:eastAsia="zh-CN" w:bidi="ar"/>
                </w:rPr>
                <w:t xml:space="preserve">    补助被征地农民支出</w:t>
              </w:r>
            </w:ins>
            <w:del w:id="1533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补助被征地农民支出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3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C676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335" w:author="Administrator" w:date="2024-08-08T10:57:48Z">
              <w:r>
                <w:rPr>
                  <w:rFonts w:hint="eastAsia" w:ascii="宋体" w:hAnsi="宋体" w:eastAsia="宋体" w:cs="宋体"/>
                  <w:i w:val="0"/>
                  <w:color w:val="000000"/>
                  <w:kern w:val="0"/>
                  <w:sz w:val="20"/>
                  <w:szCs w:val="20"/>
                  <w:u w:val="none"/>
                  <w:lang w:val="en-US" w:eastAsia="zh-CN" w:bidi="ar"/>
                </w:rPr>
                <w:t>5,497</w:t>
              </w:r>
            </w:ins>
            <w:del w:id="15336" w:author="Administrator" w:date="2024-08-08T10:57:48Z">
              <w:r>
                <w:rPr>
                  <w:rFonts w:hint="eastAsia" w:ascii="宋体" w:hAnsi="宋体" w:eastAsia="宋体" w:cs="宋体"/>
                  <w:i w:val="0"/>
                  <w:iCs w:val="0"/>
                  <w:color w:val="000000"/>
                  <w:kern w:val="0"/>
                  <w:sz w:val="20"/>
                  <w:szCs w:val="20"/>
                  <w:u w:val="none"/>
                  <w:lang w:val="en-US" w:eastAsia="zh-CN" w:bidi="ar"/>
                </w:rPr>
                <w:delText>3,200</w:delText>
              </w:r>
            </w:del>
          </w:p>
        </w:tc>
      </w:tr>
      <w:tr w14:paraId="43F6C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3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3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3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43FD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39" w:author="Administrator" w:date="2024-08-08T10:57:48Z">
              <w:r>
                <w:rPr>
                  <w:rFonts w:hint="eastAsia" w:ascii="宋体" w:hAnsi="宋体" w:eastAsia="宋体" w:cs="宋体"/>
                  <w:i w:val="0"/>
                  <w:color w:val="000000"/>
                  <w:kern w:val="0"/>
                  <w:sz w:val="20"/>
                  <w:szCs w:val="20"/>
                  <w:u w:val="none"/>
                  <w:lang w:val="en-US" w:eastAsia="zh-CN" w:bidi="ar"/>
                </w:rPr>
                <w:t xml:space="preserve">    土地出让业务支出</w:t>
              </w:r>
            </w:ins>
            <w:del w:id="1534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土地出让业务支出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4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6DC7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342" w:author="Administrator" w:date="2024-08-08T10:57:48Z">
              <w:r>
                <w:rPr>
                  <w:rFonts w:hint="eastAsia" w:ascii="宋体" w:hAnsi="宋体" w:eastAsia="宋体" w:cs="宋体"/>
                  <w:i w:val="0"/>
                  <w:color w:val="000000"/>
                  <w:kern w:val="0"/>
                  <w:sz w:val="20"/>
                  <w:szCs w:val="20"/>
                  <w:u w:val="none"/>
                  <w:lang w:val="en-US" w:eastAsia="zh-CN" w:bidi="ar"/>
                </w:rPr>
                <w:t>2,110</w:t>
              </w:r>
            </w:ins>
            <w:del w:id="1534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06FE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4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4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4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28B3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46" w:author="Administrator" w:date="2024-08-08T10:57:48Z">
              <w:r>
                <w:rPr>
                  <w:rFonts w:hint="eastAsia" w:ascii="宋体" w:hAnsi="宋体" w:eastAsia="宋体" w:cs="宋体"/>
                  <w:i w:val="0"/>
                  <w:color w:val="000000"/>
                  <w:kern w:val="0"/>
                  <w:sz w:val="20"/>
                  <w:szCs w:val="20"/>
                  <w:u w:val="none"/>
                  <w:lang w:val="en-US" w:eastAsia="zh-CN" w:bidi="ar"/>
                </w:rPr>
                <w:t xml:space="preserve">    廉租住房支出</w:t>
              </w:r>
            </w:ins>
            <w:del w:id="1534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廉租住房支出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4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37FEC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49" w:author="Administrator" w:date="2024-08-08T10:57:48Z">
                <w:pPr>
                  <w:keepNext w:val="0"/>
                  <w:keepLines w:val="0"/>
                  <w:widowControl/>
                  <w:suppressLineNumbers w:val="0"/>
                  <w:jc w:val="right"/>
                  <w:textAlignment w:val="center"/>
                </w:pPr>
              </w:pPrChange>
            </w:pPr>
            <w:del w:id="1535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9EE3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5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5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5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BBDAC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53" w:author="Administrator" w:date="2024-08-08T10:57:48Z">
              <w:r>
                <w:rPr>
                  <w:rFonts w:hint="eastAsia" w:ascii="宋体" w:hAnsi="宋体" w:eastAsia="宋体" w:cs="宋体"/>
                  <w:i w:val="0"/>
                  <w:color w:val="000000"/>
                  <w:kern w:val="0"/>
                  <w:sz w:val="20"/>
                  <w:szCs w:val="20"/>
                  <w:u w:val="none"/>
                  <w:lang w:val="en-US" w:eastAsia="zh-CN" w:bidi="ar"/>
                </w:rPr>
                <w:t xml:space="preserve">    支付破产或改制企业职工安置费</w:t>
              </w:r>
            </w:ins>
            <w:del w:id="1535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支付破产或改制企业职工安置费</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5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56664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56" w:author="Administrator" w:date="2024-08-08T10:57:48Z">
                <w:pPr>
                  <w:keepNext w:val="0"/>
                  <w:keepLines w:val="0"/>
                  <w:widowControl/>
                  <w:suppressLineNumbers w:val="0"/>
                  <w:jc w:val="right"/>
                  <w:textAlignment w:val="center"/>
                </w:pPr>
              </w:pPrChange>
            </w:pPr>
            <w:del w:id="1535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6712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5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5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5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9A5F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60" w:author="Administrator" w:date="2024-08-08T10:57:48Z">
              <w:r>
                <w:rPr>
                  <w:rFonts w:hint="eastAsia" w:ascii="宋体" w:hAnsi="宋体" w:eastAsia="宋体" w:cs="宋体"/>
                  <w:i w:val="0"/>
                  <w:color w:val="000000"/>
                  <w:kern w:val="0"/>
                  <w:sz w:val="20"/>
                  <w:szCs w:val="20"/>
                  <w:u w:val="none"/>
                  <w:lang w:val="en-US" w:eastAsia="zh-CN" w:bidi="ar"/>
                </w:rPr>
                <w:t xml:space="preserve">    棚户区改造支出</w:t>
              </w:r>
            </w:ins>
            <w:del w:id="1536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棚户区改造支出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6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E22F7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63" w:author="Administrator" w:date="2024-08-08T10:57:48Z">
                <w:pPr>
                  <w:keepNext w:val="0"/>
                  <w:keepLines w:val="0"/>
                  <w:widowControl/>
                  <w:suppressLineNumbers w:val="0"/>
                  <w:jc w:val="right"/>
                  <w:textAlignment w:val="center"/>
                </w:pPr>
              </w:pPrChange>
            </w:pPr>
            <w:del w:id="1536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D64C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6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6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6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FA90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67" w:author="Administrator" w:date="2024-08-08T10:57:48Z">
              <w:r>
                <w:rPr>
                  <w:rFonts w:hint="eastAsia" w:ascii="宋体" w:hAnsi="宋体" w:eastAsia="宋体" w:cs="宋体"/>
                  <w:i w:val="0"/>
                  <w:color w:val="000000"/>
                  <w:kern w:val="0"/>
                  <w:sz w:val="20"/>
                  <w:szCs w:val="20"/>
                  <w:u w:val="none"/>
                  <w:lang w:val="en-US" w:eastAsia="zh-CN" w:bidi="ar"/>
                </w:rPr>
                <w:t xml:space="preserve">    公共租赁住房支出</w:t>
              </w:r>
            </w:ins>
            <w:del w:id="1536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公共租赁住房支出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6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5E7EE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70" w:author="Administrator" w:date="2024-08-08T10:57:48Z">
                <w:pPr>
                  <w:keepNext w:val="0"/>
                  <w:keepLines w:val="0"/>
                  <w:widowControl/>
                  <w:suppressLineNumbers w:val="0"/>
                  <w:jc w:val="right"/>
                  <w:textAlignment w:val="center"/>
                </w:pPr>
              </w:pPrChange>
            </w:pPr>
            <w:del w:id="1537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8638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7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7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7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0958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74" w:author="Administrator" w:date="2024-08-08T10:57:48Z">
              <w:r>
                <w:rPr>
                  <w:rFonts w:hint="eastAsia" w:ascii="宋体" w:hAnsi="宋体" w:eastAsia="宋体" w:cs="宋体"/>
                  <w:i w:val="0"/>
                  <w:color w:val="000000"/>
                  <w:kern w:val="0"/>
                  <w:sz w:val="20"/>
                  <w:szCs w:val="20"/>
                  <w:u w:val="none"/>
                  <w:lang w:val="en-US" w:eastAsia="zh-CN" w:bidi="ar"/>
                </w:rPr>
                <w:t xml:space="preserve">    保障性住房租金补贴</w:t>
              </w:r>
            </w:ins>
            <w:del w:id="1537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保障性住房租金补贴</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7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3E400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77" w:author="Administrator" w:date="2024-08-08T10:57:48Z">
                <w:pPr>
                  <w:keepNext w:val="0"/>
                  <w:keepLines w:val="0"/>
                  <w:widowControl/>
                  <w:suppressLineNumbers w:val="0"/>
                  <w:jc w:val="right"/>
                  <w:textAlignment w:val="center"/>
                </w:pPr>
              </w:pPrChange>
            </w:pPr>
            <w:del w:id="1537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61B4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7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7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8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8885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81" w:author="Administrator" w:date="2024-08-08T10:57:48Z">
              <w:r>
                <w:rPr>
                  <w:rFonts w:hint="eastAsia" w:ascii="宋体" w:hAnsi="宋体" w:eastAsia="宋体" w:cs="宋体"/>
                  <w:i w:val="0"/>
                  <w:color w:val="000000"/>
                  <w:kern w:val="0"/>
                  <w:sz w:val="20"/>
                  <w:szCs w:val="20"/>
                  <w:u w:val="none"/>
                  <w:lang w:val="en-US" w:eastAsia="zh-CN" w:bidi="ar"/>
                </w:rPr>
                <w:t xml:space="preserve">    农业生产发展支出</w:t>
              </w:r>
            </w:ins>
            <w:del w:id="1538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农业生产发展支出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8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7CAB5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84" w:author="Administrator" w:date="2024-08-08T10:57:48Z">
                <w:pPr>
                  <w:keepNext w:val="0"/>
                  <w:keepLines w:val="0"/>
                  <w:widowControl/>
                  <w:suppressLineNumbers w:val="0"/>
                  <w:jc w:val="right"/>
                  <w:textAlignment w:val="center"/>
                </w:pPr>
              </w:pPrChange>
            </w:pPr>
            <w:del w:id="1538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AD69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8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8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8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C8BA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88" w:author="Administrator" w:date="2024-08-08T10:57:48Z">
              <w:r>
                <w:rPr>
                  <w:rFonts w:hint="eastAsia" w:ascii="宋体" w:hAnsi="宋体" w:eastAsia="宋体" w:cs="宋体"/>
                  <w:i w:val="0"/>
                  <w:color w:val="000000"/>
                  <w:kern w:val="0"/>
                  <w:sz w:val="20"/>
                  <w:szCs w:val="20"/>
                  <w:u w:val="none"/>
                  <w:lang w:val="en-US" w:eastAsia="zh-CN" w:bidi="ar"/>
                </w:rPr>
                <w:t xml:space="preserve">    农村社会事业支出</w:t>
              </w:r>
            </w:ins>
            <w:del w:id="1538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农村社会事业支出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9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C929C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91" w:author="Administrator" w:date="2024-08-08T10:57:48Z">
                <w:pPr>
                  <w:keepNext w:val="0"/>
                  <w:keepLines w:val="0"/>
                  <w:widowControl/>
                  <w:suppressLineNumbers w:val="0"/>
                  <w:jc w:val="right"/>
                  <w:textAlignment w:val="center"/>
                </w:pPr>
              </w:pPrChange>
            </w:pPr>
            <w:del w:id="1539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2102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39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39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9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63A8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395" w:author="Administrator" w:date="2024-08-08T10:57:48Z">
              <w:r>
                <w:rPr>
                  <w:rFonts w:hint="eastAsia" w:ascii="宋体" w:hAnsi="宋体" w:eastAsia="宋体" w:cs="宋体"/>
                  <w:i w:val="0"/>
                  <w:color w:val="000000"/>
                  <w:kern w:val="0"/>
                  <w:sz w:val="20"/>
                  <w:szCs w:val="20"/>
                  <w:u w:val="none"/>
                  <w:lang w:val="en-US" w:eastAsia="zh-CN" w:bidi="ar"/>
                </w:rPr>
                <w:t xml:space="preserve">    农业农村生态环境支出</w:t>
              </w:r>
            </w:ins>
            <w:del w:id="1539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农业农村生态环境支出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39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494E5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398" w:author="Administrator" w:date="2024-08-08T10:57:48Z">
                <w:pPr>
                  <w:keepNext w:val="0"/>
                  <w:keepLines w:val="0"/>
                  <w:widowControl/>
                  <w:suppressLineNumbers w:val="0"/>
                  <w:jc w:val="right"/>
                  <w:textAlignment w:val="center"/>
                </w:pPr>
              </w:pPrChange>
            </w:pPr>
            <w:del w:id="1539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98C1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0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0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0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C8B0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02" w:author="Administrator" w:date="2024-08-08T10:57:48Z">
              <w:r>
                <w:rPr>
                  <w:rFonts w:hint="eastAsia" w:ascii="宋体" w:hAnsi="宋体" w:eastAsia="宋体" w:cs="宋体"/>
                  <w:i w:val="0"/>
                  <w:color w:val="000000"/>
                  <w:kern w:val="0"/>
                  <w:sz w:val="20"/>
                  <w:szCs w:val="20"/>
                  <w:u w:val="none"/>
                  <w:lang w:val="en-US" w:eastAsia="zh-CN" w:bidi="ar"/>
                </w:rPr>
                <w:t xml:space="preserve">    其他国有土地使用权出让收入安排的支出</w:t>
              </w:r>
            </w:ins>
            <w:del w:id="1540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其他国有土地使用权出让收入安排的支出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0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D423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405" w:author="Administrator" w:date="2024-08-08T10:57:48Z">
              <w:r>
                <w:rPr>
                  <w:rFonts w:hint="eastAsia" w:ascii="宋体" w:hAnsi="宋体" w:eastAsia="宋体" w:cs="宋体"/>
                  <w:i w:val="0"/>
                  <w:color w:val="000000"/>
                  <w:kern w:val="0"/>
                  <w:sz w:val="20"/>
                  <w:szCs w:val="20"/>
                  <w:u w:val="none"/>
                  <w:lang w:val="en-US" w:eastAsia="zh-CN" w:bidi="ar"/>
                </w:rPr>
                <w:t>4,044</w:t>
              </w:r>
            </w:ins>
            <w:del w:id="1540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989F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0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0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0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E147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09" w:author="Administrator" w:date="2024-08-08T10:57:48Z">
              <w:r>
                <w:rPr>
                  <w:rFonts w:hint="eastAsia" w:ascii="宋体" w:hAnsi="宋体" w:eastAsia="宋体" w:cs="宋体"/>
                  <w:i w:val="0"/>
                  <w:color w:val="000000"/>
                  <w:kern w:val="0"/>
                  <w:sz w:val="20"/>
                  <w:szCs w:val="20"/>
                  <w:u w:val="none"/>
                  <w:lang w:val="en-US" w:eastAsia="zh-CN" w:bidi="ar"/>
                </w:rPr>
                <w:t xml:space="preserve">  国有土地收益基金安排的支出</w:t>
              </w:r>
            </w:ins>
            <w:del w:id="1541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国有土地收益基金安排的支出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1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5AE8C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12" w:author="Administrator" w:date="2024-08-08T10:57:48Z">
                <w:pPr>
                  <w:keepNext w:val="0"/>
                  <w:keepLines w:val="0"/>
                  <w:widowControl/>
                  <w:suppressLineNumbers w:val="0"/>
                  <w:jc w:val="right"/>
                  <w:textAlignment w:val="center"/>
                </w:pPr>
              </w:pPrChange>
            </w:pPr>
            <w:del w:id="1541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06DF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1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1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1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E965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16" w:author="Administrator" w:date="2024-08-08T10:57:48Z">
              <w:r>
                <w:rPr>
                  <w:rFonts w:hint="eastAsia" w:ascii="宋体" w:hAnsi="宋体" w:eastAsia="宋体" w:cs="宋体"/>
                  <w:i w:val="0"/>
                  <w:color w:val="000000"/>
                  <w:kern w:val="0"/>
                  <w:sz w:val="20"/>
                  <w:szCs w:val="20"/>
                  <w:u w:val="none"/>
                  <w:lang w:val="en-US" w:eastAsia="zh-CN" w:bidi="ar"/>
                </w:rPr>
                <w:t xml:space="preserve">    征地和拆迁补偿支出</w:t>
              </w:r>
            </w:ins>
            <w:del w:id="1541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征地和拆迁补偿支出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1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5BB8DF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19" w:author="Administrator" w:date="2024-08-08T10:57:48Z">
                <w:pPr>
                  <w:keepNext w:val="0"/>
                  <w:keepLines w:val="0"/>
                  <w:widowControl/>
                  <w:suppressLineNumbers w:val="0"/>
                  <w:jc w:val="right"/>
                  <w:textAlignment w:val="center"/>
                </w:pPr>
              </w:pPrChange>
            </w:pPr>
            <w:del w:id="1542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9B8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2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2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2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F84F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23" w:author="Administrator" w:date="2024-08-08T10:57:48Z">
              <w:r>
                <w:rPr>
                  <w:rFonts w:hint="eastAsia" w:ascii="宋体" w:hAnsi="宋体" w:eastAsia="宋体" w:cs="宋体"/>
                  <w:i w:val="0"/>
                  <w:color w:val="000000"/>
                  <w:kern w:val="0"/>
                  <w:sz w:val="20"/>
                  <w:szCs w:val="20"/>
                  <w:u w:val="none"/>
                  <w:lang w:val="en-US" w:eastAsia="zh-CN" w:bidi="ar"/>
                </w:rPr>
                <w:t xml:space="preserve">    土地开发支出</w:t>
              </w:r>
            </w:ins>
            <w:del w:id="1542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土地开发支出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2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6E880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26" w:author="Administrator" w:date="2024-08-08T10:57:48Z">
                <w:pPr>
                  <w:keepNext w:val="0"/>
                  <w:keepLines w:val="0"/>
                  <w:widowControl/>
                  <w:suppressLineNumbers w:val="0"/>
                  <w:jc w:val="right"/>
                  <w:textAlignment w:val="center"/>
                </w:pPr>
              </w:pPrChange>
            </w:pPr>
            <w:del w:id="1542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C82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2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2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2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7F96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30" w:author="Administrator" w:date="2024-08-08T10:57:48Z">
              <w:r>
                <w:rPr>
                  <w:rFonts w:hint="eastAsia" w:ascii="宋体" w:hAnsi="宋体" w:eastAsia="宋体" w:cs="宋体"/>
                  <w:i w:val="0"/>
                  <w:color w:val="000000"/>
                  <w:kern w:val="0"/>
                  <w:sz w:val="20"/>
                  <w:szCs w:val="20"/>
                  <w:u w:val="none"/>
                  <w:lang w:val="en-US" w:eastAsia="zh-CN" w:bidi="ar"/>
                </w:rPr>
                <w:t xml:space="preserve">    其他国有土地收益基金支出</w:t>
              </w:r>
            </w:ins>
            <w:del w:id="1543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其他国有土地收益基金支出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3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C8F20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33" w:author="Administrator" w:date="2024-08-08T10:57:48Z">
                <w:pPr>
                  <w:keepNext w:val="0"/>
                  <w:keepLines w:val="0"/>
                  <w:widowControl/>
                  <w:suppressLineNumbers w:val="0"/>
                  <w:jc w:val="right"/>
                  <w:textAlignment w:val="center"/>
                </w:pPr>
              </w:pPrChange>
            </w:pPr>
            <w:del w:id="1543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F530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3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3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3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5071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37" w:author="Administrator" w:date="2024-08-08T10:57:48Z">
              <w:r>
                <w:rPr>
                  <w:rFonts w:hint="eastAsia" w:ascii="宋体" w:hAnsi="宋体" w:eastAsia="宋体" w:cs="宋体"/>
                  <w:i w:val="0"/>
                  <w:color w:val="000000"/>
                  <w:kern w:val="0"/>
                  <w:sz w:val="20"/>
                  <w:szCs w:val="20"/>
                  <w:u w:val="none"/>
                  <w:lang w:val="en-US" w:eastAsia="zh-CN" w:bidi="ar"/>
                </w:rPr>
                <w:t xml:space="preserve">  农业土地开发资金安排的支出</w:t>
              </w:r>
            </w:ins>
            <w:del w:id="1543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农业土地开发资金安排的支出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3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23FE2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40" w:author="Administrator" w:date="2024-08-08T10:57:48Z">
                <w:pPr>
                  <w:keepNext w:val="0"/>
                  <w:keepLines w:val="0"/>
                  <w:widowControl/>
                  <w:suppressLineNumbers w:val="0"/>
                  <w:jc w:val="right"/>
                  <w:textAlignment w:val="center"/>
                </w:pPr>
              </w:pPrChange>
            </w:pPr>
            <w:del w:id="1544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1018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4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4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4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E0B2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44" w:author="Administrator" w:date="2024-08-08T10:57:48Z">
              <w:r>
                <w:rPr>
                  <w:rFonts w:hint="eastAsia" w:ascii="宋体" w:hAnsi="宋体" w:eastAsia="宋体" w:cs="宋体"/>
                  <w:i w:val="0"/>
                  <w:color w:val="000000"/>
                  <w:kern w:val="0"/>
                  <w:sz w:val="20"/>
                  <w:szCs w:val="20"/>
                  <w:u w:val="none"/>
                  <w:lang w:val="en-US" w:eastAsia="zh-CN" w:bidi="ar"/>
                </w:rPr>
                <w:t xml:space="preserve">  城市基础设施配套费安排的支出</w:t>
              </w:r>
            </w:ins>
            <w:del w:id="1544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城市基础设施配套费安排的支出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4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52CB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447" w:author="Administrator" w:date="2024-08-08T10:57:48Z">
              <w:r>
                <w:rPr>
                  <w:rFonts w:hint="eastAsia" w:ascii="宋体" w:hAnsi="宋体" w:eastAsia="宋体" w:cs="宋体"/>
                  <w:i w:val="0"/>
                  <w:color w:val="000000"/>
                  <w:kern w:val="0"/>
                  <w:sz w:val="20"/>
                  <w:szCs w:val="20"/>
                  <w:u w:val="none"/>
                  <w:lang w:val="en-US" w:eastAsia="zh-CN" w:bidi="ar"/>
                </w:rPr>
                <w:t>462</w:t>
              </w:r>
            </w:ins>
            <w:del w:id="15448" w:author="Administrator" w:date="2024-08-08T10:57:48Z">
              <w:r>
                <w:rPr>
                  <w:rFonts w:hint="eastAsia" w:ascii="宋体" w:hAnsi="宋体" w:eastAsia="宋体" w:cs="宋体"/>
                  <w:i w:val="0"/>
                  <w:iCs w:val="0"/>
                  <w:color w:val="000000"/>
                  <w:kern w:val="0"/>
                  <w:sz w:val="20"/>
                  <w:szCs w:val="20"/>
                  <w:u w:val="none"/>
                  <w:lang w:val="en-US" w:eastAsia="zh-CN" w:bidi="ar"/>
                </w:rPr>
                <w:delText>2,078</w:delText>
              </w:r>
            </w:del>
          </w:p>
        </w:tc>
      </w:tr>
      <w:tr w14:paraId="67B60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4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4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5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F379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51" w:author="Administrator" w:date="2024-08-08T10:57:48Z">
              <w:r>
                <w:rPr>
                  <w:rFonts w:hint="eastAsia" w:ascii="宋体" w:hAnsi="宋体" w:eastAsia="宋体" w:cs="宋体"/>
                  <w:i w:val="0"/>
                  <w:color w:val="000000"/>
                  <w:kern w:val="0"/>
                  <w:sz w:val="20"/>
                  <w:szCs w:val="20"/>
                  <w:u w:val="none"/>
                  <w:lang w:val="en-US" w:eastAsia="zh-CN" w:bidi="ar"/>
                </w:rPr>
                <w:t xml:space="preserve">    城市公共设施</w:t>
              </w:r>
            </w:ins>
            <w:del w:id="1545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城市公共设施</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5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E11E0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54" w:author="Administrator" w:date="2024-08-08T10:57:48Z">
                <w:pPr>
                  <w:keepNext w:val="0"/>
                  <w:keepLines w:val="0"/>
                  <w:widowControl/>
                  <w:suppressLineNumbers w:val="0"/>
                  <w:jc w:val="right"/>
                  <w:textAlignment w:val="center"/>
                </w:pPr>
              </w:pPrChange>
            </w:pPr>
            <w:del w:id="1545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0342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45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5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5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A807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58" w:author="Administrator" w:date="2024-08-08T10:57:48Z">
              <w:r>
                <w:rPr>
                  <w:rFonts w:hint="eastAsia" w:ascii="宋体" w:hAnsi="宋体" w:eastAsia="宋体" w:cs="宋体"/>
                  <w:i w:val="0"/>
                  <w:color w:val="000000"/>
                  <w:kern w:val="0"/>
                  <w:sz w:val="20"/>
                  <w:szCs w:val="20"/>
                  <w:u w:val="none"/>
                  <w:lang w:val="en-US" w:eastAsia="zh-CN" w:bidi="ar"/>
                </w:rPr>
                <w:t xml:space="preserve">    城市环境卫生</w:t>
              </w:r>
            </w:ins>
            <w:del w:id="1545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城市环境卫生</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6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402DF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61" w:author="Administrator" w:date="2024-08-08T10:57:48Z">
                <w:pPr>
                  <w:keepNext w:val="0"/>
                  <w:keepLines w:val="0"/>
                  <w:widowControl/>
                  <w:suppressLineNumbers w:val="0"/>
                  <w:jc w:val="right"/>
                  <w:textAlignment w:val="center"/>
                </w:pPr>
              </w:pPrChange>
            </w:pPr>
            <w:del w:id="1546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B92E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6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6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6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94CC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65" w:author="Administrator" w:date="2024-08-08T10:57:48Z">
              <w:r>
                <w:rPr>
                  <w:rFonts w:hint="eastAsia" w:ascii="宋体" w:hAnsi="宋体" w:eastAsia="宋体" w:cs="宋体"/>
                  <w:i w:val="0"/>
                  <w:color w:val="000000"/>
                  <w:kern w:val="0"/>
                  <w:sz w:val="20"/>
                  <w:szCs w:val="20"/>
                  <w:u w:val="none"/>
                  <w:lang w:val="en-US" w:eastAsia="zh-CN" w:bidi="ar"/>
                </w:rPr>
                <w:t xml:space="preserve">    公有房屋</w:t>
              </w:r>
            </w:ins>
            <w:del w:id="1546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公有房屋</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6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D2510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68" w:author="Administrator" w:date="2024-08-08T10:57:48Z">
                <w:pPr>
                  <w:keepNext w:val="0"/>
                  <w:keepLines w:val="0"/>
                  <w:widowControl/>
                  <w:suppressLineNumbers w:val="0"/>
                  <w:jc w:val="right"/>
                  <w:textAlignment w:val="center"/>
                </w:pPr>
              </w:pPrChange>
            </w:pPr>
            <w:del w:id="1546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D266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7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7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7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A24D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72" w:author="Administrator" w:date="2024-08-08T10:57:48Z">
              <w:r>
                <w:rPr>
                  <w:rFonts w:hint="eastAsia" w:ascii="宋体" w:hAnsi="宋体" w:eastAsia="宋体" w:cs="宋体"/>
                  <w:i w:val="0"/>
                  <w:color w:val="000000"/>
                  <w:kern w:val="0"/>
                  <w:sz w:val="20"/>
                  <w:szCs w:val="20"/>
                  <w:u w:val="none"/>
                  <w:lang w:val="en-US" w:eastAsia="zh-CN" w:bidi="ar"/>
                </w:rPr>
                <w:t xml:space="preserve">    城市防洪</w:t>
              </w:r>
            </w:ins>
            <w:del w:id="1547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城市防洪</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7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08F64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75" w:author="Administrator" w:date="2024-08-08T10:57:48Z">
                <w:pPr>
                  <w:keepNext w:val="0"/>
                  <w:keepLines w:val="0"/>
                  <w:widowControl/>
                  <w:suppressLineNumbers w:val="0"/>
                  <w:jc w:val="right"/>
                  <w:textAlignment w:val="center"/>
                </w:pPr>
              </w:pPrChange>
            </w:pPr>
            <w:del w:id="1547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BEF1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7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7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7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C898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79" w:author="Administrator" w:date="2024-08-08T10:57:48Z">
              <w:r>
                <w:rPr>
                  <w:rFonts w:hint="eastAsia" w:ascii="宋体" w:hAnsi="宋体" w:eastAsia="宋体" w:cs="宋体"/>
                  <w:i w:val="0"/>
                  <w:color w:val="000000"/>
                  <w:kern w:val="0"/>
                  <w:sz w:val="20"/>
                  <w:szCs w:val="20"/>
                  <w:u w:val="none"/>
                  <w:lang w:val="en-US" w:eastAsia="zh-CN" w:bidi="ar"/>
                </w:rPr>
                <w:t xml:space="preserve">    其他城市基础设施配套费安排的支出</w:t>
              </w:r>
            </w:ins>
            <w:del w:id="1548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其他城市基础设施配套费安排的支出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8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9349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482" w:author="Administrator" w:date="2024-08-08T10:57:48Z">
              <w:r>
                <w:rPr>
                  <w:rFonts w:hint="eastAsia" w:ascii="宋体" w:hAnsi="宋体" w:eastAsia="宋体" w:cs="宋体"/>
                  <w:i w:val="0"/>
                  <w:color w:val="000000"/>
                  <w:kern w:val="0"/>
                  <w:sz w:val="20"/>
                  <w:szCs w:val="20"/>
                  <w:u w:val="none"/>
                  <w:lang w:val="en-US" w:eastAsia="zh-CN" w:bidi="ar"/>
                </w:rPr>
                <w:t>462</w:t>
              </w:r>
            </w:ins>
            <w:del w:id="15483" w:author="Administrator" w:date="2024-08-08T10:57:48Z">
              <w:r>
                <w:rPr>
                  <w:rFonts w:hint="eastAsia" w:ascii="宋体" w:hAnsi="宋体" w:eastAsia="宋体" w:cs="宋体"/>
                  <w:i w:val="0"/>
                  <w:iCs w:val="0"/>
                  <w:color w:val="000000"/>
                  <w:kern w:val="0"/>
                  <w:sz w:val="20"/>
                  <w:szCs w:val="20"/>
                  <w:u w:val="none"/>
                  <w:lang w:val="en-US" w:eastAsia="zh-CN" w:bidi="ar"/>
                </w:rPr>
                <w:delText>2,078</w:delText>
              </w:r>
            </w:del>
          </w:p>
        </w:tc>
      </w:tr>
      <w:tr w14:paraId="6EB4E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8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8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8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7FD4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86" w:author="Administrator" w:date="2024-08-08T10:57:48Z">
              <w:r>
                <w:rPr>
                  <w:rFonts w:hint="eastAsia" w:ascii="宋体" w:hAnsi="宋体" w:eastAsia="宋体" w:cs="宋体"/>
                  <w:i w:val="0"/>
                  <w:color w:val="000000"/>
                  <w:kern w:val="0"/>
                  <w:sz w:val="20"/>
                  <w:szCs w:val="20"/>
                  <w:u w:val="none"/>
                  <w:lang w:val="en-US" w:eastAsia="zh-CN" w:bidi="ar"/>
                </w:rPr>
                <w:t xml:space="preserve">  污水处理费安排的支出</w:t>
              </w:r>
            </w:ins>
            <w:del w:id="1548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污水处理费安排的支出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8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2640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489" w:author="Administrator" w:date="2024-08-08T10:57:48Z">
              <w:r>
                <w:rPr>
                  <w:rFonts w:hint="eastAsia" w:ascii="宋体" w:hAnsi="宋体" w:eastAsia="宋体" w:cs="宋体"/>
                  <w:i w:val="0"/>
                  <w:color w:val="000000"/>
                  <w:kern w:val="0"/>
                  <w:sz w:val="20"/>
                  <w:szCs w:val="20"/>
                  <w:u w:val="none"/>
                  <w:lang w:val="en-US" w:eastAsia="zh-CN" w:bidi="ar"/>
                </w:rPr>
                <w:t>900</w:t>
              </w:r>
            </w:ins>
            <w:del w:id="1549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5F42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9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9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9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78EA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493" w:author="Administrator" w:date="2024-08-08T10:57:48Z">
              <w:r>
                <w:rPr>
                  <w:rFonts w:hint="eastAsia" w:ascii="宋体" w:hAnsi="宋体" w:eastAsia="宋体" w:cs="宋体"/>
                  <w:i w:val="0"/>
                  <w:color w:val="000000"/>
                  <w:kern w:val="0"/>
                  <w:sz w:val="20"/>
                  <w:szCs w:val="20"/>
                  <w:u w:val="none"/>
                  <w:lang w:val="en-US" w:eastAsia="zh-CN" w:bidi="ar"/>
                </w:rPr>
                <w:t xml:space="preserve">    污水处理设施建设和运营</w:t>
              </w:r>
            </w:ins>
            <w:del w:id="1549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污水处理设施建设和运营</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9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B0C182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496" w:author="Administrator" w:date="2024-08-08T10:57:48Z">
                <w:pPr>
                  <w:keepNext w:val="0"/>
                  <w:keepLines w:val="0"/>
                  <w:widowControl/>
                  <w:suppressLineNumbers w:val="0"/>
                  <w:jc w:val="right"/>
                  <w:textAlignment w:val="center"/>
                </w:pPr>
              </w:pPrChange>
            </w:pPr>
            <w:del w:id="1549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5A19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49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49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49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FFAD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00" w:author="Administrator" w:date="2024-08-08T10:57:48Z">
              <w:r>
                <w:rPr>
                  <w:rFonts w:hint="eastAsia" w:ascii="宋体" w:hAnsi="宋体" w:eastAsia="宋体" w:cs="宋体"/>
                  <w:i w:val="0"/>
                  <w:color w:val="000000"/>
                  <w:kern w:val="0"/>
                  <w:sz w:val="20"/>
                  <w:szCs w:val="20"/>
                  <w:u w:val="none"/>
                  <w:lang w:val="en-US" w:eastAsia="zh-CN" w:bidi="ar"/>
                </w:rPr>
                <w:t xml:space="preserve">    代征手续费</w:t>
              </w:r>
            </w:ins>
            <w:del w:id="1550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代征手续费</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0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A2A0B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03" w:author="Administrator" w:date="2024-08-08T10:57:48Z">
                <w:pPr>
                  <w:keepNext w:val="0"/>
                  <w:keepLines w:val="0"/>
                  <w:widowControl/>
                  <w:suppressLineNumbers w:val="0"/>
                  <w:jc w:val="right"/>
                  <w:textAlignment w:val="center"/>
                </w:pPr>
              </w:pPrChange>
            </w:pPr>
            <w:del w:id="1550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B469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0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0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0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83FC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07" w:author="Administrator" w:date="2024-08-08T10:57:48Z">
              <w:r>
                <w:rPr>
                  <w:rFonts w:hint="eastAsia" w:ascii="宋体" w:hAnsi="宋体" w:eastAsia="宋体" w:cs="宋体"/>
                  <w:i w:val="0"/>
                  <w:color w:val="000000"/>
                  <w:kern w:val="0"/>
                  <w:sz w:val="20"/>
                  <w:szCs w:val="20"/>
                  <w:u w:val="none"/>
                  <w:lang w:val="en-US" w:eastAsia="zh-CN" w:bidi="ar"/>
                </w:rPr>
                <w:t xml:space="preserve">    其他污水处理费安排的支出</w:t>
              </w:r>
            </w:ins>
            <w:del w:id="1550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其他污水处理费安排的支出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0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54A7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510" w:author="Administrator" w:date="2024-08-08T10:57:48Z">
              <w:r>
                <w:rPr>
                  <w:rFonts w:hint="eastAsia" w:ascii="宋体" w:hAnsi="宋体" w:eastAsia="宋体" w:cs="宋体"/>
                  <w:i w:val="0"/>
                  <w:color w:val="000000"/>
                  <w:kern w:val="0"/>
                  <w:sz w:val="20"/>
                  <w:szCs w:val="20"/>
                  <w:u w:val="none"/>
                  <w:lang w:val="en-US" w:eastAsia="zh-CN" w:bidi="ar"/>
                </w:rPr>
                <w:t>900</w:t>
              </w:r>
            </w:ins>
            <w:del w:id="1551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FA1E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1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1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1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F9DC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14" w:author="Administrator" w:date="2024-08-08T10:57:48Z">
              <w:r>
                <w:rPr>
                  <w:rFonts w:hint="eastAsia" w:ascii="宋体" w:hAnsi="宋体" w:eastAsia="宋体" w:cs="宋体"/>
                  <w:i w:val="0"/>
                  <w:color w:val="000000"/>
                  <w:kern w:val="0"/>
                  <w:sz w:val="20"/>
                  <w:szCs w:val="20"/>
                  <w:u w:val="none"/>
                  <w:lang w:val="en-US" w:eastAsia="zh-CN" w:bidi="ar"/>
                </w:rPr>
                <w:t xml:space="preserve">  土地储备专项债券收入安排的支出  </w:t>
              </w:r>
            </w:ins>
            <w:del w:id="1551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土地储备专项债券收入安排的支出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1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144B0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17" w:author="Administrator" w:date="2024-08-08T10:57:48Z">
                <w:pPr>
                  <w:keepNext w:val="0"/>
                  <w:keepLines w:val="0"/>
                  <w:widowControl/>
                  <w:suppressLineNumbers w:val="0"/>
                  <w:jc w:val="right"/>
                  <w:textAlignment w:val="center"/>
                </w:pPr>
              </w:pPrChange>
            </w:pPr>
            <w:del w:id="1551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4815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1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1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2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B23A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21" w:author="Administrator" w:date="2024-08-08T10:57:48Z">
              <w:r>
                <w:rPr>
                  <w:rFonts w:hint="eastAsia" w:ascii="宋体" w:hAnsi="宋体" w:eastAsia="宋体" w:cs="宋体"/>
                  <w:i w:val="0"/>
                  <w:color w:val="000000"/>
                  <w:kern w:val="0"/>
                  <w:sz w:val="20"/>
                  <w:szCs w:val="20"/>
                  <w:u w:val="none"/>
                  <w:lang w:val="en-US" w:eastAsia="zh-CN" w:bidi="ar"/>
                </w:rPr>
                <w:t xml:space="preserve">    征地和拆迁补偿支出  </w:t>
              </w:r>
            </w:ins>
            <w:del w:id="1552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征地和拆迁补偿支出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2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09A8D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24" w:author="Administrator" w:date="2024-08-08T10:57:48Z">
                <w:pPr>
                  <w:keepNext w:val="0"/>
                  <w:keepLines w:val="0"/>
                  <w:widowControl/>
                  <w:suppressLineNumbers w:val="0"/>
                  <w:jc w:val="right"/>
                  <w:textAlignment w:val="center"/>
                </w:pPr>
              </w:pPrChange>
            </w:pPr>
            <w:del w:id="1552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D989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2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2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2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6894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28" w:author="Administrator" w:date="2024-08-08T10:57:48Z">
              <w:r>
                <w:rPr>
                  <w:rFonts w:hint="eastAsia" w:ascii="宋体" w:hAnsi="宋体" w:eastAsia="宋体" w:cs="宋体"/>
                  <w:i w:val="0"/>
                  <w:color w:val="000000"/>
                  <w:kern w:val="0"/>
                  <w:sz w:val="20"/>
                  <w:szCs w:val="20"/>
                  <w:u w:val="none"/>
                  <w:lang w:val="en-US" w:eastAsia="zh-CN" w:bidi="ar"/>
                </w:rPr>
                <w:t xml:space="preserve">    土地开发支出  </w:t>
              </w:r>
            </w:ins>
            <w:del w:id="1552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土地开发支出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3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BD43A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31" w:author="Administrator" w:date="2024-08-08T10:57:48Z">
                <w:pPr>
                  <w:keepNext w:val="0"/>
                  <w:keepLines w:val="0"/>
                  <w:widowControl/>
                  <w:suppressLineNumbers w:val="0"/>
                  <w:jc w:val="right"/>
                  <w:textAlignment w:val="center"/>
                </w:pPr>
              </w:pPrChange>
            </w:pPr>
            <w:del w:id="1553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FBFC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3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3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3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EA79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35" w:author="Administrator" w:date="2024-08-08T10:57:48Z">
              <w:r>
                <w:rPr>
                  <w:rFonts w:hint="eastAsia" w:ascii="宋体" w:hAnsi="宋体" w:eastAsia="宋体" w:cs="宋体"/>
                  <w:i w:val="0"/>
                  <w:color w:val="000000"/>
                  <w:kern w:val="0"/>
                  <w:sz w:val="20"/>
                  <w:szCs w:val="20"/>
                  <w:u w:val="none"/>
                  <w:lang w:val="en-US" w:eastAsia="zh-CN" w:bidi="ar"/>
                </w:rPr>
                <w:t xml:space="preserve">    其他土地储备专项债券收入安排的支出  </w:t>
              </w:r>
            </w:ins>
            <w:del w:id="1553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其他土地储备专项债券收入安排的支出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3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61708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38" w:author="Administrator" w:date="2024-08-08T10:57:48Z">
                <w:pPr>
                  <w:keepNext w:val="0"/>
                  <w:keepLines w:val="0"/>
                  <w:widowControl/>
                  <w:suppressLineNumbers w:val="0"/>
                  <w:jc w:val="right"/>
                  <w:textAlignment w:val="center"/>
                </w:pPr>
              </w:pPrChange>
            </w:pPr>
            <w:del w:id="1553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4F55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4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4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4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FB78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42" w:author="Administrator" w:date="2024-08-08T10:57:48Z">
              <w:r>
                <w:rPr>
                  <w:rFonts w:hint="eastAsia" w:ascii="宋体" w:hAnsi="宋体" w:eastAsia="宋体" w:cs="宋体"/>
                  <w:i w:val="0"/>
                  <w:color w:val="000000"/>
                  <w:kern w:val="0"/>
                  <w:sz w:val="20"/>
                  <w:szCs w:val="20"/>
                  <w:u w:val="none"/>
                  <w:lang w:val="en-US" w:eastAsia="zh-CN" w:bidi="ar"/>
                </w:rPr>
                <w:t xml:space="preserve">  棚户区改造专项债券收入安排的支出  </w:t>
              </w:r>
            </w:ins>
            <w:del w:id="1554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棚户区改造专项债券收入安排的支出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4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1A951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45" w:author="Administrator" w:date="2024-08-08T10:57:48Z">
                <w:pPr>
                  <w:keepNext w:val="0"/>
                  <w:keepLines w:val="0"/>
                  <w:widowControl/>
                  <w:suppressLineNumbers w:val="0"/>
                  <w:jc w:val="right"/>
                  <w:textAlignment w:val="center"/>
                </w:pPr>
              </w:pPrChange>
            </w:pPr>
            <w:del w:id="1554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A307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4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4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4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E800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49" w:author="Administrator" w:date="2024-08-08T10:57:48Z">
              <w:r>
                <w:rPr>
                  <w:rFonts w:hint="eastAsia" w:ascii="宋体" w:hAnsi="宋体" w:eastAsia="宋体" w:cs="宋体"/>
                  <w:i w:val="0"/>
                  <w:color w:val="000000"/>
                  <w:kern w:val="0"/>
                  <w:sz w:val="20"/>
                  <w:szCs w:val="20"/>
                  <w:u w:val="none"/>
                  <w:lang w:val="en-US" w:eastAsia="zh-CN" w:bidi="ar"/>
                </w:rPr>
                <w:t xml:space="preserve">    征地和拆迁补偿支出  </w:t>
              </w:r>
            </w:ins>
            <w:del w:id="1555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征地和拆迁补偿支出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5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229B2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52" w:author="Administrator" w:date="2024-08-08T10:57:48Z">
                <w:pPr>
                  <w:keepNext w:val="0"/>
                  <w:keepLines w:val="0"/>
                  <w:widowControl/>
                  <w:suppressLineNumbers w:val="0"/>
                  <w:jc w:val="right"/>
                  <w:textAlignment w:val="center"/>
                </w:pPr>
              </w:pPrChange>
            </w:pPr>
            <w:del w:id="1555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389B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5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5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5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8279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56" w:author="Administrator" w:date="2024-08-08T10:57:48Z">
              <w:r>
                <w:rPr>
                  <w:rFonts w:hint="eastAsia" w:ascii="宋体" w:hAnsi="宋体" w:eastAsia="宋体" w:cs="宋体"/>
                  <w:i w:val="0"/>
                  <w:color w:val="000000"/>
                  <w:kern w:val="0"/>
                  <w:sz w:val="20"/>
                  <w:szCs w:val="20"/>
                  <w:u w:val="none"/>
                  <w:lang w:val="en-US" w:eastAsia="zh-CN" w:bidi="ar"/>
                </w:rPr>
                <w:t xml:space="preserve">    土地开发支出  </w:t>
              </w:r>
            </w:ins>
            <w:del w:id="1555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土地开发支出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5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D0B87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59" w:author="Administrator" w:date="2024-08-08T10:57:48Z">
                <w:pPr>
                  <w:keepNext w:val="0"/>
                  <w:keepLines w:val="0"/>
                  <w:widowControl/>
                  <w:suppressLineNumbers w:val="0"/>
                  <w:jc w:val="right"/>
                  <w:textAlignment w:val="center"/>
                </w:pPr>
              </w:pPrChange>
            </w:pPr>
            <w:del w:id="1556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78EC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6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6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6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4A7C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63" w:author="Administrator" w:date="2024-08-08T10:57:48Z">
              <w:r>
                <w:rPr>
                  <w:rFonts w:hint="eastAsia" w:ascii="宋体" w:hAnsi="宋体" w:eastAsia="宋体" w:cs="宋体"/>
                  <w:i w:val="0"/>
                  <w:color w:val="000000"/>
                  <w:kern w:val="0"/>
                  <w:sz w:val="20"/>
                  <w:szCs w:val="20"/>
                  <w:u w:val="none"/>
                  <w:lang w:val="en-US" w:eastAsia="zh-CN" w:bidi="ar"/>
                </w:rPr>
                <w:t xml:space="preserve">    其他棚户区改造专项债券收入安排的支出  </w:t>
              </w:r>
            </w:ins>
            <w:del w:id="1556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其他棚户区改造专项债券收入安排的支出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6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3AAEA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66" w:author="Administrator" w:date="2024-08-08T10:57:48Z">
                <w:pPr>
                  <w:keepNext w:val="0"/>
                  <w:keepLines w:val="0"/>
                  <w:widowControl/>
                  <w:suppressLineNumbers w:val="0"/>
                  <w:jc w:val="right"/>
                  <w:textAlignment w:val="center"/>
                </w:pPr>
              </w:pPrChange>
            </w:pPr>
            <w:del w:id="1556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EAF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6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6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6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6C92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70" w:author="Administrator" w:date="2024-08-08T10:57:48Z">
              <w:r>
                <w:rPr>
                  <w:rFonts w:hint="eastAsia" w:ascii="宋体" w:hAnsi="宋体" w:eastAsia="宋体" w:cs="宋体"/>
                  <w:i w:val="0"/>
                  <w:color w:val="000000"/>
                  <w:kern w:val="0"/>
                  <w:sz w:val="20"/>
                  <w:szCs w:val="20"/>
                  <w:u w:val="none"/>
                  <w:lang w:val="en-US" w:eastAsia="zh-CN" w:bidi="ar"/>
                </w:rPr>
                <w:t xml:space="preserve">  城市基础设施配套费对应专项债务收入安排的支出  </w:t>
              </w:r>
            </w:ins>
            <w:del w:id="1557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城市基础设施配套费对应专项债务收入安排的支出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7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E23F6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73" w:author="Administrator" w:date="2024-08-08T10:57:48Z">
                <w:pPr>
                  <w:keepNext w:val="0"/>
                  <w:keepLines w:val="0"/>
                  <w:widowControl/>
                  <w:suppressLineNumbers w:val="0"/>
                  <w:jc w:val="right"/>
                  <w:textAlignment w:val="center"/>
                </w:pPr>
              </w:pPrChange>
            </w:pPr>
            <w:del w:id="1557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B7F0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7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7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7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E204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77" w:author="Administrator" w:date="2024-08-08T10:57:48Z">
              <w:r>
                <w:rPr>
                  <w:rFonts w:hint="eastAsia" w:ascii="宋体" w:hAnsi="宋体" w:eastAsia="宋体" w:cs="宋体"/>
                  <w:i w:val="0"/>
                  <w:color w:val="000000"/>
                  <w:kern w:val="0"/>
                  <w:sz w:val="20"/>
                  <w:szCs w:val="20"/>
                  <w:u w:val="none"/>
                  <w:lang w:val="en-US" w:eastAsia="zh-CN" w:bidi="ar"/>
                </w:rPr>
                <w:t xml:space="preserve">    城市公共设施  </w:t>
              </w:r>
            </w:ins>
            <w:del w:id="1557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城市公共设施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7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68DAB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80" w:author="Administrator" w:date="2024-08-08T10:57:48Z">
                <w:pPr>
                  <w:keepNext w:val="0"/>
                  <w:keepLines w:val="0"/>
                  <w:widowControl/>
                  <w:suppressLineNumbers w:val="0"/>
                  <w:jc w:val="right"/>
                  <w:textAlignment w:val="center"/>
                </w:pPr>
              </w:pPrChange>
            </w:pPr>
            <w:del w:id="1558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491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8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8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8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92CC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84" w:author="Administrator" w:date="2024-08-08T10:57:48Z">
              <w:r>
                <w:rPr>
                  <w:rFonts w:hint="eastAsia" w:ascii="宋体" w:hAnsi="宋体" w:eastAsia="宋体" w:cs="宋体"/>
                  <w:i w:val="0"/>
                  <w:color w:val="000000"/>
                  <w:kern w:val="0"/>
                  <w:sz w:val="20"/>
                  <w:szCs w:val="20"/>
                  <w:u w:val="none"/>
                  <w:lang w:val="en-US" w:eastAsia="zh-CN" w:bidi="ar"/>
                </w:rPr>
                <w:t xml:space="preserve">    城市环境卫生  </w:t>
              </w:r>
            </w:ins>
            <w:del w:id="1558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城市环境卫生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8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8FF61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87" w:author="Administrator" w:date="2024-08-08T10:57:48Z">
                <w:pPr>
                  <w:keepNext w:val="0"/>
                  <w:keepLines w:val="0"/>
                  <w:widowControl/>
                  <w:suppressLineNumbers w:val="0"/>
                  <w:jc w:val="right"/>
                  <w:textAlignment w:val="center"/>
                </w:pPr>
              </w:pPrChange>
            </w:pPr>
            <w:del w:id="1558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1315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8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8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9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8E42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91" w:author="Administrator" w:date="2024-08-08T10:57:48Z">
              <w:r>
                <w:rPr>
                  <w:rFonts w:hint="eastAsia" w:ascii="宋体" w:hAnsi="宋体" w:eastAsia="宋体" w:cs="宋体"/>
                  <w:i w:val="0"/>
                  <w:color w:val="000000"/>
                  <w:kern w:val="0"/>
                  <w:sz w:val="20"/>
                  <w:szCs w:val="20"/>
                  <w:u w:val="none"/>
                  <w:lang w:val="en-US" w:eastAsia="zh-CN" w:bidi="ar"/>
                </w:rPr>
                <w:t xml:space="preserve">    公有房屋  </w:t>
              </w:r>
            </w:ins>
            <w:del w:id="1559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公有房屋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9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21822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594" w:author="Administrator" w:date="2024-08-08T10:57:48Z">
                <w:pPr>
                  <w:keepNext w:val="0"/>
                  <w:keepLines w:val="0"/>
                  <w:widowControl/>
                  <w:suppressLineNumbers w:val="0"/>
                  <w:jc w:val="right"/>
                  <w:textAlignment w:val="center"/>
                </w:pPr>
              </w:pPrChange>
            </w:pPr>
            <w:del w:id="1559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BA52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59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59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59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F818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598" w:author="Administrator" w:date="2024-08-08T10:57:48Z">
              <w:r>
                <w:rPr>
                  <w:rFonts w:hint="eastAsia" w:ascii="宋体" w:hAnsi="宋体" w:eastAsia="宋体" w:cs="宋体"/>
                  <w:i w:val="0"/>
                  <w:color w:val="000000"/>
                  <w:kern w:val="0"/>
                  <w:sz w:val="20"/>
                  <w:szCs w:val="20"/>
                  <w:u w:val="none"/>
                  <w:lang w:val="en-US" w:eastAsia="zh-CN" w:bidi="ar"/>
                </w:rPr>
                <w:t xml:space="preserve">    城市防洪  </w:t>
              </w:r>
            </w:ins>
            <w:del w:id="1559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城市防洪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0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E1BBE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01" w:author="Administrator" w:date="2024-08-08T10:57:48Z">
                <w:pPr>
                  <w:keepNext w:val="0"/>
                  <w:keepLines w:val="0"/>
                  <w:widowControl/>
                  <w:suppressLineNumbers w:val="0"/>
                  <w:jc w:val="right"/>
                  <w:textAlignment w:val="center"/>
                </w:pPr>
              </w:pPrChange>
            </w:pPr>
            <w:del w:id="1560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1C9F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0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0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0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0485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05" w:author="Administrator" w:date="2024-08-08T10:57:48Z">
              <w:r>
                <w:rPr>
                  <w:rFonts w:hint="eastAsia" w:ascii="宋体" w:hAnsi="宋体" w:eastAsia="宋体" w:cs="宋体"/>
                  <w:i w:val="0"/>
                  <w:color w:val="000000"/>
                  <w:kern w:val="0"/>
                  <w:sz w:val="20"/>
                  <w:szCs w:val="20"/>
                  <w:u w:val="none"/>
                  <w:lang w:val="en-US" w:eastAsia="zh-CN" w:bidi="ar"/>
                </w:rPr>
                <w:t xml:space="preserve">    其他城市基础设施配套费对应专项债务收入安排的支出  </w:t>
              </w:r>
            </w:ins>
            <w:del w:id="1560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其他城市基础设施配套费对应专项债务收入安排的支出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0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6357C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08" w:author="Administrator" w:date="2024-08-08T10:57:48Z">
                <w:pPr>
                  <w:keepNext w:val="0"/>
                  <w:keepLines w:val="0"/>
                  <w:widowControl/>
                  <w:suppressLineNumbers w:val="0"/>
                  <w:jc w:val="right"/>
                  <w:textAlignment w:val="center"/>
                </w:pPr>
              </w:pPrChange>
            </w:pPr>
            <w:del w:id="1560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D69F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61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1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1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11F8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12" w:author="Administrator" w:date="2024-08-08T10:57:48Z">
              <w:r>
                <w:rPr>
                  <w:rFonts w:hint="eastAsia" w:ascii="宋体" w:hAnsi="宋体" w:eastAsia="宋体" w:cs="宋体"/>
                  <w:i w:val="0"/>
                  <w:color w:val="000000"/>
                  <w:kern w:val="0"/>
                  <w:sz w:val="20"/>
                  <w:szCs w:val="20"/>
                  <w:u w:val="none"/>
                  <w:lang w:val="en-US" w:eastAsia="zh-CN" w:bidi="ar"/>
                </w:rPr>
                <w:t xml:space="preserve">  污水处理费对应专项债务收入安排的支出  </w:t>
              </w:r>
            </w:ins>
            <w:del w:id="1561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污水处理费对应专项债务收入安排的支出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1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99D5C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15" w:author="Administrator" w:date="2024-08-08T10:57:48Z">
                <w:pPr>
                  <w:keepNext w:val="0"/>
                  <w:keepLines w:val="0"/>
                  <w:widowControl/>
                  <w:suppressLineNumbers w:val="0"/>
                  <w:jc w:val="right"/>
                  <w:textAlignment w:val="center"/>
                </w:pPr>
              </w:pPrChange>
            </w:pPr>
            <w:del w:id="1561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D9C7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61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1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1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5E1F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19" w:author="Administrator" w:date="2024-08-08T10:57:48Z">
              <w:r>
                <w:rPr>
                  <w:rFonts w:hint="eastAsia" w:ascii="宋体" w:hAnsi="宋体" w:eastAsia="宋体" w:cs="宋体"/>
                  <w:i w:val="0"/>
                  <w:color w:val="000000"/>
                  <w:kern w:val="0"/>
                  <w:sz w:val="20"/>
                  <w:szCs w:val="20"/>
                  <w:u w:val="none"/>
                  <w:lang w:val="en-US" w:eastAsia="zh-CN" w:bidi="ar"/>
                </w:rPr>
                <w:t xml:space="preserve">    污水处理设施建设和运营  </w:t>
              </w:r>
            </w:ins>
            <w:del w:id="1562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污水处理设施建设和运营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2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41243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22" w:author="Administrator" w:date="2024-08-08T10:57:48Z">
                <w:pPr>
                  <w:keepNext w:val="0"/>
                  <w:keepLines w:val="0"/>
                  <w:widowControl/>
                  <w:suppressLineNumbers w:val="0"/>
                  <w:jc w:val="right"/>
                  <w:textAlignment w:val="center"/>
                </w:pPr>
              </w:pPrChange>
            </w:pPr>
            <w:del w:id="1562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53096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2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2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2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F87D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26" w:author="Administrator" w:date="2024-08-08T10:57:48Z">
              <w:r>
                <w:rPr>
                  <w:rFonts w:hint="eastAsia" w:ascii="宋体" w:hAnsi="宋体" w:eastAsia="宋体" w:cs="宋体"/>
                  <w:i w:val="0"/>
                  <w:color w:val="000000"/>
                  <w:kern w:val="0"/>
                  <w:sz w:val="20"/>
                  <w:szCs w:val="20"/>
                  <w:u w:val="none"/>
                  <w:lang w:val="en-US" w:eastAsia="zh-CN" w:bidi="ar"/>
                </w:rPr>
                <w:t xml:space="preserve">    其他污水处理费对应专项债务收入安排的支出  </w:t>
              </w:r>
            </w:ins>
            <w:del w:id="1562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其他污水处理费对应专项债务收入安排的支出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2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9A7BF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29" w:author="Administrator" w:date="2024-08-08T10:57:48Z">
                <w:pPr>
                  <w:keepNext w:val="0"/>
                  <w:keepLines w:val="0"/>
                  <w:widowControl/>
                  <w:suppressLineNumbers w:val="0"/>
                  <w:jc w:val="right"/>
                  <w:textAlignment w:val="center"/>
                </w:pPr>
              </w:pPrChange>
            </w:pPr>
            <w:del w:id="1563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9E92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3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3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3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EDD1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33" w:author="Administrator" w:date="2024-08-08T10:57:48Z">
              <w:r>
                <w:rPr>
                  <w:rFonts w:hint="eastAsia" w:ascii="宋体" w:hAnsi="宋体" w:eastAsia="宋体" w:cs="宋体"/>
                  <w:i w:val="0"/>
                  <w:color w:val="000000"/>
                  <w:kern w:val="0"/>
                  <w:sz w:val="20"/>
                  <w:szCs w:val="20"/>
                  <w:u w:val="none"/>
                  <w:lang w:val="en-US" w:eastAsia="zh-CN" w:bidi="ar"/>
                </w:rPr>
                <w:t xml:space="preserve">  国有土地使用权出让收入对应专项债务收入安排的支出  </w:t>
              </w:r>
            </w:ins>
            <w:del w:id="1563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国有土地使用权出让收入对应专项债务收入安排的支出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3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907AA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36" w:author="Administrator" w:date="2024-08-08T10:57:48Z">
                <w:pPr>
                  <w:keepNext w:val="0"/>
                  <w:keepLines w:val="0"/>
                  <w:widowControl/>
                  <w:suppressLineNumbers w:val="0"/>
                  <w:jc w:val="right"/>
                  <w:textAlignment w:val="center"/>
                </w:pPr>
              </w:pPrChange>
            </w:pPr>
            <w:del w:id="1563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9723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3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3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3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1E94B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40" w:author="Administrator" w:date="2024-08-08T10:57:48Z">
              <w:r>
                <w:rPr>
                  <w:rFonts w:hint="eastAsia" w:ascii="宋体" w:hAnsi="宋体" w:eastAsia="宋体" w:cs="宋体"/>
                  <w:i w:val="0"/>
                  <w:color w:val="000000"/>
                  <w:kern w:val="0"/>
                  <w:sz w:val="20"/>
                  <w:szCs w:val="20"/>
                  <w:u w:val="none"/>
                  <w:lang w:val="en-US" w:eastAsia="zh-CN" w:bidi="ar"/>
                </w:rPr>
                <w:t xml:space="preserve">    征地和拆迁补偿支出  </w:t>
              </w:r>
            </w:ins>
            <w:del w:id="1564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征地和拆迁补偿支出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4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47D2A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43" w:author="Administrator" w:date="2024-08-08T10:57:48Z">
                <w:pPr>
                  <w:keepNext w:val="0"/>
                  <w:keepLines w:val="0"/>
                  <w:widowControl/>
                  <w:suppressLineNumbers w:val="0"/>
                  <w:jc w:val="right"/>
                  <w:textAlignment w:val="center"/>
                </w:pPr>
              </w:pPrChange>
            </w:pPr>
            <w:del w:id="1564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26CB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4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4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4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ADC1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47" w:author="Administrator" w:date="2024-08-08T10:57:48Z">
              <w:r>
                <w:rPr>
                  <w:rFonts w:hint="eastAsia" w:ascii="宋体" w:hAnsi="宋体" w:eastAsia="宋体" w:cs="宋体"/>
                  <w:i w:val="0"/>
                  <w:color w:val="000000"/>
                  <w:kern w:val="0"/>
                  <w:sz w:val="20"/>
                  <w:szCs w:val="20"/>
                  <w:u w:val="none"/>
                  <w:lang w:val="en-US" w:eastAsia="zh-CN" w:bidi="ar"/>
                </w:rPr>
                <w:t xml:space="preserve">    土地开发支出  </w:t>
              </w:r>
            </w:ins>
            <w:del w:id="1564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土地开发支出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4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F26B3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50" w:author="Administrator" w:date="2024-08-08T10:57:48Z">
                <w:pPr>
                  <w:keepNext w:val="0"/>
                  <w:keepLines w:val="0"/>
                  <w:widowControl/>
                  <w:suppressLineNumbers w:val="0"/>
                  <w:jc w:val="right"/>
                  <w:textAlignment w:val="center"/>
                </w:pPr>
              </w:pPrChange>
            </w:pPr>
            <w:del w:id="1565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B641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65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5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5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028F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54" w:author="Administrator" w:date="2024-08-08T10:57:48Z">
              <w:r>
                <w:rPr>
                  <w:rFonts w:hint="eastAsia" w:ascii="宋体" w:hAnsi="宋体" w:eastAsia="宋体" w:cs="宋体"/>
                  <w:i w:val="0"/>
                  <w:color w:val="000000"/>
                  <w:kern w:val="0"/>
                  <w:sz w:val="20"/>
                  <w:szCs w:val="20"/>
                  <w:u w:val="none"/>
                  <w:lang w:val="en-US" w:eastAsia="zh-CN" w:bidi="ar"/>
                </w:rPr>
                <w:t xml:space="preserve">    城市建设支出  </w:t>
              </w:r>
            </w:ins>
            <w:del w:id="1565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城市建设支出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5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AEE783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57" w:author="Administrator" w:date="2024-08-08T10:57:48Z">
                <w:pPr>
                  <w:keepNext w:val="0"/>
                  <w:keepLines w:val="0"/>
                  <w:widowControl/>
                  <w:suppressLineNumbers w:val="0"/>
                  <w:jc w:val="right"/>
                  <w:textAlignment w:val="center"/>
                </w:pPr>
              </w:pPrChange>
            </w:pPr>
            <w:del w:id="1565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7E99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65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5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6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4E0D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61" w:author="Administrator" w:date="2024-08-08T10:57:48Z">
              <w:r>
                <w:rPr>
                  <w:rFonts w:hint="eastAsia" w:ascii="宋体" w:hAnsi="宋体" w:eastAsia="宋体" w:cs="宋体"/>
                  <w:i w:val="0"/>
                  <w:color w:val="000000"/>
                  <w:kern w:val="0"/>
                  <w:sz w:val="20"/>
                  <w:szCs w:val="20"/>
                  <w:u w:val="none"/>
                  <w:lang w:val="en-US" w:eastAsia="zh-CN" w:bidi="ar"/>
                </w:rPr>
                <w:t xml:space="preserve">    农村基础设施建设支出  </w:t>
              </w:r>
            </w:ins>
            <w:del w:id="1566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农村基础设施建设支出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6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5FBC2F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64" w:author="Administrator" w:date="2024-08-08T10:57:48Z">
                <w:pPr>
                  <w:keepNext w:val="0"/>
                  <w:keepLines w:val="0"/>
                  <w:widowControl/>
                  <w:suppressLineNumbers w:val="0"/>
                  <w:jc w:val="right"/>
                  <w:textAlignment w:val="center"/>
                </w:pPr>
              </w:pPrChange>
            </w:pPr>
            <w:del w:id="1566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0FBE8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6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6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6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7487A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68" w:author="Administrator" w:date="2024-08-08T10:57:48Z">
              <w:r>
                <w:rPr>
                  <w:rFonts w:hint="eastAsia" w:ascii="宋体" w:hAnsi="宋体" w:eastAsia="宋体" w:cs="宋体"/>
                  <w:i w:val="0"/>
                  <w:color w:val="000000"/>
                  <w:kern w:val="0"/>
                  <w:sz w:val="20"/>
                  <w:szCs w:val="20"/>
                  <w:u w:val="none"/>
                  <w:lang w:val="en-US" w:eastAsia="zh-CN" w:bidi="ar"/>
                </w:rPr>
                <w:t xml:space="preserve">    廉租住房支出  </w:t>
              </w:r>
            </w:ins>
            <w:del w:id="1566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廉租住房支出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7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35538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71" w:author="Administrator" w:date="2024-08-08T10:57:48Z">
                <w:pPr>
                  <w:keepNext w:val="0"/>
                  <w:keepLines w:val="0"/>
                  <w:widowControl/>
                  <w:suppressLineNumbers w:val="0"/>
                  <w:jc w:val="right"/>
                  <w:textAlignment w:val="center"/>
                </w:pPr>
              </w:pPrChange>
            </w:pPr>
            <w:del w:id="1567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CB57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7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7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7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6DDF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75" w:author="Administrator" w:date="2024-08-08T10:57:48Z">
              <w:r>
                <w:rPr>
                  <w:rFonts w:hint="eastAsia" w:ascii="宋体" w:hAnsi="宋体" w:eastAsia="宋体" w:cs="宋体"/>
                  <w:i w:val="0"/>
                  <w:color w:val="000000"/>
                  <w:kern w:val="0"/>
                  <w:sz w:val="20"/>
                  <w:szCs w:val="20"/>
                  <w:u w:val="none"/>
                  <w:lang w:val="en-US" w:eastAsia="zh-CN" w:bidi="ar"/>
                </w:rPr>
                <w:t xml:space="preserve">    棚户区改造支出  </w:t>
              </w:r>
            </w:ins>
            <w:del w:id="1567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棚户区改造支出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7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B389C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78" w:author="Administrator" w:date="2024-08-08T10:57:48Z">
                <w:pPr>
                  <w:keepNext w:val="0"/>
                  <w:keepLines w:val="0"/>
                  <w:widowControl/>
                  <w:suppressLineNumbers w:val="0"/>
                  <w:jc w:val="right"/>
                  <w:textAlignment w:val="center"/>
                </w:pPr>
              </w:pPrChange>
            </w:pPr>
            <w:del w:id="1567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6487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8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8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8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0B20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82" w:author="Administrator" w:date="2024-08-08T10:57:48Z">
              <w:r>
                <w:rPr>
                  <w:rFonts w:hint="eastAsia" w:ascii="宋体" w:hAnsi="宋体" w:eastAsia="宋体" w:cs="宋体"/>
                  <w:i w:val="0"/>
                  <w:color w:val="000000"/>
                  <w:kern w:val="0"/>
                  <w:sz w:val="20"/>
                  <w:szCs w:val="20"/>
                  <w:u w:val="none"/>
                  <w:lang w:val="en-US" w:eastAsia="zh-CN" w:bidi="ar"/>
                </w:rPr>
                <w:t xml:space="preserve">    公共租赁住房支出  </w:t>
              </w:r>
            </w:ins>
            <w:del w:id="1568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公共租赁住房支出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8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4B087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85" w:author="Administrator" w:date="2024-08-08T10:57:48Z">
                <w:pPr>
                  <w:keepNext w:val="0"/>
                  <w:keepLines w:val="0"/>
                  <w:widowControl/>
                  <w:suppressLineNumbers w:val="0"/>
                  <w:jc w:val="right"/>
                  <w:textAlignment w:val="center"/>
                </w:pPr>
              </w:pPrChange>
            </w:pPr>
            <w:del w:id="1568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257CE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8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8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8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F2A8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89" w:author="Administrator" w:date="2024-08-08T10:57:48Z">
              <w:r>
                <w:rPr>
                  <w:rFonts w:hint="eastAsia" w:ascii="宋体" w:hAnsi="宋体" w:eastAsia="宋体" w:cs="宋体"/>
                  <w:i w:val="0"/>
                  <w:color w:val="000000"/>
                  <w:kern w:val="0"/>
                  <w:sz w:val="20"/>
                  <w:szCs w:val="20"/>
                  <w:u w:val="none"/>
                  <w:lang w:val="en-US" w:eastAsia="zh-CN" w:bidi="ar"/>
                </w:rPr>
                <w:t xml:space="preserve">    其他国有土地使用权出让收入对应专项债务收入安排的支出  </w:t>
              </w:r>
            </w:ins>
            <w:del w:id="1569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其他国有土地使用权出让收入对应专项债务收入安排的支出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9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C6D31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692" w:author="Administrator" w:date="2024-08-08T10:57:48Z">
                <w:pPr>
                  <w:keepNext w:val="0"/>
                  <w:keepLines w:val="0"/>
                  <w:widowControl/>
                  <w:suppressLineNumbers w:val="0"/>
                  <w:jc w:val="right"/>
                  <w:textAlignment w:val="center"/>
                </w:pPr>
              </w:pPrChange>
            </w:pPr>
            <w:del w:id="1569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89FB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69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69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9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463B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696" w:author="Administrator" w:date="2024-08-08T10:57:48Z">
              <w:r>
                <w:rPr>
                  <w:rFonts w:hint="eastAsia" w:ascii="宋体" w:hAnsi="宋体" w:eastAsia="宋体" w:cs="宋体"/>
                  <w:i w:val="0"/>
                  <w:color w:val="000000"/>
                  <w:kern w:val="0"/>
                  <w:sz w:val="20"/>
                  <w:szCs w:val="20"/>
                  <w:u w:val="none"/>
                  <w:lang w:val="en-US" w:eastAsia="zh-CN" w:bidi="ar"/>
                </w:rPr>
                <w:t>农林水支出</w:t>
              </w:r>
            </w:ins>
            <w:del w:id="15697" w:author="Administrator" w:date="2024-08-08T10:57:48Z">
              <w:r>
                <w:rPr>
                  <w:rFonts w:hint="eastAsia" w:ascii="宋体" w:hAnsi="宋体" w:eastAsia="宋体" w:cs="宋体"/>
                  <w:i w:val="0"/>
                  <w:iCs w:val="0"/>
                  <w:color w:val="000000"/>
                  <w:kern w:val="0"/>
                  <w:sz w:val="20"/>
                  <w:szCs w:val="20"/>
                  <w:u w:val="none"/>
                  <w:lang w:val="en-US" w:eastAsia="zh-CN" w:bidi="ar"/>
                </w:rPr>
                <w:delText>农林水支出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69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8B12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699" w:author="Administrator" w:date="2024-08-08T10:57:48Z">
              <w:r>
                <w:rPr>
                  <w:rFonts w:hint="eastAsia" w:ascii="宋体" w:hAnsi="宋体" w:eastAsia="宋体" w:cs="宋体"/>
                  <w:i w:val="0"/>
                  <w:color w:val="000000"/>
                  <w:kern w:val="0"/>
                  <w:sz w:val="20"/>
                  <w:szCs w:val="20"/>
                  <w:u w:val="none"/>
                  <w:lang w:val="en-US" w:eastAsia="zh-CN" w:bidi="ar"/>
                </w:rPr>
                <w:t>58</w:t>
              </w:r>
            </w:ins>
            <w:del w:id="15700" w:author="Administrator" w:date="2024-08-08T10:57:48Z">
              <w:r>
                <w:rPr>
                  <w:rFonts w:hint="eastAsia" w:ascii="宋体" w:hAnsi="宋体" w:eastAsia="宋体" w:cs="宋体"/>
                  <w:i w:val="0"/>
                  <w:iCs w:val="0"/>
                  <w:color w:val="000000"/>
                  <w:kern w:val="0"/>
                  <w:sz w:val="20"/>
                  <w:szCs w:val="20"/>
                  <w:u w:val="none"/>
                  <w:lang w:val="en-US" w:eastAsia="zh-CN" w:bidi="ar"/>
                </w:rPr>
                <w:delText>59</w:delText>
              </w:r>
            </w:del>
          </w:p>
        </w:tc>
      </w:tr>
      <w:tr w14:paraId="52837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0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0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0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881F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03" w:author="Administrator" w:date="2024-08-08T10:57:48Z">
              <w:r>
                <w:rPr>
                  <w:rFonts w:hint="eastAsia" w:ascii="宋体" w:hAnsi="宋体" w:eastAsia="宋体" w:cs="宋体"/>
                  <w:i w:val="0"/>
                  <w:color w:val="000000"/>
                  <w:kern w:val="0"/>
                  <w:sz w:val="20"/>
                  <w:szCs w:val="20"/>
                  <w:u w:val="none"/>
                  <w:lang w:val="en-US" w:eastAsia="zh-CN" w:bidi="ar"/>
                </w:rPr>
                <w:t xml:space="preserve">  大中型水库库区基金安排的支出</w:t>
              </w:r>
            </w:ins>
            <w:del w:id="1570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大中型水库库区基金安排的支出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0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24E04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06" w:author="Administrator" w:date="2024-08-08T10:57:48Z">
                <w:pPr>
                  <w:keepNext w:val="0"/>
                  <w:keepLines w:val="0"/>
                  <w:widowControl/>
                  <w:suppressLineNumbers w:val="0"/>
                  <w:jc w:val="right"/>
                  <w:textAlignment w:val="center"/>
                </w:pPr>
              </w:pPrChange>
            </w:pPr>
            <w:del w:id="1570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4671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70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0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0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70AA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10" w:author="Administrator" w:date="2024-08-08T10:57:48Z">
              <w:r>
                <w:rPr>
                  <w:rFonts w:hint="eastAsia" w:ascii="宋体" w:hAnsi="宋体" w:eastAsia="宋体" w:cs="宋体"/>
                  <w:i w:val="0"/>
                  <w:color w:val="000000"/>
                  <w:kern w:val="0"/>
                  <w:sz w:val="20"/>
                  <w:szCs w:val="20"/>
                  <w:u w:val="none"/>
                  <w:lang w:val="en-US" w:eastAsia="zh-CN" w:bidi="ar"/>
                </w:rPr>
                <w:t xml:space="preserve">    基础设施建设和经济发展</w:t>
              </w:r>
            </w:ins>
            <w:del w:id="1571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基础设施建设和经济发展</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1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076DC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13" w:author="Administrator" w:date="2024-08-08T10:57:48Z">
                <w:pPr>
                  <w:keepNext w:val="0"/>
                  <w:keepLines w:val="0"/>
                  <w:widowControl/>
                  <w:suppressLineNumbers w:val="0"/>
                  <w:jc w:val="right"/>
                  <w:textAlignment w:val="center"/>
                </w:pPr>
              </w:pPrChange>
            </w:pPr>
            <w:del w:id="1571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2399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1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1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1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200A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17" w:author="Administrator" w:date="2024-08-08T10:57:48Z">
              <w:r>
                <w:rPr>
                  <w:rFonts w:hint="eastAsia" w:ascii="宋体" w:hAnsi="宋体" w:eastAsia="宋体" w:cs="宋体"/>
                  <w:i w:val="0"/>
                  <w:color w:val="000000"/>
                  <w:kern w:val="0"/>
                  <w:sz w:val="20"/>
                  <w:szCs w:val="20"/>
                  <w:u w:val="none"/>
                  <w:lang w:val="en-US" w:eastAsia="zh-CN" w:bidi="ar"/>
                </w:rPr>
                <w:t xml:space="preserve">    解决移民遗留问题</w:t>
              </w:r>
            </w:ins>
            <w:del w:id="1571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解决移民遗留问题</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1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C38A8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20" w:author="Administrator" w:date="2024-08-08T10:57:48Z">
                <w:pPr>
                  <w:keepNext w:val="0"/>
                  <w:keepLines w:val="0"/>
                  <w:widowControl/>
                  <w:suppressLineNumbers w:val="0"/>
                  <w:jc w:val="right"/>
                  <w:textAlignment w:val="center"/>
                </w:pPr>
              </w:pPrChange>
            </w:pPr>
            <w:del w:id="15721"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1BFD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2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2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2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6C83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24" w:author="Administrator" w:date="2024-08-08T10:57:48Z">
              <w:r>
                <w:rPr>
                  <w:rFonts w:hint="eastAsia" w:ascii="宋体" w:hAnsi="宋体" w:eastAsia="宋体" w:cs="宋体"/>
                  <w:i w:val="0"/>
                  <w:color w:val="000000"/>
                  <w:kern w:val="0"/>
                  <w:sz w:val="20"/>
                  <w:szCs w:val="20"/>
                  <w:u w:val="none"/>
                  <w:lang w:val="en-US" w:eastAsia="zh-CN" w:bidi="ar"/>
                </w:rPr>
                <w:t xml:space="preserve">    库区防护工程维护</w:t>
              </w:r>
            </w:ins>
            <w:del w:id="1572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库区防护工程维护</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2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0E1CC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27" w:author="Administrator" w:date="2024-08-08T10:57:48Z">
                <w:pPr>
                  <w:keepNext w:val="0"/>
                  <w:keepLines w:val="0"/>
                  <w:widowControl/>
                  <w:suppressLineNumbers w:val="0"/>
                  <w:jc w:val="right"/>
                  <w:textAlignment w:val="center"/>
                </w:pPr>
              </w:pPrChange>
            </w:pPr>
            <w:del w:id="1572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E66C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2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2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3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CA7C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31" w:author="Administrator" w:date="2024-08-08T10:57:48Z">
              <w:r>
                <w:rPr>
                  <w:rFonts w:hint="eastAsia" w:ascii="宋体" w:hAnsi="宋体" w:eastAsia="宋体" w:cs="宋体"/>
                  <w:i w:val="0"/>
                  <w:color w:val="000000"/>
                  <w:kern w:val="0"/>
                  <w:sz w:val="20"/>
                  <w:szCs w:val="20"/>
                  <w:u w:val="none"/>
                  <w:lang w:val="en-US" w:eastAsia="zh-CN" w:bidi="ar"/>
                </w:rPr>
                <w:t xml:space="preserve">    其他大中型水库库区基金支出</w:t>
              </w:r>
            </w:ins>
            <w:del w:id="1573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其他大中型水库库区基金支出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3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CF8E0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34" w:author="Administrator" w:date="2024-08-08T10:57:48Z">
                <w:pPr>
                  <w:keepNext w:val="0"/>
                  <w:keepLines w:val="0"/>
                  <w:widowControl/>
                  <w:suppressLineNumbers w:val="0"/>
                  <w:jc w:val="right"/>
                  <w:textAlignment w:val="center"/>
                </w:pPr>
              </w:pPrChange>
            </w:pPr>
            <w:del w:id="1573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DC36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73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3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3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88DE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38" w:author="Administrator" w:date="2024-08-08T10:57:48Z">
              <w:r>
                <w:rPr>
                  <w:rFonts w:hint="eastAsia" w:ascii="宋体" w:hAnsi="宋体" w:eastAsia="宋体" w:cs="宋体"/>
                  <w:i w:val="0"/>
                  <w:color w:val="000000"/>
                  <w:kern w:val="0"/>
                  <w:sz w:val="20"/>
                  <w:szCs w:val="20"/>
                  <w:u w:val="none"/>
                  <w:lang w:val="en-US" w:eastAsia="zh-CN" w:bidi="ar"/>
                </w:rPr>
                <w:t xml:space="preserve">  三峡水库库区基金支出</w:t>
              </w:r>
            </w:ins>
            <w:del w:id="1573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三峡水库库区基金支出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4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DCB11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41" w:author="Administrator" w:date="2024-08-08T10:57:48Z">
                <w:pPr>
                  <w:keepNext w:val="0"/>
                  <w:keepLines w:val="0"/>
                  <w:widowControl/>
                  <w:suppressLineNumbers w:val="0"/>
                  <w:jc w:val="right"/>
                  <w:textAlignment w:val="center"/>
                </w:pPr>
              </w:pPrChange>
            </w:pPr>
            <w:del w:id="1574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3FE4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4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4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4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CE66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45" w:author="Administrator" w:date="2024-08-08T10:57:48Z">
              <w:r>
                <w:rPr>
                  <w:rFonts w:hint="eastAsia" w:ascii="宋体" w:hAnsi="宋体" w:eastAsia="宋体" w:cs="宋体"/>
                  <w:i w:val="0"/>
                  <w:color w:val="000000"/>
                  <w:kern w:val="0"/>
                  <w:sz w:val="20"/>
                  <w:szCs w:val="20"/>
                  <w:u w:val="none"/>
                  <w:lang w:val="en-US" w:eastAsia="zh-CN" w:bidi="ar"/>
                </w:rPr>
                <w:t xml:space="preserve">    基础设施建设和经济发展</w:t>
              </w:r>
            </w:ins>
            <w:del w:id="1574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基础设施建设和经济发展</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4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0538C3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48" w:author="Administrator" w:date="2024-08-08T10:57:48Z">
                <w:pPr>
                  <w:keepNext w:val="0"/>
                  <w:keepLines w:val="0"/>
                  <w:widowControl/>
                  <w:suppressLineNumbers w:val="0"/>
                  <w:jc w:val="right"/>
                  <w:textAlignment w:val="center"/>
                </w:pPr>
              </w:pPrChange>
            </w:pPr>
            <w:del w:id="1574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AD8A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5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5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5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5DE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52" w:author="Administrator" w:date="2024-08-08T10:57:48Z">
              <w:r>
                <w:rPr>
                  <w:rFonts w:hint="eastAsia" w:ascii="宋体" w:hAnsi="宋体" w:eastAsia="宋体" w:cs="宋体"/>
                  <w:i w:val="0"/>
                  <w:color w:val="000000"/>
                  <w:kern w:val="0"/>
                  <w:sz w:val="20"/>
                  <w:szCs w:val="20"/>
                  <w:u w:val="none"/>
                  <w:lang w:val="en-US" w:eastAsia="zh-CN" w:bidi="ar"/>
                </w:rPr>
                <w:t xml:space="preserve">    解决移民遗留问题</w:t>
              </w:r>
            </w:ins>
            <w:del w:id="1575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解决移民遗留问题</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5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B4E82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55" w:author="Administrator" w:date="2024-08-08T10:57:48Z">
                <w:pPr>
                  <w:keepNext w:val="0"/>
                  <w:keepLines w:val="0"/>
                  <w:widowControl/>
                  <w:suppressLineNumbers w:val="0"/>
                  <w:jc w:val="right"/>
                  <w:textAlignment w:val="center"/>
                </w:pPr>
              </w:pPrChange>
            </w:pPr>
            <w:del w:id="1575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0CE4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5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5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5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0EE0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59" w:author="Administrator" w:date="2024-08-08T10:57:48Z">
              <w:r>
                <w:rPr>
                  <w:rFonts w:hint="eastAsia" w:ascii="宋体" w:hAnsi="宋体" w:eastAsia="宋体" w:cs="宋体"/>
                  <w:i w:val="0"/>
                  <w:color w:val="000000"/>
                  <w:kern w:val="0"/>
                  <w:sz w:val="20"/>
                  <w:szCs w:val="20"/>
                  <w:u w:val="none"/>
                  <w:lang w:val="en-US" w:eastAsia="zh-CN" w:bidi="ar"/>
                </w:rPr>
                <w:t xml:space="preserve">    库区维护和管理</w:t>
              </w:r>
            </w:ins>
            <w:del w:id="1576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库区维护和管理</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6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7D435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62" w:author="Administrator" w:date="2024-08-08T10:57:48Z">
                <w:pPr>
                  <w:keepNext w:val="0"/>
                  <w:keepLines w:val="0"/>
                  <w:widowControl/>
                  <w:suppressLineNumbers w:val="0"/>
                  <w:jc w:val="right"/>
                  <w:textAlignment w:val="center"/>
                </w:pPr>
              </w:pPrChange>
            </w:pPr>
            <w:del w:id="1576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3DC2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6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6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6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80393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66" w:author="Administrator" w:date="2024-08-08T10:57:48Z">
              <w:r>
                <w:rPr>
                  <w:rFonts w:hint="eastAsia" w:ascii="宋体" w:hAnsi="宋体" w:eastAsia="宋体" w:cs="宋体"/>
                  <w:i w:val="0"/>
                  <w:color w:val="000000"/>
                  <w:kern w:val="0"/>
                  <w:sz w:val="20"/>
                  <w:szCs w:val="20"/>
                  <w:u w:val="none"/>
                  <w:lang w:val="en-US" w:eastAsia="zh-CN" w:bidi="ar"/>
                </w:rPr>
                <w:t xml:space="preserve">    其他三峡水库库区基金支出</w:t>
              </w:r>
            </w:ins>
            <w:del w:id="1576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其他三峡水库库区基金支出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6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406FC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69" w:author="Administrator" w:date="2024-08-08T10:57:48Z">
                <w:pPr>
                  <w:keepNext w:val="0"/>
                  <w:keepLines w:val="0"/>
                  <w:widowControl/>
                  <w:suppressLineNumbers w:val="0"/>
                  <w:jc w:val="right"/>
                  <w:textAlignment w:val="center"/>
                </w:pPr>
              </w:pPrChange>
            </w:pPr>
            <w:del w:id="1577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9FA2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7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7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7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AB90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73" w:author="Administrator" w:date="2024-08-08T10:57:48Z">
              <w:r>
                <w:rPr>
                  <w:rFonts w:hint="eastAsia" w:ascii="宋体" w:hAnsi="宋体" w:eastAsia="宋体" w:cs="宋体"/>
                  <w:i w:val="0"/>
                  <w:color w:val="000000"/>
                  <w:kern w:val="0"/>
                  <w:sz w:val="20"/>
                  <w:szCs w:val="20"/>
                  <w:u w:val="none"/>
                  <w:lang w:val="en-US" w:eastAsia="zh-CN" w:bidi="ar"/>
                </w:rPr>
                <w:t xml:space="preserve">  国家重大水利工程建设基金安排的支出</w:t>
              </w:r>
            </w:ins>
            <w:del w:id="1577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国家重大水利工程建设基金安排的支出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7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16161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776" w:author="Administrator" w:date="2024-08-08T10:57:48Z">
              <w:r>
                <w:rPr>
                  <w:rFonts w:hint="eastAsia" w:ascii="宋体" w:hAnsi="宋体" w:eastAsia="宋体" w:cs="宋体"/>
                  <w:i w:val="0"/>
                  <w:color w:val="000000"/>
                  <w:kern w:val="0"/>
                  <w:sz w:val="20"/>
                  <w:szCs w:val="20"/>
                  <w:u w:val="none"/>
                  <w:lang w:val="en-US" w:eastAsia="zh-CN" w:bidi="ar"/>
                </w:rPr>
                <w:t>58</w:t>
              </w:r>
            </w:ins>
            <w:del w:id="15777" w:author="Administrator" w:date="2024-08-08T10:57:48Z">
              <w:r>
                <w:rPr>
                  <w:rFonts w:hint="eastAsia" w:ascii="宋体" w:hAnsi="宋体" w:eastAsia="宋体" w:cs="宋体"/>
                  <w:i w:val="0"/>
                  <w:iCs w:val="0"/>
                  <w:color w:val="000000"/>
                  <w:kern w:val="0"/>
                  <w:sz w:val="20"/>
                  <w:szCs w:val="20"/>
                  <w:u w:val="none"/>
                  <w:lang w:val="en-US" w:eastAsia="zh-CN" w:bidi="ar"/>
                </w:rPr>
                <w:delText>59</w:delText>
              </w:r>
            </w:del>
          </w:p>
        </w:tc>
      </w:tr>
      <w:tr w14:paraId="5A7A9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78"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78"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79"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0132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80" w:author="Administrator" w:date="2024-08-08T10:57:48Z">
              <w:r>
                <w:rPr>
                  <w:rFonts w:hint="eastAsia" w:ascii="宋体" w:hAnsi="宋体" w:eastAsia="宋体" w:cs="宋体"/>
                  <w:i w:val="0"/>
                  <w:color w:val="000000"/>
                  <w:kern w:val="0"/>
                  <w:sz w:val="20"/>
                  <w:szCs w:val="20"/>
                  <w:u w:val="none"/>
                  <w:lang w:val="en-US" w:eastAsia="zh-CN" w:bidi="ar"/>
                </w:rPr>
                <w:t xml:space="preserve">    南水北调工程建设</w:t>
              </w:r>
            </w:ins>
            <w:del w:id="1578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南水北调工程建设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82"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BCC40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83" w:author="Administrator" w:date="2024-08-08T10:57:48Z">
                <w:pPr>
                  <w:keepNext w:val="0"/>
                  <w:keepLines w:val="0"/>
                  <w:widowControl/>
                  <w:suppressLineNumbers w:val="0"/>
                  <w:jc w:val="right"/>
                  <w:textAlignment w:val="center"/>
                </w:pPr>
              </w:pPrChange>
            </w:pPr>
            <w:del w:id="15784"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B16D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85"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85"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86"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FA3F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87" w:author="Administrator" w:date="2024-08-08T10:57:48Z">
              <w:r>
                <w:rPr>
                  <w:rFonts w:hint="eastAsia" w:ascii="宋体" w:hAnsi="宋体" w:eastAsia="宋体" w:cs="宋体"/>
                  <w:i w:val="0"/>
                  <w:color w:val="000000"/>
                  <w:kern w:val="0"/>
                  <w:sz w:val="20"/>
                  <w:szCs w:val="20"/>
                  <w:u w:val="none"/>
                  <w:lang w:val="en-US" w:eastAsia="zh-CN" w:bidi="ar"/>
                </w:rPr>
                <w:t xml:space="preserve">    三峡后续工作</w:t>
              </w:r>
            </w:ins>
            <w:del w:id="15788"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三峡后续工作</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89"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A3C8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5790" w:author="Administrator" w:date="2024-08-08T10:57:48Z">
              <w:r>
                <w:rPr>
                  <w:rFonts w:hint="eastAsia" w:ascii="宋体" w:hAnsi="宋体" w:eastAsia="宋体" w:cs="宋体"/>
                  <w:i w:val="0"/>
                  <w:color w:val="000000"/>
                  <w:kern w:val="0"/>
                  <w:sz w:val="20"/>
                  <w:szCs w:val="20"/>
                  <w:u w:val="none"/>
                  <w:lang w:val="en-US" w:eastAsia="zh-CN" w:bidi="ar"/>
                </w:rPr>
                <w:t>58</w:t>
              </w:r>
            </w:ins>
            <w:del w:id="15791" w:author="Administrator" w:date="2024-08-08T10:57:48Z">
              <w:r>
                <w:rPr>
                  <w:rFonts w:hint="eastAsia" w:ascii="宋体" w:hAnsi="宋体" w:eastAsia="宋体" w:cs="宋体"/>
                  <w:i w:val="0"/>
                  <w:iCs w:val="0"/>
                  <w:color w:val="000000"/>
                  <w:kern w:val="0"/>
                  <w:sz w:val="20"/>
                  <w:szCs w:val="20"/>
                  <w:u w:val="none"/>
                  <w:lang w:val="en-US" w:eastAsia="zh-CN" w:bidi="ar"/>
                </w:rPr>
                <w:delText>59</w:delText>
              </w:r>
            </w:del>
          </w:p>
        </w:tc>
      </w:tr>
      <w:tr w14:paraId="6076E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92"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92"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93"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0D0F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794" w:author="Administrator" w:date="2024-08-08T10:57:48Z">
              <w:r>
                <w:rPr>
                  <w:rFonts w:hint="eastAsia" w:ascii="宋体" w:hAnsi="宋体" w:eastAsia="宋体" w:cs="宋体"/>
                  <w:i w:val="0"/>
                  <w:color w:val="000000"/>
                  <w:kern w:val="0"/>
                  <w:sz w:val="20"/>
                  <w:szCs w:val="20"/>
                  <w:u w:val="none"/>
                  <w:lang w:val="en-US" w:eastAsia="zh-CN" w:bidi="ar"/>
                </w:rPr>
                <w:t xml:space="preserve">    地方重大水利工程建设</w:t>
              </w:r>
            </w:ins>
            <w:del w:id="15795"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地方重大水利工程建设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796"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19766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797" w:author="Administrator" w:date="2024-08-08T10:57:48Z">
                <w:pPr>
                  <w:keepNext w:val="0"/>
                  <w:keepLines w:val="0"/>
                  <w:widowControl/>
                  <w:suppressLineNumbers w:val="0"/>
                  <w:jc w:val="right"/>
                  <w:textAlignment w:val="center"/>
                </w:pPr>
              </w:pPrChange>
            </w:pPr>
            <w:del w:id="15798"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D99B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799"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799"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00"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41F0C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01" w:author="Administrator" w:date="2024-08-08T10:57:48Z">
              <w:r>
                <w:rPr>
                  <w:rFonts w:hint="eastAsia" w:ascii="宋体" w:hAnsi="宋体" w:eastAsia="宋体" w:cs="宋体"/>
                  <w:i w:val="0"/>
                  <w:color w:val="000000"/>
                  <w:kern w:val="0"/>
                  <w:sz w:val="20"/>
                  <w:szCs w:val="20"/>
                  <w:u w:val="none"/>
                  <w:lang w:val="en-US" w:eastAsia="zh-CN" w:bidi="ar"/>
                </w:rPr>
                <w:t xml:space="preserve">    其他重大水利工程建设基金支出</w:t>
              </w:r>
            </w:ins>
            <w:del w:id="15802"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其他重大水利工程建设基金支出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03"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72A04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04" w:author="Administrator" w:date="2024-08-08T10:57:48Z">
                <w:pPr>
                  <w:keepNext w:val="0"/>
                  <w:keepLines w:val="0"/>
                  <w:widowControl/>
                  <w:suppressLineNumbers w:val="0"/>
                  <w:jc w:val="right"/>
                  <w:textAlignment w:val="center"/>
                </w:pPr>
              </w:pPrChange>
            </w:pPr>
            <w:del w:id="15805"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1591A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806"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06"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07"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8293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08" w:author="Administrator" w:date="2024-08-08T10:57:48Z">
              <w:r>
                <w:rPr>
                  <w:rFonts w:hint="eastAsia" w:ascii="宋体" w:hAnsi="宋体" w:eastAsia="宋体" w:cs="宋体"/>
                  <w:i w:val="0"/>
                  <w:color w:val="000000"/>
                  <w:kern w:val="0"/>
                  <w:sz w:val="20"/>
                  <w:szCs w:val="20"/>
                  <w:u w:val="none"/>
                  <w:lang w:val="en-US" w:eastAsia="zh-CN" w:bidi="ar"/>
                </w:rPr>
                <w:t xml:space="preserve">  大中型水库库区基金对应专项债务收入安排的支出  </w:t>
              </w:r>
            </w:ins>
            <w:del w:id="15809"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大中型水库库区基金对应专项债务收入安排的支出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10"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41E8B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11" w:author="Administrator" w:date="2024-08-08T10:57:48Z">
                <w:pPr>
                  <w:keepNext w:val="0"/>
                  <w:keepLines w:val="0"/>
                  <w:widowControl/>
                  <w:suppressLineNumbers w:val="0"/>
                  <w:jc w:val="right"/>
                  <w:textAlignment w:val="center"/>
                </w:pPr>
              </w:pPrChange>
            </w:pPr>
            <w:del w:id="15812"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65DB3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13"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13"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14"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8965E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15" w:author="Administrator" w:date="2024-08-08T10:57:48Z">
              <w:r>
                <w:rPr>
                  <w:rFonts w:hint="eastAsia" w:ascii="宋体" w:hAnsi="宋体" w:eastAsia="宋体" w:cs="宋体"/>
                  <w:i w:val="0"/>
                  <w:color w:val="000000"/>
                  <w:kern w:val="0"/>
                  <w:sz w:val="20"/>
                  <w:szCs w:val="20"/>
                  <w:u w:val="none"/>
                  <w:lang w:val="en-US" w:eastAsia="zh-CN" w:bidi="ar"/>
                </w:rPr>
                <w:t xml:space="preserve">    基础设施建设和经济发展  </w:t>
              </w:r>
            </w:ins>
            <w:del w:id="15816"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基础设施建设和经济发展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17"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9DBB9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18" w:author="Administrator" w:date="2024-08-08T10:57:48Z">
                <w:pPr>
                  <w:keepNext w:val="0"/>
                  <w:keepLines w:val="0"/>
                  <w:widowControl/>
                  <w:suppressLineNumbers w:val="0"/>
                  <w:jc w:val="right"/>
                  <w:textAlignment w:val="center"/>
                </w:pPr>
              </w:pPrChange>
            </w:pPr>
            <w:del w:id="15819"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35F6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20"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20"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21"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8E56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22" w:author="Administrator" w:date="2024-08-08T10:57:48Z">
              <w:r>
                <w:rPr>
                  <w:rFonts w:hint="eastAsia" w:ascii="宋体" w:hAnsi="宋体" w:eastAsia="宋体" w:cs="宋体"/>
                  <w:i w:val="0"/>
                  <w:color w:val="000000"/>
                  <w:kern w:val="0"/>
                  <w:sz w:val="20"/>
                  <w:szCs w:val="20"/>
                  <w:u w:val="none"/>
                  <w:lang w:val="en-US" w:eastAsia="zh-CN" w:bidi="ar"/>
                </w:rPr>
                <w:t xml:space="preserve">    其他大中型水库库区基金对应专项债务收入支出  </w:t>
              </w:r>
            </w:ins>
            <w:del w:id="15823"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其他大中型水库库区基金对应专项债务收入支出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24"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44869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25" w:author="Administrator" w:date="2024-08-08T10:57:48Z">
                <w:pPr>
                  <w:keepNext w:val="0"/>
                  <w:keepLines w:val="0"/>
                  <w:widowControl/>
                  <w:suppressLineNumbers w:val="0"/>
                  <w:jc w:val="right"/>
                  <w:textAlignment w:val="center"/>
                </w:pPr>
              </w:pPrChange>
            </w:pPr>
            <w:del w:id="15826"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E2AD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27"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27"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28"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1C5C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29" w:author="Administrator" w:date="2024-08-08T10:57:48Z">
              <w:r>
                <w:rPr>
                  <w:rFonts w:hint="eastAsia" w:ascii="宋体" w:hAnsi="宋体" w:eastAsia="宋体" w:cs="宋体"/>
                  <w:i w:val="0"/>
                  <w:color w:val="000000"/>
                  <w:kern w:val="0"/>
                  <w:sz w:val="20"/>
                  <w:szCs w:val="20"/>
                  <w:u w:val="none"/>
                  <w:lang w:val="en-US" w:eastAsia="zh-CN" w:bidi="ar"/>
                </w:rPr>
                <w:t xml:space="preserve">  国家重大水利工程建设基金对应专项债务收入安排的支出  </w:t>
              </w:r>
            </w:ins>
            <w:del w:id="15830"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国家重大水利工程建设基金对应专项债务收入安排的支出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31"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899D5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32" w:author="Administrator" w:date="2024-08-08T10:57:48Z">
                <w:pPr>
                  <w:keepNext w:val="0"/>
                  <w:keepLines w:val="0"/>
                  <w:widowControl/>
                  <w:suppressLineNumbers w:val="0"/>
                  <w:jc w:val="right"/>
                  <w:textAlignment w:val="center"/>
                </w:pPr>
              </w:pPrChange>
            </w:pPr>
            <w:del w:id="15833"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7FCB5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34"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34"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35"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82A9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36" w:author="Administrator" w:date="2024-08-08T10:57:48Z">
              <w:r>
                <w:rPr>
                  <w:rFonts w:hint="eastAsia" w:ascii="宋体" w:hAnsi="宋体" w:eastAsia="宋体" w:cs="宋体"/>
                  <w:i w:val="0"/>
                  <w:color w:val="000000"/>
                  <w:kern w:val="0"/>
                  <w:sz w:val="20"/>
                  <w:szCs w:val="20"/>
                  <w:u w:val="none"/>
                  <w:lang w:val="en-US" w:eastAsia="zh-CN" w:bidi="ar"/>
                </w:rPr>
                <w:t xml:space="preserve">    南水北调工程建设  </w:t>
              </w:r>
            </w:ins>
            <w:del w:id="15837"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南水北调工程建设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38"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1F7F5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39" w:author="Administrator" w:date="2024-08-08T10:57:48Z">
                <w:pPr>
                  <w:keepNext w:val="0"/>
                  <w:keepLines w:val="0"/>
                  <w:widowControl/>
                  <w:suppressLineNumbers w:val="0"/>
                  <w:jc w:val="right"/>
                  <w:textAlignment w:val="center"/>
                </w:pPr>
              </w:pPrChange>
            </w:pPr>
            <w:del w:id="15840"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46709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41" w:author="Administrator" w:date="2024-08-08T10:57:4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41" w:author="Administrator" w:date="2024-08-08T10:57:48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42" w:author="Administrator" w:date="2024-08-08T10:57:48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9FD4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43" w:author="Administrator" w:date="2024-08-08T10:57:48Z">
              <w:r>
                <w:rPr>
                  <w:rFonts w:hint="eastAsia" w:ascii="宋体" w:hAnsi="宋体" w:eastAsia="宋体" w:cs="宋体"/>
                  <w:i w:val="0"/>
                  <w:color w:val="000000"/>
                  <w:kern w:val="0"/>
                  <w:sz w:val="20"/>
                  <w:szCs w:val="20"/>
                  <w:u w:val="none"/>
                  <w:lang w:val="en-US" w:eastAsia="zh-CN" w:bidi="ar"/>
                </w:rPr>
                <w:t xml:space="preserve">    三峡工程后续工作  </w:t>
              </w:r>
            </w:ins>
            <w:del w:id="15844"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三峡工程后续工作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45" w:author="Administrator" w:date="2024-08-08T10:57:48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61C62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46" w:author="Administrator" w:date="2024-08-08T10:57:48Z">
                <w:pPr>
                  <w:keepNext w:val="0"/>
                  <w:keepLines w:val="0"/>
                  <w:widowControl/>
                  <w:suppressLineNumbers w:val="0"/>
                  <w:jc w:val="right"/>
                  <w:textAlignment w:val="center"/>
                </w:pPr>
              </w:pPrChange>
            </w:pPr>
            <w:del w:id="15847" w:author="Administrator" w:date="2024-08-08T10:57:48Z">
              <w:r>
                <w:rPr>
                  <w:rFonts w:hint="eastAsia" w:ascii="宋体" w:hAnsi="宋体" w:eastAsia="宋体" w:cs="宋体"/>
                  <w:i w:val="0"/>
                  <w:iCs w:val="0"/>
                  <w:color w:val="000000"/>
                  <w:kern w:val="0"/>
                  <w:sz w:val="20"/>
                  <w:szCs w:val="20"/>
                  <w:u w:val="none"/>
                  <w:lang w:val="en-US" w:eastAsia="zh-CN" w:bidi="ar"/>
                </w:rPr>
                <w:delText>0</w:delText>
              </w:r>
            </w:del>
          </w:p>
        </w:tc>
      </w:tr>
      <w:tr w14:paraId="3BAA8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4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4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4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4E1A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50" w:author="Administrator" w:date="2024-08-08T10:57:48Z">
              <w:r>
                <w:rPr>
                  <w:rFonts w:hint="eastAsia" w:ascii="宋体" w:hAnsi="宋体" w:eastAsia="宋体" w:cs="宋体"/>
                  <w:i w:val="0"/>
                  <w:color w:val="000000"/>
                  <w:kern w:val="0"/>
                  <w:sz w:val="20"/>
                  <w:szCs w:val="20"/>
                  <w:u w:val="none"/>
                  <w:lang w:val="en-US" w:eastAsia="zh-CN" w:bidi="ar"/>
                </w:rPr>
                <w:t xml:space="preserve">    地方重大水利工程建设  </w:t>
              </w:r>
            </w:ins>
            <w:del w:id="15851" w:author="Administrator" w:date="2024-08-08T10:57:48Z">
              <w:r>
                <w:rPr>
                  <w:rFonts w:hint="eastAsia" w:ascii="宋体" w:hAnsi="宋体" w:eastAsia="宋体" w:cs="宋体"/>
                  <w:i w:val="0"/>
                  <w:iCs w:val="0"/>
                  <w:color w:val="000000"/>
                  <w:kern w:val="0"/>
                  <w:sz w:val="20"/>
                  <w:szCs w:val="20"/>
                  <w:u w:val="none"/>
                  <w:lang w:val="en-US" w:eastAsia="zh-CN" w:bidi="ar"/>
                </w:rPr>
                <w:delText xml:space="preserve">    地方重大水利工程建设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5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B5AC3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53" w:author="Administrator" w:date="2024-08-08T10:57:49Z">
                <w:pPr>
                  <w:keepNext w:val="0"/>
                  <w:keepLines w:val="0"/>
                  <w:widowControl/>
                  <w:suppressLineNumbers w:val="0"/>
                  <w:jc w:val="right"/>
                  <w:textAlignment w:val="center"/>
                </w:pPr>
              </w:pPrChange>
            </w:pPr>
            <w:del w:id="1585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A6F9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5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5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5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60C5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57" w:author="Administrator" w:date="2024-08-08T10:57:49Z">
              <w:r>
                <w:rPr>
                  <w:rFonts w:hint="eastAsia" w:ascii="宋体" w:hAnsi="宋体" w:eastAsia="宋体" w:cs="宋体"/>
                  <w:i w:val="0"/>
                  <w:color w:val="000000"/>
                  <w:kern w:val="0"/>
                  <w:sz w:val="20"/>
                  <w:szCs w:val="20"/>
                  <w:u w:val="none"/>
                  <w:lang w:val="en-US" w:eastAsia="zh-CN" w:bidi="ar"/>
                </w:rPr>
                <w:t xml:space="preserve">    其他重大水利工程建设基金对应专项债务收入支出  </w:t>
              </w:r>
            </w:ins>
            <w:del w:id="1585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其他重大水利工程建设基金对应专项债务收入支出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5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BA5A3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60" w:author="Administrator" w:date="2024-08-08T10:57:49Z">
                <w:pPr>
                  <w:keepNext w:val="0"/>
                  <w:keepLines w:val="0"/>
                  <w:widowControl/>
                  <w:suppressLineNumbers w:val="0"/>
                  <w:jc w:val="right"/>
                  <w:textAlignment w:val="center"/>
                </w:pPr>
              </w:pPrChange>
            </w:pPr>
            <w:del w:id="1586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46EB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6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6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6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7F416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64" w:author="Administrator" w:date="2024-08-08T10:57:49Z">
              <w:r>
                <w:rPr>
                  <w:rFonts w:hint="eastAsia" w:ascii="宋体" w:hAnsi="宋体" w:eastAsia="宋体" w:cs="宋体"/>
                  <w:i w:val="0"/>
                  <w:color w:val="000000"/>
                  <w:kern w:val="0"/>
                  <w:sz w:val="20"/>
                  <w:szCs w:val="20"/>
                  <w:u w:val="none"/>
                  <w:lang w:val="en-US" w:eastAsia="zh-CN" w:bidi="ar"/>
                </w:rPr>
                <w:t>交通运输支出</w:t>
              </w:r>
            </w:ins>
            <w:del w:id="15865" w:author="Administrator" w:date="2024-08-08T10:57:49Z">
              <w:r>
                <w:rPr>
                  <w:rFonts w:hint="eastAsia" w:ascii="宋体" w:hAnsi="宋体" w:eastAsia="宋体" w:cs="宋体"/>
                  <w:i w:val="0"/>
                  <w:iCs w:val="0"/>
                  <w:color w:val="000000"/>
                  <w:kern w:val="0"/>
                  <w:sz w:val="20"/>
                  <w:szCs w:val="20"/>
                  <w:u w:val="none"/>
                  <w:lang w:val="en-US" w:eastAsia="zh-CN" w:bidi="ar"/>
                </w:rPr>
                <w:delText>交通运输支出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6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34429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67" w:author="Administrator" w:date="2024-08-08T10:57:49Z">
                <w:pPr>
                  <w:keepNext w:val="0"/>
                  <w:keepLines w:val="0"/>
                  <w:widowControl/>
                  <w:suppressLineNumbers w:val="0"/>
                  <w:jc w:val="right"/>
                  <w:textAlignment w:val="center"/>
                </w:pPr>
              </w:pPrChange>
            </w:pPr>
            <w:del w:id="1586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E978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6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6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7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4073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71" w:author="Administrator" w:date="2024-08-08T10:57:49Z">
              <w:r>
                <w:rPr>
                  <w:rFonts w:hint="eastAsia" w:ascii="宋体" w:hAnsi="宋体" w:eastAsia="宋体" w:cs="宋体"/>
                  <w:i w:val="0"/>
                  <w:color w:val="000000"/>
                  <w:kern w:val="0"/>
                  <w:sz w:val="20"/>
                  <w:szCs w:val="20"/>
                  <w:u w:val="none"/>
                  <w:lang w:val="en-US" w:eastAsia="zh-CN" w:bidi="ar"/>
                </w:rPr>
                <w:t xml:space="preserve">  海南省高等级公路车辆通行附加费安排的支出</w:t>
              </w:r>
            </w:ins>
            <w:del w:id="1587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海南省高等级公路车辆通行附加费安排的支出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7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C1946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74" w:author="Administrator" w:date="2024-08-08T10:57:49Z">
                <w:pPr>
                  <w:keepNext w:val="0"/>
                  <w:keepLines w:val="0"/>
                  <w:widowControl/>
                  <w:suppressLineNumbers w:val="0"/>
                  <w:jc w:val="right"/>
                  <w:textAlignment w:val="center"/>
                </w:pPr>
              </w:pPrChange>
            </w:pPr>
            <w:del w:id="1587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A4EC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7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7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7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4F1D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78" w:author="Administrator" w:date="2024-08-08T10:57:49Z">
              <w:r>
                <w:rPr>
                  <w:rFonts w:hint="eastAsia" w:ascii="宋体" w:hAnsi="宋体" w:eastAsia="宋体" w:cs="宋体"/>
                  <w:i w:val="0"/>
                  <w:color w:val="000000"/>
                  <w:kern w:val="0"/>
                  <w:sz w:val="20"/>
                  <w:szCs w:val="20"/>
                  <w:u w:val="none"/>
                  <w:lang w:val="en-US" w:eastAsia="zh-CN" w:bidi="ar"/>
                </w:rPr>
                <w:t xml:space="preserve">    公路建设</w:t>
              </w:r>
            </w:ins>
            <w:del w:id="1587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公路建设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8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D0D58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81" w:author="Administrator" w:date="2024-08-08T10:57:49Z">
                <w:pPr>
                  <w:keepNext w:val="0"/>
                  <w:keepLines w:val="0"/>
                  <w:widowControl/>
                  <w:suppressLineNumbers w:val="0"/>
                  <w:jc w:val="right"/>
                  <w:textAlignment w:val="center"/>
                </w:pPr>
              </w:pPrChange>
            </w:pPr>
            <w:del w:id="1588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B19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8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8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8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86A5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85" w:author="Administrator" w:date="2024-08-08T10:57:49Z">
              <w:r>
                <w:rPr>
                  <w:rFonts w:hint="eastAsia" w:ascii="宋体" w:hAnsi="宋体" w:eastAsia="宋体" w:cs="宋体"/>
                  <w:i w:val="0"/>
                  <w:color w:val="000000"/>
                  <w:kern w:val="0"/>
                  <w:sz w:val="20"/>
                  <w:szCs w:val="20"/>
                  <w:u w:val="none"/>
                  <w:lang w:val="en-US" w:eastAsia="zh-CN" w:bidi="ar"/>
                </w:rPr>
                <w:t xml:space="preserve">    公路养护</w:t>
              </w:r>
            </w:ins>
            <w:del w:id="1588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公路养护</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8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17DC93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88" w:author="Administrator" w:date="2024-08-08T10:57:49Z">
                <w:pPr>
                  <w:keepNext w:val="0"/>
                  <w:keepLines w:val="0"/>
                  <w:widowControl/>
                  <w:suppressLineNumbers w:val="0"/>
                  <w:jc w:val="right"/>
                  <w:textAlignment w:val="center"/>
                </w:pPr>
              </w:pPrChange>
            </w:pPr>
            <w:del w:id="1588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861D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9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9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9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2D06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92" w:author="Administrator" w:date="2024-08-08T10:57:49Z">
              <w:r>
                <w:rPr>
                  <w:rFonts w:hint="eastAsia" w:ascii="宋体" w:hAnsi="宋体" w:eastAsia="宋体" w:cs="宋体"/>
                  <w:i w:val="0"/>
                  <w:color w:val="000000"/>
                  <w:kern w:val="0"/>
                  <w:sz w:val="20"/>
                  <w:szCs w:val="20"/>
                  <w:u w:val="none"/>
                  <w:lang w:val="en-US" w:eastAsia="zh-CN" w:bidi="ar"/>
                </w:rPr>
                <w:t xml:space="preserve">    公路还贷</w:t>
              </w:r>
            </w:ins>
            <w:del w:id="1589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公路还贷</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9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12065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895" w:author="Administrator" w:date="2024-08-08T10:57:49Z">
                <w:pPr>
                  <w:keepNext w:val="0"/>
                  <w:keepLines w:val="0"/>
                  <w:widowControl/>
                  <w:suppressLineNumbers w:val="0"/>
                  <w:jc w:val="right"/>
                  <w:textAlignment w:val="center"/>
                </w:pPr>
              </w:pPrChange>
            </w:pPr>
            <w:del w:id="1589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722B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89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89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89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E21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899" w:author="Administrator" w:date="2024-08-08T10:57:49Z">
              <w:r>
                <w:rPr>
                  <w:rFonts w:hint="eastAsia" w:ascii="宋体" w:hAnsi="宋体" w:eastAsia="宋体" w:cs="宋体"/>
                  <w:i w:val="0"/>
                  <w:color w:val="000000"/>
                  <w:kern w:val="0"/>
                  <w:sz w:val="20"/>
                  <w:szCs w:val="20"/>
                  <w:u w:val="none"/>
                  <w:lang w:val="en-US" w:eastAsia="zh-CN" w:bidi="ar"/>
                </w:rPr>
                <w:t xml:space="preserve">    其他海南省高等级公路车辆通行附加费安排的支出</w:t>
              </w:r>
            </w:ins>
            <w:del w:id="1590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其他海南省高等级公路车辆通行附加费安排的支出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0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FAB10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02" w:author="Administrator" w:date="2024-08-08T10:57:49Z">
                <w:pPr>
                  <w:keepNext w:val="0"/>
                  <w:keepLines w:val="0"/>
                  <w:widowControl/>
                  <w:suppressLineNumbers w:val="0"/>
                  <w:jc w:val="right"/>
                  <w:textAlignment w:val="center"/>
                </w:pPr>
              </w:pPrChange>
            </w:pPr>
            <w:del w:id="1590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7B9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90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0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0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7E68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06" w:author="Administrator" w:date="2024-08-08T10:57:49Z">
              <w:r>
                <w:rPr>
                  <w:rFonts w:hint="eastAsia" w:ascii="宋体" w:hAnsi="宋体" w:eastAsia="宋体" w:cs="宋体"/>
                  <w:i w:val="0"/>
                  <w:color w:val="000000"/>
                  <w:kern w:val="0"/>
                  <w:sz w:val="20"/>
                  <w:szCs w:val="20"/>
                  <w:u w:val="none"/>
                  <w:lang w:val="en-US" w:eastAsia="zh-CN" w:bidi="ar"/>
                </w:rPr>
                <w:t xml:space="preserve">  车辆通行费安排的支出</w:t>
              </w:r>
            </w:ins>
            <w:del w:id="1590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车辆通行费安排的支出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0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4B0360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09" w:author="Administrator" w:date="2024-08-08T10:57:49Z">
                <w:pPr>
                  <w:keepNext w:val="0"/>
                  <w:keepLines w:val="0"/>
                  <w:widowControl/>
                  <w:suppressLineNumbers w:val="0"/>
                  <w:jc w:val="right"/>
                  <w:textAlignment w:val="center"/>
                </w:pPr>
              </w:pPrChange>
            </w:pPr>
            <w:del w:id="1591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585C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1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1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1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5D52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13" w:author="Administrator" w:date="2024-08-08T10:57:49Z">
              <w:r>
                <w:rPr>
                  <w:rFonts w:hint="eastAsia" w:ascii="宋体" w:hAnsi="宋体" w:eastAsia="宋体" w:cs="宋体"/>
                  <w:i w:val="0"/>
                  <w:color w:val="000000"/>
                  <w:kern w:val="0"/>
                  <w:sz w:val="20"/>
                  <w:szCs w:val="20"/>
                  <w:u w:val="none"/>
                  <w:lang w:val="en-US" w:eastAsia="zh-CN" w:bidi="ar"/>
                </w:rPr>
                <w:t xml:space="preserve">    公路还贷</w:t>
              </w:r>
            </w:ins>
            <w:del w:id="1591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公路还贷</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1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7D436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16" w:author="Administrator" w:date="2024-08-08T10:57:49Z">
                <w:pPr>
                  <w:keepNext w:val="0"/>
                  <w:keepLines w:val="0"/>
                  <w:widowControl/>
                  <w:suppressLineNumbers w:val="0"/>
                  <w:jc w:val="right"/>
                  <w:textAlignment w:val="center"/>
                </w:pPr>
              </w:pPrChange>
            </w:pPr>
            <w:del w:id="1591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5E12E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1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1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1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8997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20" w:author="Administrator" w:date="2024-08-08T10:57:49Z">
              <w:r>
                <w:rPr>
                  <w:rFonts w:hint="eastAsia" w:ascii="宋体" w:hAnsi="宋体" w:eastAsia="宋体" w:cs="宋体"/>
                  <w:i w:val="0"/>
                  <w:color w:val="000000"/>
                  <w:kern w:val="0"/>
                  <w:sz w:val="20"/>
                  <w:szCs w:val="20"/>
                  <w:u w:val="none"/>
                  <w:lang w:val="en-US" w:eastAsia="zh-CN" w:bidi="ar"/>
                </w:rPr>
                <w:t xml:space="preserve">    政府还贷公路养护</w:t>
              </w:r>
            </w:ins>
            <w:del w:id="1592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政府还贷公路养护</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2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AB5EBA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23" w:author="Administrator" w:date="2024-08-08T10:57:49Z">
                <w:pPr>
                  <w:keepNext w:val="0"/>
                  <w:keepLines w:val="0"/>
                  <w:widowControl/>
                  <w:suppressLineNumbers w:val="0"/>
                  <w:jc w:val="right"/>
                  <w:textAlignment w:val="center"/>
                </w:pPr>
              </w:pPrChange>
            </w:pPr>
            <w:del w:id="1592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E057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2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2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2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1B48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27" w:author="Administrator" w:date="2024-08-08T10:57:49Z">
              <w:r>
                <w:rPr>
                  <w:rFonts w:hint="eastAsia" w:ascii="宋体" w:hAnsi="宋体" w:eastAsia="宋体" w:cs="宋体"/>
                  <w:i w:val="0"/>
                  <w:color w:val="000000"/>
                  <w:kern w:val="0"/>
                  <w:sz w:val="20"/>
                  <w:szCs w:val="20"/>
                  <w:u w:val="none"/>
                  <w:lang w:val="en-US" w:eastAsia="zh-CN" w:bidi="ar"/>
                </w:rPr>
                <w:t xml:space="preserve">    政府还贷公路管理</w:t>
              </w:r>
            </w:ins>
            <w:del w:id="1592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政府还贷公路管理</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2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94975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30" w:author="Administrator" w:date="2024-08-08T10:57:49Z">
                <w:pPr>
                  <w:keepNext w:val="0"/>
                  <w:keepLines w:val="0"/>
                  <w:widowControl/>
                  <w:suppressLineNumbers w:val="0"/>
                  <w:jc w:val="right"/>
                  <w:textAlignment w:val="center"/>
                </w:pPr>
              </w:pPrChange>
            </w:pPr>
            <w:del w:id="1593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8334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93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3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3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D7F5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34" w:author="Administrator" w:date="2024-08-08T10:57:49Z">
              <w:r>
                <w:rPr>
                  <w:rFonts w:hint="eastAsia" w:ascii="宋体" w:hAnsi="宋体" w:eastAsia="宋体" w:cs="宋体"/>
                  <w:i w:val="0"/>
                  <w:color w:val="000000"/>
                  <w:kern w:val="0"/>
                  <w:sz w:val="20"/>
                  <w:szCs w:val="20"/>
                  <w:u w:val="none"/>
                  <w:lang w:val="en-US" w:eastAsia="zh-CN" w:bidi="ar"/>
                </w:rPr>
                <w:t xml:space="preserve">    其他车辆通行费安排的支出</w:t>
              </w:r>
            </w:ins>
            <w:del w:id="1593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其他车辆通行费安排的支出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3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C3118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37" w:author="Administrator" w:date="2024-08-08T10:57:49Z">
                <w:pPr>
                  <w:keepNext w:val="0"/>
                  <w:keepLines w:val="0"/>
                  <w:widowControl/>
                  <w:suppressLineNumbers w:val="0"/>
                  <w:jc w:val="right"/>
                  <w:textAlignment w:val="center"/>
                </w:pPr>
              </w:pPrChange>
            </w:pPr>
            <w:del w:id="1593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7F7B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3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3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4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64361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41" w:author="Administrator" w:date="2024-08-08T10:57:49Z">
              <w:r>
                <w:rPr>
                  <w:rFonts w:hint="eastAsia" w:ascii="宋体" w:hAnsi="宋体" w:eastAsia="宋体" w:cs="宋体"/>
                  <w:i w:val="0"/>
                  <w:color w:val="000000"/>
                  <w:kern w:val="0"/>
                  <w:sz w:val="20"/>
                  <w:szCs w:val="20"/>
                  <w:u w:val="none"/>
                  <w:lang w:val="en-US" w:eastAsia="zh-CN" w:bidi="ar"/>
                </w:rPr>
                <w:t xml:space="preserve">  民航发展基金支出</w:t>
              </w:r>
            </w:ins>
            <w:del w:id="1594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民航发展基金支出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4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1D4C3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44" w:author="Administrator" w:date="2024-08-08T10:57:49Z">
                <w:pPr>
                  <w:keepNext w:val="0"/>
                  <w:keepLines w:val="0"/>
                  <w:widowControl/>
                  <w:suppressLineNumbers w:val="0"/>
                  <w:jc w:val="right"/>
                  <w:textAlignment w:val="center"/>
                </w:pPr>
              </w:pPrChange>
            </w:pPr>
            <w:del w:id="1594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DD55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4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4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4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F9016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48" w:author="Administrator" w:date="2024-08-08T10:57:49Z">
              <w:r>
                <w:rPr>
                  <w:rFonts w:hint="eastAsia" w:ascii="宋体" w:hAnsi="宋体" w:eastAsia="宋体" w:cs="宋体"/>
                  <w:i w:val="0"/>
                  <w:color w:val="000000"/>
                  <w:kern w:val="0"/>
                  <w:sz w:val="20"/>
                  <w:szCs w:val="20"/>
                  <w:u w:val="none"/>
                  <w:lang w:val="en-US" w:eastAsia="zh-CN" w:bidi="ar"/>
                </w:rPr>
                <w:t xml:space="preserve">    民航机场建设</w:t>
              </w:r>
            </w:ins>
            <w:del w:id="1594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民航机场建设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5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C4663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51" w:author="Administrator" w:date="2024-08-08T10:57:49Z">
                <w:pPr>
                  <w:keepNext w:val="0"/>
                  <w:keepLines w:val="0"/>
                  <w:widowControl/>
                  <w:suppressLineNumbers w:val="0"/>
                  <w:jc w:val="right"/>
                  <w:textAlignment w:val="center"/>
                </w:pPr>
              </w:pPrChange>
            </w:pPr>
            <w:del w:id="1595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8344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5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5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5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B06F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55" w:author="Administrator" w:date="2024-08-08T10:57:49Z">
              <w:r>
                <w:rPr>
                  <w:rFonts w:hint="eastAsia" w:ascii="宋体" w:hAnsi="宋体" w:eastAsia="宋体" w:cs="宋体"/>
                  <w:i w:val="0"/>
                  <w:color w:val="000000"/>
                  <w:kern w:val="0"/>
                  <w:sz w:val="20"/>
                  <w:szCs w:val="20"/>
                  <w:u w:val="none"/>
                  <w:lang w:val="en-US" w:eastAsia="zh-CN" w:bidi="ar"/>
                </w:rPr>
                <w:t xml:space="preserve">    空管系统建设</w:t>
              </w:r>
            </w:ins>
            <w:del w:id="1595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空管系统建设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5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B4194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58" w:author="Administrator" w:date="2024-08-08T10:57:49Z">
                <w:pPr>
                  <w:keepNext w:val="0"/>
                  <w:keepLines w:val="0"/>
                  <w:widowControl/>
                  <w:suppressLineNumbers w:val="0"/>
                  <w:jc w:val="right"/>
                  <w:textAlignment w:val="center"/>
                </w:pPr>
              </w:pPrChange>
            </w:pPr>
            <w:del w:id="1595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52513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6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6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6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E178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62" w:author="Administrator" w:date="2024-08-08T10:57:49Z">
              <w:r>
                <w:rPr>
                  <w:rFonts w:hint="eastAsia" w:ascii="宋体" w:hAnsi="宋体" w:eastAsia="宋体" w:cs="宋体"/>
                  <w:i w:val="0"/>
                  <w:color w:val="000000"/>
                  <w:kern w:val="0"/>
                  <w:sz w:val="20"/>
                  <w:szCs w:val="20"/>
                  <w:u w:val="none"/>
                  <w:lang w:val="en-US" w:eastAsia="zh-CN" w:bidi="ar"/>
                </w:rPr>
                <w:t xml:space="preserve">    民航安全</w:t>
              </w:r>
            </w:ins>
            <w:del w:id="1596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民航安全</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6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7552F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65" w:author="Administrator" w:date="2024-08-08T10:57:49Z">
                <w:pPr>
                  <w:keepNext w:val="0"/>
                  <w:keepLines w:val="0"/>
                  <w:widowControl/>
                  <w:suppressLineNumbers w:val="0"/>
                  <w:jc w:val="right"/>
                  <w:textAlignment w:val="center"/>
                </w:pPr>
              </w:pPrChange>
            </w:pPr>
            <w:del w:id="1596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404C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6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6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6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A644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69" w:author="Administrator" w:date="2024-08-08T10:57:49Z">
              <w:r>
                <w:rPr>
                  <w:rFonts w:hint="eastAsia" w:ascii="宋体" w:hAnsi="宋体" w:eastAsia="宋体" w:cs="宋体"/>
                  <w:i w:val="0"/>
                  <w:color w:val="000000"/>
                  <w:kern w:val="0"/>
                  <w:sz w:val="20"/>
                  <w:szCs w:val="20"/>
                  <w:u w:val="none"/>
                  <w:lang w:val="en-US" w:eastAsia="zh-CN" w:bidi="ar"/>
                </w:rPr>
                <w:t xml:space="preserve">    航线和机场补贴</w:t>
              </w:r>
            </w:ins>
            <w:del w:id="1597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航线和机场补贴</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7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82F68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72" w:author="Administrator" w:date="2024-08-08T10:57:49Z">
                <w:pPr>
                  <w:keepNext w:val="0"/>
                  <w:keepLines w:val="0"/>
                  <w:widowControl/>
                  <w:suppressLineNumbers w:val="0"/>
                  <w:jc w:val="right"/>
                  <w:textAlignment w:val="center"/>
                </w:pPr>
              </w:pPrChange>
            </w:pPr>
            <w:del w:id="1597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52D4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7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7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7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9495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76" w:author="Administrator" w:date="2024-08-08T10:57:49Z">
              <w:r>
                <w:rPr>
                  <w:rFonts w:hint="eastAsia" w:ascii="宋体" w:hAnsi="宋体" w:eastAsia="宋体" w:cs="宋体"/>
                  <w:i w:val="0"/>
                  <w:color w:val="000000"/>
                  <w:kern w:val="0"/>
                  <w:sz w:val="20"/>
                  <w:szCs w:val="20"/>
                  <w:u w:val="none"/>
                  <w:lang w:val="en-US" w:eastAsia="zh-CN" w:bidi="ar"/>
                </w:rPr>
                <w:t xml:space="preserve">    民航节能减排</w:t>
              </w:r>
            </w:ins>
            <w:del w:id="1597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民航节能减排</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7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FFE8C2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79" w:author="Administrator" w:date="2024-08-08T10:57:49Z">
                <w:pPr>
                  <w:keepNext w:val="0"/>
                  <w:keepLines w:val="0"/>
                  <w:widowControl/>
                  <w:suppressLineNumbers w:val="0"/>
                  <w:jc w:val="right"/>
                  <w:textAlignment w:val="center"/>
                </w:pPr>
              </w:pPrChange>
            </w:pPr>
            <w:del w:id="1598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6F00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598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8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8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3254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83" w:author="Administrator" w:date="2024-08-08T10:57:49Z">
              <w:r>
                <w:rPr>
                  <w:rFonts w:hint="eastAsia" w:ascii="宋体" w:hAnsi="宋体" w:eastAsia="宋体" w:cs="宋体"/>
                  <w:i w:val="0"/>
                  <w:color w:val="000000"/>
                  <w:kern w:val="0"/>
                  <w:sz w:val="20"/>
                  <w:szCs w:val="20"/>
                  <w:u w:val="none"/>
                  <w:lang w:val="en-US" w:eastAsia="zh-CN" w:bidi="ar"/>
                </w:rPr>
                <w:t xml:space="preserve">    通用航空发展</w:t>
              </w:r>
            </w:ins>
            <w:del w:id="1598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通用航空发展</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8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B8DAB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86" w:author="Administrator" w:date="2024-08-08T10:57:49Z">
                <w:pPr>
                  <w:keepNext w:val="0"/>
                  <w:keepLines w:val="0"/>
                  <w:widowControl/>
                  <w:suppressLineNumbers w:val="0"/>
                  <w:jc w:val="right"/>
                  <w:textAlignment w:val="center"/>
                </w:pPr>
              </w:pPrChange>
            </w:pPr>
            <w:del w:id="1598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013B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8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8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8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6D8B8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90" w:author="Administrator" w:date="2024-08-08T10:57:49Z">
              <w:r>
                <w:rPr>
                  <w:rFonts w:hint="eastAsia" w:ascii="宋体" w:hAnsi="宋体" w:eastAsia="宋体" w:cs="宋体"/>
                  <w:i w:val="0"/>
                  <w:color w:val="000000"/>
                  <w:kern w:val="0"/>
                  <w:sz w:val="20"/>
                  <w:szCs w:val="20"/>
                  <w:u w:val="none"/>
                  <w:lang w:val="en-US" w:eastAsia="zh-CN" w:bidi="ar"/>
                </w:rPr>
                <w:t xml:space="preserve">    征管经费</w:t>
              </w:r>
            </w:ins>
            <w:del w:id="1599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征管经费</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9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BEE75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5993" w:author="Administrator" w:date="2024-08-08T10:57:49Z">
                <w:pPr>
                  <w:keepNext w:val="0"/>
                  <w:keepLines w:val="0"/>
                  <w:widowControl/>
                  <w:suppressLineNumbers w:val="0"/>
                  <w:jc w:val="right"/>
                  <w:textAlignment w:val="center"/>
                </w:pPr>
              </w:pPrChange>
            </w:pPr>
            <w:del w:id="1599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EE59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599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599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9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3ADD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5997" w:author="Administrator" w:date="2024-08-08T10:57:49Z">
              <w:r>
                <w:rPr>
                  <w:rFonts w:hint="eastAsia" w:ascii="宋体" w:hAnsi="宋体" w:eastAsia="宋体" w:cs="宋体"/>
                  <w:i w:val="0"/>
                  <w:color w:val="000000"/>
                  <w:kern w:val="0"/>
                  <w:sz w:val="20"/>
                  <w:szCs w:val="20"/>
                  <w:u w:val="none"/>
                  <w:lang w:val="en-US" w:eastAsia="zh-CN" w:bidi="ar"/>
                </w:rPr>
                <w:t xml:space="preserve">    民航科教和信息建设</w:t>
              </w:r>
            </w:ins>
            <w:del w:id="1599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其他民航发展基金支出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599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6F289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00" w:author="Administrator" w:date="2024-08-08T10:57:49Z">
                <w:pPr>
                  <w:keepNext w:val="0"/>
                  <w:keepLines w:val="0"/>
                  <w:widowControl/>
                  <w:suppressLineNumbers w:val="0"/>
                  <w:jc w:val="right"/>
                  <w:textAlignment w:val="center"/>
                </w:pPr>
              </w:pPrChange>
            </w:pPr>
            <w:del w:id="1600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AB0E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0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0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0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87AC2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04" w:author="Administrator" w:date="2024-08-08T10:57:49Z">
              <w:r>
                <w:rPr>
                  <w:rFonts w:hint="eastAsia" w:ascii="宋体" w:hAnsi="宋体" w:eastAsia="宋体" w:cs="宋体"/>
                  <w:i w:val="0"/>
                  <w:color w:val="000000"/>
                  <w:kern w:val="0"/>
                  <w:sz w:val="20"/>
                  <w:szCs w:val="20"/>
                  <w:u w:val="none"/>
                  <w:lang w:val="en-US" w:eastAsia="zh-CN" w:bidi="ar"/>
                </w:rPr>
                <w:t xml:space="preserve">    其他民航发展基金支出</w:t>
              </w:r>
            </w:ins>
            <w:del w:id="1600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海南省高等级公路车辆通行附加费对应专项债务收入安排的支出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0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0E2D7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07" w:author="Administrator" w:date="2024-08-08T10:57:49Z">
                <w:pPr>
                  <w:keepNext w:val="0"/>
                  <w:keepLines w:val="0"/>
                  <w:widowControl/>
                  <w:suppressLineNumbers w:val="0"/>
                  <w:jc w:val="right"/>
                  <w:textAlignment w:val="center"/>
                </w:pPr>
              </w:pPrChange>
            </w:pPr>
            <w:del w:id="1600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EE1C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0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0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1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E178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11" w:author="Administrator" w:date="2024-08-08T10:57:49Z">
              <w:r>
                <w:rPr>
                  <w:rFonts w:hint="eastAsia" w:ascii="宋体" w:hAnsi="宋体" w:eastAsia="宋体" w:cs="宋体"/>
                  <w:i w:val="0"/>
                  <w:color w:val="000000"/>
                  <w:kern w:val="0"/>
                  <w:sz w:val="20"/>
                  <w:szCs w:val="20"/>
                  <w:u w:val="none"/>
                  <w:lang w:val="en-US" w:eastAsia="zh-CN" w:bidi="ar"/>
                </w:rPr>
                <w:t xml:space="preserve">  海南省高等级公路车辆通行附加费对应专项债务收入安排的支出  </w:t>
              </w:r>
            </w:ins>
            <w:del w:id="1601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公路建设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1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334DAD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14" w:author="Administrator" w:date="2024-08-08T10:57:49Z">
                <w:pPr>
                  <w:keepNext w:val="0"/>
                  <w:keepLines w:val="0"/>
                  <w:widowControl/>
                  <w:suppressLineNumbers w:val="0"/>
                  <w:jc w:val="right"/>
                  <w:textAlignment w:val="center"/>
                </w:pPr>
              </w:pPrChange>
            </w:pPr>
            <w:del w:id="1601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4D0E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1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1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1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B51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18" w:author="Administrator" w:date="2024-08-08T10:57:49Z">
              <w:r>
                <w:rPr>
                  <w:rFonts w:hint="eastAsia" w:ascii="宋体" w:hAnsi="宋体" w:eastAsia="宋体" w:cs="宋体"/>
                  <w:i w:val="0"/>
                  <w:color w:val="000000"/>
                  <w:kern w:val="0"/>
                  <w:sz w:val="20"/>
                  <w:szCs w:val="20"/>
                  <w:u w:val="none"/>
                  <w:lang w:val="en-US" w:eastAsia="zh-CN" w:bidi="ar"/>
                </w:rPr>
                <w:t xml:space="preserve">    公路建设  </w:t>
              </w:r>
            </w:ins>
            <w:del w:id="1601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其他海南省高等级公路车辆通行附加费对应专项债务收入安排的支出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2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6227C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21" w:author="Administrator" w:date="2024-08-08T10:57:49Z">
                <w:pPr>
                  <w:keepNext w:val="0"/>
                  <w:keepLines w:val="0"/>
                  <w:widowControl/>
                  <w:suppressLineNumbers w:val="0"/>
                  <w:jc w:val="right"/>
                  <w:textAlignment w:val="center"/>
                </w:pPr>
              </w:pPrChange>
            </w:pPr>
            <w:del w:id="1602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0D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2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2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2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61CB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25" w:author="Administrator" w:date="2024-08-08T10:57:49Z">
              <w:r>
                <w:rPr>
                  <w:rFonts w:hint="eastAsia" w:ascii="宋体" w:hAnsi="宋体" w:eastAsia="宋体" w:cs="宋体"/>
                  <w:i w:val="0"/>
                  <w:color w:val="000000"/>
                  <w:kern w:val="0"/>
                  <w:sz w:val="20"/>
                  <w:szCs w:val="20"/>
                  <w:u w:val="none"/>
                  <w:lang w:val="en-US" w:eastAsia="zh-CN" w:bidi="ar"/>
                </w:rPr>
                <w:t xml:space="preserve">    其他海南省高等级公路车辆通行附加费对应专项债务收入安排的支出  </w:t>
              </w:r>
            </w:ins>
            <w:del w:id="1602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政府收费公路专项债券收入安排的支出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2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B0FBD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28" w:author="Administrator" w:date="2024-08-08T10:57:49Z">
                <w:pPr>
                  <w:keepNext w:val="0"/>
                  <w:keepLines w:val="0"/>
                  <w:widowControl/>
                  <w:suppressLineNumbers w:val="0"/>
                  <w:jc w:val="right"/>
                  <w:textAlignment w:val="center"/>
                </w:pPr>
              </w:pPrChange>
            </w:pPr>
            <w:del w:id="1602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1C2C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3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3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3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85FE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32" w:author="Administrator" w:date="2024-08-08T10:57:49Z">
              <w:r>
                <w:rPr>
                  <w:rFonts w:hint="eastAsia" w:ascii="宋体" w:hAnsi="宋体" w:eastAsia="宋体" w:cs="宋体"/>
                  <w:i w:val="0"/>
                  <w:color w:val="000000"/>
                  <w:kern w:val="0"/>
                  <w:sz w:val="20"/>
                  <w:szCs w:val="20"/>
                  <w:u w:val="none"/>
                  <w:lang w:val="en-US" w:eastAsia="zh-CN" w:bidi="ar"/>
                </w:rPr>
                <w:t xml:space="preserve">  政府收费公路专项债券收入安排的支出  </w:t>
              </w:r>
            </w:ins>
            <w:del w:id="1603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公路建设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3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C7460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35" w:author="Administrator" w:date="2024-08-08T10:57:49Z">
                <w:pPr>
                  <w:keepNext w:val="0"/>
                  <w:keepLines w:val="0"/>
                  <w:widowControl/>
                  <w:suppressLineNumbers w:val="0"/>
                  <w:jc w:val="right"/>
                  <w:textAlignment w:val="center"/>
                </w:pPr>
              </w:pPrChange>
            </w:pPr>
            <w:del w:id="1603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8F87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603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3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3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23CB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39" w:author="Administrator" w:date="2024-08-08T10:57:49Z">
              <w:r>
                <w:rPr>
                  <w:rFonts w:hint="eastAsia" w:ascii="宋体" w:hAnsi="宋体" w:eastAsia="宋体" w:cs="宋体"/>
                  <w:i w:val="0"/>
                  <w:color w:val="000000"/>
                  <w:kern w:val="0"/>
                  <w:sz w:val="20"/>
                  <w:szCs w:val="20"/>
                  <w:u w:val="none"/>
                  <w:lang w:val="en-US" w:eastAsia="zh-CN" w:bidi="ar"/>
                </w:rPr>
                <w:t xml:space="preserve">    公路建设  </w:t>
              </w:r>
            </w:ins>
            <w:del w:id="1604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其他政府收费公路专项债券收入安排的支出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4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D7056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42" w:author="Administrator" w:date="2024-08-08T10:57:49Z">
                <w:pPr>
                  <w:keepNext w:val="0"/>
                  <w:keepLines w:val="0"/>
                  <w:widowControl/>
                  <w:suppressLineNumbers w:val="0"/>
                  <w:jc w:val="right"/>
                  <w:textAlignment w:val="center"/>
                </w:pPr>
              </w:pPrChange>
            </w:pPr>
            <w:del w:id="1604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318E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4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4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4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9AB7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46" w:author="Administrator" w:date="2024-08-08T10:57:49Z">
              <w:r>
                <w:rPr>
                  <w:rFonts w:hint="eastAsia" w:ascii="宋体" w:hAnsi="宋体" w:eastAsia="宋体" w:cs="宋体"/>
                  <w:i w:val="0"/>
                  <w:color w:val="000000"/>
                  <w:kern w:val="0"/>
                  <w:sz w:val="20"/>
                  <w:szCs w:val="20"/>
                  <w:u w:val="none"/>
                  <w:lang w:val="en-US" w:eastAsia="zh-CN" w:bidi="ar"/>
                </w:rPr>
                <w:t xml:space="preserve">    其他政府收费公路专项债券收入安排的支出  </w:t>
              </w:r>
            </w:ins>
            <w:del w:id="1604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车辆通行费对应专项债务收入安排的支出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4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63A81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49" w:author="Administrator" w:date="2024-08-08T10:57:49Z">
                <w:pPr>
                  <w:keepNext w:val="0"/>
                  <w:keepLines w:val="0"/>
                  <w:widowControl/>
                  <w:suppressLineNumbers w:val="0"/>
                  <w:jc w:val="right"/>
                  <w:textAlignment w:val="center"/>
                </w:pPr>
              </w:pPrChange>
            </w:pPr>
            <w:del w:id="1605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5BDBA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5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5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5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943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53" w:author="Administrator" w:date="2024-08-08T10:57:49Z">
              <w:r>
                <w:rPr>
                  <w:rFonts w:hint="eastAsia" w:ascii="宋体" w:hAnsi="宋体" w:eastAsia="宋体" w:cs="宋体"/>
                  <w:i w:val="0"/>
                  <w:color w:val="000000"/>
                  <w:kern w:val="0"/>
                  <w:sz w:val="20"/>
                  <w:szCs w:val="20"/>
                  <w:u w:val="none"/>
                  <w:lang w:val="en-US" w:eastAsia="zh-CN" w:bidi="ar"/>
                </w:rPr>
                <w:t xml:space="preserve">  车辆通行费对应专项债务收入安排的支出  </w:t>
              </w:r>
            </w:ins>
            <w:del w:id="16054" w:author="Administrator" w:date="2024-08-08T10:57:49Z">
              <w:r>
                <w:rPr>
                  <w:rFonts w:hint="eastAsia" w:ascii="宋体" w:hAnsi="宋体" w:eastAsia="宋体" w:cs="宋体"/>
                  <w:i w:val="0"/>
                  <w:iCs w:val="0"/>
                  <w:color w:val="000000"/>
                  <w:kern w:val="0"/>
                  <w:sz w:val="20"/>
                  <w:szCs w:val="20"/>
                  <w:u w:val="none"/>
                  <w:lang w:val="en-US" w:eastAsia="zh-CN" w:bidi="ar"/>
                </w:rPr>
                <w:delText>资源勘探工业信息等支出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5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0DC04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56" w:author="Administrator" w:date="2024-08-08T10:57:49Z">
                <w:pPr>
                  <w:keepNext w:val="0"/>
                  <w:keepLines w:val="0"/>
                  <w:widowControl/>
                  <w:suppressLineNumbers w:val="0"/>
                  <w:jc w:val="right"/>
                  <w:textAlignment w:val="center"/>
                </w:pPr>
              </w:pPrChange>
            </w:pPr>
            <w:del w:id="1605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4FB0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5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5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5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A46B1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60" w:author="Administrator" w:date="2024-08-08T10:57:49Z">
              <w:r>
                <w:rPr>
                  <w:rFonts w:hint="eastAsia" w:ascii="宋体" w:hAnsi="宋体" w:eastAsia="宋体" w:cs="宋体"/>
                  <w:i w:val="0"/>
                  <w:color w:val="000000"/>
                  <w:kern w:val="0"/>
                  <w:sz w:val="20"/>
                  <w:szCs w:val="20"/>
                  <w:u w:val="none"/>
                  <w:lang w:val="en-US" w:eastAsia="zh-CN" w:bidi="ar"/>
                </w:rPr>
                <w:t>资源勘探工业信息等支出</w:t>
              </w:r>
            </w:ins>
            <w:del w:id="1606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农网还贷资金支出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6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69623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63" w:author="Administrator" w:date="2024-08-08T10:57:49Z">
                <w:pPr>
                  <w:keepNext w:val="0"/>
                  <w:keepLines w:val="0"/>
                  <w:widowControl/>
                  <w:suppressLineNumbers w:val="0"/>
                  <w:jc w:val="right"/>
                  <w:textAlignment w:val="center"/>
                </w:pPr>
              </w:pPrChange>
            </w:pPr>
            <w:del w:id="1606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1F70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6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6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6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6EA8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67" w:author="Administrator" w:date="2024-08-08T10:57:49Z">
              <w:r>
                <w:rPr>
                  <w:rFonts w:hint="eastAsia" w:ascii="宋体" w:hAnsi="宋体" w:eastAsia="宋体" w:cs="宋体"/>
                  <w:i w:val="0"/>
                  <w:color w:val="000000"/>
                  <w:kern w:val="0"/>
                  <w:sz w:val="20"/>
                  <w:szCs w:val="20"/>
                  <w:u w:val="none"/>
                  <w:lang w:val="en-US" w:eastAsia="zh-CN" w:bidi="ar"/>
                </w:rPr>
                <w:t xml:space="preserve">  农网还贷资金支出</w:t>
              </w:r>
            </w:ins>
            <w:del w:id="1606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地方农网还贷资金支出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6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4017F7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70" w:author="Administrator" w:date="2024-08-08T10:57:49Z">
                <w:pPr>
                  <w:keepNext w:val="0"/>
                  <w:keepLines w:val="0"/>
                  <w:widowControl/>
                  <w:suppressLineNumbers w:val="0"/>
                  <w:jc w:val="right"/>
                  <w:textAlignment w:val="center"/>
                </w:pPr>
              </w:pPrChange>
            </w:pPr>
            <w:del w:id="1607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AD83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7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7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7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D2BF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74" w:author="Administrator" w:date="2024-08-08T10:57:49Z">
              <w:r>
                <w:rPr>
                  <w:rFonts w:hint="eastAsia" w:ascii="宋体" w:hAnsi="宋体" w:eastAsia="宋体" w:cs="宋体"/>
                  <w:i w:val="0"/>
                  <w:color w:val="000000"/>
                  <w:kern w:val="0"/>
                  <w:sz w:val="20"/>
                  <w:szCs w:val="20"/>
                  <w:u w:val="none"/>
                  <w:lang w:val="en-US" w:eastAsia="zh-CN" w:bidi="ar"/>
                </w:rPr>
                <w:t xml:space="preserve">    地方农网还贷资金支出</w:t>
              </w:r>
            </w:ins>
            <w:del w:id="1607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其他农网还贷资金支出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7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0DC33A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77" w:author="Administrator" w:date="2024-08-08T10:57:49Z">
                <w:pPr>
                  <w:keepNext w:val="0"/>
                  <w:keepLines w:val="0"/>
                  <w:widowControl/>
                  <w:suppressLineNumbers w:val="0"/>
                  <w:jc w:val="right"/>
                  <w:textAlignment w:val="center"/>
                </w:pPr>
              </w:pPrChange>
            </w:pPr>
            <w:del w:id="1607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3A6B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7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7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8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44D4D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81" w:author="Administrator" w:date="2024-08-08T10:57:49Z">
              <w:r>
                <w:rPr>
                  <w:rFonts w:hint="eastAsia" w:ascii="宋体" w:hAnsi="宋体" w:eastAsia="宋体" w:cs="宋体"/>
                  <w:i w:val="0"/>
                  <w:color w:val="000000"/>
                  <w:kern w:val="0"/>
                  <w:sz w:val="20"/>
                  <w:szCs w:val="20"/>
                  <w:u w:val="none"/>
                  <w:lang w:val="en-US" w:eastAsia="zh-CN" w:bidi="ar"/>
                </w:rPr>
                <w:t xml:space="preserve">    其他农网还贷资金支出</w:t>
              </w:r>
            </w:ins>
            <w:del w:id="16082" w:author="Administrator" w:date="2024-08-08T10:57:49Z">
              <w:r>
                <w:rPr>
                  <w:rFonts w:hint="eastAsia" w:ascii="宋体" w:hAnsi="宋体" w:eastAsia="宋体" w:cs="宋体"/>
                  <w:i w:val="0"/>
                  <w:iCs w:val="0"/>
                  <w:color w:val="000000"/>
                  <w:kern w:val="0"/>
                  <w:sz w:val="20"/>
                  <w:szCs w:val="20"/>
                  <w:u w:val="none"/>
                  <w:lang w:val="en-US" w:eastAsia="zh-CN" w:bidi="ar"/>
                </w:rPr>
                <w:delText>其他支出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8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A063A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084" w:author="Administrator" w:date="2024-08-08T10:57:49Z">
                <w:pPr>
                  <w:keepNext w:val="0"/>
                  <w:keepLines w:val="0"/>
                  <w:widowControl/>
                  <w:suppressLineNumbers w:val="0"/>
                  <w:jc w:val="right"/>
                  <w:textAlignment w:val="center"/>
                </w:pPr>
              </w:pPrChange>
            </w:pPr>
            <w:del w:id="16085" w:author="Administrator" w:date="2024-08-08T10:57:49Z">
              <w:r>
                <w:rPr>
                  <w:rFonts w:hint="eastAsia" w:ascii="宋体" w:hAnsi="宋体" w:eastAsia="宋体" w:cs="宋体"/>
                  <w:i w:val="0"/>
                  <w:iCs w:val="0"/>
                  <w:color w:val="000000"/>
                  <w:kern w:val="0"/>
                  <w:sz w:val="20"/>
                  <w:szCs w:val="20"/>
                  <w:u w:val="none"/>
                  <w:lang w:val="en-US" w:eastAsia="zh-CN" w:bidi="ar"/>
                </w:rPr>
                <w:delText>65,540</w:delText>
              </w:r>
            </w:del>
          </w:p>
        </w:tc>
      </w:tr>
      <w:tr w14:paraId="61B67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8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8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8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CD87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88" w:author="Administrator" w:date="2024-08-08T10:57:49Z">
              <w:r>
                <w:rPr>
                  <w:rFonts w:hint="eastAsia" w:ascii="宋体" w:hAnsi="宋体" w:eastAsia="宋体" w:cs="宋体"/>
                  <w:i w:val="0"/>
                  <w:color w:val="000000"/>
                  <w:kern w:val="0"/>
                  <w:sz w:val="20"/>
                  <w:szCs w:val="20"/>
                  <w:u w:val="none"/>
                  <w:lang w:val="en-US" w:eastAsia="zh-CN" w:bidi="ar"/>
                </w:rPr>
                <w:t>其他支出</w:t>
              </w:r>
            </w:ins>
            <w:del w:id="1608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其他政府性基金及对应专项债务收入安排的支出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9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118A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091" w:author="Administrator" w:date="2024-08-08T10:57:49Z">
              <w:r>
                <w:rPr>
                  <w:rFonts w:hint="eastAsia" w:ascii="宋体" w:hAnsi="宋体" w:eastAsia="宋体" w:cs="宋体"/>
                  <w:i w:val="0"/>
                  <w:color w:val="000000"/>
                  <w:kern w:val="0"/>
                  <w:sz w:val="20"/>
                  <w:szCs w:val="20"/>
                  <w:u w:val="none"/>
                  <w:lang w:val="en-US" w:eastAsia="zh-CN" w:bidi="ar"/>
                </w:rPr>
                <w:t>118,135</w:t>
              </w:r>
            </w:ins>
            <w:del w:id="16092" w:author="Administrator" w:date="2024-08-08T10:57:49Z">
              <w:r>
                <w:rPr>
                  <w:rFonts w:hint="eastAsia" w:ascii="宋体" w:hAnsi="宋体" w:eastAsia="宋体" w:cs="宋体"/>
                  <w:i w:val="0"/>
                  <w:iCs w:val="0"/>
                  <w:color w:val="000000"/>
                  <w:kern w:val="0"/>
                  <w:sz w:val="20"/>
                  <w:szCs w:val="20"/>
                  <w:u w:val="none"/>
                  <w:lang w:val="en-US" w:eastAsia="zh-CN" w:bidi="ar"/>
                </w:rPr>
                <w:delText>64,600</w:delText>
              </w:r>
            </w:del>
          </w:p>
        </w:tc>
      </w:tr>
      <w:tr w14:paraId="7FC32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09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09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9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8C3D1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095" w:author="Administrator" w:date="2024-08-08T10:57:49Z">
              <w:r>
                <w:rPr>
                  <w:rFonts w:hint="eastAsia" w:ascii="宋体" w:hAnsi="宋体" w:eastAsia="宋体" w:cs="宋体"/>
                  <w:i w:val="0"/>
                  <w:color w:val="000000"/>
                  <w:kern w:val="0"/>
                  <w:sz w:val="20"/>
                  <w:szCs w:val="20"/>
                  <w:u w:val="none"/>
                  <w:lang w:val="en-US" w:eastAsia="zh-CN" w:bidi="ar"/>
                </w:rPr>
                <w:t xml:space="preserve">  其他政府性基金及对应专项债务收入安排的支出</w:t>
              </w:r>
            </w:ins>
            <w:del w:id="1609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其他政府性基金安排的支出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09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C97EE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098" w:author="Administrator" w:date="2024-08-08T10:57:49Z">
              <w:r>
                <w:rPr>
                  <w:rFonts w:hint="eastAsia" w:ascii="宋体" w:hAnsi="宋体" w:eastAsia="宋体" w:cs="宋体"/>
                  <w:i w:val="0"/>
                  <w:color w:val="000000"/>
                  <w:kern w:val="0"/>
                  <w:sz w:val="20"/>
                  <w:szCs w:val="20"/>
                  <w:u w:val="none"/>
                  <w:lang w:val="en-US" w:eastAsia="zh-CN" w:bidi="ar"/>
                </w:rPr>
                <w:t>117,300</w:t>
              </w:r>
            </w:ins>
            <w:del w:id="1609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BE42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0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0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0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AD7AF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02" w:author="Administrator" w:date="2024-08-08T10:57:49Z">
              <w:r>
                <w:rPr>
                  <w:rFonts w:hint="eastAsia" w:ascii="宋体" w:hAnsi="宋体" w:eastAsia="宋体" w:cs="宋体"/>
                  <w:i w:val="0"/>
                  <w:color w:val="000000"/>
                  <w:kern w:val="0"/>
                  <w:sz w:val="20"/>
                  <w:szCs w:val="20"/>
                  <w:u w:val="none"/>
                  <w:lang w:val="en-US" w:eastAsia="zh-CN" w:bidi="ar"/>
                </w:rPr>
                <w:t xml:space="preserve">    其他政府性基金安排的支出  </w:t>
              </w:r>
            </w:ins>
            <w:del w:id="1610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其他地方自行试点项目收益专项债券收入安排的支出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0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A83050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05" w:author="Administrator" w:date="2024-08-08T10:57:49Z">
                <w:pPr>
                  <w:keepNext w:val="0"/>
                  <w:keepLines w:val="0"/>
                  <w:widowControl/>
                  <w:suppressLineNumbers w:val="0"/>
                  <w:jc w:val="right"/>
                  <w:textAlignment w:val="center"/>
                </w:pPr>
              </w:pPrChange>
            </w:pPr>
            <w:del w:id="16106" w:author="Administrator" w:date="2024-08-08T10:57:49Z">
              <w:r>
                <w:rPr>
                  <w:rFonts w:hint="eastAsia" w:ascii="宋体" w:hAnsi="宋体" w:eastAsia="宋体" w:cs="宋体"/>
                  <w:i w:val="0"/>
                  <w:iCs w:val="0"/>
                  <w:color w:val="000000"/>
                  <w:kern w:val="0"/>
                  <w:sz w:val="20"/>
                  <w:szCs w:val="20"/>
                  <w:u w:val="none"/>
                  <w:lang w:val="en-US" w:eastAsia="zh-CN" w:bidi="ar"/>
                </w:rPr>
                <w:delText>64,600</w:delText>
              </w:r>
            </w:del>
          </w:p>
        </w:tc>
      </w:tr>
      <w:tr w14:paraId="6C4F5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0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0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0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380E5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09" w:author="Administrator" w:date="2024-08-08T10:57:49Z">
              <w:r>
                <w:rPr>
                  <w:rFonts w:hint="eastAsia" w:ascii="宋体" w:hAnsi="宋体" w:eastAsia="宋体" w:cs="宋体"/>
                  <w:i w:val="0"/>
                  <w:color w:val="000000"/>
                  <w:kern w:val="0"/>
                  <w:sz w:val="20"/>
                  <w:szCs w:val="20"/>
                  <w:u w:val="none"/>
                  <w:lang w:val="en-US" w:eastAsia="zh-CN" w:bidi="ar"/>
                </w:rPr>
                <w:t xml:space="preserve">    其他地方自行试点项目收益专项债券收入安排的支出  </w:t>
              </w:r>
            </w:ins>
            <w:del w:id="1611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其他政府性基金债务收入安排的支出  </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1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7790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112" w:author="Administrator" w:date="2024-08-08T10:57:49Z">
              <w:r>
                <w:rPr>
                  <w:rFonts w:hint="eastAsia" w:ascii="宋体" w:hAnsi="宋体" w:eastAsia="宋体" w:cs="宋体"/>
                  <w:i w:val="0"/>
                  <w:color w:val="000000"/>
                  <w:kern w:val="0"/>
                  <w:sz w:val="20"/>
                  <w:szCs w:val="20"/>
                  <w:u w:val="none"/>
                  <w:lang w:val="en-US" w:eastAsia="zh-CN" w:bidi="ar"/>
                </w:rPr>
                <w:t>117,300</w:t>
              </w:r>
            </w:ins>
            <w:del w:id="1611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CA0C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1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1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1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4B15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16" w:author="Administrator" w:date="2024-08-08T10:57:49Z">
              <w:r>
                <w:rPr>
                  <w:rFonts w:hint="eastAsia" w:ascii="宋体" w:hAnsi="宋体" w:eastAsia="宋体" w:cs="宋体"/>
                  <w:i w:val="0"/>
                  <w:color w:val="000000"/>
                  <w:kern w:val="0"/>
                  <w:sz w:val="20"/>
                  <w:szCs w:val="20"/>
                  <w:u w:val="none"/>
                  <w:lang w:val="en-US" w:eastAsia="zh-CN" w:bidi="ar"/>
                </w:rPr>
                <w:t xml:space="preserve">    其他政府性基金债务收入安排的支出  </w:t>
              </w:r>
            </w:ins>
            <w:del w:id="1611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彩票发行销售机构业务费安排的支出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1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E9CD4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19" w:author="Administrator" w:date="2024-08-08T10:57:49Z">
                <w:pPr>
                  <w:keepNext w:val="0"/>
                  <w:keepLines w:val="0"/>
                  <w:widowControl/>
                  <w:suppressLineNumbers w:val="0"/>
                  <w:jc w:val="right"/>
                  <w:textAlignment w:val="center"/>
                </w:pPr>
              </w:pPrChange>
            </w:pPr>
            <w:del w:id="1612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CDE3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2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2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2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C8916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23" w:author="Administrator" w:date="2024-08-08T10:57:49Z">
              <w:r>
                <w:rPr>
                  <w:rFonts w:hint="eastAsia" w:ascii="宋体" w:hAnsi="宋体" w:eastAsia="宋体" w:cs="宋体"/>
                  <w:i w:val="0"/>
                  <w:color w:val="000000"/>
                  <w:kern w:val="0"/>
                  <w:sz w:val="20"/>
                  <w:szCs w:val="20"/>
                  <w:u w:val="none"/>
                  <w:lang w:val="en-US" w:eastAsia="zh-CN" w:bidi="ar"/>
                </w:rPr>
                <w:t xml:space="preserve">  彩票发行销售机构业务费安排的支出</w:t>
              </w:r>
            </w:ins>
            <w:del w:id="1612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福利彩票发行机构的业务费支出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2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3E008C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26" w:author="Administrator" w:date="2024-08-08T10:57:49Z">
                <w:pPr>
                  <w:keepNext w:val="0"/>
                  <w:keepLines w:val="0"/>
                  <w:widowControl/>
                  <w:suppressLineNumbers w:val="0"/>
                  <w:jc w:val="right"/>
                  <w:textAlignment w:val="center"/>
                </w:pPr>
              </w:pPrChange>
            </w:pPr>
            <w:del w:id="1612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349E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2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2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2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BACB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30" w:author="Administrator" w:date="2024-08-08T10:57:49Z">
              <w:r>
                <w:rPr>
                  <w:rFonts w:hint="eastAsia" w:ascii="宋体" w:hAnsi="宋体" w:eastAsia="宋体" w:cs="宋体"/>
                  <w:i w:val="0"/>
                  <w:color w:val="000000"/>
                  <w:kern w:val="0"/>
                  <w:sz w:val="20"/>
                  <w:szCs w:val="20"/>
                  <w:u w:val="none"/>
                  <w:lang w:val="en-US" w:eastAsia="zh-CN" w:bidi="ar"/>
                </w:rPr>
                <w:t xml:space="preserve">    福利彩票发行机构的业务费支出</w:t>
              </w:r>
            </w:ins>
            <w:del w:id="1613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体育彩票发行机构的业务费支出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3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D5F2F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33" w:author="Administrator" w:date="2024-08-08T10:57:49Z">
                <w:pPr>
                  <w:keepNext w:val="0"/>
                  <w:keepLines w:val="0"/>
                  <w:widowControl/>
                  <w:suppressLineNumbers w:val="0"/>
                  <w:jc w:val="right"/>
                  <w:textAlignment w:val="center"/>
                </w:pPr>
              </w:pPrChange>
            </w:pPr>
            <w:del w:id="1613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0405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613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3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3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5FB8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37" w:author="Administrator" w:date="2024-08-08T10:57:49Z">
              <w:r>
                <w:rPr>
                  <w:rFonts w:hint="eastAsia" w:ascii="宋体" w:hAnsi="宋体" w:eastAsia="宋体" w:cs="宋体"/>
                  <w:i w:val="0"/>
                  <w:color w:val="000000"/>
                  <w:kern w:val="0"/>
                  <w:sz w:val="20"/>
                  <w:szCs w:val="20"/>
                  <w:u w:val="none"/>
                  <w:lang w:val="en-US" w:eastAsia="zh-CN" w:bidi="ar"/>
                </w:rPr>
                <w:t xml:space="preserve">    体育彩票发行机构的业务费支出</w:t>
              </w:r>
            </w:ins>
            <w:del w:id="1613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福利彩票销售机构的业务费支出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3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0D097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40" w:author="Administrator" w:date="2024-08-08T10:57:49Z">
                <w:pPr>
                  <w:keepNext w:val="0"/>
                  <w:keepLines w:val="0"/>
                  <w:widowControl/>
                  <w:suppressLineNumbers w:val="0"/>
                  <w:jc w:val="right"/>
                  <w:textAlignment w:val="center"/>
                </w:pPr>
              </w:pPrChange>
            </w:pPr>
            <w:del w:id="1614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00B7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614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4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4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26C0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44" w:author="Administrator" w:date="2024-08-08T10:57:49Z">
              <w:r>
                <w:rPr>
                  <w:rFonts w:hint="eastAsia" w:ascii="宋体" w:hAnsi="宋体" w:eastAsia="宋体" w:cs="宋体"/>
                  <w:i w:val="0"/>
                  <w:color w:val="000000"/>
                  <w:kern w:val="0"/>
                  <w:sz w:val="20"/>
                  <w:szCs w:val="20"/>
                  <w:u w:val="none"/>
                  <w:lang w:val="en-US" w:eastAsia="zh-CN" w:bidi="ar"/>
                </w:rPr>
                <w:t xml:space="preserve">    福利彩票销售机构的业务费支出</w:t>
              </w:r>
            </w:ins>
            <w:del w:id="1614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体育彩票销售机构的业务费支出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4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9ADB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47" w:author="Administrator" w:date="2024-08-08T10:57:49Z">
                <w:pPr>
                  <w:keepNext w:val="0"/>
                  <w:keepLines w:val="0"/>
                  <w:widowControl/>
                  <w:suppressLineNumbers w:val="0"/>
                  <w:jc w:val="right"/>
                  <w:textAlignment w:val="center"/>
                </w:pPr>
              </w:pPrChange>
            </w:pPr>
            <w:del w:id="1614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D0EC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4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4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5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0515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51" w:author="Administrator" w:date="2024-08-08T10:57:49Z">
              <w:r>
                <w:rPr>
                  <w:rFonts w:hint="eastAsia" w:ascii="宋体" w:hAnsi="宋体" w:eastAsia="宋体" w:cs="宋体"/>
                  <w:i w:val="0"/>
                  <w:color w:val="000000"/>
                  <w:kern w:val="0"/>
                  <w:sz w:val="20"/>
                  <w:szCs w:val="20"/>
                  <w:u w:val="none"/>
                  <w:lang w:val="en-US" w:eastAsia="zh-CN" w:bidi="ar"/>
                </w:rPr>
                <w:t xml:space="preserve">    体育彩票销售机构的业务费支出</w:t>
              </w:r>
            </w:ins>
            <w:del w:id="1615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彩票兑奖周转金支出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5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835E6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54" w:author="Administrator" w:date="2024-08-08T10:57:49Z">
                <w:pPr>
                  <w:keepNext w:val="0"/>
                  <w:keepLines w:val="0"/>
                  <w:widowControl/>
                  <w:suppressLineNumbers w:val="0"/>
                  <w:jc w:val="right"/>
                  <w:textAlignment w:val="center"/>
                </w:pPr>
              </w:pPrChange>
            </w:pPr>
            <w:del w:id="1615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1A6C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5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5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5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2636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58" w:author="Administrator" w:date="2024-08-08T10:57:49Z">
              <w:r>
                <w:rPr>
                  <w:rFonts w:hint="eastAsia" w:ascii="宋体" w:hAnsi="宋体" w:eastAsia="宋体" w:cs="宋体"/>
                  <w:i w:val="0"/>
                  <w:color w:val="000000"/>
                  <w:kern w:val="0"/>
                  <w:sz w:val="20"/>
                  <w:szCs w:val="20"/>
                  <w:u w:val="none"/>
                  <w:lang w:val="en-US" w:eastAsia="zh-CN" w:bidi="ar"/>
                </w:rPr>
                <w:t xml:space="preserve">    彩票兑奖周转金支出</w:t>
              </w:r>
            </w:ins>
            <w:del w:id="1615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彩票发行销售风险基金支出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6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4A46F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61" w:author="Administrator" w:date="2024-08-08T10:57:49Z">
                <w:pPr>
                  <w:keepNext w:val="0"/>
                  <w:keepLines w:val="0"/>
                  <w:widowControl/>
                  <w:suppressLineNumbers w:val="0"/>
                  <w:jc w:val="right"/>
                  <w:textAlignment w:val="center"/>
                </w:pPr>
              </w:pPrChange>
            </w:pPr>
            <w:del w:id="1616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7779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6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6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6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F0F0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65" w:author="Administrator" w:date="2024-08-08T10:57:49Z">
              <w:r>
                <w:rPr>
                  <w:rFonts w:hint="eastAsia" w:ascii="宋体" w:hAnsi="宋体" w:eastAsia="宋体" w:cs="宋体"/>
                  <w:i w:val="0"/>
                  <w:color w:val="000000"/>
                  <w:kern w:val="0"/>
                  <w:sz w:val="20"/>
                  <w:szCs w:val="20"/>
                  <w:u w:val="none"/>
                  <w:lang w:val="en-US" w:eastAsia="zh-CN" w:bidi="ar"/>
                </w:rPr>
                <w:t xml:space="preserve">    彩票发行销售风险基金支出</w:t>
              </w:r>
            </w:ins>
            <w:del w:id="1616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彩票市场调控资金支出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6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97D22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68" w:author="Administrator" w:date="2024-08-08T10:57:49Z">
                <w:pPr>
                  <w:keepNext w:val="0"/>
                  <w:keepLines w:val="0"/>
                  <w:widowControl/>
                  <w:suppressLineNumbers w:val="0"/>
                  <w:jc w:val="right"/>
                  <w:textAlignment w:val="center"/>
                </w:pPr>
              </w:pPrChange>
            </w:pPr>
            <w:del w:id="1616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39D2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7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7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7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DD6AA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72" w:author="Administrator" w:date="2024-08-08T10:57:49Z">
              <w:r>
                <w:rPr>
                  <w:rFonts w:hint="eastAsia" w:ascii="宋体" w:hAnsi="宋体" w:eastAsia="宋体" w:cs="宋体"/>
                  <w:i w:val="0"/>
                  <w:color w:val="000000"/>
                  <w:kern w:val="0"/>
                  <w:sz w:val="20"/>
                  <w:szCs w:val="20"/>
                  <w:u w:val="none"/>
                  <w:lang w:val="en-US" w:eastAsia="zh-CN" w:bidi="ar"/>
                </w:rPr>
                <w:t xml:space="preserve">    彩票市场调控资金支出</w:t>
              </w:r>
            </w:ins>
            <w:del w:id="1617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其他彩票发行销售机构业务费安排的支出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7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18CC1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75" w:author="Administrator" w:date="2024-08-08T10:57:49Z">
                <w:pPr>
                  <w:keepNext w:val="0"/>
                  <w:keepLines w:val="0"/>
                  <w:widowControl/>
                  <w:suppressLineNumbers w:val="0"/>
                  <w:jc w:val="right"/>
                  <w:textAlignment w:val="center"/>
                </w:pPr>
              </w:pPrChange>
            </w:pPr>
            <w:del w:id="1617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CE2B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7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7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7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2E77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79" w:author="Administrator" w:date="2024-08-08T10:57:49Z">
              <w:r>
                <w:rPr>
                  <w:rFonts w:hint="eastAsia" w:ascii="宋体" w:hAnsi="宋体" w:eastAsia="宋体" w:cs="宋体"/>
                  <w:i w:val="0"/>
                  <w:color w:val="000000"/>
                  <w:kern w:val="0"/>
                  <w:sz w:val="20"/>
                  <w:szCs w:val="20"/>
                  <w:u w:val="none"/>
                  <w:lang w:val="en-US" w:eastAsia="zh-CN" w:bidi="ar"/>
                </w:rPr>
                <w:t xml:space="preserve">    其他彩票发行销售机构业务费安排的支出</w:t>
              </w:r>
            </w:ins>
            <w:del w:id="1618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彩票公益金安排的支出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8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362A9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82" w:author="Administrator" w:date="2024-08-08T10:57:49Z">
                <w:pPr>
                  <w:keepNext w:val="0"/>
                  <w:keepLines w:val="0"/>
                  <w:widowControl/>
                  <w:suppressLineNumbers w:val="0"/>
                  <w:jc w:val="right"/>
                  <w:textAlignment w:val="center"/>
                </w:pPr>
              </w:pPrChange>
            </w:pPr>
            <w:del w:id="16183" w:author="Administrator" w:date="2024-08-08T10:57:49Z">
              <w:r>
                <w:rPr>
                  <w:rFonts w:hint="eastAsia" w:ascii="宋体" w:hAnsi="宋体" w:eastAsia="宋体" w:cs="宋体"/>
                  <w:i w:val="0"/>
                  <w:iCs w:val="0"/>
                  <w:color w:val="000000"/>
                  <w:kern w:val="0"/>
                  <w:sz w:val="20"/>
                  <w:szCs w:val="20"/>
                  <w:u w:val="none"/>
                  <w:lang w:val="en-US" w:eastAsia="zh-CN" w:bidi="ar"/>
                </w:rPr>
                <w:delText>940</w:delText>
              </w:r>
            </w:del>
          </w:p>
        </w:tc>
      </w:tr>
      <w:tr w14:paraId="1DF1D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8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8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8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1957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86" w:author="Administrator" w:date="2024-08-08T10:57:49Z">
              <w:r>
                <w:rPr>
                  <w:rFonts w:hint="eastAsia" w:ascii="宋体" w:hAnsi="宋体" w:eastAsia="宋体" w:cs="宋体"/>
                  <w:i w:val="0"/>
                  <w:color w:val="000000"/>
                  <w:kern w:val="0"/>
                  <w:sz w:val="20"/>
                  <w:szCs w:val="20"/>
                  <w:u w:val="none"/>
                  <w:lang w:val="en-US" w:eastAsia="zh-CN" w:bidi="ar"/>
                </w:rPr>
                <w:t xml:space="preserve">  彩票公益金安排的支出</w:t>
              </w:r>
            </w:ins>
            <w:del w:id="1618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用于补充全国社会保障基金的彩票公益金支出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8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DEB8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189" w:author="Administrator" w:date="2024-08-08T10:57:49Z">
              <w:r>
                <w:rPr>
                  <w:rFonts w:hint="eastAsia" w:ascii="宋体" w:hAnsi="宋体" w:eastAsia="宋体" w:cs="宋体"/>
                  <w:i w:val="0"/>
                  <w:color w:val="000000"/>
                  <w:kern w:val="0"/>
                  <w:sz w:val="20"/>
                  <w:szCs w:val="20"/>
                  <w:u w:val="none"/>
                  <w:lang w:val="en-US" w:eastAsia="zh-CN" w:bidi="ar"/>
                </w:rPr>
                <w:t>835</w:t>
              </w:r>
            </w:ins>
            <w:del w:id="1619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E483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19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9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9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D842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193" w:author="Administrator" w:date="2024-08-08T10:57:49Z">
              <w:r>
                <w:rPr>
                  <w:rFonts w:hint="eastAsia" w:ascii="宋体" w:hAnsi="宋体" w:eastAsia="宋体" w:cs="宋体"/>
                  <w:i w:val="0"/>
                  <w:color w:val="000000"/>
                  <w:kern w:val="0"/>
                  <w:sz w:val="20"/>
                  <w:szCs w:val="20"/>
                  <w:u w:val="none"/>
                  <w:lang w:val="en-US" w:eastAsia="zh-CN" w:bidi="ar"/>
                </w:rPr>
                <w:t xml:space="preserve">    用于补充全国社会保障基金的彩票公益金支出</w:t>
              </w:r>
            </w:ins>
            <w:del w:id="1619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用于社会福利的彩票公益金支出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9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B9BE43">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196" w:author="Administrator" w:date="2024-08-08T10:57:49Z">
                <w:pPr>
                  <w:keepNext w:val="0"/>
                  <w:keepLines w:val="0"/>
                  <w:widowControl/>
                  <w:suppressLineNumbers w:val="0"/>
                  <w:jc w:val="right"/>
                  <w:textAlignment w:val="center"/>
                </w:pPr>
              </w:pPrChange>
            </w:pPr>
            <w:del w:id="16197" w:author="Administrator" w:date="2024-08-08T10:57:49Z">
              <w:r>
                <w:rPr>
                  <w:rFonts w:hint="eastAsia" w:ascii="宋体" w:hAnsi="宋体" w:eastAsia="宋体" w:cs="宋体"/>
                  <w:i w:val="0"/>
                  <w:iCs w:val="0"/>
                  <w:color w:val="000000"/>
                  <w:kern w:val="0"/>
                  <w:sz w:val="20"/>
                  <w:szCs w:val="20"/>
                  <w:u w:val="none"/>
                  <w:lang w:val="en-US" w:eastAsia="zh-CN" w:bidi="ar"/>
                </w:rPr>
                <w:delText>692</w:delText>
              </w:r>
            </w:del>
          </w:p>
        </w:tc>
      </w:tr>
      <w:tr w14:paraId="69B6D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619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19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19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EA98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00" w:author="Administrator" w:date="2024-08-08T10:57:49Z">
              <w:r>
                <w:rPr>
                  <w:rFonts w:hint="eastAsia" w:ascii="宋体" w:hAnsi="宋体" w:eastAsia="宋体" w:cs="宋体"/>
                  <w:i w:val="0"/>
                  <w:color w:val="000000"/>
                  <w:kern w:val="0"/>
                  <w:sz w:val="20"/>
                  <w:szCs w:val="20"/>
                  <w:u w:val="none"/>
                  <w:lang w:val="en-US" w:eastAsia="zh-CN" w:bidi="ar"/>
                </w:rPr>
                <w:t xml:space="preserve">    用于社会福利的彩票公益金支出</w:t>
              </w:r>
            </w:ins>
            <w:del w:id="1620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用于体育事业的彩票公益金支出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0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7ECC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203" w:author="Administrator" w:date="2024-08-08T10:57:49Z">
              <w:r>
                <w:rPr>
                  <w:rFonts w:hint="eastAsia" w:ascii="宋体" w:hAnsi="宋体" w:eastAsia="宋体" w:cs="宋体"/>
                  <w:i w:val="0"/>
                  <w:color w:val="000000"/>
                  <w:kern w:val="0"/>
                  <w:sz w:val="20"/>
                  <w:szCs w:val="20"/>
                  <w:u w:val="none"/>
                  <w:lang w:val="en-US" w:eastAsia="zh-CN" w:bidi="ar"/>
                </w:rPr>
                <w:t>715</w:t>
              </w:r>
            </w:ins>
            <w:del w:id="16204" w:author="Administrator" w:date="2024-08-08T10:57:49Z">
              <w:r>
                <w:rPr>
                  <w:rFonts w:hint="eastAsia" w:ascii="宋体" w:hAnsi="宋体" w:eastAsia="宋体" w:cs="宋体"/>
                  <w:i w:val="0"/>
                  <w:iCs w:val="0"/>
                  <w:color w:val="000000"/>
                  <w:kern w:val="0"/>
                  <w:sz w:val="20"/>
                  <w:szCs w:val="20"/>
                  <w:u w:val="none"/>
                  <w:lang w:val="en-US" w:eastAsia="zh-CN" w:bidi="ar"/>
                </w:rPr>
                <w:delText>77</w:delText>
              </w:r>
            </w:del>
          </w:p>
        </w:tc>
      </w:tr>
      <w:tr w14:paraId="11753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0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0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0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3296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07" w:author="Administrator" w:date="2024-08-08T10:57:49Z">
              <w:r>
                <w:rPr>
                  <w:rFonts w:hint="eastAsia" w:ascii="宋体" w:hAnsi="宋体" w:eastAsia="宋体" w:cs="宋体"/>
                  <w:i w:val="0"/>
                  <w:color w:val="000000"/>
                  <w:kern w:val="0"/>
                  <w:sz w:val="20"/>
                  <w:szCs w:val="20"/>
                  <w:u w:val="none"/>
                  <w:lang w:val="en-US" w:eastAsia="zh-CN" w:bidi="ar"/>
                </w:rPr>
                <w:t xml:space="preserve">    用于体育事业的彩票公益金支出</w:t>
              </w:r>
            </w:ins>
            <w:del w:id="1620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用于教育事业的彩票公益金支出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0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231B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210" w:author="Administrator" w:date="2024-08-08T10:57:49Z">
              <w:r>
                <w:rPr>
                  <w:rFonts w:hint="eastAsia" w:ascii="宋体" w:hAnsi="宋体" w:eastAsia="宋体" w:cs="宋体"/>
                  <w:i w:val="0"/>
                  <w:color w:val="000000"/>
                  <w:kern w:val="0"/>
                  <w:sz w:val="20"/>
                  <w:szCs w:val="20"/>
                  <w:u w:val="none"/>
                  <w:lang w:val="en-US" w:eastAsia="zh-CN" w:bidi="ar"/>
                </w:rPr>
                <w:t>52</w:t>
              </w:r>
            </w:ins>
            <w:del w:id="1621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8D34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1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1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1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8FBB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14" w:author="Administrator" w:date="2024-08-08T10:57:49Z">
              <w:r>
                <w:rPr>
                  <w:rFonts w:hint="eastAsia" w:ascii="宋体" w:hAnsi="宋体" w:eastAsia="宋体" w:cs="宋体"/>
                  <w:i w:val="0"/>
                  <w:color w:val="000000"/>
                  <w:kern w:val="0"/>
                  <w:sz w:val="20"/>
                  <w:szCs w:val="20"/>
                  <w:u w:val="none"/>
                  <w:lang w:val="en-US" w:eastAsia="zh-CN" w:bidi="ar"/>
                </w:rPr>
                <w:t xml:space="preserve">    用于教育事业的彩票公益金支出</w:t>
              </w:r>
            </w:ins>
            <w:del w:id="1621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用于红十字事业的彩票公益金支出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1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2EFE8E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17" w:author="Administrator" w:date="2024-08-08T10:57:49Z">
                <w:pPr>
                  <w:keepNext w:val="0"/>
                  <w:keepLines w:val="0"/>
                  <w:widowControl/>
                  <w:suppressLineNumbers w:val="0"/>
                  <w:jc w:val="right"/>
                  <w:textAlignment w:val="center"/>
                </w:pPr>
              </w:pPrChange>
            </w:pPr>
            <w:del w:id="1621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9A6A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1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1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2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080E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21" w:author="Administrator" w:date="2024-08-08T10:57:49Z">
              <w:r>
                <w:rPr>
                  <w:rFonts w:hint="eastAsia" w:ascii="宋体" w:hAnsi="宋体" w:eastAsia="宋体" w:cs="宋体"/>
                  <w:i w:val="0"/>
                  <w:color w:val="000000"/>
                  <w:kern w:val="0"/>
                  <w:sz w:val="20"/>
                  <w:szCs w:val="20"/>
                  <w:u w:val="none"/>
                  <w:lang w:val="en-US" w:eastAsia="zh-CN" w:bidi="ar"/>
                </w:rPr>
                <w:t xml:space="preserve">    用于红十字事业的彩票公益金支出</w:t>
              </w:r>
            </w:ins>
            <w:del w:id="1622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用于残疾人事业的彩票公益金支出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2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FE30D4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24" w:author="Administrator" w:date="2024-08-08T10:57:49Z">
                <w:pPr>
                  <w:keepNext w:val="0"/>
                  <w:keepLines w:val="0"/>
                  <w:widowControl/>
                  <w:suppressLineNumbers w:val="0"/>
                  <w:jc w:val="right"/>
                  <w:textAlignment w:val="center"/>
                </w:pPr>
              </w:pPrChange>
            </w:pPr>
            <w:del w:id="16225" w:author="Administrator" w:date="2024-08-08T10:57:49Z">
              <w:r>
                <w:rPr>
                  <w:rFonts w:hint="eastAsia" w:ascii="宋体" w:hAnsi="宋体" w:eastAsia="宋体" w:cs="宋体"/>
                  <w:i w:val="0"/>
                  <w:iCs w:val="0"/>
                  <w:color w:val="000000"/>
                  <w:kern w:val="0"/>
                  <w:sz w:val="20"/>
                  <w:szCs w:val="20"/>
                  <w:u w:val="none"/>
                  <w:lang w:val="en-US" w:eastAsia="zh-CN" w:bidi="ar"/>
                </w:rPr>
                <w:delText>85</w:delText>
              </w:r>
            </w:del>
          </w:p>
        </w:tc>
      </w:tr>
      <w:tr w14:paraId="2C87C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2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2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2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D7E4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28" w:author="Administrator" w:date="2024-08-08T10:57:49Z">
              <w:r>
                <w:rPr>
                  <w:rFonts w:hint="eastAsia" w:ascii="宋体" w:hAnsi="宋体" w:eastAsia="宋体" w:cs="宋体"/>
                  <w:i w:val="0"/>
                  <w:color w:val="000000"/>
                  <w:kern w:val="0"/>
                  <w:sz w:val="20"/>
                  <w:szCs w:val="20"/>
                  <w:u w:val="none"/>
                  <w:lang w:val="en-US" w:eastAsia="zh-CN" w:bidi="ar"/>
                </w:rPr>
                <w:t xml:space="preserve">    用于残疾人事业的彩票公益金支出</w:t>
              </w:r>
            </w:ins>
            <w:del w:id="1622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用于文化事业的彩票公益金支出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3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E1F01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231" w:author="Administrator" w:date="2024-08-08T10:57:49Z">
              <w:r>
                <w:rPr>
                  <w:rFonts w:hint="eastAsia" w:ascii="宋体" w:hAnsi="宋体" w:eastAsia="宋体" w:cs="宋体"/>
                  <w:i w:val="0"/>
                  <w:color w:val="000000"/>
                  <w:kern w:val="0"/>
                  <w:sz w:val="20"/>
                  <w:szCs w:val="20"/>
                  <w:u w:val="none"/>
                  <w:lang w:val="en-US" w:eastAsia="zh-CN" w:bidi="ar"/>
                </w:rPr>
                <w:t>68</w:t>
              </w:r>
            </w:ins>
            <w:del w:id="1623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0D8A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3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3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3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75309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35" w:author="Administrator" w:date="2024-08-08T10:57:49Z">
              <w:r>
                <w:rPr>
                  <w:rFonts w:hint="eastAsia" w:ascii="宋体" w:hAnsi="宋体" w:eastAsia="宋体" w:cs="宋体"/>
                  <w:i w:val="0"/>
                  <w:color w:val="000000"/>
                  <w:kern w:val="0"/>
                  <w:sz w:val="20"/>
                  <w:szCs w:val="20"/>
                  <w:u w:val="none"/>
                  <w:lang w:val="en-US" w:eastAsia="zh-CN" w:bidi="ar"/>
                </w:rPr>
                <w:t xml:space="preserve">    用于文化事业的彩票公益金支出</w:t>
              </w:r>
            </w:ins>
            <w:del w:id="1623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用于巩固脱贫衔接乡村振兴的彩票公益金支出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3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F99EE3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38" w:author="Administrator" w:date="2024-08-08T10:57:49Z">
                <w:pPr>
                  <w:keepNext w:val="0"/>
                  <w:keepLines w:val="0"/>
                  <w:widowControl/>
                  <w:suppressLineNumbers w:val="0"/>
                  <w:jc w:val="right"/>
                  <w:textAlignment w:val="center"/>
                </w:pPr>
              </w:pPrChange>
            </w:pPr>
            <w:del w:id="1623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D341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4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4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4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512B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42" w:author="Administrator" w:date="2024-08-08T10:57:49Z">
              <w:r>
                <w:rPr>
                  <w:rFonts w:hint="eastAsia" w:ascii="宋体" w:hAnsi="宋体" w:eastAsia="宋体" w:cs="宋体"/>
                  <w:i w:val="0"/>
                  <w:color w:val="000000"/>
                  <w:kern w:val="0"/>
                  <w:sz w:val="20"/>
                  <w:szCs w:val="20"/>
                  <w:u w:val="none"/>
                  <w:lang w:val="en-US" w:eastAsia="zh-CN" w:bidi="ar"/>
                </w:rPr>
                <w:t xml:space="preserve">    用于巩固脱贫攻坚成果衔接乡村振兴的彩票公益金支出</w:t>
              </w:r>
            </w:ins>
            <w:del w:id="1624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用于法律援助的彩票公益金支出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4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54A9B7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45" w:author="Administrator" w:date="2024-08-08T10:57:49Z">
                <w:pPr>
                  <w:keepNext w:val="0"/>
                  <w:keepLines w:val="0"/>
                  <w:widowControl/>
                  <w:suppressLineNumbers w:val="0"/>
                  <w:jc w:val="right"/>
                  <w:textAlignment w:val="center"/>
                </w:pPr>
              </w:pPrChange>
            </w:pPr>
            <w:del w:id="1624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84E8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4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4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4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60F8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49" w:author="Administrator" w:date="2024-08-08T10:57:49Z">
              <w:r>
                <w:rPr>
                  <w:rFonts w:hint="eastAsia" w:ascii="宋体" w:hAnsi="宋体" w:eastAsia="宋体" w:cs="宋体"/>
                  <w:i w:val="0"/>
                  <w:color w:val="000000"/>
                  <w:kern w:val="0"/>
                  <w:sz w:val="20"/>
                  <w:szCs w:val="20"/>
                  <w:u w:val="none"/>
                  <w:lang w:val="en-US" w:eastAsia="zh-CN" w:bidi="ar"/>
                </w:rPr>
                <w:t xml:space="preserve">    用于法律援助的彩票公益金支出</w:t>
              </w:r>
            </w:ins>
            <w:del w:id="1625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用于城乡医疗救助的彩票公益金支出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5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316CB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52" w:author="Administrator" w:date="2024-08-08T10:57:49Z">
                <w:pPr>
                  <w:keepNext w:val="0"/>
                  <w:keepLines w:val="0"/>
                  <w:widowControl/>
                  <w:suppressLineNumbers w:val="0"/>
                  <w:jc w:val="right"/>
                  <w:textAlignment w:val="center"/>
                </w:pPr>
              </w:pPrChange>
            </w:pPr>
            <w:del w:id="16253" w:author="Administrator" w:date="2024-08-08T10:57:49Z">
              <w:r>
                <w:rPr>
                  <w:rFonts w:hint="eastAsia" w:ascii="宋体" w:hAnsi="宋体" w:eastAsia="宋体" w:cs="宋体"/>
                  <w:i w:val="0"/>
                  <w:iCs w:val="0"/>
                  <w:color w:val="000000"/>
                  <w:kern w:val="0"/>
                  <w:sz w:val="20"/>
                  <w:szCs w:val="20"/>
                  <w:u w:val="none"/>
                  <w:lang w:val="en-US" w:eastAsia="zh-CN" w:bidi="ar"/>
                </w:rPr>
                <w:delText>86</w:delText>
              </w:r>
            </w:del>
          </w:p>
        </w:tc>
      </w:tr>
      <w:tr w14:paraId="18537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625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5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5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E50C3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56" w:author="Administrator" w:date="2024-08-08T10:57:49Z">
              <w:r>
                <w:rPr>
                  <w:rFonts w:hint="eastAsia" w:ascii="宋体" w:hAnsi="宋体" w:eastAsia="宋体" w:cs="宋体"/>
                  <w:i w:val="0"/>
                  <w:color w:val="000000"/>
                  <w:kern w:val="0"/>
                  <w:sz w:val="20"/>
                  <w:szCs w:val="20"/>
                  <w:u w:val="none"/>
                  <w:lang w:val="en-US" w:eastAsia="zh-CN" w:bidi="ar"/>
                </w:rPr>
                <w:t xml:space="preserve">    用于城乡医疗救助的彩票公益金支出</w:t>
              </w:r>
            </w:ins>
            <w:del w:id="1625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用于其他社会公益事业的彩票公益金支出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5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547B2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59" w:author="Administrator" w:date="2024-08-08T10:57:49Z">
                <w:pPr>
                  <w:keepNext w:val="0"/>
                  <w:keepLines w:val="0"/>
                  <w:widowControl/>
                  <w:suppressLineNumbers w:val="0"/>
                  <w:jc w:val="right"/>
                  <w:textAlignment w:val="center"/>
                </w:pPr>
              </w:pPrChange>
            </w:pPr>
            <w:del w:id="1626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7F80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6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6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6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959E8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63" w:author="Administrator" w:date="2024-08-08T10:57:49Z">
              <w:r>
                <w:rPr>
                  <w:rFonts w:hint="eastAsia" w:ascii="宋体" w:hAnsi="宋体" w:eastAsia="宋体" w:cs="宋体"/>
                  <w:i w:val="0"/>
                  <w:color w:val="000000"/>
                  <w:kern w:val="0"/>
                  <w:sz w:val="20"/>
                  <w:szCs w:val="20"/>
                  <w:u w:val="none"/>
                  <w:lang w:val="en-US" w:eastAsia="zh-CN" w:bidi="ar"/>
                </w:rPr>
                <w:t xml:space="preserve">    用于其他社会公益事业的彩票公益金支出</w:t>
              </w:r>
            </w:ins>
            <w:del w:id="16264" w:author="Administrator" w:date="2024-08-08T10:57:49Z">
              <w:r>
                <w:rPr>
                  <w:rFonts w:hint="eastAsia" w:ascii="宋体" w:hAnsi="宋体" w:eastAsia="宋体" w:cs="宋体"/>
                  <w:i w:val="0"/>
                  <w:iCs w:val="0"/>
                  <w:color w:val="000000"/>
                  <w:kern w:val="0"/>
                  <w:sz w:val="20"/>
                  <w:szCs w:val="20"/>
                  <w:u w:val="none"/>
                  <w:lang w:val="en-US" w:eastAsia="zh-CN" w:bidi="ar"/>
                </w:rPr>
                <w:delText>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6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A7AD45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66" w:author="Administrator" w:date="2024-08-08T10:57:49Z">
                <w:pPr>
                  <w:keepNext w:val="0"/>
                  <w:keepLines w:val="0"/>
                  <w:widowControl/>
                  <w:suppressLineNumbers w:val="0"/>
                  <w:jc w:val="right"/>
                  <w:textAlignment w:val="center"/>
                </w:pPr>
              </w:pPrChange>
            </w:pPr>
            <w:del w:id="16267" w:author="Administrator" w:date="2024-08-08T10:57:49Z">
              <w:r>
                <w:rPr>
                  <w:rFonts w:hint="eastAsia" w:ascii="宋体" w:hAnsi="宋体" w:eastAsia="宋体" w:cs="宋体"/>
                  <w:i w:val="0"/>
                  <w:iCs w:val="0"/>
                  <w:color w:val="000000"/>
                  <w:kern w:val="0"/>
                  <w:sz w:val="20"/>
                  <w:szCs w:val="20"/>
                  <w:u w:val="none"/>
                  <w:lang w:val="en-US" w:eastAsia="zh-CN" w:bidi="ar"/>
                </w:rPr>
                <w:delText>7,222</w:delText>
              </w:r>
            </w:del>
          </w:p>
        </w:tc>
      </w:tr>
      <w:tr w14:paraId="6D287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6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6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6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7FB6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70" w:author="Administrator" w:date="2024-08-08T10:57:49Z">
              <w:r>
                <w:rPr>
                  <w:rFonts w:hint="eastAsia" w:ascii="宋体" w:hAnsi="宋体" w:eastAsia="宋体" w:cs="宋体"/>
                  <w:i w:val="0"/>
                  <w:color w:val="000000"/>
                  <w:kern w:val="0"/>
                  <w:sz w:val="20"/>
                  <w:szCs w:val="20"/>
                  <w:u w:val="none"/>
                  <w:lang w:val="en-US" w:eastAsia="zh-CN" w:bidi="ar"/>
                </w:rPr>
                <w:t>债务付息支出</w:t>
              </w:r>
            </w:ins>
            <w:del w:id="1627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地方政府专项债务付息支出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7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B64BD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273" w:author="Administrator" w:date="2024-08-08T10:57:49Z">
              <w:r>
                <w:rPr>
                  <w:rFonts w:hint="eastAsia" w:ascii="宋体" w:hAnsi="宋体" w:eastAsia="宋体" w:cs="宋体"/>
                  <w:i w:val="0"/>
                  <w:color w:val="000000"/>
                  <w:kern w:val="0"/>
                  <w:sz w:val="20"/>
                  <w:szCs w:val="20"/>
                  <w:u w:val="none"/>
                  <w:lang w:val="en-US" w:eastAsia="zh-CN" w:bidi="ar"/>
                </w:rPr>
                <w:t>9,812</w:t>
              </w:r>
            </w:ins>
            <w:del w:id="16274" w:author="Administrator" w:date="2024-08-08T10:57:49Z">
              <w:r>
                <w:rPr>
                  <w:rFonts w:hint="eastAsia" w:ascii="宋体" w:hAnsi="宋体" w:eastAsia="宋体" w:cs="宋体"/>
                  <w:i w:val="0"/>
                  <w:iCs w:val="0"/>
                  <w:color w:val="000000"/>
                  <w:kern w:val="0"/>
                  <w:sz w:val="20"/>
                  <w:szCs w:val="20"/>
                  <w:u w:val="none"/>
                  <w:lang w:val="en-US" w:eastAsia="zh-CN" w:bidi="ar"/>
                </w:rPr>
                <w:delText>7,222</w:delText>
              </w:r>
            </w:del>
          </w:p>
        </w:tc>
      </w:tr>
      <w:tr w14:paraId="6DF0E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7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7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7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4A50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77" w:author="Administrator" w:date="2024-08-08T10:57:49Z">
              <w:r>
                <w:rPr>
                  <w:rFonts w:hint="eastAsia" w:ascii="宋体" w:hAnsi="宋体" w:eastAsia="宋体" w:cs="宋体"/>
                  <w:i w:val="0"/>
                  <w:color w:val="000000"/>
                  <w:kern w:val="0"/>
                  <w:sz w:val="20"/>
                  <w:szCs w:val="20"/>
                  <w:u w:val="none"/>
                  <w:lang w:val="en-US" w:eastAsia="zh-CN" w:bidi="ar"/>
                </w:rPr>
                <w:t xml:space="preserve">  地方政府专项债务付息支出</w:t>
              </w:r>
            </w:ins>
            <w:del w:id="1627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海南省高等级公路车辆通行附加费债务付息支出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7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A760F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280" w:author="Administrator" w:date="2024-08-08T10:57:49Z">
              <w:r>
                <w:rPr>
                  <w:rFonts w:hint="eastAsia" w:ascii="宋体" w:hAnsi="宋体" w:eastAsia="宋体" w:cs="宋体"/>
                  <w:i w:val="0"/>
                  <w:color w:val="000000"/>
                  <w:kern w:val="0"/>
                  <w:sz w:val="20"/>
                  <w:szCs w:val="20"/>
                  <w:u w:val="none"/>
                  <w:lang w:val="en-US" w:eastAsia="zh-CN" w:bidi="ar"/>
                </w:rPr>
                <w:t>9,812</w:t>
              </w:r>
            </w:ins>
            <w:del w:id="1628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6F79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8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8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8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5120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84" w:author="Administrator" w:date="2024-08-08T10:57:49Z">
              <w:r>
                <w:rPr>
                  <w:rFonts w:hint="eastAsia" w:ascii="宋体" w:hAnsi="宋体" w:eastAsia="宋体" w:cs="宋体"/>
                  <w:i w:val="0"/>
                  <w:color w:val="000000"/>
                  <w:kern w:val="0"/>
                  <w:sz w:val="20"/>
                  <w:szCs w:val="20"/>
                  <w:u w:val="none"/>
                  <w:lang w:val="en-US" w:eastAsia="zh-CN" w:bidi="ar"/>
                </w:rPr>
                <w:t xml:space="preserve">    海南省高等级公路车辆通行附加费债务付息支出</w:t>
              </w:r>
            </w:ins>
            <w:del w:id="1628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国家电影事业发展专项资金债务付息支出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8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15E84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87" w:author="Administrator" w:date="2024-08-08T10:57:49Z">
                <w:pPr>
                  <w:keepNext w:val="0"/>
                  <w:keepLines w:val="0"/>
                  <w:widowControl/>
                  <w:suppressLineNumbers w:val="0"/>
                  <w:jc w:val="right"/>
                  <w:textAlignment w:val="center"/>
                </w:pPr>
              </w:pPrChange>
            </w:pPr>
            <w:del w:id="1628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C8C0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8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8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9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FB5E3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91" w:author="Administrator" w:date="2024-08-08T10:57:49Z">
              <w:r>
                <w:rPr>
                  <w:rFonts w:hint="eastAsia" w:ascii="宋体" w:hAnsi="宋体" w:eastAsia="宋体" w:cs="宋体"/>
                  <w:i w:val="0"/>
                  <w:color w:val="000000"/>
                  <w:kern w:val="0"/>
                  <w:sz w:val="20"/>
                  <w:szCs w:val="20"/>
                  <w:u w:val="none"/>
                  <w:lang w:val="en-US" w:eastAsia="zh-CN" w:bidi="ar"/>
                </w:rPr>
                <w:t xml:space="preserve">    国家电影事业发展专项资金债务付息支出</w:t>
              </w:r>
            </w:ins>
            <w:del w:id="1629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国有土地使用权出让金债务付息支出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9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8934C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294" w:author="Administrator" w:date="2024-08-08T10:57:49Z">
                <w:pPr>
                  <w:keepNext w:val="0"/>
                  <w:keepLines w:val="0"/>
                  <w:widowControl/>
                  <w:suppressLineNumbers w:val="0"/>
                  <w:jc w:val="right"/>
                  <w:textAlignment w:val="center"/>
                </w:pPr>
              </w:pPrChange>
            </w:pPr>
            <w:del w:id="16295" w:author="Administrator" w:date="2024-08-08T10:57:49Z">
              <w:r>
                <w:rPr>
                  <w:rFonts w:hint="eastAsia" w:ascii="宋体" w:hAnsi="宋体" w:eastAsia="宋体" w:cs="宋体"/>
                  <w:i w:val="0"/>
                  <w:iCs w:val="0"/>
                  <w:color w:val="000000"/>
                  <w:kern w:val="0"/>
                  <w:sz w:val="20"/>
                  <w:szCs w:val="20"/>
                  <w:u w:val="none"/>
                  <w:lang w:val="en-US" w:eastAsia="zh-CN" w:bidi="ar"/>
                </w:rPr>
                <w:delText>7,222</w:delText>
              </w:r>
            </w:del>
          </w:p>
        </w:tc>
      </w:tr>
      <w:tr w14:paraId="72CD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29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29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29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57D73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298" w:author="Administrator" w:date="2024-08-08T10:57:49Z">
              <w:r>
                <w:rPr>
                  <w:rFonts w:hint="eastAsia" w:ascii="宋体" w:hAnsi="宋体" w:eastAsia="宋体" w:cs="宋体"/>
                  <w:i w:val="0"/>
                  <w:color w:val="000000"/>
                  <w:kern w:val="0"/>
                  <w:sz w:val="20"/>
                  <w:szCs w:val="20"/>
                  <w:u w:val="none"/>
                  <w:lang w:val="en-US" w:eastAsia="zh-CN" w:bidi="ar"/>
                </w:rPr>
                <w:t xml:space="preserve">    国有土地使用权出让金债务付息支出</w:t>
              </w:r>
            </w:ins>
            <w:del w:id="1629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农业土地开发资金债务付息支出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0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3B3B4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301" w:author="Administrator" w:date="2024-08-08T10:57:49Z">
              <w:r>
                <w:rPr>
                  <w:rFonts w:hint="eastAsia" w:ascii="宋体" w:hAnsi="宋体" w:eastAsia="宋体" w:cs="宋体"/>
                  <w:i w:val="0"/>
                  <w:color w:val="000000"/>
                  <w:kern w:val="0"/>
                  <w:sz w:val="20"/>
                  <w:szCs w:val="20"/>
                  <w:u w:val="none"/>
                  <w:lang w:val="en-US" w:eastAsia="zh-CN" w:bidi="ar"/>
                </w:rPr>
                <w:t>1,541</w:t>
              </w:r>
            </w:ins>
            <w:del w:id="1630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6E947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0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0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0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C583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05" w:author="Administrator" w:date="2024-08-08T10:57:49Z">
              <w:r>
                <w:rPr>
                  <w:rFonts w:hint="eastAsia" w:ascii="宋体" w:hAnsi="宋体" w:eastAsia="宋体" w:cs="宋体"/>
                  <w:i w:val="0"/>
                  <w:color w:val="000000"/>
                  <w:kern w:val="0"/>
                  <w:sz w:val="20"/>
                  <w:szCs w:val="20"/>
                  <w:u w:val="none"/>
                  <w:lang w:val="en-US" w:eastAsia="zh-CN" w:bidi="ar"/>
                </w:rPr>
                <w:t xml:space="preserve">    农业土地开发资金债务付息支出</w:t>
              </w:r>
            </w:ins>
            <w:del w:id="1630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大中型水库库区基金债务付息支出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0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DB2502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08" w:author="Administrator" w:date="2024-08-08T10:57:49Z">
                <w:pPr>
                  <w:keepNext w:val="0"/>
                  <w:keepLines w:val="0"/>
                  <w:widowControl/>
                  <w:suppressLineNumbers w:val="0"/>
                  <w:jc w:val="right"/>
                  <w:textAlignment w:val="center"/>
                </w:pPr>
              </w:pPrChange>
            </w:pPr>
            <w:del w:id="1630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5137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1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1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1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E05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12" w:author="Administrator" w:date="2024-08-08T10:57:49Z">
              <w:r>
                <w:rPr>
                  <w:rFonts w:hint="eastAsia" w:ascii="宋体" w:hAnsi="宋体" w:eastAsia="宋体" w:cs="宋体"/>
                  <w:i w:val="0"/>
                  <w:color w:val="000000"/>
                  <w:kern w:val="0"/>
                  <w:sz w:val="20"/>
                  <w:szCs w:val="20"/>
                  <w:u w:val="none"/>
                  <w:lang w:val="en-US" w:eastAsia="zh-CN" w:bidi="ar"/>
                </w:rPr>
                <w:t xml:space="preserve">    大中型水库库区基金债务付息支出</w:t>
              </w:r>
            </w:ins>
            <w:del w:id="1631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城市基础设施配套费债务付息支出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1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5607E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15" w:author="Administrator" w:date="2024-08-08T10:57:49Z">
                <w:pPr>
                  <w:keepNext w:val="0"/>
                  <w:keepLines w:val="0"/>
                  <w:widowControl/>
                  <w:suppressLineNumbers w:val="0"/>
                  <w:jc w:val="right"/>
                  <w:textAlignment w:val="center"/>
                </w:pPr>
              </w:pPrChange>
            </w:pPr>
            <w:del w:id="1631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CE59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1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1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1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09EA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19" w:author="Administrator" w:date="2024-08-08T10:57:49Z">
              <w:r>
                <w:rPr>
                  <w:rFonts w:hint="eastAsia" w:ascii="宋体" w:hAnsi="宋体" w:eastAsia="宋体" w:cs="宋体"/>
                  <w:i w:val="0"/>
                  <w:color w:val="000000"/>
                  <w:kern w:val="0"/>
                  <w:sz w:val="20"/>
                  <w:szCs w:val="20"/>
                  <w:u w:val="none"/>
                  <w:lang w:val="en-US" w:eastAsia="zh-CN" w:bidi="ar"/>
                </w:rPr>
                <w:t xml:space="preserve">    城市基础设施配套费债务付息支出</w:t>
              </w:r>
            </w:ins>
            <w:del w:id="1632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小型水库移民扶助基金债务付息支出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2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003664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22" w:author="Administrator" w:date="2024-08-08T10:57:49Z">
                <w:pPr>
                  <w:keepNext w:val="0"/>
                  <w:keepLines w:val="0"/>
                  <w:widowControl/>
                  <w:suppressLineNumbers w:val="0"/>
                  <w:jc w:val="right"/>
                  <w:textAlignment w:val="center"/>
                </w:pPr>
              </w:pPrChange>
            </w:pPr>
            <w:del w:id="1632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076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2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2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2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BED2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26" w:author="Administrator" w:date="2024-08-08T10:57:49Z">
              <w:r>
                <w:rPr>
                  <w:rFonts w:hint="eastAsia" w:ascii="宋体" w:hAnsi="宋体" w:eastAsia="宋体" w:cs="宋体"/>
                  <w:i w:val="0"/>
                  <w:color w:val="000000"/>
                  <w:kern w:val="0"/>
                  <w:sz w:val="20"/>
                  <w:szCs w:val="20"/>
                  <w:u w:val="none"/>
                  <w:lang w:val="en-US" w:eastAsia="zh-CN" w:bidi="ar"/>
                </w:rPr>
                <w:t xml:space="preserve">    小型水库移民扶助基金债务付息支出</w:t>
              </w:r>
            </w:ins>
            <w:del w:id="1632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国家重大水利工程建设基金债务付息支出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2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2157A4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29" w:author="Administrator" w:date="2024-08-08T10:57:49Z">
                <w:pPr>
                  <w:keepNext w:val="0"/>
                  <w:keepLines w:val="0"/>
                  <w:widowControl/>
                  <w:suppressLineNumbers w:val="0"/>
                  <w:jc w:val="right"/>
                  <w:textAlignment w:val="center"/>
                </w:pPr>
              </w:pPrChange>
            </w:pPr>
            <w:del w:id="1633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65240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3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3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3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B304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33" w:author="Administrator" w:date="2024-08-08T10:57:49Z">
              <w:r>
                <w:rPr>
                  <w:rFonts w:hint="eastAsia" w:ascii="宋体" w:hAnsi="宋体" w:eastAsia="宋体" w:cs="宋体"/>
                  <w:i w:val="0"/>
                  <w:color w:val="000000"/>
                  <w:kern w:val="0"/>
                  <w:sz w:val="20"/>
                  <w:szCs w:val="20"/>
                  <w:u w:val="none"/>
                  <w:lang w:val="en-US" w:eastAsia="zh-CN" w:bidi="ar"/>
                </w:rPr>
                <w:t xml:space="preserve">    国家重大水利工程建设基金债务付息支出</w:t>
              </w:r>
            </w:ins>
            <w:del w:id="1633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车辆通行费债务付息支出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3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689B42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36" w:author="Administrator" w:date="2024-08-08T10:57:49Z">
                <w:pPr>
                  <w:keepNext w:val="0"/>
                  <w:keepLines w:val="0"/>
                  <w:widowControl/>
                  <w:suppressLineNumbers w:val="0"/>
                  <w:jc w:val="right"/>
                  <w:textAlignment w:val="center"/>
                </w:pPr>
              </w:pPrChange>
            </w:pPr>
            <w:del w:id="1633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7269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3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3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3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B254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40" w:author="Administrator" w:date="2024-08-08T10:57:49Z">
              <w:r>
                <w:rPr>
                  <w:rFonts w:hint="eastAsia" w:ascii="宋体" w:hAnsi="宋体" w:eastAsia="宋体" w:cs="宋体"/>
                  <w:i w:val="0"/>
                  <w:color w:val="000000"/>
                  <w:kern w:val="0"/>
                  <w:sz w:val="20"/>
                  <w:szCs w:val="20"/>
                  <w:u w:val="none"/>
                  <w:lang w:val="en-US" w:eastAsia="zh-CN" w:bidi="ar"/>
                </w:rPr>
                <w:t xml:space="preserve">    车辆通行费债务付息支出</w:t>
              </w:r>
            </w:ins>
            <w:del w:id="1634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污水处理费债务付息支出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4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1D12DD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43" w:author="Administrator" w:date="2024-08-08T10:57:49Z">
                <w:pPr>
                  <w:keepNext w:val="0"/>
                  <w:keepLines w:val="0"/>
                  <w:widowControl/>
                  <w:suppressLineNumbers w:val="0"/>
                  <w:jc w:val="right"/>
                  <w:textAlignment w:val="center"/>
                </w:pPr>
              </w:pPrChange>
            </w:pPr>
            <w:del w:id="1634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3359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4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4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4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328C6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47" w:author="Administrator" w:date="2024-08-08T10:57:49Z">
              <w:r>
                <w:rPr>
                  <w:rFonts w:hint="eastAsia" w:ascii="宋体" w:hAnsi="宋体" w:eastAsia="宋体" w:cs="宋体"/>
                  <w:i w:val="0"/>
                  <w:color w:val="000000"/>
                  <w:kern w:val="0"/>
                  <w:sz w:val="20"/>
                  <w:szCs w:val="20"/>
                  <w:u w:val="none"/>
                  <w:lang w:val="en-US" w:eastAsia="zh-CN" w:bidi="ar"/>
                </w:rPr>
                <w:t xml:space="preserve">    污水处理费债务付息支出</w:t>
              </w:r>
            </w:ins>
            <w:del w:id="1634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土地储备专项债券付息支出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4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67BBD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50" w:author="Administrator" w:date="2024-08-08T10:57:49Z">
                <w:pPr>
                  <w:keepNext w:val="0"/>
                  <w:keepLines w:val="0"/>
                  <w:widowControl/>
                  <w:suppressLineNumbers w:val="0"/>
                  <w:jc w:val="right"/>
                  <w:textAlignment w:val="center"/>
                </w:pPr>
              </w:pPrChange>
            </w:pPr>
            <w:del w:id="1635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5BFA2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5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5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5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C2D7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54" w:author="Administrator" w:date="2024-08-08T10:57:49Z">
              <w:r>
                <w:rPr>
                  <w:rFonts w:hint="eastAsia" w:ascii="宋体" w:hAnsi="宋体" w:eastAsia="宋体" w:cs="宋体"/>
                  <w:i w:val="0"/>
                  <w:color w:val="000000"/>
                  <w:kern w:val="0"/>
                  <w:sz w:val="20"/>
                  <w:szCs w:val="20"/>
                  <w:u w:val="none"/>
                  <w:lang w:val="en-US" w:eastAsia="zh-CN" w:bidi="ar"/>
                </w:rPr>
                <w:t xml:space="preserve">    土地储备专项债券付息支出</w:t>
              </w:r>
            </w:ins>
            <w:del w:id="1635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政府收费公路专项债券付息支出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5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3CE1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357" w:author="Administrator" w:date="2024-08-08T10:57:49Z">
              <w:r>
                <w:rPr>
                  <w:rFonts w:hint="eastAsia" w:ascii="宋体" w:hAnsi="宋体" w:eastAsia="宋体" w:cs="宋体"/>
                  <w:i w:val="0"/>
                  <w:color w:val="000000"/>
                  <w:kern w:val="0"/>
                  <w:sz w:val="20"/>
                  <w:szCs w:val="20"/>
                  <w:u w:val="none"/>
                  <w:lang w:val="en-US" w:eastAsia="zh-CN" w:bidi="ar"/>
                </w:rPr>
                <w:t>345</w:t>
              </w:r>
            </w:ins>
            <w:del w:id="1635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3956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5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5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6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8CF66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61" w:author="Administrator" w:date="2024-08-08T10:57:49Z">
              <w:r>
                <w:rPr>
                  <w:rFonts w:hint="eastAsia" w:ascii="宋体" w:hAnsi="宋体" w:eastAsia="宋体" w:cs="宋体"/>
                  <w:i w:val="0"/>
                  <w:color w:val="000000"/>
                  <w:kern w:val="0"/>
                  <w:sz w:val="20"/>
                  <w:szCs w:val="20"/>
                  <w:u w:val="none"/>
                  <w:lang w:val="en-US" w:eastAsia="zh-CN" w:bidi="ar"/>
                </w:rPr>
                <w:t xml:space="preserve">    政府收费公路专项债券付息支出</w:t>
              </w:r>
            </w:ins>
            <w:del w:id="1636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棚户区改造专项债券付息支出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6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2050AF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64" w:author="Administrator" w:date="2024-08-08T10:57:49Z">
                <w:pPr>
                  <w:keepNext w:val="0"/>
                  <w:keepLines w:val="0"/>
                  <w:widowControl/>
                  <w:suppressLineNumbers w:val="0"/>
                  <w:jc w:val="right"/>
                  <w:textAlignment w:val="center"/>
                </w:pPr>
              </w:pPrChange>
            </w:pPr>
            <w:del w:id="1636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8FFB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6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6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6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B37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68" w:author="Administrator" w:date="2024-08-08T10:57:49Z">
              <w:r>
                <w:rPr>
                  <w:rFonts w:hint="eastAsia" w:ascii="宋体" w:hAnsi="宋体" w:eastAsia="宋体" w:cs="宋体"/>
                  <w:i w:val="0"/>
                  <w:color w:val="000000"/>
                  <w:kern w:val="0"/>
                  <w:sz w:val="20"/>
                  <w:szCs w:val="20"/>
                  <w:u w:val="none"/>
                  <w:lang w:val="en-US" w:eastAsia="zh-CN" w:bidi="ar"/>
                </w:rPr>
                <w:t xml:space="preserve">    棚户区改造专项债券付息支出</w:t>
              </w:r>
            </w:ins>
            <w:del w:id="1636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其他地方自行试点项目收益专项债券付息支出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7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F99E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371" w:author="Administrator" w:date="2024-08-08T10:57:49Z">
              <w:r>
                <w:rPr>
                  <w:rFonts w:hint="eastAsia" w:ascii="宋体" w:hAnsi="宋体" w:eastAsia="宋体" w:cs="宋体"/>
                  <w:i w:val="0"/>
                  <w:color w:val="000000"/>
                  <w:kern w:val="0"/>
                  <w:sz w:val="20"/>
                  <w:szCs w:val="20"/>
                  <w:u w:val="none"/>
                  <w:lang w:val="en-US" w:eastAsia="zh-CN" w:bidi="ar"/>
                </w:rPr>
                <w:t>286</w:t>
              </w:r>
            </w:ins>
            <w:del w:id="1637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CEE8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7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7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7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33AAC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75" w:author="Administrator" w:date="2024-08-08T10:57:49Z">
              <w:r>
                <w:rPr>
                  <w:rFonts w:hint="eastAsia" w:ascii="宋体" w:hAnsi="宋体" w:eastAsia="宋体" w:cs="宋体"/>
                  <w:i w:val="0"/>
                  <w:color w:val="000000"/>
                  <w:kern w:val="0"/>
                  <w:sz w:val="20"/>
                  <w:szCs w:val="20"/>
                  <w:u w:val="none"/>
                  <w:lang w:val="en-US" w:eastAsia="zh-CN" w:bidi="ar"/>
                </w:rPr>
                <w:t xml:space="preserve">    其他地方自行试点项目收益专项债券付息支出</w:t>
              </w:r>
            </w:ins>
            <w:del w:id="1637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其他政府性基金债务付息支出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7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B7AF1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6378" w:author="Administrator" w:date="2024-08-08T10:57:49Z">
              <w:r>
                <w:rPr>
                  <w:rFonts w:hint="eastAsia" w:ascii="宋体" w:hAnsi="宋体" w:eastAsia="宋体" w:cs="宋体"/>
                  <w:i w:val="0"/>
                  <w:color w:val="000000"/>
                  <w:kern w:val="0"/>
                  <w:sz w:val="20"/>
                  <w:szCs w:val="20"/>
                  <w:u w:val="none"/>
                  <w:lang w:val="en-US" w:eastAsia="zh-CN" w:bidi="ar"/>
                </w:rPr>
                <w:t>7,640</w:t>
              </w:r>
            </w:ins>
            <w:del w:id="1637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561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8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8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8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14DF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82" w:author="Administrator" w:date="2024-08-08T10:57:49Z">
              <w:r>
                <w:rPr>
                  <w:rFonts w:hint="eastAsia" w:ascii="宋体" w:hAnsi="宋体" w:eastAsia="宋体" w:cs="宋体"/>
                  <w:i w:val="0"/>
                  <w:color w:val="000000"/>
                  <w:kern w:val="0"/>
                  <w:sz w:val="20"/>
                  <w:szCs w:val="20"/>
                  <w:u w:val="none"/>
                  <w:lang w:val="en-US" w:eastAsia="zh-CN" w:bidi="ar"/>
                </w:rPr>
                <w:t xml:space="preserve">    其他政府性基金债务付息支出</w:t>
              </w:r>
            </w:ins>
            <w:del w:id="16383" w:author="Administrator" w:date="2024-08-08T10:57:49Z">
              <w:r>
                <w:rPr>
                  <w:rFonts w:hint="eastAsia" w:ascii="宋体" w:hAnsi="宋体" w:eastAsia="宋体" w:cs="宋体"/>
                  <w:i w:val="0"/>
                  <w:iCs w:val="0"/>
                  <w:color w:val="000000"/>
                  <w:kern w:val="0"/>
                  <w:sz w:val="20"/>
                  <w:szCs w:val="20"/>
                  <w:u w:val="none"/>
                  <w:lang w:val="en-US" w:eastAsia="zh-CN" w:bidi="ar"/>
                </w:rPr>
                <w:delText>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8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7C127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85" w:author="Administrator" w:date="2024-08-08T10:57:49Z">
                <w:pPr>
                  <w:keepNext w:val="0"/>
                  <w:keepLines w:val="0"/>
                  <w:widowControl/>
                  <w:suppressLineNumbers w:val="0"/>
                  <w:jc w:val="right"/>
                  <w:textAlignment w:val="center"/>
                </w:pPr>
              </w:pPrChange>
            </w:pPr>
            <w:del w:id="1638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9396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8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8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8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CD366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89" w:author="Administrator" w:date="2024-08-08T10:57:49Z">
              <w:r>
                <w:rPr>
                  <w:rFonts w:hint="eastAsia" w:ascii="宋体" w:hAnsi="宋体" w:eastAsia="宋体" w:cs="宋体"/>
                  <w:i w:val="0"/>
                  <w:color w:val="000000"/>
                  <w:kern w:val="0"/>
                  <w:sz w:val="20"/>
                  <w:szCs w:val="20"/>
                  <w:u w:val="none"/>
                  <w:lang w:val="en-US" w:eastAsia="zh-CN" w:bidi="ar"/>
                </w:rPr>
                <w:t>债务发行费用支出</w:t>
              </w:r>
            </w:ins>
            <w:del w:id="1639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地方政府专项债务发行费用支出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9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14187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92" w:author="Administrator" w:date="2024-08-08T10:57:49Z">
                <w:pPr>
                  <w:keepNext w:val="0"/>
                  <w:keepLines w:val="0"/>
                  <w:widowControl/>
                  <w:suppressLineNumbers w:val="0"/>
                  <w:jc w:val="right"/>
                  <w:textAlignment w:val="center"/>
                </w:pPr>
              </w:pPrChange>
            </w:pPr>
            <w:del w:id="1639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61DA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39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39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9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9B871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396" w:author="Administrator" w:date="2024-08-08T10:57:49Z">
              <w:r>
                <w:rPr>
                  <w:rFonts w:hint="eastAsia" w:ascii="宋体" w:hAnsi="宋体" w:eastAsia="宋体" w:cs="宋体"/>
                  <w:i w:val="0"/>
                  <w:color w:val="000000"/>
                  <w:kern w:val="0"/>
                  <w:sz w:val="20"/>
                  <w:szCs w:val="20"/>
                  <w:u w:val="none"/>
                  <w:lang w:val="en-US" w:eastAsia="zh-CN" w:bidi="ar"/>
                </w:rPr>
                <w:t xml:space="preserve">  地方政府专项债务发行费用支出</w:t>
              </w:r>
            </w:ins>
            <w:del w:id="1639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海南省高等级公路车辆通行附加费债务发行费用支出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39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FD8F7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399" w:author="Administrator" w:date="2024-08-08T10:57:49Z">
                <w:pPr>
                  <w:keepNext w:val="0"/>
                  <w:keepLines w:val="0"/>
                  <w:widowControl/>
                  <w:suppressLineNumbers w:val="0"/>
                  <w:jc w:val="right"/>
                  <w:textAlignment w:val="center"/>
                </w:pPr>
              </w:pPrChange>
            </w:pPr>
            <w:del w:id="1640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D38D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0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0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0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963E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03" w:author="Administrator" w:date="2024-08-08T10:57:49Z">
              <w:r>
                <w:rPr>
                  <w:rFonts w:hint="eastAsia" w:ascii="宋体" w:hAnsi="宋体" w:eastAsia="宋体" w:cs="宋体"/>
                  <w:i w:val="0"/>
                  <w:color w:val="000000"/>
                  <w:kern w:val="0"/>
                  <w:sz w:val="20"/>
                  <w:szCs w:val="20"/>
                  <w:u w:val="none"/>
                  <w:lang w:val="en-US" w:eastAsia="zh-CN" w:bidi="ar"/>
                </w:rPr>
                <w:t xml:space="preserve">    海南省高等级公路车辆通行附加费债务发行费用支出</w:t>
              </w:r>
            </w:ins>
            <w:del w:id="1640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国家电影事业发展专项资金债务发行费用支出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0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74978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06" w:author="Administrator" w:date="2024-08-08T10:57:49Z">
                <w:pPr>
                  <w:keepNext w:val="0"/>
                  <w:keepLines w:val="0"/>
                  <w:widowControl/>
                  <w:suppressLineNumbers w:val="0"/>
                  <w:jc w:val="right"/>
                  <w:textAlignment w:val="center"/>
                </w:pPr>
              </w:pPrChange>
            </w:pPr>
            <w:del w:id="1640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634D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0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0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0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4A8CE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10" w:author="Administrator" w:date="2024-08-08T10:57:49Z">
              <w:r>
                <w:rPr>
                  <w:rFonts w:hint="eastAsia" w:ascii="宋体" w:hAnsi="宋体" w:eastAsia="宋体" w:cs="宋体"/>
                  <w:i w:val="0"/>
                  <w:color w:val="000000"/>
                  <w:kern w:val="0"/>
                  <w:sz w:val="20"/>
                  <w:szCs w:val="20"/>
                  <w:u w:val="none"/>
                  <w:lang w:val="en-US" w:eastAsia="zh-CN" w:bidi="ar"/>
                </w:rPr>
                <w:t xml:space="preserve">    国家电影事业发展专项资金债务发行费用支出</w:t>
              </w:r>
            </w:ins>
            <w:del w:id="1641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国有土地使用权出让金债务发行费用支出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1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41671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13" w:author="Administrator" w:date="2024-08-08T10:57:49Z">
                <w:pPr>
                  <w:keepNext w:val="0"/>
                  <w:keepLines w:val="0"/>
                  <w:widowControl/>
                  <w:suppressLineNumbers w:val="0"/>
                  <w:jc w:val="right"/>
                  <w:textAlignment w:val="center"/>
                </w:pPr>
              </w:pPrChange>
            </w:pPr>
            <w:del w:id="1641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53A6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1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1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1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987F2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17" w:author="Administrator" w:date="2024-08-08T10:57:49Z">
              <w:r>
                <w:rPr>
                  <w:rFonts w:hint="eastAsia" w:ascii="宋体" w:hAnsi="宋体" w:eastAsia="宋体" w:cs="宋体"/>
                  <w:i w:val="0"/>
                  <w:color w:val="000000"/>
                  <w:kern w:val="0"/>
                  <w:sz w:val="20"/>
                  <w:szCs w:val="20"/>
                  <w:u w:val="none"/>
                  <w:lang w:val="en-US" w:eastAsia="zh-CN" w:bidi="ar"/>
                </w:rPr>
                <w:t xml:space="preserve">    国有土地使用权出让金债务发行费用支出</w:t>
              </w:r>
            </w:ins>
            <w:del w:id="1641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农业土地开发资金债务发行费用支出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1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551718F">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20" w:author="Administrator" w:date="2024-08-08T10:57:49Z">
                <w:pPr>
                  <w:keepNext w:val="0"/>
                  <w:keepLines w:val="0"/>
                  <w:widowControl/>
                  <w:suppressLineNumbers w:val="0"/>
                  <w:jc w:val="right"/>
                  <w:textAlignment w:val="center"/>
                </w:pPr>
              </w:pPrChange>
            </w:pPr>
            <w:del w:id="1642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29424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2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2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2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F7659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24" w:author="Administrator" w:date="2024-08-08T10:57:49Z">
              <w:r>
                <w:rPr>
                  <w:rFonts w:hint="eastAsia" w:ascii="宋体" w:hAnsi="宋体" w:eastAsia="宋体" w:cs="宋体"/>
                  <w:i w:val="0"/>
                  <w:color w:val="000000"/>
                  <w:kern w:val="0"/>
                  <w:sz w:val="20"/>
                  <w:szCs w:val="20"/>
                  <w:u w:val="none"/>
                  <w:lang w:val="en-US" w:eastAsia="zh-CN" w:bidi="ar"/>
                </w:rPr>
                <w:t xml:space="preserve">    农业土地开发资金债务发行费用支出</w:t>
              </w:r>
            </w:ins>
            <w:del w:id="1642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大中型水库库区基金债务发行费用支出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2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E74AF1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27" w:author="Administrator" w:date="2024-08-08T10:57:49Z">
                <w:pPr>
                  <w:keepNext w:val="0"/>
                  <w:keepLines w:val="0"/>
                  <w:widowControl/>
                  <w:suppressLineNumbers w:val="0"/>
                  <w:jc w:val="right"/>
                  <w:textAlignment w:val="center"/>
                </w:pPr>
              </w:pPrChange>
            </w:pPr>
            <w:del w:id="1642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5A34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2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2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3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EF6F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31" w:author="Administrator" w:date="2024-08-08T10:57:49Z">
              <w:r>
                <w:rPr>
                  <w:rFonts w:hint="eastAsia" w:ascii="宋体" w:hAnsi="宋体" w:eastAsia="宋体" w:cs="宋体"/>
                  <w:i w:val="0"/>
                  <w:color w:val="000000"/>
                  <w:kern w:val="0"/>
                  <w:sz w:val="20"/>
                  <w:szCs w:val="20"/>
                  <w:u w:val="none"/>
                  <w:lang w:val="en-US" w:eastAsia="zh-CN" w:bidi="ar"/>
                </w:rPr>
                <w:t xml:space="preserve">    大中型水库库区基金债务发行费用支出</w:t>
              </w:r>
            </w:ins>
            <w:del w:id="16432"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城市基础设施配套费债务发行费用支出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3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21FAE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34" w:author="Administrator" w:date="2024-08-08T10:57:49Z">
                <w:pPr>
                  <w:keepNext w:val="0"/>
                  <w:keepLines w:val="0"/>
                  <w:widowControl/>
                  <w:suppressLineNumbers w:val="0"/>
                  <w:jc w:val="right"/>
                  <w:textAlignment w:val="center"/>
                </w:pPr>
              </w:pPrChange>
            </w:pPr>
            <w:del w:id="1643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F41A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3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3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3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844F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38" w:author="Administrator" w:date="2024-08-08T10:57:49Z">
              <w:r>
                <w:rPr>
                  <w:rFonts w:hint="eastAsia" w:ascii="宋体" w:hAnsi="宋体" w:eastAsia="宋体" w:cs="宋体"/>
                  <w:i w:val="0"/>
                  <w:color w:val="000000"/>
                  <w:kern w:val="0"/>
                  <w:sz w:val="20"/>
                  <w:szCs w:val="20"/>
                  <w:u w:val="none"/>
                  <w:lang w:val="en-US" w:eastAsia="zh-CN" w:bidi="ar"/>
                </w:rPr>
                <w:t xml:space="preserve">    城市基础设施配套费债务发行费用支出</w:t>
              </w:r>
            </w:ins>
            <w:del w:id="1643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小型水库移民扶助基金债务发行费用支出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4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98D92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41" w:author="Administrator" w:date="2024-08-08T10:57:49Z">
                <w:pPr>
                  <w:keepNext w:val="0"/>
                  <w:keepLines w:val="0"/>
                  <w:widowControl/>
                  <w:suppressLineNumbers w:val="0"/>
                  <w:jc w:val="right"/>
                  <w:textAlignment w:val="center"/>
                </w:pPr>
              </w:pPrChange>
            </w:pPr>
            <w:del w:id="1644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6A655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4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4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4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97B54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45" w:author="Administrator" w:date="2024-08-08T10:57:49Z">
              <w:r>
                <w:rPr>
                  <w:rFonts w:hint="eastAsia" w:ascii="宋体" w:hAnsi="宋体" w:eastAsia="宋体" w:cs="宋体"/>
                  <w:i w:val="0"/>
                  <w:color w:val="000000"/>
                  <w:kern w:val="0"/>
                  <w:sz w:val="20"/>
                  <w:szCs w:val="20"/>
                  <w:u w:val="none"/>
                  <w:lang w:val="en-US" w:eastAsia="zh-CN" w:bidi="ar"/>
                </w:rPr>
                <w:t xml:space="preserve">    小型水库移民扶助基金债务发行费用支出</w:t>
              </w:r>
            </w:ins>
            <w:del w:id="1644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国家重大水利工程建设基金债务发行费用支出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4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9B58D7">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48" w:author="Administrator" w:date="2024-08-08T10:57:49Z">
                <w:pPr>
                  <w:keepNext w:val="0"/>
                  <w:keepLines w:val="0"/>
                  <w:widowControl/>
                  <w:suppressLineNumbers w:val="0"/>
                  <w:jc w:val="right"/>
                  <w:textAlignment w:val="center"/>
                </w:pPr>
              </w:pPrChange>
            </w:pPr>
            <w:del w:id="1644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EDD5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5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5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5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0D97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52" w:author="Administrator" w:date="2024-08-08T10:57:49Z">
              <w:r>
                <w:rPr>
                  <w:rFonts w:hint="eastAsia" w:ascii="宋体" w:hAnsi="宋体" w:eastAsia="宋体" w:cs="宋体"/>
                  <w:i w:val="0"/>
                  <w:color w:val="000000"/>
                  <w:kern w:val="0"/>
                  <w:sz w:val="20"/>
                  <w:szCs w:val="20"/>
                  <w:u w:val="none"/>
                  <w:lang w:val="en-US" w:eastAsia="zh-CN" w:bidi="ar"/>
                </w:rPr>
                <w:t xml:space="preserve">    国家重大水利工程建设基金债务发行费用支出</w:t>
              </w:r>
            </w:ins>
            <w:del w:id="1645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车辆通行费债务发行费用支出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5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683B9C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55" w:author="Administrator" w:date="2024-08-08T10:57:49Z">
                <w:pPr>
                  <w:keepNext w:val="0"/>
                  <w:keepLines w:val="0"/>
                  <w:widowControl/>
                  <w:suppressLineNumbers w:val="0"/>
                  <w:jc w:val="right"/>
                  <w:textAlignment w:val="center"/>
                </w:pPr>
              </w:pPrChange>
            </w:pPr>
            <w:del w:id="1645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78D21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5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5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5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BA39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59" w:author="Administrator" w:date="2024-08-08T10:57:49Z">
              <w:r>
                <w:rPr>
                  <w:rFonts w:hint="eastAsia" w:ascii="宋体" w:hAnsi="宋体" w:eastAsia="宋体" w:cs="宋体"/>
                  <w:i w:val="0"/>
                  <w:color w:val="000000"/>
                  <w:kern w:val="0"/>
                  <w:sz w:val="20"/>
                  <w:szCs w:val="20"/>
                  <w:u w:val="none"/>
                  <w:lang w:val="en-US" w:eastAsia="zh-CN" w:bidi="ar"/>
                </w:rPr>
                <w:t xml:space="preserve">    车辆通行费债务发行费用支出</w:t>
              </w:r>
            </w:ins>
            <w:del w:id="1646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污水处理费债务发行费用支出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6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9A85305">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62" w:author="Administrator" w:date="2024-08-08T10:57:49Z">
                <w:pPr>
                  <w:keepNext w:val="0"/>
                  <w:keepLines w:val="0"/>
                  <w:widowControl/>
                  <w:suppressLineNumbers w:val="0"/>
                  <w:jc w:val="right"/>
                  <w:textAlignment w:val="center"/>
                </w:pPr>
              </w:pPrChange>
            </w:pPr>
            <w:del w:id="1646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6B6BF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6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6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6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88D13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66" w:author="Administrator" w:date="2024-08-08T10:57:49Z">
              <w:r>
                <w:rPr>
                  <w:rFonts w:hint="eastAsia" w:ascii="宋体" w:hAnsi="宋体" w:eastAsia="宋体" w:cs="宋体"/>
                  <w:i w:val="0"/>
                  <w:color w:val="000000"/>
                  <w:kern w:val="0"/>
                  <w:sz w:val="20"/>
                  <w:szCs w:val="20"/>
                  <w:u w:val="none"/>
                  <w:lang w:val="en-US" w:eastAsia="zh-CN" w:bidi="ar"/>
                </w:rPr>
                <w:t xml:space="preserve">    污水处理费债务发行费用支出</w:t>
              </w:r>
            </w:ins>
            <w:del w:id="1646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土地储备专项债券发行费用支出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6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E6F592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69" w:author="Administrator" w:date="2024-08-08T10:57:49Z">
                <w:pPr>
                  <w:keepNext w:val="0"/>
                  <w:keepLines w:val="0"/>
                  <w:widowControl/>
                  <w:suppressLineNumbers w:val="0"/>
                  <w:jc w:val="right"/>
                  <w:textAlignment w:val="center"/>
                </w:pPr>
              </w:pPrChange>
            </w:pPr>
            <w:del w:id="1647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5529F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7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7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7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E8101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73" w:author="Administrator" w:date="2024-08-08T10:57:49Z">
              <w:r>
                <w:rPr>
                  <w:rFonts w:hint="eastAsia" w:ascii="宋体" w:hAnsi="宋体" w:eastAsia="宋体" w:cs="宋体"/>
                  <w:i w:val="0"/>
                  <w:color w:val="000000"/>
                  <w:kern w:val="0"/>
                  <w:sz w:val="20"/>
                  <w:szCs w:val="20"/>
                  <w:u w:val="none"/>
                  <w:lang w:val="en-US" w:eastAsia="zh-CN" w:bidi="ar"/>
                </w:rPr>
                <w:t xml:space="preserve">    土地储备专项债券发行费用支出</w:t>
              </w:r>
            </w:ins>
            <w:del w:id="1647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政府收费公路专项债券发行费用支出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7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15E619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76" w:author="Administrator" w:date="2024-08-08T10:57:49Z">
                <w:pPr>
                  <w:keepNext w:val="0"/>
                  <w:keepLines w:val="0"/>
                  <w:widowControl/>
                  <w:suppressLineNumbers w:val="0"/>
                  <w:jc w:val="right"/>
                  <w:textAlignment w:val="center"/>
                </w:pPr>
              </w:pPrChange>
            </w:pPr>
            <w:del w:id="1647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46D34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78"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78"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79"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DCE4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80" w:author="Administrator" w:date="2024-08-08T10:57:49Z">
              <w:r>
                <w:rPr>
                  <w:rFonts w:hint="eastAsia" w:ascii="宋体" w:hAnsi="宋体" w:eastAsia="宋体" w:cs="宋体"/>
                  <w:i w:val="0"/>
                  <w:color w:val="000000"/>
                  <w:kern w:val="0"/>
                  <w:sz w:val="20"/>
                  <w:szCs w:val="20"/>
                  <w:u w:val="none"/>
                  <w:lang w:val="en-US" w:eastAsia="zh-CN" w:bidi="ar"/>
                </w:rPr>
                <w:t xml:space="preserve">    政府收费公路专项债券发行费用支出</w:t>
              </w:r>
            </w:ins>
            <w:del w:id="1648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棚户区改造专项债券发行费用支出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82"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A2140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83" w:author="Administrator" w:date="2024-08-08T10:57:49Z">
                <w:pPr>
                  <w:keepNext w:val="0"/>
                  <w:keepLines w:val="0"/>
                  <w:widowControl/>
                  <w:suppressLineNumbers w:val="0"/>
                  <w:jc w:val="right"/>
                  <w:textAlignment w:val="center"/>
                </w:pPr>
              </w:pPrChange>
            </w:pPr>
            <w:del w:id="16484"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54B8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85"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85"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86"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B1802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87" w:author="Administrator" w:date="2024-08-08T10:57:49Z">
              <w:r>
                <w:rPr>
                  <w:rFonts w:hint="eastAsia" w:ascii="宋体" w:hAnsi="宋体" w:eastAsia="宋体" w:cs="宋体"/>
                  <w:i w:val="0"/>
                  <w:color w:val="000000"/>
                  <w:kern w:val="0"/>
                  <w:sz w:val="20"/>
                  <w:szCs w:val="20"/>
                  <w:u w:val="none"/>
                  <w:lang w:val="en-US" w:eastAsia="zh-CN" w:bidi="ar"/>
                </w:rPr>
                <w:t xml:space="preserve">    棚户区改造专项债券发行费用支出</w:t>
              </w:r>
            </w:ins>
            <w:del w:id="16488"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其他地方自行试点项目收益专项债券发行费用支出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89"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E24AFC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90" w:author="Administrator" w:date="2024-08-08T10:57:49Z">
                <w:pPr>
                  <w:keepNext w:val="0"/>
                  <w:keepLines w:val="0"/>
                  <w:widowControl/>
                  <w:suppressLineNumbers w:val="0"/>
                  <w:jc w:val="right"/>
                  <w:textAlignment w:val="center"/>
                </w:pPr>
              </w:pPrChange>
            </w:pPr>
            <w:del w:id="16491"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0007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92"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92"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93"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2C1F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494" w:author="Administrator" w:date="2024-08-08T10:57:49Z">
              <w:r>
                <w:rPr>
                  <w:rFonts w:hint="eastAsia" w:ascii="宋体" w:hAnsi="宋体" w:eastAsia="宋体" w:cs="宋体"/>
                  <w:i w:val="0"/>
                  <w:color w:val="000000"/>
                  <w:kern w:val="0"/>
                  <w:sz w:val="20"/>
                  <w:szCs w:val="20"/>
                  <w:u w:val="none"/>
                  <w:lang w:val="en-US" w:eastAsia="zh-CN" w:bidi="ar"/>
                </w:rPr>
                <w:t xml:space="preserve">    其他地方自行试点项目收益专项债券发行费用支出</w:t>
              </w:r>
            </w:ins>
            <w:del w:id="16495"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其他政府性基金债务发行费用支出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496"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0082B7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497" w:author="Administrator" w:date="2024-08-08T10:57:49Z">
                <w:pPr>
                  <w:keepNext w:val="0"/>
                  <w:keepLines w:val="0"/>
                  <w:widowControl/>
                  <w:suppressLineNumbers w:val="0"/>
                  <w:jc w:val="right"/>
                  <w:textAlignment w:val="center"/>
                </w:pPr>
              </w:pPrChange>
            </w:pPr>
            <w:del w:id="16498"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E18F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499"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499"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00"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CC05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01" w:author="Administrator" w:date="2024-08-08T10:57:49Z">
              <w:r>
                <w:rPr>
                  <w:rFonts w:hint="eastAsia" w:ascii="宋体" w:hAnsi="宋体" w:eastAsia="宋体" w:cs="宋体"/>
                  <w:i w:val="0"/>
                  <w:color w:val="000000"/>
                  <w:kern w:val="0"/>
                  <w:sz w:val="20"/>
                  <w:szCs w:val="20"/>
                  <w:u w:val="none"/>
                  <w:lang w:val="en-US" w:eastAsia="zh-CN" w:bidi="ar"/>
                </w:rPr>
                <w:t xml:space="preserve">    其他政府性基金债务发行费用支出</w:t>
              </w:r>
            </w:ins>
            <w:del w:id="16502" w:author="Administrator" w:date="2024-08-08T10:57:49Z">
              <w:r>
                <w:rPr>
                  <w:rFonts w:hint="eastAsia" w:ascii="宋体" w:hAnsi="宋体" w:eastAsia="宋体" w:cs="宋体"/>
                  <w:i w:val="0"/>
                  <w:iCs w:val="0"/>
                  <w:color w:val="000000"/>
                  <w:kern w:val="0"/>
                  <w:sz w:val="20"/>
                  <w:szCs w:val="20"/>
                  <w:u w:val="none"/>
                  <w:lang w:val="en-US" w:eastAsia="zh-CN" w:bidi="ar"/>
                </w:rPr>
                <w:delText>抗疫特别国债安排的支出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03"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5B4F58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04" w:author="Administrator" w:date="2024-08-08T10:57:49Z">
                <w:pPr>
                  <w:keepNext w:val="0"/>
                  <w:keepLines w:val="0"/>
                  <w:widowControl/>
                  <w:suppressLineNumbers w:val="0"/>
                  <w:jc w:val="right"/>
                  <w:textAlignment w:val="center"/>
                </w:pPr>
              </w:pPrChange>
            </w:pPr>
            <w:del w:id="16505"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17CC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06"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06"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07"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21AB9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08" w:author="Administrator" w:date="2024-08-08T10:57:49Z">
              <w:r>
                <w:rPr>
                  <w:rFonts w:hint="eastAsia" w:ascii="宋体" w:hAnsi="宋体" w:eastAsia="宋体" w:cs="宋体"/>
                  <w:i w:val="0"/>
                  <w:color w:val="000000"/>
                  <w:kern w:val="0"/>
                  <w:sz w:val="20"/>
                  <w:szCs w:val="20"/>
                  <w:u w:val="none"/>
                  <w:lang w:val="en-US" w:eastAsia="zh-CN" w:bidi="ar"/>
                </w:rPr>
                <w:t>抗疫特别国债安排的支出</w:t>
              </w:r>
            </w:ins>
            <w:del w:id="16509"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基础设施建设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10"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7772D0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11" w:author="Administrator" w:date="2024-08-08T10:57:49Z">
                <w:pPr>
                  <w:keepNext w:val="0"/>
                  <w:keepLines w:val="0"/>
                  <w:widowControl/>
                  <w:suppressLineNumbers w:val="0"/>
                  <w:jc w:val="right"/>
                  <w:textAlignment w:val="center"/>
                </w:pPr>
              </w:pPrChange>
            </w:pPr>
            <w:del w:id="16512"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56268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13"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13"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14"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D4379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15" w:author="Administrator" w:date="2024-08-08T10:57:49Z">
              <w:r>
                <w:rPr>
                  <w:rFonts w:hint="eastAsia" w:ascii="宋体" w:hAnsi="宋体" w:eastAsia="宋体" w:cs="宋体"/>
                  <w:i w:val="0"/>
                  <w:color w:val="000000"/>
                  <w:kern w:val="0"/>
                  <w:sz w:val="20"/>
                  <w:szCs w:val="20"/>
                  <w:u w:val="none"/>
                  <w:lang w:val="en-US" w:eastAsia="zh-CN" w:bidi="ar"/>
                </w:rPr>
                <w:t xml:space="preserve">  基础设施建设</w:t>
              </w:r>
            </w:ins>
            <w:del w:id="16516"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公共卫生体系建设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17"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90F89B">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18" w:author="Administrator" w:date="2024-08-08T10:57:49Z">
                <w:pPr>
                  <w:keepNext w:val="0"/>
                  <w:keepLines w:val="0"/>
                  <w:widowControl/>
                  <w:suppressLineNumbers w:val="0"/>
                  <w:jc w:val="right"/>
                  <w:textAlignment w:val="center"/>
                </w:pPr>
              </w:pPrChange>
            </w:pPr>
            <w:del w:id="16519"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D98D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20"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20"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21"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C9773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22" w:author="Administrator" w:date="2024-08-08T10:57:49Z">
              <w:r>
                <w:rPr>
                  <w:rFonts w:hint="eastAsia" w:ascii="宋体" w:hAnsi="宋体" w:eastAsia="宋体" w:cs="宋体"/>
                  <w:i w:val="0"/>
                  <w:color w:val="000000"/>
                  <w:kern w:val="0"/>
                  <w:sz w:val="20"/>
                  <w:szCs w:val="20"/>
                  <w:u w:val="none"/>
                  <w:lang w:val="en-US" w:eastAsia="zh-CN" w:bidi="ar"/>
                </w:rPr>
                <w:t xml:space="preserve">    公共卫生体系建设</w:t>
              </w:r>
            </w:ins>
            <w:del w:id="16523"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重大疫情防控救治体系建设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24"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A59A6B1">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25" w:author="Administrator" w:date="2024-08-08T10:57:49Z">
                <w:pPr>
                  <w:keepNext w:val="0"/>
                  <w:keepLines w:val="0"/>
                  <w:widowControl/>
                  <w:suppressLineNumbers w:val="0"/>
                  <w:jc w:val="right"/>
                  <w:textAlignment w:val="center"/>
                </w:pPr>
              </w:pPrChange>
            </w:pPr>
            <w:del w:id="16526"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1A9A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27"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27"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28"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C8C5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29" w:author="Administrator" w:date="2024-08-08T10:57:49Z">
              <w:r>
                <w:rPr>
                  <w:rFonts w:hint="eastAsia" w:ascii="宋体" w:hAnsi="宋体" w:eastAsia="宋体" w:cs="宋体"/>
                  <w:i w:val="0"/>
                  <w:color w:val="000000"/>
                  <w:kern w:val="0"/>
                  <w:sz w:val="20"/>
                  <w:szCs w:val="20"/>
                  <w:u w:val="none"/>
                  <w:lang w:val="en-US" w:eastAsia="zh-CN" w:bidi="ar"/>
                </w:rPr>
                <w:t xml:space="preserve">    重大疫情防控救治体系建设</w:t>
              </w:r>
            </w:ins>
            <w:del w:id="16530"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粮食安全</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31"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1BFB2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32" w:author="Administrator" w:date="2024-08-08T10:57:49Z">
                <w:pPr>
                  <w:keepNext w:val="0"/>
                  <w:keepLines w:val="0"/>
                  <w:widowControl/>
                  <w:suppressLineNumbers w:val="0"/>
                  <w:jc w:val="right"/>
                  <w:textAlignment w:val="center"/>
                </w:pPr>
              </w:pPrChange>
            </w:pPr>
            <w:del w:id="16533"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6CBA1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34"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34"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35"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9F1C2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36" w:author="Administrator" w:date="2024-08-08T10:57:49Z">
              <w:r>
                <w:rPr>
                  <w:rFonts w:hint="eastAsia" w:ascii="宋体" w:hAnsi="宋体" w:eastAsia="宋体" w:cs="宋体"/>
                  <w:i w:val="0"/>
                  <w:color w:val="000000"/>
                  <w:kern w:val="0"/>
                  <w:sz w:val="20"/>
                  <w:szCs w:val="20"/>
                  <w:u w:val="none"/>
                  <w:lang w:val="en-US" w:eastAsia="zh-CN" w:bidi="ar"/>
                </w:rPr>
                <w:t xml:space="preserve">    粮食安全</w:t>
              </w:r>
            </w:ins>
            <w:del w:id="16537"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能源安全</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38"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36298E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39" w:author="Administrator" w:date="2024-08-08T10:57:49Z">
                <w:pPr>
                  <w:keepNext w:val="0"/>
                  <w:keepLines w:val="0"/>
                  <w:widowControl/>
                  <w:suppressLineNumbers w:val="0"/>
                  <w:jc w:val="right"/>
                  <w:textAlignment w:val="center"/>
                </w:pPr>
              </w:pPrChange>
            </w:pPr>
            <w:del w:id="16540"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38988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41" w:author="Administrator" w:date="2024-08-08T10:57:49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41" w:author="Administrator" w:date="2024-08-08T10:57:49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42" w:author="Administrator" w:date="2024-08-08T10:57:49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C911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43" w:author="Administrator" w:date="2024-08-08T10:57:49Z">
              <w:r>
                <w:rPr>
                  <w:rFonts w:hint="eastAsia" w:ascii="宋体" w:hAnsi="宋体" w:eastAsia="宋体" w:cs="宋体"/>
                  <w:i w:val="0"/>
                  <w:color w:val="000000"/>
                  <w:kern w:val="0"/>
                  <w:sz w:val="20"/>
                  <w:szCs w:val="20"/>
                  <w:u w:val="none"/>
                  <w:lang w:val="en-US" w:eastAsia="zh-CN" w:bidi="ar"/>
                </w:rPr>
                <w:t xml:space="preserve">    能源安全</w:t>
              </w:r>
            </w:ins>
            <w:del w:id="16544"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应急物资保障</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45" w:author="Administrator" w:date="2024-08-08T10:57:49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1BF513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46" w:author="Administrator" w:date="2024-08-08T10:57:49Z">
                <w:pPr>
                  <w:keepNext w:val="0"/>
                  <w:keepLines w:val="0"/>
                  <w:widowControl/>
                  <w:suppressLineNumbers w:val="0"/>
                  <w:jc w:val="right"/>
                  <w:textAlignment w:val="center"/>
                </w:pPr>
              </w:pPrChange>
            </w:pPr>
            <w:del w:id="16547" w:author="Administrator" w:date="2024-08-08T10:57:49Z">
              <w:r>
                <w:rPr>
                  <w:rFonts w:hint="eastAsia" w:ascii="宋体" w:hAnsi="宋体" w:eastAsia="宋体" w:cs="宋体"/>
                  <w:i w:val="0"/>
                  <w:iCs w:val="0"/>
                  <w:color w:val="000000"/>
                  <w:kern w:val="0"/>
                  <w:sz w:val="20"/>
                  <w:szCs w:val="20"/>
                  <w:u w:val="none"/>
                  <w:lang w:val="en-US" w:eastAsia="zh-CN" w:bidi="ar"/>
                </w:rPr>
                <w:delText>0</w:delText>
              </w:r>
            </w:del>
          </w:p>
        </w:tc>
      </w:tr>
      <w:tr w14:paraId="68FF8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48"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48"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49"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53553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50" w:author="Administrator" w:date="2024-08-08T10:57:49Z">
              <w:r>
                <w:rPr>
                  <w:rFonts w:hint="eastAsia" w:ascii="宋体" w:hAnsi="宋体" w:eastAsia="宋体" w:cs="宋体"/>
                  <w:i w:val="0"/>
                  <w:color w:val="000000"/>
                  <w:kern w:val="0"/>
                  <w:sz w:val="20"/>
                  <w:szCs w:val="20"/>
                  <w:u w:val="none"/>
                  <w:lang w:val="en-US" w:eastAsia="zh-CN" w:bidi="ar"/>
                </w:rPr>
                <w:t xml:space="preserve">    应急物资保障</w:t>
              </w:r>
            </w:ins>
            <w:del w:id="16551" w:author="Administrator" w:date="2024-08-08T10:57:49Z">
              <w:r>
                <w:rPr>
                  <w:rFonts w:hint="eastAsia" w:ascii="宋体" w:hAnsi="宋体" w:eastAsia="宋体" w:cs="宋体"/>
                  <w:i w:val="0"/>
                  <w:iCs w:val="0"/>
                  <w:color w:val="000000"/>
                  <w:kern w:val="0"/>
                  <w:sz w:val="20"/>
                  <w:szCs w:val="20"/>
                  <w:u w:val="none"/>
                  <w:lang w:val="en-US" w:eastAsia="zh-CN" w:bidi="ar"/>
                </w:rPr>
                <w:delText xml:space="preserve">    产业链改造升级</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52"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D86214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53" w:author="Administrator" w:date="2024-08-08T10:57:50Z">
                <w:pPr>
                  <w:keepNext w:val="0"/>
                  <w:keepLines w:val="0"/>
                  <w:widowControl/>
                  <w:suppressLineNumbers w:val="0"/>
                  <w:jc w:val="right"/>
                  <w:textAlignment w:val="center"/>
                </w:pPr>
              </w:pPrChange>
            </w:pPr>
            <w:del w:id="16554"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661BF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55"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55"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56"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371A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57" w:author="Administrator" w:date="2024-08-08T10:57:50Z">
              <w:r>
                <w:rPr>
                  <w:rFonts w:hint="eastAsia" w:ascii="宋体" w:hAnsi="宋体" w:eastAsia="宋体" w:cs="宋体"/>
                  <w:i w:val="0"/>
                  <w:color w:val="000000"/>
                  <w:kern w:val="0"/>
                  <w:sz w:val="20"/>
                  <w:szCs w:val="20"/>
                  <w:u w:val="none"/>
                  <w:lang w:val="en-US" w:eastAsia="zh-CN" w:bidi="ar"/>
                </w:rPr>
                <w:t xml:space="preserve">    产业链改造升级</w:t>
              </w:r>
            </w:ins>
            <w:del w:id="16558"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城镇老旧小区改造</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59"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4F46A88">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60" w:author="Administrator" w:date="2024-08-08T10:57:50Z">
                <w:pPr>
                  <w:keepNext w:val="0"/>
                  <w:keepLines w:val="0"/>
                  <w:widowControl/>
                  <w:suppressLineNumbers w:val="0"/>
                  <w:jc w:val="right"/>
                  <w:textAlignment w:val="center"/>
                </w:pPr>
              </w:pPrChange>
            </w:pPr>
            <w:del w:id="16561"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0C1FB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62"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62"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63"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6F87C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64" w:author="Administrator" w:date="2024-08-08T10:57:50Z">
              <w:r>
                <w:rPr>
                  <w:rFonts w:hint="eastAsia" w:ascii="宋体" w:hAnsi="宋体" w:eastAsia="宋体" w:cs="宋体"/>
                  <w:i w:val="0"/>
                  <w:color w:val="000000"/>
                  <w:kern w:val="0"/>
                  <w:sz w:val="20"/>
                  <w:szCs w:val="20"/>
                  <w:u w:val="none"/>
                  <w:lang w:val="en-US" w:eastAsia="zh-CN" w:bidi="ar"/>
                </w:rPr>
                <w:t xml:space="preserve">    城镇老旧小区改造</w:t>
              </w:r>
            </w:ins>
            <w:del w:id="16565"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生态环境治理</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66"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0F9B40E">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67" w:author="Administrator" w:date="2024-08-08T10:57:50Z">
                <w:pPr>
                  <w:keepNext w:val="0"/>
                  <w:keepLines w:val="0"/>
                  <w:widowControl/>
                  <w:suppressLineNumbers w:val="0"/>
                  <w:jc w:val="right"/>
                  <w:textAlignment w:val="center"/>
                </w:pPr>
              </w:pPrChange>
            </w:pPr>
            <w:del w:id="16568"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29317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69"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69"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70"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460A2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71" w:author="Administrator" w:date="2024-08-08T10:57:50Z">
              <w:r>
                <w:rPr>
                  <w:rFonts w:hint="eastAsia" w:ascii="宋体" w:hAnsi="宋体" w:eastAsia="宋体" w:cs="宋体"/>
                  <w:i w:val="0"/>
                  <w:color w:val="000000"/>
                  <w:kern w:val="0"/>
                  <w:sz w:val="20"/>
                  <w:szCs w:val="20"/>
                  <w:u w:val="none"/>
                  <w:lang w:val="en-US" w:eastAsia="zh-CN" w:bidi="ar"/>
                </w:rPr>
                <w:t xml:space="preserve">    生态环境治理</w:t>
              </w:r>
            </w:ins>
            <w:del w:id="16572"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交通基础设施建设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73"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72D718A">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74" w:author="Administrator" w:date="2024-08-08T10:57:50Z">
                <w:pPr>
                  <w:keepNext w:val="0"/>
                  <w:keepLines w:val="0"/>
                  <w:widowControl/>
                  <w:suppressLineNumbers w:val="0"/>
                  <w:jc w:val="right"/>
                  <w:textAlignment w:val="center"/>
                </w:pPr>
              </w:pPrChange>
            </w:pPr>
            <w:del w:id="16575"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35AF0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76"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76"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77"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F4A89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78" w:author="Administrator" w:date="2024-08-08T10:57:50Z">
              <w:r>
                <w:rPr>
                  <w:rFonts w:hint="eastAsia" w:ascii="宋体" w:hAnsi="宋体" w:eastAsia="宋体" w:cs="宋体"/>
                  <w:i w:val="0"/>
                  <w:color w:val="000000"/>
                  <w:kern w:val="0"/>
                  <w:sz w:val="20"/>
                  <w:szCs w:val="20"/>
                  <w:u w:val="none"/>
                  <w:lang w:val="en-US" w:eastAsia="zh-CN" w:bidi="ar"/>
                </w:rPr>
                <w:t xml:space="preserve">    交通基础设施建设</w:t>
              </w:r>
            </w:ins>
            <w:del w:id="16579"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市政设施建设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80"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3913FB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81" w:author="Administrator" w:date="2024-08-08T10:57:50Z">
                <w:pPr>
                  <w:keepNext w:val="0"/>
                  <w:keepLines w:val="0"/>
                  <w:widowControl/>
                  <w:suppressLineNumbers w:val="0"/>
                  <w:jc w:val="right"/>
                  <w:textAlignment w:val="center"/>
                </w:pPr>
              </w:pPrChange>
            </w:pPr>
            <w:del w:id="16582"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254FE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83"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83"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84"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CAE73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85" w:author="Administrator" w:date="2024-08-08T10:57:50Z">
              <w:r>
                <w:rPr>
                  <w:rFonts w:hint="eastAsia" w:ascii="宋体" w:hAnsi="宋体" w:eastAsia="宋体" w:cs="宋体"/>
                  <w:i w:val="0"/>
                  <w:color w:val="000000"/>
                  <w:kern w:val="0"/>
                  <w:sz w:val="20"/>
                  <w:szCs w:val="20"/>
                  <w:u w:val="none"/>
                  <w:lang w:val="en-US" w:eastAsia="zh-CN" w:bidi="ar"/>
                </w:rPr>
                <w:t xml:space="preserve">    市政设施建设</w:t>
              </w:r>
            </w:ins>
            <w:del w:id="16586"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重大区域规划基础设施建设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87"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911C3C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88" w:author="Administrator" w:date="2024-08-08T10:57:50Z">
                <w:pPr>
                  <w:keepNext w:val="0"/>
                  <w:keepLines w:val="0"/>
                  <w:widowControl/>
                  <w:suppressLineNumbers w:val="0"/>
                  <w:jc w:val="right"/>
                  <w:textAlignment w:val="center"/>
                </w:pPr>
              </w:pPrChange>
            </w:pPr>
            <w:del w:id="16589"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768CC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90"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90"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91"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C1C11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92" w:author="Administrator" w:date="2024-08-08T10:57:50Z">
              <w:r>
                <w:rPr>
                  <w:rFonts w:hint="eastAsia" w:ascii="宋体" w:hAnsi="宋体" w:eastAsia="宋体" w:cs="宋体"/>
                  <w:i w:val="0"/>
                  <w:color w:val="000000"/>
                  <w:kern w:val="0"/>
                  <w:sz w:val="20"/>
                  <w:szCs w:val="20"/>
                  <w:u w:val="none"/>
                  <w:lang w:val="en-US" w:eastAsia="zh-CN" w:bidi="ar"/>
                </w:rPr>
                <w:t xml:space="preserve">    重大区域规划基础设施建设</w:t>
              </w:r>
            </w:ins>
            <w:del w:id="16593"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其他基础设施建设</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94"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4DAA3CD">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595" w:author="Administrator" w:date="2024-08-08T10:57:50Z">
                <w:pPr>
                  <w:keepNext w:val="0"/>
                  <w:keepLines w:val="0"/>
                  <w:widowControl/>
                  <w:suppressLineNumbers w:val="0"/>
                  <w:jc w:val="right"/>
                  <w:textAlignment w:val="center"/>
                </w:pPr>
              </w:pPrChange>
            </w:pPr>
            <w:del w:id="16596"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1E5AE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597"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597"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598"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E1E14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599" w:author="Administrator" w:date="2024-08-08T10:57:50Z">
              <w:r>
                <w:rPr>
                  <w:rFonts w:hint="eastAsia" w:ascii="宋体" w:hAnsi="宋体" w:eastAsia="宋体" w:cs="宋体"/>
                  <w:i w:val="0"/>
                  <w:color w:val="000000"/>
                  <w:kern w:val="0"/>
                  <w:sz w:val="20"/>
                  <w:szCs w:val="20"/>
                  <w:u w:val="none"/>
                  <w:lang w:val="en-US" w:eastAsia="zh-CN" w:bidi="ar"/>
                </w:rPr>
                <w:t xml:space="preserve">    其他基础设施建设</w:t>
              </w:r>
            </w:ins>
            <w:del w:id="16600"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抗疫相关支出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01"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501C5D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02" w:author="Administrator" w:date="2024-08-08T10:57:50Z">
                <w:pPr>
                  <w:keepNext w:val="0"/>
                  <w:keepLines w:val="0"/>
                  <w:widowControl/>
                  <w:suppressLineNumbers w:val="0"/>
                  <w:jc w:val="right"/>
                  <w:textAlignment w:val="center"/>
                </w:pPr>
              </w:pPrChange>
            </w:pPr>
            <w:del w:id="16603"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43864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04"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04"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05"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971F1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06" w:author="Administrator" w:date="2024-08-08T10:57:50Z">
              <w:r>
                <w:rPr>
                  <w:rFonts w:hint="eastAsia" w:ascii="宋体" w:hAnsi="宋体" w:eastAsia="宋体" w:cs="宋体"/>
                  <w:i w:val="0"/>
                  <w:color w:val="000000"/>
                  <w:kern w:val="0"/>
                  <w:sz w:val="20"/>
                  <w:szCs w:val="20"/>
                  <w:u w:val="none"/>
                  <w:lang w:val="en-US" w:eastAsia="zh-CN" w:bidi="ar"/>
                </w:rPr>
                <w:t xml:space="preserve">  抗疫相关支出</w:t>
              </w:r>
            </w:ins>
            <w:del w:id="16607"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减免房租补贴</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08"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6C11B72">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09" w:author="Administrator" w:date="2024-08-08T10:57:50Z">
                <w:pPr>
                  <w:keepNext w:val="0"/>
                  <w:keepLines w:val="0"/>
                  <w:widowControl/>
                  <w:suppressLineNumbers w:val="0"/>
                  <w:jc w:val="right"/>
                  <w:textAlignment w:val="center"/>
                </w:pPr>
              </w:pPrChange>
            </w:pPr>
            <w:del w:id="16610"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65B0E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11"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11"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12"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C1D2E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13" w:author="Administrator" w:date="2024-08-08T10:57:50Z">
              <w:r>
                <w:rPr>
                  <w:rFonts w:hint="eastAsia" w:ascii="宋体" w:hAnsi="宋体" w:eastAsia="宋体" w:cs="宋体"/>
                  <w:i w:val="0"/>
                  <w:color w:val="000000"/>
                  <w:kern w:val="0"/>
                  <w:sz w:val="20"/>
                  <w:szCs w:val="20"/>
                  <w:u w:val="none"/>
                  <w:lang w:val="en-US" w:eastAsia="zh-CN" w:bidi="ar"/>
                </w:rPr>
                <w:t xml:space="preserve">    减免房租补贴</w:t>
              </w:r>
            </w:ins>
            <w:del w:id="16614"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重点企业贷款贴息</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15"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81C6349">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16" w:author="Administrator" w:date="2024-08-08T10:57:50Z">
                <w:pPr>
                  <w:keepNext w:val="0"/>
                  <w:keepLines w:val="0"/>
                  <w:widowControl/>
                  <w:suppressLineNumbers w:val="0"/>
                  <w:jc w:val="right"/>
                  <w:textAlignment w:val="center"/>
                </w:pPr>
              </w:pPrChange>
            </w:pPr>
            <w:del w:id="16617"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45F85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18"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18"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19"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F021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20" w:author="Administrator" w:date="2024-08-08T10:57:50Z">
              <w:r>
                <w:rPr>
                  <w:rFonts w:hint="eastAsia" w:ascii="宋体" w:hAnsi="宋体" w:eastAsia="宋体" w:cs="宋体"/>
                  <w:i w:val="0"/>
                  <w:color w:val="000000"/>
                  <w:kern w:val="0"/>
                  <w:sz w:val="20"/>
                  <w:szCs w:val="20"/>
                  <w:u w:val="none"/>
                  <w:lang w:val="en-US" w:eastAsia="zh-CN" w:bidi="ar"/>
                </w:rPr>
                <w:t xml:space="preserve">    重点企业贷款贴息</w:t>
              </w:r>
            </w:ins>
            <w:del w:id="16621"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创业担保贷款贴息</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22"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0AE28F4">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23" w:author="Administrator" w:date="2024-08-08T10:57:50Z">
                <w:pPr>
                  <w:keepNext w:val="0"/>
                  <w:keepLines w:val="0"/>
                  <w:widowControl/>
                  <w:suppressLineNumbers w:val="0"/>
                  <w:jc w:val="right"/>
                  <w:textAlignment w:val="center"/>
                </w:pPr>
              </w:pPrChange>
            </w:pPr>
            <w:del w:id="16624"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78553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25"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25"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26"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1A39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27" w:author="Administrator" w:date="2024-08-08T10:57:50Z">
              <w:r>
                <w:rPr>
                  <w:rFonts w:hint="eastAsia" w:ascii="宋体" w:hAnsi="宋体" w:eastAsia="宋体" w:cs="宋体"/>
                  <w:i w:val="0"/>
                  <w:color w:val="000000"/>
                  <w:kern w:val="0"/>
                  <w:sz w:val="20"/>
                  <w:szCs w:val="20"/>
                  <w:u w:val="none"/>
                  <w:lang w:val="en-US" w:eastAsia="zh-CN" w:bidi="ar"/>
                </w:rPr>
                <w:t xml:space="preserve">    创业担保贷款贴息</w:t>
              </w:r>
            </w:ins>
            <w:del w:id="16628"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援企稳岗补贴</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29"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7EB2C5C">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30" w:author="Administrator" w:date="2024-08-08T10:57:50Z">
                <w:pPr>
                  <w:keepNext w:val="0"/>
                  <w:keepLines w:val="0"/>
                  <w:widowControl/>
                  <w:suppressLineNumbers w:val="0"/>
                  <w:jc w:val="right"/>
                  <w:textAlignment w:val="center"/>
                </w:pPr>
              </w:pPrChange>
            </w:pPr>
            <w:del w:id="16631"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01377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32"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32"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33"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D25F6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34" w:author="Administrator" w:date="2024-08-08T10:57:50Z">
              <w:r>
                <w:rPr>
                  <w:rFonts w:hint="eastAsia" w:ascii="宋体" w:hAnsi="宋体" w:eastAsia="宋体" w:cs="宋体"/>
                  <w:i w:val="0"/>
                  <w:color w:val="000000"/>
                  <w:kern w:val="0"/>
                  <w:sz w:val="20"/>
                  <w:szCs w:val="20"/>
                  <w:u w:val="none"/>
                  <w:lang w:val="en-US" w:eastAsia="zh-CN" w:bidi="ar"/>
                </w:rPr>
                <w:t xml:space="preserve">    援企稳岗补贴</w:t>
              </w:r>
            </w:ins>
            <w:del w:id="16635"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困难群众基本生活补助</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36"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505B3F50">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37" w:author="Administrator" w:date="2024-08-08T10:57:50Z">
                <w:pPr>
                  <w:keepNext w:val="0"/>
                  <w:keepLines w:val="0"/>
                  <w:widowControl/>
                  <w:suppressLineNumbers w:val="0"/>
                  <w:jc w:val="right"/>
                  <w:textAlignment w:val="center"/>
                </w:pPr>
              </w:pPrChange>
            </w:pPr>
            <w:del w:id="16638"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62D27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39" w:author="Administrator" w:date="2024-08-08T10:57: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39" w:author="Administrator" w:date="2024-08-08T10:57:50Z">
            <w:trPr>
              <w:trHeight w:val="270" w:hRule="atLeast"/>
            </w:trPr>
          </w:trPrChange>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40" w:author="Administrator" w:date="2024-08-08T10:57:50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86F68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ins w:id="16641" w:author="Administrator" w:date="2024-08-08T10:57:50Z">
              <w:r>
                <w:rPr>
                  <w:rFonts w:hint="eastAsia" w:ascii="宋体" w:hAnsi="宋体" w:eastAsia="宋体" w:cs="宋体"/>
                  <w:i w:val="0"/>
                  <w:color w:val="000000"/>
                  <w:kern w:val="0"/>
                  <w:sz w:val="20"/>
                  <w:szCs w:val="20"/>
                  <w:u w:val="none"/>
                  <w:lang w:val="en-US" w:eastAsia="zh-CN" w:bidi="ar"/>
                </w:rPr>
                <w:t xml:space="preserve">    困难群众基本生活补助</w:t>
              </w:r>
            </w:ins>
            <w:del w:id="16642" w:author="Administrator" w:date="2024-08-08T10:57:50Z">
              <w:r>
                <w:rPr>
                  <w:rFonts w:hint="eastAsia" w:ascii="宋体" w:hAnsi="宋体" w:eastAsia="宋体" w:cs="宋体"/>
                  <w:i w:val="0"/>
                  <w:iCs w:val="0"/>
                  <w:color w:val="000000"/>
                  <w:kern w:val="0"/>
                  <w:sz w:val="20"/>
                  <w:szCs w:val="20"/>
                  <w:u w:val="none"/>
                  <w:lang w:val="en-US" w:eastAsia="zh-CN" w:bidi="ar"/>
                </w:rPr>
                <w:delText xml:space="preserve">    其他抗疫相关支出</w:delText>
              </w:r>
            </w:del>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43" w:author="Administrator" w:date="2024-08-08T10:57:50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222CAF36">
            <w:pPr>
              <w:keepNext w:val="0"/>
              <w:keepLines w:val="0"/>
              <w:widowControl/>
              <w:suppressLineNumbers w:val="0"/>
              <w:jc w:val="right"/>
              <w:textAlignment w:val="auto"/>
              <w:rPr>
                <w:rFonts w:hint="eastAsia" w:ascii="宋体" w:hAnsi="宋体" w:eastAsia="宋体" w:cs="宋体"/>
                <w:i w:val="0"/>
                <w:iCs w:val="0"/>
                <w:color w:val="000000"/>
                <w:sz w:val="20"/>
                <w:szCs w:val="20"/>
                <w:u w:val="none"/>
              </w:rPr>
              <w:pPrChange w:id="16644" w:author="Administrator" w:date="2024-08-08T10:57:50Z">
                <w:pPr>
                  <w:keepNext w:val="0"/>
                  <w:keepLines w:val="0"/>
                  <w:widowControl/>
                  <w:suppressLineNumbers w:val="0"/>
                  <w:jc w:val="right"/>
                  <w:textAlignment w:val="center"/>
                </w:pPr>
              </w:pPrChange>
            </w:pPr>
            <w:del w:id="16645" w:author="Administrator" w:date="2024-08-08T10:57:50Z">
              <w:r>
                <w:rPr>
                  <w:rFonts w:hint="eastAsia" w:ascii="宋体" w:hAnsi="宋体" w:eastAsia="宋体" w:cs="宋体"/>
                  <w:i w:val="0"/>
                  <w:iCs w:val="0"/>
                  <w:color w:val="000000"/>
                  <w:kern w:val="0"/>
                  <w:sz w:val="20"/>
                  <w:szCs w:val="20"/>
                  <w:u w:val="none"/>
                  <w:lang w:val="en-US" w:eastAsia="zh-CN" w:bidi="ar"/>
                </w:rPr>
                <w:delText>0</w:delText>
              </w:r>
            </w:del>
          </w:p>
        </w:tc>
      </w:tr>
      <w:tr w14:paraId="2E807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ins w:id="16646" w:author="Administrator" w:date="2024-08-08T11:00:14Z"/>
        </w:trPr>
        <w:tc>
          <w:tcPr>
            <w:tcW w:w="6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CDE5">
            <w:pPr>
              <w:keepNext w:val="0"/>
              <w:keepLines w:val="0"/>
              <w:widowControl/>
              <w:suppressLineNumbers w:val="0"/>
              <w:jc w:val="left"/>
              <w:textAlignment w:val="center"/>
              <w:rPr>
                <w:ins w:id="16647" w:author="Administrator" w:date="2024-08-08T11:00:14Z"/>
                <w:rFonts w:hint="eastAsia" w:ascii="宋体" w:hAnsi="宋体" w:eastAsia="宋体" w:cs="宋体"/>
                <w:i w:val="0"/>
                <w:color w:val="000000"/>
                <w:kern w:val="0"/>
                <w:sz w:val="20"/>
                <w:szCs w:val="20"/>
                <w:u w:val="none"/>
                <w:lang w:val="en-US" w:eastAsia="zh-CN" w:bidi="ar"/>
              </w:rPr>
            </w:pPr>
            <w:ins w:id="16648" w:author="Administrator" w:date="2024-08-17T06:31:12Z">
              <w:r>
                <w:rPr>
                  <w:rFonts w:hint="eastAsia" w:ascii="宋体" w:hAnsi="宋体" w:eastAsia="宋体" w:cs="宋体"/>
                  <w:i w:val="0"/>
                  <w:color w:val="000000"/>
                  <w:kern w:val="0"/>
                  <w:sz w:val="20"/>
                  <w:szCs w:val="20"/>
                  <w:u w:val="none"/>
                  <w:lang w:val="en-US" w:eastAsia="zh-CN" w:bidi="ar"/>
                </w:rPr>
                <w:t xml:space="preserve"> </w:t>
              </w:r>
            </w:ins>
            <w:ins w:id="16649" w:author="Administrator" w:date="2024-08-17T06:31:42Z">
              <w:r>
                <w:rPr>
                  <w:rFonts w:hint="eastAsia" w:ascii="宋体" w:hAnsi="宋体" w:eastAsia="宋体" w:cs="宋体"/>
                  <w:i w:val="0"/>
                  <w:color w:val="000000"/>
                  <w:kern w:val="0"/>
                  <w:sz w:val="20"/>
                  <w:szCs w:val="20"/>
                  <w:u w:val="none"/>
                  <w:lang w:val="en-US" w:eastAsia="zh-CN" w:bidi="ar"/>
                </w:rPr>
                <w:t xml:space="preserve">  </w:t>
              </w:r>
            </w:ins>
            <w:ins w:id="16650" w:author="Administrator" w:date="2024-08-17T06:31:43Z">
              <w:r>
                <w:rPr>
                  <w:rFonts w:hint="eastAsia" w:ascii="宋体" w:hAnsi="宋体" w:eastAsia="宋体" w:cs="宋体"/>
                  <w:i w:val="0"/>
                  <w:color w:val="000000"/>
                  <w:kern w:val="0"/>
                  <w:sz w:val="20"/>
                  <w:szCs w:val="20"/>
                  <w:u w:val="none"/>
                  <w:lang w:val="en-US" w:eastAsia="zh-CN" w:bidi="ar"/>
                </w:rPr>
                <w:t xml:space="preserve"> </w:t>
              </w:r>
            </w:ins>
            <w:ins w:id="16651" w:author="Administrator" w:date="2024-08-17T06:31:12Z">
              <w:r>
                <w:rPr>
                  <w:rFonts w:hint="eastAsia" w:ascii="宋体" w:hAnsi="宋体" w:eastAsia="宋体" w:cs="宋体"/>
                  <w:i w:val="0"/>
                  <w:color w:val="000000"/>
                  <w:kern w:val="0"/>
                  <w:sz w:val="20"/>
                  <w:szCs w:val="20"/>
                  <w:u w:val="none"/>
                  <w:lang w:val="en-US" w:eastAsia="zh-CN" w:bidi="ar"/>
                </w:rPr>
                <w:t>其他抗疫相关支出</w:t>
              </w:r>
            </w:ins>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3593A">
            <w:pPr>
              <w:keepNext w:val="0"/>
              <w:keepLines w:val="0"/>
              <w:widowControl/>
              <w:suppressLineNumbers w:val="0"/>
              <w:jc w:val="right"/>
              <w:textAlignment w:val="auto"/>
              <w:rPr>
                <w:ins w:id="16652" w:author="Administrator" w:date="2024-08-08T11:00:14Z"/>
                <w:rFonts w:hint="eastAsia" w:ascii="宋体" w:hAnsi="宋体" w:eastAsia="宋体" w:cs="宋体"/>
                <w:i w:val="0"/>
                <w:iCs w:val="0"/>
                <w:color w:val="000000"/>
                <w:kern w:val="0"/>
                <w:sz w:val="20"/>
                <w:szCs w:val="20"/>
                <w:u w:val="none"/>
                <w:lang w:val="en-US" w:eastAsia="zh-CN" w:bidi="ar"/>
              </w:rPr>
            </w:pPr>
          </w:p>
        </w:tc>
      </w:tr>
      <w:tr w14:paraId="728E5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03F03">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二、上解上级支出</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CFFD1">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103</w:t>
            </w:r>
          </w:p>
        </w:tc>
      </w:tr>
      <w:tr w14:paraId="29551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53" w:author="Administrator" w:date="2024-08-08T11:02: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53" w:author="Administrator" w:date="2024-08-08T11:02:26Z">
            <w:trPr>
              <w:trHeight w:val="270"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6654" w:author="Administrator" w:date="2024-08-08T11:02:26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EE96E0C">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三、调出资金</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55" w:author="Administrator" w:date="2024-08-08T11:02:26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DB6AA72">
            <w:pPr>
              <w:widowControl/>
              <w:jc w:val="right"/>
              <w:textAlignment w:val="center"/>
              <w:rPr>
                <w:rFonts w:hint="eastAsia" w:ascii="宋体" w:hAnsi="宋体" w:eastAsia="宋体" w:cs="宋体"/>
                <w:i w:val="0"/>
                <w:iCs w:val="0"/>
                <w:color w:val="000000"/>
                <w:kern w:val="2"/>
                <w:sz w:val="20"/>
                <w:szCs w:val="20"/>
                <w:u w:val="none"/>
                <w:lang w:val="en-US" w:eastAsia="zh-CN" w:bidi="ar-SA"/>
              </w:rPr>
              <w:pPrChange w:id="16656" w:author="Administrator" w:date="2024-08-08T11:02:26Z">
                <w:pPr>
                  <w:jc w:val="right"/>
                </w:pPr>
              </w:pPrChange>
            </w:pPr>
            <w:ins w:id="16657" w:author="Administrator" w:date="2024-08-08T11:02:26Z">
              <w:r>
                <w:rPr>
                  <w:rFonts w:hint="eastAsia" w:ascii="宋体" w:hAnsi="宋体" w:eastAsia="宋体" w:cs="宋体"/>
                  <w:i w:val="0"/>
                  <w:color w:val="000000"/>
                  <w:kern w:val="0"/>
                  <w:sz w:val="20"/>
                  <w:szCs w:val="20"/>
                  <w:u w:val="none"/>
                  <w:lang w:val="en-US" w:eastAsia="zh-CN" w:bidi="ar"/>
                </w:rPr>
                <w:t>35,335</w:t>
              </w:r>
            </w:ins>
          </w:p>
        </w:tc>
      </w:tr>
      <w:tr w14:paraId="3EF62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58" w:author="Administrator" w:date="2024-08-08T11:02: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58" w:author="Administrator" w:date="2024-08-08T11:02:26Z">
            <w:trPr>
              <w:trHeight w:val="270"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6659" w:author="Administrator" w:date="2024-08-08T11:02:26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1E4DDB4">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四、债务还本支出</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60" w:author="Administrator" w:date="2024-08-08T11:02:26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67C7986E">
            <w:pPr>
              <w:widowControl/>
              <w:jc w:val="right"/>
              <w:textAlignment w:val="center"/>
              <w:rPr>
                <w:rFonts w:hint="eastAsia" w:ascii="宋体" w:hAnsi="宋体" w:eastAsia="宋体" w:cs="宋体"/>
                <w:i w:val="0"/>
                <w:iCs w:val="0"/>
                <w:color w:val="000000"/>
                <w:kern w:val="2"/>
                <w:sz w:val="20"/>
                <w:szCs w:val="20"/>
                <w:u w:val="none"/>
                <w:lang w:val="en-US" w:eastAsia="zh-CN" w:bidi="ar-SA"/>
              </w:rPr>
              <w:pPrChange w:id="16661" w:author="Administrator" w:date="2024-08-08T11:02:26Z">
                <w:pPr>
                  <w:jc w:val="right"/>
                </w:pPr>
              </w:pPrChange>
            </w:pPr>
            <w:ins w:id="16662" w:author="Administrator" w:date="2024-08-08T11:02:26Z">
              <w:r>
                <w:rPr>
                  <w:rFonts w:hint="eastAsia" w:ascii="宋体" w:hAnsi="宋体" w:eastAsia="宋体" w:cs="宋体"/>
                  <w:i w:val="0"/>
                  <w:color w:val="000000"/>
                  <w:kern w:val="0"/>
                  <w:sz w:val="20"/>
                  <w:szCs w:val="20"/>
                  <w:u w:val="none"/>
                  <w:lang w:val="en-US" w:eastAsia="zh-CN" w:bidi="ar"/>
                </w:rPr>
                <w:t>7,800</w:t>
              </w:r>
            </w:ins>
          </w:p>
        </w:tc>
      </w:tr>
      <w:tr w14:paraId="20AA8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6663" w:author="Administrator" w:date="2024-08-08T11:02: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63" w:author="Administrator" w:date="2024-08-08T11:02:26Z">
            <w:trPr>
              <w:trHeight w:val="270"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6664" w:author="Administrator" w:date="2024-08-08T11:02:26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46AB9354">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五、计划单列市上解省支出</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65" w:author="Administrator" w:date="2024-08-08T11:02:26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1176158">
            <w:pPr>
              <w:jc w:val="right"/>
              <w:rPr>
                <w:rFonts w:hint="eastAsia" w:ascii="宋体" w:hAnsi="宋体" w:eastAsia="宋体" w:cs="宋体"/>
                <w:i w:val="0"/>
                <w:iCs w:val="0"/>
                <w:color w:val="000000"/>
                <w:kern w:val="2"/>
                <w:sz w:val="20"/>
                <w:szCs w:val="20"/>
                <w:u w:val="none"/>
                <w:lang w:val="en-US" w:eastAsia="zh-CN" w:bidi="ar-SA"/>
              </w:rPr>
            </w:pPr>
          </w:p>
        </w:tc>
      </w:tr>
      <w:tr w14:paraId="223F7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66" w:author="Administrator" w:date="2024-08-08T11:02: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66" w:author="Administrator" w:date="2024-08-08T11:02:26Z">
            <w:trPr>
              <w:trHeight w:val="270"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6667" w:author="Administrator" w:date="2024-08-08T11:02:26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1BE6E389">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六、待偿债再融资专项债券结余</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68" w:author="Administrator" w:date="2024-08-08T11:02:26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3658041E">
            <w:pPr>
              <w:jc w:val="right"/>
              <w:rPr>
                <w:rFonts w:hint="eastAsia" w:ascii="宋体" w:hAnsi="宋体" w:eastAsia="宋体" w:cs="宋体"/>
                <w:i w:val="0"/>
                <w:iCs w:val="0"/>
                <w:color w:val="000000"/>
                <w:kern w:val="2"/>
                <w:sz w:val="20"/>
                <w:szCs w:val="20"/>
                <w:u w:val="none"/>
                <w:lang w:val="en-US" w:eastAsia="zh-CN" w:bidi="ar-SA"/>
              </w:rPr>
            </w:pPr>
          </w:p>
        </w:tc>
      </w:tr>
      <w:tr w14:paraId="1606D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6669" w:author="Administrator" w:date="2024-08-08T11:02:2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70" w:hRule="atLeast"/>
          <w:trPrChange w:id="16669" w:author="Administrator" w:date="2024-08-08T11:02:26Z">
            <w:trPr>
              <w:trHeight w:val="270" w:hRule="atLeast"/>
            </w:trPr>
          </w:trPrChange>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16670" w:author="Administrator" w:date="2024-08-08T11:02:26Z">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0B00E864">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七、年终结余</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6671" w:author="Administrator" w:date="2024-08-08T11:02:26Z">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14:paraId="774A1903">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ins w:id="16672" w:author="Administrator" w:date="2024-08-08T11:02:26Z">
              <w:r>
                <w:rPr>
                  <w:rFonts w:hint="eastAsia" w:ascii="宋体" w:hAnsi="宋体" w:eastAsia="宋体" w:cs="宋体"/>
                  <w:i w:val="0"/>
                  <w:color w:val="000000"/>
                  <w:kern w:val="0"/>
                  <w:sz w:val="20"/>
                  <w:szCs w:val="20"/>
                  <w:u w:val="none"/>
                  <w:lang w:val="en-US" w:eastAsia="zh-CN" w:bidi="ar"/>
                </w:rPr>
                <w:t>351</w:t>
              </w:r>
            </w:ins>
            <w:del w:id="16673" w:author="Administrator" w:date="2024-08-08T11:02:26Z">
              <w:r>
                <w:rPr>
                  <w:rFonts w:hint="eastAsia" w:ascii="宋体" w:hAnsi="宋体" w:eastAsia="宋体" w:cs="宋体"/>
                  <w:i w:val="0"/>
                  <w:iCs w:val="0"/>
                  <w:color w:val="000000"/>
                  <w:kern w:val="0"/>
                  <w:sz w:val="20"/>
                  <w:szCs w:val="20"/>
                  <w:u w:val="none"/>
                  <w:lang w:val="en-US" w:eastAsia="zh-CN" w:bidi="ar"/>
                </w:rPr>
                <w:delText>364</w:delText>
              </w:r>
            </w:del>
          </w:p>
        </w:tc>
      </w:tr>
      <w:tr w14:paraId="0E4F2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4B75D">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支 出 总 计</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76C48">
            <w:pPr>
              <w:keepNext w:val="0"/>
              <w:keepLines w:val="0"/>
              <w:widowControl/>
              <w:suppressLineNumbers w:val="0"/>
              <w:jc w:val="right"/>
              <w:textAlignment w:val="center"/>
              <w:rPr>
                <w:rFonts w:hint="eastAsia" w:ascii="宋体" w:hAnsi="宋体" w:eastAsia="宋体" w:cs="宋体"/>
                <w:b/>
                <w:bCs/>
                <w:i w:val="0"/>
                <w:iCs w:val="0"/>
                <w:color w:val="000000"/>
                <w:kern w:val="2"/>
                <w:sz w:val="20"/>
                <w:szCs w:val="20"/>
                <w:u w:val="none"/>
                <w:lang w:val="en-US" w:eastAsia="zh-CN" w:bidi="ar-SA"/>
              </w:rPr>
            </w:pPr>
            <w:ins w:id="16674" w:author="Administrator" w:date="2024-08-08T11:02:52Z">
              <w:r>
                <w:rPr>
                  <w:rFonts w:hint="eastAsia" w:ascii="宋体" w:hAnsi="宋体" w:eastAsia="宋体" w:cs="宋体"/>
                  <w:b/>
                  <w:bCs/>
                  <w:color w:val="000000"/>
                  <w:kern w:val="0"/>
                  <w:sz w:val="20"/>
                  <w:szCs w:val="20"/>
                  <w:u w:val="none"/>
                  <w:lang w:bidi="ar"/>
                  <w:rPrChange w:id="16675" w:author="Administrator" w:date="2024-08-08T11:02:52Z">
                    <w:rPr>
                      <w:rFonts w:hint="eastAsia"/>
                    </w:rPr>
                  </w:rPrChange>
                </w:rPr>
                <w:t>256,591</w:t>
              </w:r>
            </w:ins>
            <w:del w:id="16676" w:author="Administrator" w:date="2024-08-08T11:02:52Z">
              <w:r>
                <w:rPr>
                  <w:rFonts w:hint="eastAsia" w:ascii="宋体" w:hAnsi="宋体" w:eastAsia="宋体" w:cs="宋体"/>
                  <w:b/>
                  <w:bCs/>
                  <w:i w:val="0"/>
                  <w:iCs w:val="0"/>
                  <w:color w:val="000000"/>
                  <w:kern w:val="0"/>
                  <w:sz w:val="20"/>
                  <w:szCs w:val="20"/>
                  <w:u w:val="none"/>
                  <w:lang w:val="en-US" w:eastAsia="zh-CN" w:bidi="ar"/>
                </w:rPr>
                <w:delText>180,658</w:delText>
              </w:r>
            </w:del>
          </w:p>
        </w:tc>
      </w:tr>
    </w:tbl>
    <w:p w14:paraId="62E389A1">
      <w:pPr>
        <w:rPr>
          <w:rFonts w:hint="eastAsia"/>
          <w:lang w:val="zh-CN"/>
        </w:rPr>
      </w:pPr>
      <w:r>
        <w:rPr>
          <w:rFonts w:hint="eastAsia"/>
          <w:lang w:val="zh-CN"/>
        </w:rPr>
        <w:br w:type="page"/>
      </w:r>
    </w:p>
    <w:p w14:paraId="188302AA">
      <w:pPr>
        <w:pStyle w:val="8"/>
        <w:widowControl/>
        <w:numPr>
          <w:ilvl w:val="0"/>
          <w:numId w:val="8"/>
        </w:numPr>
        <w:ind w:left="210" w:leftChars="0" w:firstLine="0" w:firstLineChars="0"/>
        <w:jc w:val="left"/>
        <w:outlineLvl w:val="0"/>
        <w:rPr>
          <w:rFonts w:ascii="仿宋" w:hAnsi="仿宋" w:eastAsia="仿宋"/>
          <w:sz w:val="32"/>
          <w:highlight w:val="none"/>
          <w:rPrChange w:id="16678" w:author="Administrator" w:date="2024-08-08T11:08:18Z">
            <w:rPr>
              <w:rFonts w:ascii="仿宋" w:hAnsi="仿宋" w:eastAsia="仿宋"/>
              <w:sz w:val="32"/>
            </w:rPr>
          </w:rPrChange>
        </w:rPr>
        <w:pPrChange w:id="16677" w:author="WPS_1675132163" w:date="2024-09-29T10:38:15Z">
          <w:pPr>
            <w:pStyle w:val="8"/>
            <w:widowControl/>
            <w:numPr>
              <w:ilvl w:val="0"/>
              <w:numId w:val="9"/>
            </w:numPr>
            <w:ind w:left="0" w:leftChars="0" w:firstLine="0" w:firstLineChars="0"/>
            <w:jc w:val="left"/>
            <w:outlineLvl w:val="0"/>
          </w:pPr>
        </w:pPrChange>
      </w:pPr>
      <w:bookmarkStart w:id="47" w:name="_Toc19800"/>
      <w:bookmarkStart w:id="48" w:name="_Toc28812"/>
      <w:bookmarkStart w:id="49" w:name="_Toc20037"/>
      <w:r>
        <w:rPr>
          <w:rFonts w:hint="eastAsia" w:ascii="仿宋" w:hAnsi="仿宋" w:eastAsia="仿宋"/>
          <w:sz w:val="32"/>
          <w:highlight w:val="none"/>
          <w:rPrChange w:id="16679" w:author="Administrator" w:date="2024-08-08T11:08:18Z">
            <w:rPr>
              <w:rFonts w:hint="eastAsia" w:ascii="仿宋" w:hAnsi="仿宋" w:eastAsia="仿宋"/>
              <w:sz w:val="32"/>
            </w:rPr>
          </w:rPrChange>
        </w:rPr>
        <w:t>202</w:t>
      </w:r>
      <w:ins w:id="16680" w:author="Administrator" w:date="2024-08-08T11:07:59Z">
        <w:r>
          <w:rPr>
            <w:rFonts w:hint="eastAsia" w:ascii="仿宋" w:hAnsi="仿宋" w:eastAsia="仿宋"/>
            <w:sz w:val="32"/>
            <w:highlight w:val="none"/>
            <w:lang w:val="en-US" w:eastAsia="zh-CN"/>
            <w:rPrChange w:id="16681" w:author="Administrator" w:date="2024-08-08T11:08:18Z">
              <w:rPr>
                <w:rFonts w:hint="eastAsia" w:ascii="仿宋" w:hAnsi="仿宋" w:eastAsia="仿宋"/>
                <w:sz w:val="32"/>
                <w:lang w:val="en-US" w:eastAsia="zh-CN"/>
              </w:rPr>
            </w:rPrChange>
          </w:rPr>
          <w:t>3</w:t>
        </w:r>
      </w:ins>
      <w:del w:id="16682" w:author="Administrator" w:date="2024-08-08T11:07:59Z">
        <w:r>
          <w:rPr>
            <w:rFonts w:hint="eastAsia" w:ascii="仿宋" w:hAnsi="仿宋" w:eastAsia="仿宋"/>
            <w:sz w:val="32"/>
            <w:highlight w:val="none"/>
            <w:lang w:val="en-US" w:eastAsia="zh-CN"/>
            <w:rPrChange w:id="16683" w:author="Administrator" w:date="2024-08-08T11:08:18Z">
              <w:rPr>
                <w:rFonts w:hint="eastAsia" w:ascii="仿宋" w:hAnsi="仿宋" w:eastAsia="仿宋"/>
                <w:sz w:val="32"/>
                <w:lang w:val="en-US" w:eastAsia="zh-CN"/>
              </w:rPr>
            </w:rPrChange>
          </w:rPr>
          <w:delText>2</w:delText>
        </w:r>
      </w:del>
      <w:r>
        <w:rPr>
          <w:rFonts w:hint="eastAsia" w:ascii="仿宋" w:hAnsi="仿宋" w:eastAsia="仿宋"/>
          <w:sz w:val="32"/>
          <w:highlight w:val="none"/>
          <w:rPrChange w:id="16684" w:author="Administrator" w:date="2024-08-08T11:08:18Z">
            <w:rPr>
              <w:rFonts w:hint="eastAsia" w:ascii="仿宋" w:hAnsi="仿宋" w:eastAsia="仿宋"/>
              <w:sz w:val="32"/>
            </w:rPr>
          </w:rPrChange>
        </w:rPr>
        <w:t>年东安县政府性基金转移支付决算分项目表</w:t>
      </w:r>
      <w:bookmarkEnd w:id="47"/>
      <w:bookmarkEnd w:id="48"/>
      <w:bookmarkEnd w:id="49"/>
    </w:p>
    <w:p w14:paraId="3931B12A">
      <w:pPr>
        <w:widowControl/>
        <w:jc w:val="center"/>
        <w:rPr>
          <w:rFonts w:asciiTheme="minorEastAsia" w:hAnsiTheme="minorEastAsia"/>
          <w:b/>
          <w:sz w:val="36"/>
        </w:rPr>
      </w:pPr>
      <w:r>
        <w:rPr>
          <w:rFonts w:hint="eastAsia" w:asciiTheme="minorEastAsia" w:hAnsiTheme="minorEastAsia"/>
          <w:b/>
          <w:sz w:val="36"/>
        </w:rPr>
        <w:t>202</w:t>
      </w:r>
      <w:ins w:id="16685" w:author="Administrator" w:date="2024-08-08T11:08:02Z">
        <w:r>
          <w:rPr>
            <w:rFonts w:hint="eastAsia" w:asciiTheme="minorEastAsia" w:hAnsiTheme="minorEastAsia"/>
            <w:b/>
            <w:sz w:val="36"/>
            <w:lang w:val="en-US" w:eastAsia="zh-CN"/>
          </w:rPr>
          <w:t>3</w:t>
        </w:r>
      </w:ins>
      <w:del w:id="16686" w:author="Administrator" w:date="2024-08-08T11:08:02Z">
        <w:r>
          <w:rPr>
            <w:rFonts w:hint="eastAsia" w:asciiTheme="minorEastAsia" w:hAnsiTheme="minorEastAsia"/>
            <w:b/>
            <w:sz w:val="36"/>
            <w:lang w:val="en-US" w:eastAsia="zh-CN"/>
          </w:rPr>
          <w:delText>2</w:delText>
        </w:r>
      </w:del>
      <w:r>
        <w:rPr>
          <w:rFonts w:hint="eastAsia" w:asciiTheme="minorEastAsia" w:hAnsiTheme="minorEastAsia"/>
          <w:b/>
          <w:sz w:val="36"/>
        </w:rPr>
        <w:t>年东安县政府性基金转移支付决算分项目表</w:t>
      </w:r>
    </w:p>
    <w:p w14:paraId="0E0F2AFF">
      <w:pPr>
        <w:widowControl/>
        <w:jc w:val="right"/>
        <w:rPr>
          <w:ins w:id="16687" w:author="WPS_1675132163" w:date="2024-09-29T10:29:48Z"/>
        </w:rPr>
      </w:pPr>
      <w:r>
        <w:t>单位</w:t>
      </w:r>
      <w:r>
        <w:rPr>
          <w:rFonts w:hint="eastAsia"/>
        </w:rPr>
        <w:t>：</w:t>
      </w:r>
      <w:r>
        <w:t>万元</w:t>
      </w:r>
    </w:p>
    <w:tbl>
      <w:tblPr>
        <w:tblStyle w:val="6"/>
        <w:tblW w:w="8401" w:type="dxa"/>
        <w:tblInd w:w="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Change w:id="16688" w:author="WPS_1675132163" w:date="2024-09-29T10:30:18Z">
          <w:tblPr>
            <w:tblStyle w:val="6"/>
            <w:tblW w:w="63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6132"/>
        <w:gridCol w:w="2269"/>
        <w:tblGridChange w:id="16689">
          <w:tblGrid>
            <w:gridCol w:w="4440"/>
            <w:gridCol w:w="1932"/>
          </w:tblGrid>
        </w:tblGridChange>
      </w:tblGrid>
      <w:tr w14:paraId="42D0E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691"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6690" w:author="WPS_1675132163" w:date="2024-09-29T10:29:49Z"/>
          <w:trPrChange w:id="16691" w:author="WPS_1675132163" w:date="2024-09-29T10:30:18Z">
            <w:trPr>
              <w:trHeight w:val="303" w:hRule="atLeast"/>
            </w:trPr>
          </w:trPrChange>
        </w:trPr>
        <w:tc>
          <w:tcPr>
            <w:tcW w:w="6132" w:type="dxa"/>
            <w:shd w:val="clear" w:color="auto" w:fill="auto"/>
            <w:noWrap/>
            <w:vAlign w:val="center"/>
            <w:tcPrChange w:id="16692" w:author="WPS_1675132163" w:date="2024-09-29T10:30:18Z">
              <w:tcPr>
                <w:tcW w:w="4440" w:type="dxa"/>
                <w:tcBorders>
                  <w:top w:val="single" w:color="000000" w:sz="8" w:space="0"/>
                  <w:left w:val="nil"/>
                  <w:bottom w:val="single" w:color="000000" w:sz="8" w:space="0"/>
                  <w:right w:val="single" w:color="000000" w:sz="8" w:space="0"/>
                </w:tcBorders>
                <w:noWrap/>
                <w:vAlign w:val="center"/>
              </w:tcPr>
            </w:tcPrChange>
          </w:tcPr>
          <w:p w14:paraId="7A5A6D12">
            <w:pPr>
              <w:keepNext w:val="0"/>
              <w:keepLines w:val="0"/>
              <w:widowControl/>
              <w:suppressLineNumbers w:val="0"/>
              <w:jc w:val="center"/>
              <w:textAlignment w:val="center"/>
              <w:rPr>
                <w:ins w:id="16693" w:author="WPS_1675132163" w:date="2024-09-29T10:29:49Z"/>
                <w:rFonts w:hint="eastAsia" w:ascii="宋体" w:hAnsi="宋体" w:eastAsia="宋体" w:cs="宋体"/>
                <w:b/>
                <w:bCs/>
                <w:i w:val="0"/>
                <w:iCs w:val="0"/>
                <w:color w:val="000000"/>
                <w:sz w:val="20"/>
                <w:szCs w:val="20"/>
                <w:u w:val="none"/>
              </w:rPr>
            </w:pPr>
            <w:ins w:id="16694" w:author="WPS_1675132163" w:date="2024-09-29T10:29:49Z">
              <w:r>
                <w:rPr>
                  <w:rFonts w:hint="eastAsia" w:ascii="宋体" w:hAnsi="宋体" w:eastAsia="宋体" w:cs="宋体"/>
                  <w:b/>
                  <w:bCs/>
                  <w:i w:val="0"/>
                  <w:iCs w:val="0"/>
                  <w:color w:val="000000"/>
                  <w:kern w:val="0"/>
                  <w:sz w:val="20"/>
                  <w:szCs w:val="20"/>
                  <w:u w:val="none"/>
                  <w:lang w:val="en-US" w:eastAsia="zh-CN" w:bidi="ar"/>
                </w:rPr>
                <w:t>项目</w:t>
              </w:r>
            </w:ins>
          </w:p>
        </w:tc>
        <w:tc>
          <w:tcPr>
            <w:tcW w:w="2269" w:type="dxa"/>
            <w:shd w:val="clear" w:color="auto" w:fill="auto"/>
            <w:noWrap/>
            <w:vAlign w:val="center"/>
            <w:tcPrChange w:id="16695" w:author="WPS_1675132163" w:date="2024-09-29T10:30:18Z">
              <w:tcPr>
                <w:tcW w:w="1932" w:type="dxa"/>
                <w:tcBorders>
                  <w:top w:val="single" w:color="000000" w:sz="8" w:space="0"/>
                  <w:left w:val="nil"/>
                  <w:bottom w:val="single" w:color="000000" w:sz="8" w:space="0"/>
                  <w:right w:val="single" w:color="000000" w:sz="8" w:space="0"/>
                </w:tcBorders>
                <w:noWrap/>
                <w:vAlign w:val="center"/>
              </w:tcPr>
            </w:tcPrChange>
          </w:tcPr>
          <w:p w14:paraId="36DD5040">
            <w:pPr>
              <w:keepNext w:val="0"/>
              <w:keepLines w:val="0"/>
              <w:widowControl/>
              <w:suppressLineNumbers w:val="0"/>
              <w:jc w:val="center"/>
              <w:textAlignment w:val="center"/>
              <w:rPr>
                <w:ins w:id="16696" w:author="WPS_1675132163" w:date="2024-09-29T10:29:49Z"/>
                <w:rFonts w:hint="eastAsia" w:ascii="宋体" w:hAnsi="宋体" w:eastAsia="宋体" w:cs="宋体"/>
                <w:b/>
                <w:bCs/>
                <w:i w:val="0"/>
                <w:iCs w:val="0"/>
                <w:color w:val="000000"/>
                <w:sz w:val="20"/>
                <w:szCs w:val="20"/>
                <w:u w:val="none"/>
              </w:rPr>
            </w:pPr>
            <w:ins w:id="16697" w:author="WPS_1675132163" w:date="2024-09-29T10:29:49Z">
              <w:r>
                <w:rPr>
                  <w:rFonts w:hint="eastAsia" w:ascii="宋体" w:hAnsi="宋体" w:eastAsia="宋体" w:cs="宋体"/>
                  <w:b/>
                  <w:bCs/>
                  <w:i w:val="0"/>
                  <w:iCs w:val="0"/>
                  <w:color w:val="000000"/>
                  <w:kern w:val="0"/>
                  <w:sz w:val="20"/>
                  <w:szCs w:val="20"/>
                  <w:u w:val="none"/>
                  <w:lang w:val="en-US" w:eastAsia="zh-CN" w:bidi="ar"/>
                </w:rPr>
                <w:t>金额</w:t>
              </w:r>
            </w:ins>
          </w:p>
        </w:tc>
      </w:tr>
      <w:tr w14:paraId="6C5E1A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699"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6698" w:author="WPS_1675132163" w:date="2024-09-29T10:29:49Z"/>
          <w:trPrChange w:id="16699" w:author="WPS_1675132163" w:date="2024-09-29T10:30:18Z">
            <w:trPr>
              <w:trHeight w:val="303" w:hRule="atLeast"/>
            </w:trPr>
          </w:trPrChange>
        </w:trPr>
        <w:tc>
          <w:tcPr>
            <w:tcW w:w="6132" w:type="dxa"/>
            <w:shd w:val="clear" w:color="auto" w:fill="auto"/>
            <w:noWrap/>
            <w:vAlign w:val="center"/>
            <w:tcPrChange w:id="16700" w:author="WPS_1675132163" w:date="2024-09-29T10:30:18Z">
              <w:tcPr>
                <w:tcW w:w="4440" w:type="dxa"/>
                <w:tcBorders>
                  <w:top w:val="nil"/>
                  <w:left w:val="nil"/>
                  <w:bottom w:val="single" w:color="000000" w:sz="8" w:space="0"/>
                  <w:right w:val="single" w:color="000000" w:sz="8" w:space="0"/>
                </w:tcBorders>
                <w:noWrap/>
                <w:vAlign w:val="center"/>
              </w:tcPr>
            </w:tcPrChange>
          </w:tcPr>
          <w:p w14:paraId="25EA7958">
            <w:pPr>
              <w:keepNext w:val="0"/>
              <w:keepLines w:val="0"/>
              <w:widowControl/>
              <w:suppressLineNumbers w:val="0"/>
              <w:jc w:val="left"/>
              <w:textAlignment w:val="center"/>
              <w:rPr>
                <w:ins w:id="16701" w:author="WPS_1675132163" w:date="2024-09-29T10:29:49Z"/>
                <w:rFonts w:hint="eastAsia" w:ascii="宋体" w:hAnsi="宋体" w:eastAsia="宋体" w:cs="宋体"/>
                <w:b/>
                <w:bCs/>
                <w:i w:val="0"/>
                <w:iCs w:val="0"/>
                <w:color w:val="000000"/>
                <w:sz w:val="20"/>
                <w:szCs w:val="20"/>
                <w:u w:val="none"/>
              </w:rPr>
            </w:pPr>
            <w:ins w:id="16702" w:author="WPS_1675132163" w:date="2024-09-29T10:29:49Z">
              <w:r>
                <w:rPr>
                  <w:rFonts w:hint="eastAsia" w:ascii="宋体" w:hAnsi="宋体" w:eastAsia="宋体" w:cs="宋体"/>
                  <w:b/>
                  <w:bCs/>
                  <w:i w:val="0"/>
                  <w:iCs w:val="0"/>
                  <w:color w:val="000000"/>
                  <w:kern w:val="0"/>
                  <w:sz w:val="20"/>
                  <w:szCs w:val="20"/>
                  <w:u w:val="none"/>
                  <w:lang w:val="en-US" w:eastAsia="zh-CN" w:bidi="ar"/>
                </w:rPr>
                <w:t>（一）文化旅游体育与传媒支出</w:t>
              </w:r>
            </w:ins>
          </w:p>
        </w:tc>
        <w:tc>
          <w:tcPr>
            <w:tcW w:w="2269" w:type="dxa"/>
            <w:shd w:val="clear" w:color="auto" w:fill="auto"/>
            <w:noWrap/>
            <w:vAlign w:val="center"/>
            <w:tcPrChange w:id="16703" w:author="WPS_1675132163" w:date="2024-09-29T10:30:18Z">
              <w:tcPr>
                <w:tcW w:w="1932" w:type="dxa"/>
                <w:tcBorders>
                  <w:top w:val="nil"/>
                  <w:left w:val="nil"/>
                  <w:bottom w:val="single" w:color="000000" w:sz="8" w:space="0"/>
                  <w:right w:val="single" w:color="000000" w:sz="8" w:space="0"/>
                </w:tcBorders>
                <w:noWrap/>
                <w:vAlign w:val="center"/>
              </w:tcPr>
            </w:tcPrChange>
          </w:tcPr>
          <w:p w14:paraId="333ABA3A">
            <w:pPr>
              <w:keepNext w:val="0"/>
              <w:keepLines w:val="0"/>
              <w:widowControl/>
              <w:suppressLineNumbers w:val="0"/>
              <w:jc w:val="right"/>
              <w:textAlignment w:val="center"/>
              <w:rPr>
                <w:ins w:id="16704" w:author="WPS_1675132163" w:date="2024-09-29T10:29:49Z"/>
                <w:rFonts w:hint="eastAsia" w:ascii="宋体" w:hAnsi="宋体" w:eastAsia="宋体" w:cs="宋体"/>
                <w:i w:val="0"/>
                <w:iCs w:val="0"/>
                <w:color w:val="000000"/>
                <w:sz w:val="20"/>
                <w:szCs w:val="20"/>
                <w:u w:val="none"/>
              </w:rPr>
            </w:pPr>
            <w:ins w:id="16705" w:author="WPS_1675132163" w:date="2024-09-29T10:29:49Z">
              <w:r>
                <w:rPr>
                  <w:rFonts w:hint="eastAsia" w:ascii="宋体" w:hAnsi="宋体" w:eastAsia="宋体" w:cs="宋体"/>
                  <w:i w:val="0"/>
                  <w:iCs w:val="0"/>
                  <w:color w:val="000000"/>
                  <w:kern w:val="0"/>
                  <w:sz w:val="20"/>
                  <w:szCs w:val="20"/>
                  <w:u w:val="none"/>
                  <w:lang w:val="en-US" w:eastAsia="zh-CN" w:bidi="ar"/>
                </w:rPr>
                <w:t>4</w:t>
              </w:r>
            </w:ins>
          </w:p>
        </w:tc>
      </w:tr>
      <w:tr w14:paraId="5A568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07"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6706" w:author="WPS_1675132163" w:date="2024-09-29T10:29:49Z"/>
          <w:trPrChange w:id="16707" w:author="WPS_1675132163" w:date="2024-09-29T10:30:18Z">
            <w:trPr>
              <w:trHeight w:val="303" w:hRule="atLeast"/>
            </w:trPr>
          </w:trPrChange>
        </w:trPr>
        <w:tc>
          <w:tcPr>
            <w:tcW w:w="6132" w:type="dxa"/>
            <w:shd w:val="clear" w:color="auto" w:fill="auto"/>
            <w:noWrap/>
            <w:vAlign w:val="center"/>
            <w:tcPrChange w:id="16708" w:author="WPS_1675132163" w:date="2024-09-29T10:30:18Z">
              <w:tcPr>
                <w:tcW w:w="4440" w:type="dxa"/>
                <w:tcBorders>
                  <w:top w:val="nil"/>
                  <w:left w:val="nil"/>
                  <w:bottom w:val="single" w:color="000000" w:sz="8" w:space="0"/>
                  <w:right w:val="single" w:color="000000" w:sz="8" w:space="0"/>
                </w:tcBorders>
                <w:noWrap/>
                <w:vAlign w:val="center"/>
              </w:tcPr>
            </w:tcPrChange>
          </w:tcPr>
          <w:p w14:paraId="6700ACB7">
            <w:pPr>
              <w:keepNext w:val="0"/>
              <w:keepLines w:val="0"/>
              <w:widowControl/>
              <w:suppressLineNumbers w:val="0"/>
              <w:jc w:val="left"/>
              <w:textAlignment w:val="center"/>
              <w:rPr>
                <w:ins w:id="16709" w:author="WPS_1675132163" w:date="2024-09-29T10:29:49Z"/>
                <w:rFonts w:hint="eastAsia" w:ascii="宋体" w:hAnsi="宋体" w:eastAsia="宋体" w:cs="宋体"/>
                <w:i w:val="0"/>
                <w:iCs w:val="0"/>
                <w:color w:val="000000"/>
                <w:sz w:val="20"/>
                <w:szCs w:val="20"/>
                <w:u w:val="none"/>
              </w:rPr>
            </w:pPr>
            <w:ins w:id="16710" w:author="WPS_1675132163" w:date="2024-09-29T10:29:49Z">
              <w:r>
                <w:rPr>
                  <w:rStyle w:val="10"/>
                  <w:lang w:val="en-US" w:eastAsia="zh-CN" w:bidi="ar"/>
                </w:rPr>
                <w:t xml:space="preserve">  国家电影事业发展专项资金安排的支出</w:t>
              </w:r>
            </w:ins>
          </w:p>
        </w:tc>
        <w:tc>
          <w:tcPr>
            <w:tcW w:w="2269" w:type="dxa"/>
            <w:shd w:val="clear" w:color="auto" w:fill="auto"/>
            <w:noWrap/>
            <w:vAlign w:val="center"/>
            <w:tcPrChange w:id="16711" w:author="WPS_1675132163" w:date="2024-09-29T10:30:18Z">
              <w:tcPr>
                <w:tcW w:w="1932" w:type="dxa"/>
                <w:tcBorders>
                  <w:top w:val="nil"/>
                  <w:left w:val="nil"/>
                  <w:bottom w:val="single" w:color="000000" w:sz="8" w:space="0"/>
                  <w:right w:val="single" w:color="000000" w:sz="8" w:space="0"/>
                </w:tcBorders>
                <w:noWrap/>
                <w:vAlign w:val="center"/>
              </w:tcPr>
            </w:tcPrChange>
          </w:tcPr>
          <w:p w14:paraId="4921E490">
            <w:pPr>
              <w:keepNext w:val="0"/>
              <w:keepLines w:val="0"/>
              <w:widowControl/>
              <w:suppressLineNumbers w:val="0"/>
              <w:jc w:val="right"/>
              <w:textAlignment w:val="center"/>
              <w:rPr>
                <w:ins w:id="16712" w:author="WPS_1675132163" w:date="2024-09-29T10:29:49Z"/>
                <w:rFonts w:hint="eastAsia" w:ascii="宋体" w:hAnsi="宋体" w:eastAsia="宋体" w:cs="宋体"/>
                <w:i w:val="0"/>
                <w:iCs w:val="0"/>
                <w:color w:val="000000"/>
                <w:sz w:val="20"/>
                <w:szCs w:val="20"/>
                <w:u w:val="none"/>
              </w:rPr>
            </w:pPr>
            <w:ins w:id="16713" w:author="WPS_1675132163" w:date="2024-09-29T10:29:49Z">
              <w:r>
                <w:rPr>
                  <w:rFonts w:hint="eastAsia" w:ascii="宋体" w:hAnsi="宋体" w:eastAsia="宋体" w:cs="宋体"/>
                  <w:i w:val="0"/>
                  <w:iCs w:val="0"/>
                  <w:color w:val="000000"/>
                  <w:kern w:val="0"/>
                  <w:sz w:val="20"/>
                  <w:szCs w:val="20"/>
                  <w:u w:val="none"/>
                  <w:lang w:val="en-US" w:eastAsia="zh-CN" w:bidi="ar"/>
                </w:rPr>
                <w:t>4</w:t>
              </w:r>
            </w:ins>
          </w:p>
        </w:tc>
      </w:tr>
      <w:tr w14:paraId="2B7A9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15"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6714" w:author="WPS_1675132163" w:date="2024-09-29T10:29:49Z"/>
          <w:trPrChange w:id="16715" w:author="WPS_1675132163" w:date="2024-09-29T10:30:18Z">
            <w:trPr>
              <w:trHeight w:val="303" w:hRule="atLeast"/>
            </w:trPr>
          </w:trPrChange>
        </w:trPr>
        <w:tc>
          <w:tcPr>
            <w:tcW w:w="6132" w:type="dxa"/>
            <w:shd w:val="clear" w:color="auto" w:fill="auto"/>
            <w:noWrap/>
            <w:vAlign w:val="center"/>
            <w:tcPrChange w:id="16716" w:author="WPS_1675132163" w:date="2024-09-29T10:30:18Z">
              <w:tcPr>
                <w:tcW w:w="4440" w:type="dxa"/>
                <w:tcBorders>
                  <w:top w:val="nil"/>
                  <w:left w:val="nil"/>
                  <w:bottom w:val="single" w:color="000000" w:sz="8" w:space="0"/>
                  <w:right w:val="single" w:color="000000" w:sz="8" w:space="0"/>
                </w:tcBorders>
                <w:noWrap/>
                <w:vAlign w:val="center"/>
              </w:tcPr>
            </w:tcPrChange>
          </w:tcPr>
          <w:p w14:paraId="0C42D98F">
            <w:pPr>
              <w:keepNext w:val="0"/>
              <w:keepLines w:val="0"/>
              <w:widowControl/>
              <w:suppressLineNumbers w:val="0"/>
              <w:jc w:val="left"/>
              <w:textAlignment w:val="center"/>
              <w:rPr>
                <w:ins w:id="16717" w:author="WPS_1675132163" w:date="2024-09-29T10:29:49Z"/>
                <w:rFonts w:hint="eastAsia" w:ascii="宋体" w:hAnsi="宋体" w:eastAsia="宋体" w:cs="宋体"/>
                <w:b/>
                <w:bCs/>
                <w:i w:val="0"/>
                <w:iCs w:val="0"/>
                <w:color w:val="000000"/>
                <w:sz w:val="20"/>
                <w:szCs w:val="20"/>
                <w:u w:val="none"/>
              </w:rPr>
            </w:pPr>
            <w:ins w:id="16718" w:author="WPS_1675132163" w:date="2024-09-29T10:29:49Z">
              <w:r>
                <w:rPr>
                  <w:rFonts w:hint="eastAsia" w:ascii="宋体" w:hAnsi="宋体" w:eastAsia="宋体" w:cs="宋体"/>
                  <w:b/>
                  <w:bCs/>
                  <w:i w:val="0"/>
                  <w:iCs w:val="0"/>
                  <w:color w:val="000000"/>
                  <w:kern w:val="0"/>
                  <w:sz w:val="20"/>
                  <w:szCs w:val="20"/>
                  <w:u w:val="none"/>
                  <w:lang w:val="en-US" w:eastAsia="zh-CN" w:bidi="ar"/>
                </w:rPr>
                <w:t>（二）社会保障和就业支出</w:t>
              </w:r>
            </w:ins>
          </w:p>
        </w:tc>
        <w:tc>
          <w:tcPr>
            <w:tcW w:w="2269" w:type="dxa"/>
            <w:shd w:val="clear" w:color="auto" w:fill="auto"/>
            <w:noWrap/>
            <w:vAlign w:val="center"/>
            <w:tcPrChange w:id="16719" w:author="WPS_1675132163" w:date="2024-09-29T10:30:18Z">
              <w:tcPr>
                <w:tcW w:w="1932" w:type="dxa"/>
                <w:tcBorders>
                  <w:top w:val="nil"/>
                  <w:left w:val="nil"/>
                  <w:bottom w:val="single" w:color="000000" w:sz="8" w:space="0"/>
                  <w:right w:val="single" w:color="000000" w:sz="8" w:space="0"/>
                </w:tcBorders>
                <w:noWrap/>
                <w:vAlign w:val="center"/>
              </w:tcPr>
            </w:tcPrChange>
          </w:tcPr>
          <w:p w14:paraId="4A165C52">
            <w:pPr>
              <w:keepNext w:val="0"/>
              <w:keepLines w:val="0"/>
              <w:widowControl/>
              <w:suppressLineNumbers w:val="0"/>
              <w:jc w:val="right"/>
              <w:textAlignment w:val="center"/>
              <w:rPr>
                <w:ins w:id="16720" w:author="WPS_1675132163" w:date="2024-09-29T10:29:49Z"/>
                <w:rFonts w:hint="eastAsia" w:ascii="宋体" w:hAnsi="宋体" w:eastAsia="宋体" w:cs="宋体"/>
                <w:i w:val="0"/>
                <w:iCs w:val="0"/>
                <w:color w:val="000000"/>
                <w:sz w:val="20"/>
                <w:szCs w:val="20"/>
                <w:u w:val="none"/>
              </w:rPr>
            </w:pPr>
            <w:ins w:id="16721" w:author="WPS_1675132163" w:date="2024-09-29T10:29:49Z">
              <w:r>
                <w:rPr>
                  <w:rFonts w:hint="eastAsia" w:ascii="宋体" w:hAnsi="宋体" w:eastAsia="宋体" w:cs="宋体"/>
                  <w:i w:val="0"/>
                  <w:iCs w:val="0"/>
                  <w:color w:val="000000"/>
                  <w:kern w:val="0"/>
                  <w:sz w:val="20"/>
                  <w:szCs w:val="20"/>
                  <w:u w:val="none"/>
                  <w:lang w:val="en-US" w:eastAsia="zh-CN" w:bidi="ar"/>
                </w:rPr>
                <w:t>1,294</w:t>
              </w:r>
            </w:ins>
          </w:p>
        </w:tc>
      </w:tr>
      <w:tr w14:paraId="2D5DB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23"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6722" w:author="WPS_1675132163" w:date="2024-09-29T10:29:49Z"/>
          <w:trPrChange w:id="16723" w:author="WPS_1675132163" w:date="2024-09-29T10:30:18Z">
            <w:trPr>
              <w:trHeight w:val="288" w:hRule="atLeast"/>
            </w:trPr>
          </w:trPrChange>
        </w:trPr>
        <w:tc>
          <w:tcPr>
            <w:tcW w:w="6132" w:type="dxa"/>
            <w:shd w:val="clear" w:color="auto" w:fill="auto"/>
            <w:noWrap/>
            <w:vAlign w:val="center"/>
            <w:tcPrChange w:id="16724" w:author="WPS_1675132163" w:date="2024-09-29T10:30:18Z">
              <w:tcPr>
                <w:tcW w:w="4440" w:type="dxa"/>
                <w:tcBorders>
                  <w:top w:val="nil"/>
                  <w:left w:val="nil"/>
                  <w:bottom w:val="single" w:color="000000" w:sz="8" w:space="0"/>
                  <w:right w:val="single" w:color="000000" w:sz="8" w:space="0"/>
                </w:tcBorders>
                <w:noWrap/>
                <w:vAlign w:val="center"/>
              </w:tcPr>
            </w:tcPrChange>
          </w:tcPr>
          <w:p w14:paraId="71B3FC97">
            <w:pPr>
              <w:keepNext w:val="0"/>
              <w:keepLines w:val="0"/>
              <w:widowControl/>
              <w:suppressLineNumbers w:val="0"/>
              <w:jc w:val="left"/>
              <w:textAlignment w:val="center"/>
              <w:rPr>
                <w:ins w:id="16725" w:author="WPS_1675132163" w:date="2024-09-29T10:29:49Z"/>
                <w:rFonts w:hint="eastAsia" w:ascii="宋体" w:hAnsi="宋体" w:eastAsia="宋体" w:cs="宋体"/>
                <w:i w:val="0"/>
                <w:iCs w:val="0"/>
                <w:color w:val="000000"/>
                <w:sz w:val="20"/>
                <w:szCs w:val="20"/>
                <w:u w:val="none"/>
              </w:rPr>
            </w:pPr>
            <w:ins w:id="16726" w:author="WPS_1675132163" w:date="2024-09-29T10:29:49Z">
              <w:r>
                <w:rPr>
                  <w:rStyle w:val="10"/>
                  <w:lang w:val="en-US" w:eastAsia="zh-CN" w:bidi="ar"/>
                </w:rPr>
                <w:t xml:space="preserve">  大中型水库移民后期扶持基金支出</w:t>
              </w:r>
            </w:ins>
          </w:p>
        </w:tc>
        <w:tc>
          <w:tcPr>
            <w:tcW w:w="2269" w:type="dxa"/>
            <w:shd w:val="clear" w:color="auto" w:fill="auto"/>
            <w:noWrap/>
            <w:vAlign w:val="center"/>
            <w:tcPrChange w:id="16727" w:author="WPS_1675132163" w:date="2024-09-29T10:30:18Z">
              <w:tcPr>
                <w:tcW w:w="1932" w:type="dxa"/>
                <w:tcBorders>
                  <w:top w:val="nil"/>
                  <w:left w:val="nil"/>
                  <w:bottom w:val="single" w:color="000000" w:sz="8" w:space="0"/>
                  <w:right w:val="single" w:color="000000" w:sz="8" w:space="0"/>
                </w:tcBorders>
                <w:noWrap/>
                <w:vAlign w:val="center"/>
              </w:tcPr>
            </w:tcPrChange>
          </w:tcPr>
          <w:p w14:paraId="24103AB4">
            <w:pPr>
              <w:keepNext w:val="0"/>
              <w:keepLines w:val="0"/>
              <w:widowControl/>
              <w:suppressLineNumbers w:val="0"/>
              <w:jc w:val="right"/>
              <w:textAlignment w:val="center"/>
              <w:rPr>
                <w:ins w:id="16728" w:author="WPS_1675132163" w:date="2024-09-29T10:29:49Z"/>
                <w:rFonts w:hint="eastAsia" w:ascii="宋体" w:hAnsi="宋体" w:eastAsia="宋体" w:cs="宋体"/>
                <w:i w:val="0"/>
                <w:iCs w:val="0"/>
                <w:color w:val="000000"/>
                <w:sz w:val="20"/>
                <w:szCs w:val="20"/>
                <w:u w:val="none"/>
              </w:rPr>
            </w:pPr>
            <w:ins w:id="16729" w:author="WPS_1675132163" w:date="2024-09-29T10:29:49Z">
              <w:r>
                <w:rPr>
                  <w:rFonts w:hint="eastAsia" w:ascii="宋体" w:hAnsi="宋体" w:eastAsia="宋体" w:cs="宋体"/>
                  <w:i w:val="0"/>
                  <w:iCs w:val="0"/>
                  <w:color w:val="000000"/>
                  <w:kern w:val="0"/>
                  <w:sz w:val="20"/>
                  <w:szCs w:val="20"/>
                  <w:u w:val="none"/>
                  <w:lang w:val="en-US" w:eastAsia="zh-CN" w:bidi="ar"/>
                </w:rPr>
                <w:t>1,294</w:t>
              </w:r>
            </w:ins>
          </w:p>
        </w:tc>
      </w:tr>
      <w:tr w14:paraId="65A61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31"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288" w:hRule="atLeast"/>
          <w:ins w:id="16730" w:author="WPS_1675132163" w:date="2024-09-29T10:29:49Z"/>
          <w:trPrChange w:id="16731" w:author="WPS_1675132163" w:date="2024-09-29T10:30:18Z">
            <w:trPr>
              <w:trHeight w:val="288" w:hRule="atLeast"/>
            </w:trPr>
          </w:trPrChange>
        </w:trPr>
        <w:tc>
          <w:tcPr>
            <w:tcW w:w="6132" w:type="dxa"/>
            <w:shd w:val="clear" w:color="auto" w:fill="auto"/>
            <w:noWrap/>
            <w:vAlign w:val="center"/>
            <w:tcPrChange w:id="16732" w:author="WPS_1675132163" w:date="2024-09-29T10:30:18Z">
              <w:tcPr>
                <w:tcW w:w="4440" w:type="dxa"/>
                <w:tcBorders>
                  <w:top w:val="nil"/>
                  <w:left w:val="nil"/>
                  <w:bottom w:val="single" w:color="000000" w:sz="8" w:space="0"/>
                  <w:right w:val="single" w:color="000000" w:sz="8" w:space="0"/>
                </w:tcBorders>
                <w:noWrap/>
                <w:vAlign w:val="center"/>
              </w:tcPr>
            </w:tcPrChange>
          </w:tcPr>
          <w:p w14:paraId="4789B96F">
            <w:pPr>
              <w:keepNext w:val="0"/>
              <w:keepLines w:val="0"/>
              <w:widowControl/>
              <w:suppressLineNumbers w:val="0"/>
              <w:jc w:val="left"/>
              <w:textAlignment w:val="center"/>
              <w:rPr>
                <w:ins w:id="16733" w:author="WPS_1675132163" w:date="2024-09-29T10:29:49Z"/>
                <w:rFonts w:hint="eastAsia" w:ascii="宋体" w:hAnsi="宋体" w:eastAsia="宋体" w:cs="宋体"/>
                <w:b/>
                <w:bCs/>
                <w:i w:val="0"/>
                <w:iCs w:val="0"/>
                <w:color w:val="000000"/>
                <w:sz w:val="20"/>
                <w:szCs w:val="20"/>
                <w:u w:val="none"/>
              </w:rPr>
            </w:pPr>
            <w:ins w:id="16734" w:author="WPS_1675132163" w:date="2024-09-29T10:29:49Z">
              <w:r>
                <w:rPr>
                  <w:rFonts w:hint="eastAsia" w:ascii="宋体" w:hAnsi="宋体" w:eastAsia="宋体" w:cs="宋体"/>
                  <w:b/>
                  <w:bCs/>
                  <w:i w:val="0"/>
                  <w:iCs w:val="0"/>
                  <w:color w:val="000000"/>
                  <w:kern w:val="0"/>
                  <w:sz w:val="20"/>
                  <w:szCs w:val="20"/>
                  <w:u w:val="none"/>
                  <w:lang w:val="en-US" w:eastAsia="zh-CN" w:bidi="ar"/>
                </w:rPr>
                <w:t>（三）农林水支出</w:t>
              </w:r>
            </w:ins>
          </w:p>
        </w:tc>
        <w:tc>
          <w:tcPr>
            <w:tcW w:w="2269" w:type="dxa"/>
            <w:shd w:val="clear" w:color="auto" w:fill="auto"/>
            <w:noWrap/>
            <w:vAlign w:val="center"/>
            <w:tcPrChange w:id="16735" w:author="WPS_1675132163" w:date="2024-09-29T10:30:18Z">
              <w:tcPr>
                <w:tcW w:w="1932" w:type="dxa"/>
                <w:tcBorders>
                  <w:top w:val="nil"/>
                  <w:left w:val="nil"/>
                  <w:bottom w:val="single" w:color="000000" w:sz="8" w:space="0"/>
                  <w:right w:val="single" w:color="000000" w:sz="8" w:space="0"/>
                </w:tcBorders>
                <w:noWrap/>
                <w:vAlign w:val="center"/>
              </w:tcPr>
            </w:tcPrChange>
          </w:tcPr>
          <w:p w14:paraId="129C9737">
            <w:pPr>
              <w:keepNext w:val="0"/>
              <w:keepLines w:val="0"/>
              <w:widowControl/>
              <w:suppressLineNumbers w:val="0"/>
              <w:jc w:val="right"/>
              <w:textAlignment w:val="center"/>
              <w:rPr>
                <w:ins w:id="16736" w:author="WPS_1675132163" w:date="2024-09-29T10:29:49Z"/>
                <w:rFonts w:hint="eastAsia" w:ascii="宋体" w:hAnsi="宋体" w:eastAsia="宋体" w:cs="宋体"/>
                <w:i w:val="0"/>
                <w:iCs w:val="0"/>
                <w:color w:val="000000"/>
                <w:sz w:val="20"/>
                <w:szCs w:val="20"/>
                <w:u w:val="none"/>
              </w:rPr>
            </w:pPr>
            <w:ins w:id="16737" w:author="WPS_1675132163" w:date="2024-09-29T10:29:49Z">
              <w:r>
                <w:rPr>
                  <w:rFonts w:hint="eastAsia" w:ascii="宋体" w:hAnsi="宋体" w:eastAsia="宋体" w:cs="宋体"/>
                  <w:i w:val="0"/>
                  <w:iCs w:val="0"/>
                  <w:color w:val="000000"/>
                  <w:kern w:val="0"/>
                  <w:sz w:val="20"/>
                  <w:szCs w:val="20"/>
                  <w:u w:val="none"/>
                  <w:lang w:val="en-US" w:eastAsia="zh-CN" w:bidi="ar"/>
                </w:rPr>
                <w:t>58</w:t>
              </w:r>
            </w:ins>
          </w:p>
        </w:tc>
      </w:tr>
      <w:tr w14:paraId="2B729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39"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blPrExChange>
        </w:tblPrEx>
        <w:trPr>
          <w:trHeight w:val="288" w:hRule="atLeast"/>
          <w:ins w:id="16738" w:author="WPS_1675132163" w:date="2024-09-29T10:29:49Z"/>
          <w:trPrChange w:id="16739" w:author="WPS_1675132163" w:date="2024-09-29T10:30:18Z">
            <w:trPr>
              <w:trHeight w:val="288" w:hRule="atLeast"/>
            </w:trPr>
          </w:trPrChange>
        </w:trPr>
        <w:tc>
          <w:tcPr>
            <w:tcW w:w="6132" w:type="dxa"/>
            <w:shd w:val="clear" w:color="auto" w:fill="auto"/>
            <w:noWrap/>
            <w:vAlign w:val="center"/>
            <w:tcPrChange w:id="16740" w:author="WPS_1675132163" w:date="2024-09-29T10:30:18Z">
              <w:tcPr>
                <w:tcW w:w="4440" w:type="dxa"/>
                <w:tcBorders>
                  <w:top w:val="nil"/>
                  <w:left w:val="nil"/>
                  <w:bottom w:val="single" w:color="000000" w:sz="8" w:space="0"/>
                  <w:right w:val="single" w:color="000000" w:sz="8" w:space="0"/>
                </w:tcBorders>
                <w:noWrap/>
                <w:vAlign w:val="center"/>
              </w:tcPr>
            </w:tcPrChange>
          </w:tcPr>
          <w:p w14:paraId="205ABA3B">
            <w:pPr>
              <w:keepNext w:val="0"/>
              <w:keepLines w:val="0"/>
              <w:widowControl/>
              <w:suppressLineNumbers w:val="0"/>
              <w:jc w:val="left"/>
              <w:textAlignment w:val="center"/>
              <w:rPr>
                <w:ins w:id="16741" w:author="WPS_1675132163" w:date="2024-09-29T10:29:49Z"/>
                <w:rFonts w:hint="eastAsia" w:ascii="宋体" w:hAnsi="宋体" w:eastAsia="宋体" w:cs="宋体"/>
                <w:i w:val="0"/>
                <w:iCs w:val="0"/>
                <w:color w:val="000000"/>
                <w:sz w:val="20"/>
                <w:szCs w:val="20"/>
                <w:u w:val="none"/>
              </w:rPr>
            </w:pPr>
            <w:ins w:id="16742" w:author="WPS_1675132163" w:date="2024-09-29T10:29:49Z">
              <w:r>
                <w:rPr>
                  <w:rStyle w:val="10"/>
                  <w:lang w:val="en-US" w:eastAsia="zh-CN" w:bidi="ar"/>
                </w:rPr>
                <w:t xml:space="preserve">  国家重大水利工程建设基金安排的支出</w:t>
              </w:r>
            </w:ins>
          </w:p>
        </w:tc>
        <w:tc>
          <w:tcPr>
            <w:tcW w:w="2269" w:type="dxa"/>
            <w:shd w:val="clear" w:color="auto" w:fill="auto"/>
            <w:noWrap/>
            <w:vAlign w:val="center"/>
            <w:tcPrChange w:id="16743" w:author="WPS_1675132163" w:date="2024-09-29T10:30:18Z">
              <w:tcPr>
                <w:tcW w:w="1932" w:type="dxa"/>
                <w:tcBorders>
                  <w:top w:val="nil"/>
                  <w:left w:val="nil"/>
                  <w:bottom w:val="single" w:color="000000" w:sz="8" w:space="0"/>
                  <w:right w:val="single" w:color="000000" w:sz="8" w:space="0"/>
                </w:tcBorders>
                <w:noWrap/>
                <w:vAlign w:val="center"/>
              </w:tcPr>
            </w:tcPrChange>
          </w:tcPr>
          <w:p w14:paraId="5E38C20A">
            <w:pPr>
              <w:keepNext w:val="0"/>
              <w:keepLines w:val="0"/>
              <w:widowControl/>
              <w:suppressLineNumbers w:val="0"/>
              <w:jc w:val="right"/>
              <w:textAlignment w:val="center"/>
              <w:rPr>
                <w:ins w:id="16744" w:author="WPS_1675132163" w:date="2024-09-29T10:29:49Z"/>
                <w:rFonts w:hint="eastAsia" w:ascii="宋体" w:hAnsi="宋体" w:eastAsia="宋体" w:cs="宋体"/>
                <w:i w:val="0"/>
                <w:iCs w:val="0"/>
                <w:color w:val="000000"/>
                <w:sz w:val="20"/>
                <w:szCs w:val="20"/>
                <w:u w:val="none"/>
              </w:rPr>
            </w:pPr>
            <w:ins w:id="16745" w:author="WPS_1675132163" w:date="2024-09-29T10:29:49Z">
              <w:r>
                <w:rPr>
                  <w:rFonts w:hint="eastAsia" w:ascii="宋体" w:hAnsi="宋体" w:eastAsia="宋体" w:cs="宋体"/>
                  <w:i w:val="0"/>
                  <w:iCs w:val="0"/>
                  <w:color w:val="000000"/>
                  <w:kern w:val="0"/>
                  <w:sz w:val="20"/>
                  <w:szCs w:val="20"/>
                  <w:u w:val="none"/>
                  <w:lang w:val="en-US" w:eastAsia="zh-CN" w:bidi="ar"/>
                </w:rPr>
                <w:t>58</w:t>
              </w:r>
            </w:ins>
          </w:p>
        </w:tc>
      </w:tr>
      <w:tr w14:paraId="5C4A9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47"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6746" w:author="WPS_1675132163" w:date="2024-09-29T10:29:49Z"/>
          <w:trPrChange w:id="16747" w:author="WPS_1675132163" w:date="2024-09-29T10:30:18Z">
            <w:trPr>
              <w:trHeight w:val="303" w:hRule="atLeast"/>
            </w:trPr>
          </w:trPrChange>
        </w:trPr>
        <w:tc>
          <w:tcPr>
            <w:tcW w:w="6132" w:type="dxa"/>
            <w:shd w:val="clear" w:color="auto" w:fill="auto"/>
            <w:noWrap/>
            <w:vAlign w:val="center"/>
            <w:tcPrChange w:id="16748" w:author="WPS_1675132163" w:date="2024-09-29T10:30:18Z">
              <w:tcPr>
                <w:tcW w:w="4440" w:type="dxa"/>
                <w:tcBorders>
                  <w:top w:val="nil"/>
                  <w:left w:val="nil"/>
                  <w:bottom w:val="single" w:color="000000" w:sz="8" w:space="0"/>
                  <w:right w:val="single" w:color="000000" w:sz="8" w:space="0"/>
                </w:tcBorders>
                <w:noWrap/>
                <w:vAlign w:val="center"/>
              </w:tcPr>
            </w:tcPrChange>
          </w:tcPr>
          <w:p w14:paraId="328DA6D5">
            <w:pPr>
              <w:keepNext w:val="0"/>
              <w:keepLines w:val="0"/>
              <w:widowControl/>
              <w:suppressLineNumbers w:val="0"/>
              <w:jc w:val="left"/>
              <w:textAlignment w:val="center"/>
              <w:rPr>
                <w:ins w:id="16749" w:author="WPS_1675132163" w:date="2024-09-29T10:29:49Z"/>
                <w:rFonts w:hint="eastAsia" w:ascii="宋体" w:hAnsi="宋体" w:eastAsia="宋体" w:cs="宋体"/>
                <w:b/>
                <w:bCs/>
                <w:i w:val="0"/>
                <w:iCs w:val="0"/>
                <w:color w:val="000000"/>
                <w:sz w:val="20"/>
                <w:szCs w:val="20"/>
                <w:u w:val="none"/>
              </w:rPr>
            </w:pPr>
            <w:ins w:id="16750" w:author="WPS_1675132163" w:date="2024-09-29T10:29:49Z">
              <w:r>
                <w:rPr>
                  <w:rFonts w:hint="eastAsia" w:ascii="宋体" w:hAnsi="宋体" w:eastAsia="宋体" w:cs="宋体"/>
                  <w:b/>
                  <w:bCs/>
                  <w:i w:val="0"/>
                  <w:iCs w:val="0"/>
                  <w:color w:val="000000"/>
                  <w:kern w:val="0"/>
                  <w:sz w:val="20"/>
                  <w:szCs w:val="20"/>
                  <w:u w:val="none"/>
                  <w:lang w:val="en-US" w:eastAsia="zh-CN" w:bidi="ar"/>
                </w:rPr>
                <w:t>（四）其他支出</w:t>
              </w:r>
            </w:ins>
          </w:p>
        </w:tc>
        <w:tc>
          <w:tcPr>
            <w:tcW w:w="2269" w:type="dxa"/>
            <w:shd w:val="clear" w:color="auto" w:fill="auto"/>
            <w:noWrap/>
            <w:vAlign w:val="center"/>
            <w:tcPrChange w:id="16751" w:author="WPS_1675132163" w:date="2024-09-29T10:30:18Z">
              <w:tcPr>
                <w:tcW w:w="1932" w:type="dxa"/>
                <w:tcBorders>
                  <w:top w:val="nil"/>
                  <w:left w:val="nil"/>
                  <w:bottom w:val="single" w:color="000000" w:sz="8" w:space="0"/>
                  <w:right w:val="single" w:color="000000" w:sz="8" w:space="0"/>
                </w:tcBorders>
                <w:noWrap/>
                <w:vAlign w:val="center"/>
              </w:tcPr>
            </w:tcPrChange>
          </w:tcPr>
          <w:p w14:paraId="15705894">
            <w:pPr>
              <w:keepNext w:val="0"/>
              <w:keepLines w:val="0"/>
              <w:widowControl/>
              <w:suppressLineNumbers w:val="0"/>
              <w:jc w:val="right"/>
              <w:textAlignment w:val="center"/>
              <w:rPr>
                <w:ins w:id="16752" w:author="WPS_1675132163" w:date="2024-09-29T10:29:49Z"/>
                <w:rFonts w:hint="eastAsia" w:ascii="宋体" w:hAnsi="宋体" w:eastAsia="宋体" w:cs="宋体"/>
                <w:i w:val="0"/>
                <w:iCs w:val="0"/>
                <w:color w:val="000000"/>
                <w:sz w:val="20"/>
                <w:szCs w:val="20"/>
                <w:u w:val="none"/>
              </w:rPr>
            </w:pPr>
            <w:ins w:id="16753" w:author="WPS_1675132163" w:date="2024-09-29T10:29:49Z">
              <w:r>
                <w:rPr>
                  <w:rFonts w:hint="eastAsia" w:ascii="宋体" w:hAnsi="宋体" w:eastAsia="宋体" w:cs="宋体"/>
                  <w:i w:val="0"/>
                  <w:iCs w:val="0"/>
                  <w:color w:val="000000"/>
                  <w:kern w:val="0"/>
                  <w:sz w:val="20"/>
                  <w:szCs w:val="20"/>
                  <w:u w:val="none"/>
                  <w:lang w:val="en-US" w:eastAsia="zh-CN" w:bidi="ar"/>
                </w:rPr>
                <w:t>836</w:t>
              </w:r>
            </w:ins>
          </w:p>
        </w:tc>
      </w:tr>
      <w:tr w14:paraId="7048A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55"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blPrExChange>
        </w:tblPrEx>
        <w:trPr>
          <w:trHeight w:val="303" w:hRule="atLeast"/>
          <w:ins w:id="16754" w:author="WPS_1675132163" w:date="2024-09-29T10:29:49Z"/>
          <w:trPrChange w:id="16755" w:author="WPS_1675132163" w:date="2024-09-29T10:30:18Z">
            <w:trPr>
              <w:trHeight w:val="303" w:hRule="atLeast"/>
            </w:trPr>
          </w:trPrChange>
        </w:trPr>
        <w:tc>
          <w:tcPr>
            <w:tcW w:w="6132" w:type="dxa"/>
            <w:shd w:val="clear" w:color="auto" w:fill="auto"/>
            <w:noWrap/>
            <w:vAlign w:val="center"/>
            <w:tcPrChange w:id="16756" w:author="WPS_1675132163" w:date="2024-09-29T10:30:18Z">
              <w:tcPr>
                <w:tcW w:w="4440" w:type="dxa"/>
                <w:tcBorders>
                  <w:top w:val="nil"/>
                  <w:left w:val="nil"/>
                  <w:bottom w:val="single" w:color="000000" w:sz="8" w:space="0"/>
                  <w:right w:val="single" w:color="000000" w:sz="8" w:space="0"/>
                </w:tcBorders>
                <w:noWrap/>
                <w:vAlign w:val="center"/>
              </w:tcPr>
            </w:tcPrChange>
          </w:tcPr>
          <w:p w14:paraId="5640C583">
            <w:pPr>
              <w:keepNext w:val="0"/>
              <w:keepLines w:val="0"/>
              <w:widowControl/>
              <w:suppressLineNumbers w:val="0"/>
              <w:jc w:val="left"/>
              <w:textAlignment w:val="center"/>
              <w:rPr>
                <w:ins w:id="16757" w:author="WPS_1675132163" w:date="2024-09-29T10:29:49Z"/>
                <w:rFonts w:hint="eastAsia" w:ascii="宋体" w:hAnsi="宋体" w:eastAsia="宋体" w:cs="宋体"/>
                <w:i w:val="0"/>
                <w:iCs w:val="0"/>
                <w:color w:val="000000"/>
                <w:sz w:val="20"/>
                <w:szCs w:val="20"/>
                <w:u w:val="none"/>
              </w:rPr>
            </w:pPr>
            <w:ins w:id="16758" w:author="WPS_1675132163" w:date="2024-09-29T10:29:49Z">
              <w:r>
                <w:rPr>
                  <w:rStyle w:val="10"/>
                  <w:lang w:val="en-US" w:eastAsia="zh-CN" w:bidi="ar"/>
                </w:rPr>
                <w:t xml:space="preserve">  彩票公益金安排的支出</w:t>
              </w:r>
            </w:ins>
          </w:p>
        </w:tc>
        <w:tc>
          <w:tcPr>
            <w:tcW w:w="2269" w:type="dxa"/>
            <w:shd w:val="clear" w:color="auto" w:fill="auto"/>
            <w:noWrap/>
            <w:vAlign w:val="center"/>
            <w:tcPrChange w:id="16759" w:author="WPS_1675132163" w:date="2024-09-29T10:30:18Z">
              <w:tcPr>
                <w:tcW w:w="1932" w:type="dxa"/>
                <w:tcBorders>
                  <w:top w:val="nil"/>
                  <w:left w:val="nil"/>
                  <w:bottom w:val="single" w:color="000000" w:sz="8" w:space="0"/>
                  <w:right w:val="single" w:color="000000" w:sz="8" w:space="0"/>
                </w:tcBorders>
                <w:noWrap/>
                <w:vAlign w:val="center"/>
              </w:tcPr>
            </w:tcPrChange>
          </w:tcPr>
          <w:p w14:paraId="6E748441">
            <w:pPr>
              <w:keepNext w:val="0"/>
              <w:keepLines w:val="0"/>
              <w:widowControl/>
              <w:suppressLineNumbers w:val="0"/>
              <w:jc w:val="right"/>
              <w:textAlignment w:val="center"/>
              <w:rPr>
                <w:ins w:id="16760" w:author="WPS_1675132163" w:date="2024-09-29T10:29:49Z"/>
                <w:rFonts w:hint="eastAsia" w:ascii="宋体" w:hAnsi="宋体" w:eastAsia="宋体" w:cs="宋体"/>
                <w:i w:val="0"/>
                <w:iCs w:val="0"/>
                <w:color w:val="000000"/>
                <w:sz w:val="20"/>
                <w:szCs w:val="20"/>
                <w:u w:val="none"/>
              </w:rPr>
            </w:pPr>
            <w:ins w:id="16761" w:author="WPS_1675132163" w:date="2024-09-29T10:29:49Z">
              <w:r>
                <w:rPr>
                  <w:rFonts w:hint="eastAsia" w:ascii="宋体" w:hAnsi="宋体" w:eastAsia="宋体" w:cs="宋体"/>
                  <w:i w:val="0"/>
                  <w:iCs w:val="0"/>
                  <w:color w:val="000000"/>
                  <w:kern w:val="0"/>
                  <w:sz w:val="20"/>
                  <w:szCs w:val="20"/>
                  <w:u w:val="none"/>
                  <w:lang w:val="en-US" w:eastAsia="zh-CN" w:bidi="ar"/>
                </w:rPr>
                <w:t>836</w:t>
              </w:r>
            </w:ins>
          </w:p>
        </w:tc>
      </w:tr>
      <w:tr w14:paraId="2A263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6763" w:author="WPS_1675132163" w:date="2024-09-29T10:30:1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blPrExChange>
        </w:tblPrEx>
        <w:trPr>
          <w:trHeight w:val="342" w:hRule="atLeast"/>
          <w:ins w:id="16762" w:author="WPS_1675132163" w:date="2024-09-29T10:29:49Z"/>
          <w:trPrChange w:id="16763" w:author="WPS_1675132163" w:date="2024-09-29T10:30:18Z">
            <w:trPr>
              <w:trHeight w:val="342" w:hRule="atLeast"/>
            </w:trPr>
          </w:trPrChange>
        </w:trPr>
        <w:tc>
          <w:tcPr>
            <w:tcW w:w="6132" w:type="dxa"/>
            <w:shd w:val="clear" w:color="auto" w:fill="auto"/>
            <w:noWrap/>
            <w:vAlign w:val="center"/>
            <w:tcPrChange w:id="16764" w:author="WPS_1675132163" w:date="2024-09-29T10:30:18Z">
              <w:tcPr>
                <w:tcW w:w="4440" w:type="dxa"/>
                <w:tcBorders>
                  <w:top w:val="nil"/>
                  <w:left w:val="nil"/>
                  <w:bottom w:val="single" w:color="000000" w:sz="8" w:space="0"/>
                  <w:right w:val="single" w:color="000000" w:sz="8" w:space="0"/>
                </w:tcBorders>
                <w:noWrap/>
                <w:vAlign w:val="center"/>
              </w:tcPr>
            </w:tcPrChange>
          </w:tcPr>
          <w:p w14:paraId="282D3CDE">
            <w:pPr>
              <w:keepNext w:val="0"/>
              <w:keepLines w:val="0"/>
              <w:widowControl/>
              <w:suppressLineNumbers w:val="0"/>
              <w:jc w:val="center"/>
              <w:textAlignment w:val="center"/>
              <w:rPr>
                <w:ins w:id="16765" w:author="WPS_1675132163" w:date="2024-09-29T10:29:49Z"/>
                <w:rFonts w:hint="eastAsia" w:ascii="宋体" w:hAnsi="宋体" w:eastAsia="宋体" w:cs="宋体"/>
                <w:b/>
                <w:bCs/>
                <w:i w:val="0"/>
                <w:iCs w:val="0"/>
                <w:color w:val="000000"/>
                <w:sz w:val="20"/>
                <w:szCs w:val="20"/>
                <w:u w:val="none"/>
              </w:rPr>
            </w:pPr>
            <w:ins w:id="16766" w:author="WPS_1675132163" w:date="2024-09-29T10:29:49Z">
              <w:r>
                <w:rPr>
                  <w:rFonts w:hint="eastAsia" w:ascii="宋体" w:hAnsi="宋体" w:eastAsia="宋体" w:cs="宋体"/>
                  <w:b/>
                  <w:bCs/>
                  <w:i w:val="0"/>
                  <w:iCs w:val="0"/>
                  <w:color w:val="000000"/>
                  <w:kern w:val="0"/>
                  <w:sz w:val="20"/>
                  <w:szCs w:val="20"/>
                  <w:u w:val="none"/>
                  <w:lang w:val="en-US" w:eastAsia="zh-CN" w:bidi="ar"/>
                </w:rPr>
                <w:t>政府性基金转移支付合计</w:t>
              </w:r>
            </w:ins>
          </w:p>
        </w:tc>
        <w:tc>
          <w:tcPr>
            <w:tcW w:w="2269" w:type="dxa"/>
            <w:shd w:val="clear" w:color="auto" w:fill="auto"/>
            <w:noWrap/>
            <w:vAlign w:val="center"/>
            <w:tcPrChange w:id="16767" w:author="WPS_1675132163" w:date="2024-09-29T10:30:18Z">
              <w:tcPr>
                <w:tcW w:w="1932" w:type="dxa"/>
                <w:tcBorders>
                  <w:top w:val="nil"/>
                  <w:left w:val="nil"/>
                  <w:bottom w:val="single" w:color="000000" w:sz="8" w:space="0"/>
                  <w:right w:val="single" w:color="000000" w:sz="8" w:space="0"/>
                </w:tcBorders>
                <w:noWrap/>
                <w:vAlign w:val="center"/>
              </w:tcPr>
            </w:tcPrChange>
          </w:tcPr>
          <w:p w14:paraId="2AD494A9">
            <w:pPr>
              <w:keepNext w:val="0"/>
              <w:keepLines w:val="0"/>
              <w:widowControl/>
              <w:suppressLineNumbers w:val="0"/>
              <w:jc w:val="right"/>
              <w:textAlignment w:val="center"/>
              <w:rPr>
                <w:ins w:id="16768" w:author="WPS_1675132163" w:date="2024-09-29T10:29:49Z"/>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Change w:id="16769" w:author="WPS_1675132163" w:date="2024-09-29T10:30:56Z">
                  <w:rPr>
                    <w:rFonts w:hint="eastAsia" w:ascii="宋体" w:hAnsi="宋体" w:eastAsia="宋体" w:cs="宋体"/>
                    <w:i w:val="0"/>
                    <w:iCs w:val="0"/>
                    <w:color w:val="000000"/>
                    <w:kern w:val="0"/>
                    <w:sz w:val="20"/>
                    <w:szCs w:val="20"/>
                    <w:u w:val="none"/>
                    <w:lang w:val="en-US" w:eastAsia="zh-CN" w:bidi="ar"/>
                  </w:rPr>
                </w:rPrChange>
              </w:rPr>
              <w:t>2,19</w:t>
            </w:r>
            <w:r>
              <w:rPr>
                <w:rFonts w:hint="eastAsia" w:ascii="宋体" w:hAnsi="宋体" w:eastAsia="宋体" w:cs="宋体"/>
                <w:i w:val="0"/>
                <w:iCs w:val="0"/>
                <w:color w:val="000000"/>
                <w:kern w:val="0"/>
                <w:sz w:val="20"/>
                <w:szCs w:val="20"/>
                <w:u w:val="none"/>
                <w:lang w:val="en-US" w:eastAsia="zh-CN" w:bidi="ar"/>
              </w:rPr>
              <w:t>2</w:t>
            </w:r>
          </w:p>
        </w:tc>
      </w:tr>
    </w:tbl>
    <w:p w14:paraId="36D3D70C">
      <w:pPr>
        <w:widowControl/>
        <w:jc w:val="right"/>
      </w:pPr>
    </w:p>
    <w:tbl>
      <w:tblPr>
        <w:tblStyle w:val="6"/>
        <w:tblW w:w="92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
        <w:gridCol w:w="1057"/>
        <w:gridCol w:w="40"/>
        <w:gridCol w:w="1781"/>
        <w:gridCol w:w="647"/>
        <w:gridCol w:w="3963"/>
        <w:gridCol w:w="63"/>
        <w:gridCol w:w="1057"/>
        <w:gridCol w:w="650"/>
      </w:tblGrid>
      <w:tr w14:paraId="5CCAA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del w:id="16770"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A2DCC">
            <w:pPr>
              <w:keepNext w:val="0"/>
              <w:keepLines w:val="0"/>
              <w:widowControl/>
              <w:suppressLineNumbers w:val="0"/>
              <w:jc w:val="center"/>
              <w:textAlignment w:val="center"/>
              <w:outlineLvl w:val="0"/>
              <w:rPr>
                <w:del w:id="16771" w:author="WPS_1675132163" w:date="2024-09-29T10:29:53Z"/>
                <w:rFonts w:hint="eastAsia" w:ascii="宋体" w:hAnsi="宋体" w:eastAsia="宋体" w:cs="宋体"/>
                <w:b/>
                <w:bCs/>
                <w:i w:val="0"/>
                <w:iCs w:val="0"/>
                <w:color w:val="000000"/>
                <w:sz w:val="20"/>
                <w:szCs w:val="20"/>
                <w:u w:val="none"/>
              </w:rPr>
            </w:pPr>
            <w:del w:id="16772" w:author="WPS_1675132163" w:date="2024-09-29T10:29:53Z">
              <w:r>
                <w:rPr>
                  <w:rFonts w:hint="eastAsia" w:ascii="宋体" w:hAnsi="宋体" w:eastAsia="宋体" w:cs="宋体"/>
                  <w:b/>
                  <w:i w:val="0"/>
                  <w:color w:val="000000"/>
                  <w:kern w:val="0"/>
                  <w:sz w:val="20"/>
                  <w:szCs w:val="20"/>
                  <w:u w:val="none"/>
                  <w:lang w:val="en-US" w:eastAsia="zh-CN" w:bidi="ar"/>
                </w:rPr>
                <w:delText>科目编码</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3A645">
            <w:pPr>
              <w:keepNext w:val="0"/>
              <w:keepLines w:val="0"/>
              <w:widowControl/>
              <w:suppressLineNumbers w:val="0"/>
              <w:jc w:val="center"/>
              <w:textAlignment w:val="center"/>
              <w:outlineLvl w:val="0"/>
              <w:rPr>
                <w:del w:id="16773" w:author="WPS_1675132163" w:date="2024-09-29T10:29:53Z"/>
                <w:rFonts w:hint="eastAsia" w:ascii="宋体" w:hAnsi="宋体" w:eastAsia="宋体" w:cs="宋体"/>
                <w:b/>
                <w:bCs/>
                <w:i w:val="0"/>
                <w:iCs w:val="0"/>
                <w:color w:val="000000"/>
                <w:sz w:val="20"/>
                <w:szCs w:val="20"/>
                <w:u w:val="none"/>
              </w:rPr>
            </w:pPr>
            <w:del w:id="16774" w:author="WPS_1675132163" w:date="2024-09-29T10:29:53Z">
              <w:r>
                <w:rPr>
                  <w:rFonts w:hint="eastAsia" w:ascii="宋体" w:hAnsi="宋体" w:eastAsia="宋体" w:cs="宋体"/>
                  <w:b/>
                  <w:i w:val="0"/>
                  <w:color w:val="000000"/>
                  <w:kern w:val="0"/>
                  <w:sz w:val="20"/>
                  <w:szCs w:val="20"/>
                  <w:u w:val="none"/>
                  <w:lang w:val="en-US" w:eastAsia="zh-CN" w:bidi="ar"/>
                </w:rPr>
                <w:delText>科目名称</w:delText>
              </w:r>
            </w:del>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CF0DA">
            <w:pPr>
              <w:keepNext w:val="0"/>
              <w:keepLines w:val="0"/>
              <w:widowControl/>
              <w:suppressLineNumbers w:val="0"/>
              <w:jc w:val="center"/>
              <w:textAlignment w:val="center"/>
              <w:outlineLvl w:val="0"/>
              <w:rPr>
                <w:del w:id="16775" w:author="WPS_1675132163" w:date="2024-09-29T10:29:53Z"/>
                <w:rFonts w:hint="eastAsia" w:ascii="宋体" w:hAnsi="宋体" w:eastAsia="宋体" w:cs="宋体"/>
                <w:b/>
                <w:bCs/>
                <w:i w:val="0"/>
                <w:iCs w:val="0"/>
                <w:color w:val="000000"/>
                <w:sz w:val="20"/>
                <w:szCs w:val="20"/>
                <w:u w:val="none"/>
              </w:rPr>
            </w:pPr>
            <w:del w:id="16776" w:author="WPS_1675132163" w:date="2024-09-29T10:29:53Z">
              <w:r>
                <w:rPr>
                  <w:rFonts w:hint="eastAsia" w:ascii="宋体" w:hAnsi="宋体" w:eastAsia="宋体" w:cs="宋体"/>
                  <w:b/>
                  <w:i w:val="0"/>
                  <w:color w:val="000000"/>
                  <w:kern w:val="0"/>
                  <w:sz w:val="20"/>
                  <w:szCs w:val="20"/>
                  <w:u w:val="none"/>
                  <w:lang w:val="en-US" w:eastAsia="zh-CN" w:bidi="ar"/>
                </w:rPr>
                <w:delText>项目</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433D0">
            <w:pPr>
              <w:keepNext w:val="0"/>
              <w:keepLines w:val="0"/>
              <w:widowControl/>
              <w:suppressLineNumbers w:val="0"/>
              <w:jc w:val="center"/>
              <w:textAlignment w:val="center"/>
              <w:outlineLvl w:val="0"/>
              <w:rPr>
                <w:del w:id="16777" w:author="WPS_1675132163" w:date="2024-09-29T10:29:53Z"/>
                <w:rFonts w:hint="eastAsia" w:ascii="宋体" w:hAnsi="宋体" w:eastAsia="宋体" w:cs="宋体"/>
                <w:b/>
                <w:bCs/>
                <w:i w:val="0"/>
                <w:iCs w:val="0"/>
                <w:color w:val="000000"/>
                <w:sz w:val="20"/>
                <w:szCs w:val="20"/>
                <w:u w:val="none"/>
                <w:lang w:eastAsia="zh-CN"/>
              </w:rPr>
            </w:pPr>
            <w:del w:id="16778" w:author="WPS_1675132163" w:date="2024-09-29T10:29:53Z">
              <w:r>
                <w:rPr>
                  <w:rFonts w:hint="eastAsia" w:ascii="宋体" w:hAnsi="宋体" w:eastAsia="宋体" w:cs="宋体"/>
                  <w:b/>
                  <w:i w:val="0"/>
                  <w:color w:val="000000"/>
                  <w:kern w:val="0"/>
                  <w:sz w:val="20"/>
                  <w:szCs w:val="20"/>
                  <w:u w:val="none"/>
                  <w:lang w:val="en-US" w:eastAsia="zh-CN" w:bidi="ar"/>
                </w:rPr>
                <w:delText>金额</w:delText>
              </w:r>
            </w:del>
          </w:p>
        </w:tc>
      </w:tr>
      <w:tr w14:paraId="02A10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779"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40D39">
            <w:pPr>
              <w:keepNext w:val="0"/>
              <w:keepLines w:val="0"/>
              <w:widowControl/>
              <w:suppressLineNumbers w:val="0"/>
              <w:jc w:val="left"/>
              <w:textAlignment w:val="center"/>
              <w:outlineLvl w:val="0"/>
              <w:rPr>
                <w:del w:id="16780" w:author="WPS_1675132163" w:date="2024-09-29T10:29:53Z"/>
                <w:rFonts w:hint="eastAsia" w:ascii="宋体" w:hAnsi="宋体" w:eastAsia="宋体" w:cs="宋体"/>
                <w:i w:val="0"/>
                <w:iCs w:val="0"/>
                <w:color w:val="000000"/>
                <w:sz w:val="20"/>
                <w:szCs w:val="20"/>
                <w:u w:val="none"/>
              </w:rPr>
            </w:pPr>
            <w:del w:id="16781" w:author="WPS_1675132163" w:date="2024-09-29T10:29:53Z">
              <w:r>
                <w:rPr>
                  <w:rFonts w:hint="eastAsia" w:ascii="宋体" w:hAnsi="宋体" w:eastAsia="宋体" w:cs="宋体"/>
                  <w:i w:val="0"/>
                  <w:color w:val="000000"/>
                  <w:kern w:val="0"/>
                  <w:sz w:val="20"/>
                  <w:szCs w:val="20"/>
                  <w:u w:val="none"/>
                  <w:lang w:val="en-US" w:eastAsia="zh-CN" w:bidi="ar"/>
                </w:rPr>
                <w:delText>207</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225F2">
            <w:pPr>
              <w:keepNext w:val="0"/>
              <w:keepLines w:val="0"/>
              <w:widowControl/>
              <w:suppressLineNumbers w:val="0"/>
              <w:jc w:val="left"/>
              <w:textAlignment w:val="center"/>
              <w:outlineLvl w:val="0"/>
              <w:rPr>
                <w:del w:id="16782" w:author="WPS_1675132163" w:date="2024-09-29T10:29:53Z"/>
                <w:rFonts w:hint="eastAsia" w:ascii="宋体" w:hAnsi="宋体" w:eastAsia="宋体" w:cs="宋体"/>
                <w:i w:val="0"/>
                <w:iCs w:val="0"/>
                <w:color w:val="000000"/>
                <w:sz w:val="20"/>
                <w:szCs w:val="20"/>
                <w:u w:val="none"/>
              </w:rPr>
            </w:pPr>
            <w:del w:id="16783" w:author="WPS_1675132163" w:date="2024-09-29T10:29:53Z">
              <w:r>
                <w:rPr>
                  <w:rFonts w:hint="eastAsia" w:ascii="宋体" w:hAnsi="宋体" w:eastAsia="宋体" w:cs="宋体"/>
                  <w:i w:val="0"/>
                  <w:color w:val="000000"/>
                  <w:kern w:val="0"/>
                  <w:sz w:val="20"/>
                  <w:szCs w:val="20"/>
                  <w:u w:val="none"/>
                  <w:lang w:val="en-US" w:eastAsia="zh-CN" w:bidi="ar"/>
                </w:rPr>
                <w:delText>文化旅游体育与传媒支出</w:delText>
              </w:r>
            </w:del>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22859">
            <w:pPr>
              <w:jc w:val="both"/>
              <w:outlineLvl w:val="9"/>
              <w:rPr>
                <w:del w:id="16784" w:author="WPS_1675132163" w:date="2024-09-29T10:29:53Z"/>
                <w:rFonts w:hint="eastAsia" w:ascii="宋体" w:hAnsi="宋体" w:eastAsia="宋体" w:cs="宋体"/>
                <w:b/>
                <w:bCs/>
                <w:i w:val="0"/>
                <w:iCs w:val="0"/>
                <w:color w:val="000000"/>
                <w:sz w:val="20"/>
                <w:szCs w:val="20"/>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622C">
            <w:pPr>
              <w:keepNext w:val="0"/>
              <w:keepLines w:val="0"/>
              <w:widowControl/>
              <w:suppressLineNumbers w:val="0"/>
              <w:jc w:val="right"/>
              <w:textAlignment w:val="center"/>
              <w:outlineLvl w:val="0"/>
              <w:rPr>
                <w:del w:id="16785" w:author="WPS_1675132163" w:date="2024-09-29T10:29:53Z"/>
                <w:rFonts w:hint="eastAsia" w:ascii="宋体" w:hAnsi="宋体" w:eastAsia="宋体" w:cs="宋体"/>
                <w:i w:val="0"/>
                <w:iCs w:val="0"/>
                <w:color w:val="000000"/>
                <w:sz w:val="20"/>
                <w:szCs w:val="20"/>
                <w:u w:val="none"/>
              </w:rPr>
            </w:pPr>
            <w:del w:id="16786" w:author="WPS_1675132163" w:date="2024-09-29T10:29:53Z">
              <w:r>
                <w:rPr>
                  <w:rFonts w:hint="eastAsia" w:ascii="宋体" w:hAnsi="宋体" w:eastAsia="宋体" w:cs="宋体"/>
                  <w:i w:val="0"/>
                  <w:color w:val="000000"/>
                  <w:kern w:val="0"/>
                  <w:sz w:val="20"/>
                  <w:szCs w:val="20"/>
                  <w:u w:val="none"/>
                  <w:lang w:val="en-US" w:eastAsia="zh-CN" w:bidi="ar"/>
                </w:rPr>
                <w:delText>4</w:delText>
              </w:r>
            </w:del>
          </w:p>
        </w:tc>
      </w:tr>
      <w:tr w14:paraId="62EC4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787"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AEE05">
            <w:pPr>
              <w:keepNext w:val="0"/>
              <w:keepLines w:val="0"/>
              <w:widowControl/>
              <w:suppressLineNumbers w:val="0"/>
              <w:jc w:val="left"/>
              <w:textAlignment w:val="center"/>
              <w:outlineLvl w:val="0"/>
              <w:rPr>
                <w:del w:id="16788" w:author="WPS_1675132163" w:date="2024-09-29T10:29:53Z"/>
                <w:rFonts w:hint="eastAsia" w:ascii="宋体" w:hAnsi="宋体" w:eastAsia="宋体" w:cs="宋体"/>
                <w:i w:val="0"/>
                <w:iCs w:val="0"/>
                <w:color w:val="000000"/>
                <w:sz w:val="20"/>
                <w:szCs w:val="20"/>
                <w:u w:val="none"/>
              </w:rPr>
            </w:pPr>
            <w:del w:id="16789" w:author="WPS_1675132163" w:date="2024-09-29T10:29:53Z">
              <w:r>
                <w:rPr>
                  <w:rFonts w:hint="eastAsia" w:ascii="宋体" w:hAnsi="宋体" w:eastAsia="宋体" w:cs="宋体"/>
                  <w:i w:val="0"/>
                  <w:color w:val="000000"/>
                  <w:kern w:val="0"/>
                  <w:sz w:val="20"/>
                  <w:szCs w:val="20"/>
                  <w:u w:val="none"/>
                  <w:lang w:val="en-US" w:eastAsia="zh-CN" w:bidi="ar"/>
                </w:rPr>
                <w:delText>20707</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E4D7">
            <w:pPr>
              <w:jc w:val="both"/>
              <w:outlineLvl w:val="9"/>
              <w:rPr>
                <w:del w:id="16790" w:author="WPS_1675132163" w:date="2024-09-29T10:29:53Z"/>
                <w:rFonts w:hint="eastAsia" w:ascii="宋体" w:hAnsi="宋体" w:eastAsia="宋体" w:cs="宋体"/>
                <w:i w:val="0"/>
                <w:iCs w:val="0"/>
                <w:color w:val="000000"/>
                <w:sz w:val="20"/>
                <w:szCs w:val="20"/>
                <w:u w:val="none"/>
              </w:rPr>
            </w:pPr>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B9F8">
            <w:pPr>
              <w:keepNext w:val="0"/>
              <w:keepLines w:val="0"/>
              <w:widowControl/>
              <w:suppressLineNumbers w:val="0"/>
              <w:jc w:val="left"/>
              <w:textAlignment w:val="center"/>
              <w:outlineLvl w:val="0"/>
              <w:rPr>
                <w:del w:id="16791" w:author="WPS_1675132163" w:date="2024-09-29T10:29:53Z"/>
                <w:rFonts w:hint="eastAsia" w:ascii="宋体" w:hAnsi="宋体" w:eastAsia="宋体" w:cs="宋体"/>
                <w:i w:val="0"/>
                <w:iCs w:val="0"/>
                <w:color w:val="000000"/>
                <w:sz w:val="20"/>
                <w:szCs w:val="20"/>
                <w:u w:val="none"/>
              </w:rPr>
            </w:pPr>
            <w:del w:id="16792" w:author="WPS_1675132163" w:date="2024-09-29T10:29:53Z">
              <w:r>
                <w:rPr>
                  <w:rFonts w:hint="eastAsia" w:ascii="宋体" w:hAnsi="宋体" w:eastAsia="宋体" w:cs="宋体"/>
                  <w:i w:val="0"/>
                  <w:color w:val="000000"/>
                  <w:kern w:val="0"/>
                  <w:sz w:val="20"/>
                  <w:szCs w:val="20"/>
                  <w:u w:val="none"/>
                  <w:lang w:val="en-US" w:eastAsia="zh-CN" w:bidi="ar"/>
                </w:rPr>
                <w:delText xml:space="preserve">  国家电影事业发展专项资金安排的支出</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5F4DB">
            <w:pPr>
              <w:keepNext w:val="0"/>
              <w:keepLines w:val="0"/>
              <w:widowControl/>
              <w:suppressLineNumbers w:val="0"/>
              <w:jc w:val="right"/>
              <w:textAlignment w:val="center"/>
              <w:outlineLvl w:val="0"/>
              <w:rPr>
                <w:del w:id="16793" w:author="WPS_1675132163" w:date="2024-09-29T10:29:53Z"/>
                <w:rFonts w:hint="eastAsia" w:ascii="宋体" w:hAnsi="宋体" w:eastAsia="宋体" w:cs="宋体"/>
                <w:i w:val="0"/>
                <w:iCs w:val="0"/>
                <w:color w:val="000000"/>
                <w:sz w:val="20"/>
                <w:szCs w:val="20"/>
                <w:u w:val="none"/>
              </w:rPr>
            </w:pPr>
            <w:del w:id="16794" w:author="WPS_1675132163" w:date="2024-09-29T10:29:53Z">
              <w:r>
                <w:rPr>
                  <w:rFonts w:hint="eastAsia" w:ascii="宋体" w:hAnsi="宋体" w:eastAsia="宋体" w:cs="宋体"/>
                  <w:i w:val="0"/>
                  <w:color w:val="000000"/>
                  <w:kern w:val="0"/>
                  <w:sz w:val="20"/>
                  <w:szCs w:val="20"/>
                  <w:u w:val="none"/>
                  <w:lang w:val="en-US" w:eastAsia="zh-CN" w:bidi="ar"/>
                </w:rPr>
                <w:delText>4</w:delText>
              </w:r>
            </w:del>
          </w:p>
        </w:tc>
      </w:tr>
      <w:tr w14:paraId="67ED2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795"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B8330">
            <w:pPr>
              <w:keepNext w:val="0"/>
              <w:keepLines w:val="0"/>
              <w:widowControl/>
              <w:suppressLineNumbers w:val="0"/>
              <w:jc w:val="left"/>
              <w:textAlignment w:val="center"/>
              <w:outlineLvl w:val="0"/>
              <w:rPr>
                <w:del w:id="16796" w:author="WPS_1675132163" w:date="2024-09-29T10:29:53Z"/>
                <w:rFonts w:hint="eastAsia" w:ascii="宋体" w:hAnsi="宋体" w:eastAsia="宋体" w:cs="宋体"/>
                <w:i w:val="0"/>
                <w:iCs w:val="0"/>
                <w:color w:val="000000"/>
                <w:sz w:val="20"/>
                <w:szCs w:val="20"/>
                <w:u w:val="none"/>
              </w:rPr>
            </w:pPr>
            <w:del w:id="16797" w:author="WPS_1675132163" w:date="2024-09-29T10:29:53Z">
              <w:r>
                <w:rPr>
                  <w:rFonts w:hint="eastAsia" w:ascii="宋体" w:hAnsi="宋体" w:eastAsia="宋体" w:cs="宋体"/>
                  <w:i w:val="0"/>
                  <w:color w:val="000000"/>
                  <w:kern w:val="0"/>
                  <w:sz w:val="20"/>
                  <w:szCs w:val="20"/>
                  <w:u w:val="none"/>
                  <w:lang w:val="en-US" w:eastAsia="zh-CN" w:bidi="ar"/>
                </w:rPr>
                <w:delText>208</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3B3B">
            <w:pPr>
              <w:keepNext w:val="0"/>
              <w:keepLines w:val="0"/>
              <w:widowControl/>
              <w:suppressLineNumbers w:val="0"/>
              <w:jc w:val="left"/>
              <w:textAlignment w:val="center"/>
              <w:outlineLvl w:val="0"/>
              <w:rPr>
                <w:del w:id="16798" w:author="WPS_1675132163" w:date="2024-09-29T10:29:53Z"/>
                <w:rFonts w:hint="eastAsia" w:ascii="宋体" w:hAnsi="宋体" w:eastAsia="宋体" w:cs="宋体"/>
                <w:i w:val="0"/>
                <w:iCs w:val="0"/>
                <w:color w:val="000000"/>
                <w:sz w:val="20"/>
                <w:szCs w:val="20"/>
                <w:u w:val="none"/>
              </w:rPr>
            </w:pPr>
            <w:del w:id="16799" w:author="WPS_1675132163" w:date="2024-09-29T10:29:53Z">
              <w:r>
                <w:rPr>
                  <w:rFonts w:hint="eastAsia" w:ascii="宋体" w:hAnsi="宋体" w:eastAsia="宋体" w:cs="宋体"/>
                  <w:i w:val="0"/>
                  <w:color w:val="000000"/>
                  <w:kern w:val="0"/>
                  <w:sz w:val="20"/>
                  <w:szCs w:val="20"/>
                  <w:u w:val="none"/>
                  <w:lang w:val="en-US" w:eastAsia="zh-CN" w:bidi="ar"/>
                </w:rPr>
                <w:delText>社会保障和就业支出</w:delText>
              </w:r>
            </w:del>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EFC98">
            <w:pPr>
              <w:jc w:val="both"/>
              <w:outlineLvl w:val="9"/>
              <w:rPr>
                <w:del w:id="16800" w:author="WPS_1675132163" w:date="2024-09-29T10:29:53Z"/>
                <w:rFonts w:hint="eastAsia" w:ascii="宋体" w:hAnsi="宋体" w:eastAsia="宋体" w:cs="宋体"/>
                <w:b/>
                <w:bCs/>
                <w:i w:val="0"/>
                <w:iCs w:val="0"/>
                <w:color w:val="000000"/>
                <w:sz w:val="20"/>
                <w:szCs w:val="20"/>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38F0C">
            <w:pPr>
              <w:keepNext w:val="0"/>
              <w:keepLines w:val="0"/>
              <w:widowControl/>
              <w:suppressLineNumbers w:val="0"/>
              <w:jc w:val="right"/>
              <w:textAlignment w:val="center"/>
              <w:outlineLvl w:val="0"/>
              <w:rPr>
                <w:del w:id="16801" w:author="WPS_1675132163" w:date="2024-09-29T10:29:53Z"/>
                <w:rFonts w:hint="default" w:ascii="宋体" w:hAnsi="宋体" w:eastAsia="宋体" w:cs="宋体"/>
                <w:i w:val="0"/>
                <w:iCs w:val="0"/>
                <w:color w:val="000000"/>
                <w:sz w:val="20"/>
                <w:szCs w:val="20"/>
                <w:u w:val="none"/>
                <w:lang w:val="en-US"/>
              </w:rPr>
            </w:pPr>
            <w:del w:id="16802" w:author="WPS_1675132163" w:date="2024-09-29T10:29:53Z">
              <w:r>
                <w:rPr>
                  <w:rFonts w:hint="eastAsia" w:ascii="宋体" w:hAnsi="宋体" w:eastAsia="宋体" w:cs="宋体"/>
                  <w:i w:val="0"/>
                  <w:color w:val="000000"/>
                  <w:kern w:val="0"/>
                  <w:sz w:val="20"/>
                  <w:szCs w:val="20"/>
                  <w:u w:val="none"/>
                  <w:lang w:val="en-US" w:eastAsia="zh-CN" w:bidi="ar"/>
                </w:rPr>
                <w:delText>1,294</w:delText>
              </w:r>
            </w:del>
          </w:p>
        </w:tc>
      </w:tr>
      <w:tr w14:paraId="148C7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803"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7A20D">
            <w:pPr>
              <w:keepNext w:val="0"/>
              <w:keepLines w:val="0"/>
              <w:widowControl/>
              <w:suppressLineNumbers w:val="0"/>
              <w:jc w:val="left"/>
              <w:textAlignment w:val="center"/>
              <w:outlineLvl w:val="0"/>
              <w:rPr>
                <w:del w:id="16804" w:author="WPS_1675132163" w:date="2024-09-29T10:29:53Z"/>
                <w:rFonts w:hint="eastAsia" w:ascii="宋体" w:hAnsi="宋体" w:eastAsia="宋体" w:cs="宋体"/>
                <w:i w:val="0"/>
                <w:iCs w:val="0"/>
                <w:color w:val="000000"/>
                <w:sz w:val="20"/>
                <w:szCs w:val="20"/>
                <w:u w:val="none"/>
              </w:rPr>
            </w:pPr>
            <w:del w:id="16805" w:author="WPS_1675132163" w:date="2024-09-29T10:29:53Z">
              <w:r>
                <w:rPr>
                  <w:rFonts w:hint="eastAsia" w:ascii="宋体" w:hAnsi="宋体" w:eastAsia="宋体" w:cs="宋体"/>
                  <w:i w:val="0"/>
                  <w:color w:val="000000"/>
                  <w:kern w:val="0"/>
                  <w:sz w:val="20"/>
                  <w:szCs w:val="20"/>
                  <w:u w:val="none"/>
                  <w:lang w:val="en-US" w:eastAsia="zh-CN" w:bidi="ar"/>
                </w:rPr>
                <w:delText>20822</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B587">
            <w:pPr>
              <w:jc w:val="both"/>
              <w:outlineLvl w:val="9"/>
              <w:rPr>
                <w:del w:id="16806" w:author="WPS_1675132163" w:date="2024-09-29T10:29:53Z"/>
                <w:rFonts w:hint="eastAsia" w:ascii="宋体" w:hAnsi="宋体" w:eastAsia="宋体" w:cs="宋体"/>
                <w:i w:val="0"/>
                <w:iCs w:val="0"/>
                <w:color w:val="000000"/>
                <w:sz w:val="20"/>
                <w:szCs w:val="20"/>
                <w:u w:val="none"/>
              </w:rPr>
            </w:pPr>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3FDA3">
            <w:pPr>
              <w:keepNext w:val="0"/>
              <w:keepLines w:val="0"/>
              <w:widowControl/>
              <w:suppressLineNumbers w:val="0"/>
              <w:jc w:val="left"/>
              <w:textAlignment w:val="center"/>
              <w:outlineLvl w:val="0"/>
              <w:rPr>
                <w:del w:id="16807" w:author="WPS_1675132163" w:date="2024-09-29T10:29:53Z"/>
                <w:rFonts w:hint="eastAsia" w:ascii="宋体" w:hAnsi="宋体" w:eastAsia="宋体" w:cs="宋体"/>
                <w:i w:val="0"/>
                <w:iCs w:val="0"/>
                <w:color w:val="000000"/>
                <w:sz w:val="20"/>
                <w:szCs w:val="20"/>
                <w:u w:val="none"/>
              </w:rPr>
            </w:pPr>
            <w:del w:id="16808" w:author="WPS_1675132163" w:date="2024-09-29T10:29:53Z">
              <w:r>
                <w:rPr>
                  <w:rFonts w:hint="eastAsia" w:ascii="宋体" w:hAnsi="宋体" w:eastAsia="宋体" w:cs="宋体"/>
                  <w:i w:val="0"/>
                  <w:color w:val="000000"/>
                  <w:kern w:val="0"/>
                  <w:sz w:val="20"/>
                  <w:szCs w:val="20"/>
                  <w:u w:val="none"/>
                  <w:lang w:val="en-US" w:eastAsia="zh-CN" w:bidi="ar"/>
                </w:rPr>
                <w:delText xml:space="preserve">  大中型水库移民后期扶持基金支出</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06A6">
            <w:pPr>
              <w:keepNext w:val="0"/>
              <w:keepLines w:val="0"/>
              <w:widowControl/>
              <w:suppressLineNumbers w:val="0"/>
              <w:jc w:val="right"/>
              <w:textAlignment w:val="center"/>
              <w:outlineLvl w:val="0"/>
              <w:rPr>
                <w:del w:id="16809" w:author="WPS_1675132163" w:date="2024-09-29T10:29:53Z"/>
                <w:rFonts w:hint="eastAsia" w:ascii="宋体" w:hAnsi="宋体" w:eastAsia="宋体" w:cs="宋体"/>
                <w:i w:val="0"/>
                <w:iCs w:val="0"/>
                <w:color w:val="000000"/>
                <w:sz w:val="20"/>
                <w:szCs w:val="20"/>
                <w:u w:val="none"/>
              </w:rPr>
            </w:pPr>
            <w:del w:id="16810" w:author="WPS_1675132163" w:date="2024-09-29T10:29:53Z">
              <w:r>
                <w:rPr>
                  <w:rFonts w:hint="eastAsia" w:ascii="宋体" w:hAnsi="宋体" w:eastAsia="宋体" w:cs="宋体"/>
                  <w:i w:val="0"/>
                  <w:color w:val="000000"/>
                  <w:kern w:val="0"/>
                  <w:sz w:val="20"/>
                  <w:szCs w:val="20"/>
                  <w:u w:val="none"/>
                  <w:lang w:val="en-US" w:eastAsia="zh-CN" w:bidi="ar"/>
                </w:rPr>
                <w:delText>1,294</w:delText>
              </w:r>
            </w:del>
          </w:p>
        </w:tc>
      </w:tr>
      <w:tr w14:paraId="297CC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811"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8E9B1">
            <w:pPr>
              <w:keepNext w:val="0"/>
              <w:keepLines w:val="0"/>
              <w:widowControl/>
              <w:suppressLineNumbers w:val="0"/>
              <w:jc w:val="left"/>
              <w:textAlignment w:val="center"/>
              <w:outlineLvl w:val="0"/>
              <w:rPr>
                <w:del w:id="16812" w:author="WPS_1675132163" w:date="2024-09-29T10:29:53Z"/>
                <w:rFonts w:hint="eastAsia" w:ascii="宋体" w:hAnsi="宋体" w:eastAsia="宋体" w:cs="宋体"/>
                <w:i w:val="0"/>
                <w:iCs w:val="0"/>
                <w:color w:val="000000"/>
                <w:sz w:val="20"/>
                <w:szCs w:val="20"/>
                <w:u w:val="none"/>
              </w:rPr>
            </w:pPr>
            <w:del w:id="16813" w:author="WPS_1675132163" w:date="2024-09-29T10:29:53Z">
              <w:r>
                <w:rPr>
                  <w:rFonts w:hint="eastAsia" w:ascii="宋体" w:hAnsi="宋体" w:eastAsia="宋体" w:cs="宋体"/>
                  <w:i w:val="0"/>
                  <w:color w:val="000000"/>
                  <w:kern w:val="0"/>
                  <w:sz w:val="20"/>
                  <w:szCs w:val="20"/>
                  <w:u w:val="none"/>
                  <w:lang w:val="en-US" w:eastAsia="zh-CN" w:bidi="ar"/>
                </w:rPr>
                <w:delText>213</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2DCEC">
            <w:pPr>
              <w:keepNext w:val="0"/>
              <w:keepLines w:val="0"/>
              <w:widowControl/>
              <w:suppressLineNumbers w:val="0"/>
              <w:jc w:val="left"/>
              <w:textAlignment w:val="center"/>
              <w:outlineLvl w:val="0"/>
              <w:rPr>
                <w:del w:id="16814" w:author="WPS_1675132163" w:date="2024-09-29T10:29:53Z"/>
                <w:rFonts w:hint="eastAsia" w:ascii="宋体" w:hAnsi="宋体" w:eastAsia="宋体" w:cs="宋体"/>
                <w:i w:val="0"/>
                <w:iCs w:val="0"/>
                <w:color w:val="000000"/>
                <w:sz w:val="20"/>
                <w:szCs w:val="20"/>
                <w:u w:val="none"/>
              </w:rPr>
            </w:pPr>
            <w:del w:id="16815" w:author="WPS_1675132163" w:date="2024-09-29T10:29:53Z">
              <w:r>
                <w:rPr>
                  <w:rFonts w:hint="eastAsia" w:ascii="宋体" w:hAnsi="宋体" w:eastAsia="宋体" w:cs="宋体"/>
                  <w:i w:val="0"/>
                  <w:color w:val="000000"/>
                  <w:kern w:val="0"/>
                  <w:sz w:val="20"/>
                  <w:szCs w:val="20"/>
                  <w:u w:val="none"/>
                  <w:lang w:val="en-US" w:eastAsia="zh-CN" w:bidi="ar"/>
                </w:rPr>
                <w:delText>农林水支出</w:delText>
              </w:r>
            </w:del>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42DE">
            <w:pPr>
              <w:jc w:val="both"/>
              <w:outlineLvl w:val="9"/>
              <w:rPr>
                <w:del w:id="16816" w:author="WPS_1675132163" w:date="2024-09-29T10:29:53Z"/>
                <w:rFonts w:hint="eastAsia" w:ascii="宋体" w:hAnsi="宋体" w:eastAsia="宋体" w:cs="宋体"/>
                <w:i w:val="0"/>
                <w:iCs w:val="0"/>
                <w:color w:val="000000"/>
                <w:sz w:val="20"/>
                <w:szCs w:val="20"/>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5F8C1">
            <w:pPr>
              <w:keepNext w:val="0"/>
              <w:keepLines w:val="0"/>
              <w:widowControl/>
              <w:suppressLineNumbers w:val="0"/>
              <w:jc w:val="right"/>
              <w:textAlignment w:val="center"/>
              <w:outlineLvl w:val="0"/>
              <w:rPr>
                <w:del w:id="16817" w:author="WPS_1675132163" w:date="2024-09-29T10:29:53Z"/>
                <w:rFonts w:hint="eastAsia" w:ascii="宋体" w:hAnsi="宋体" w:eastAsia="宋体" w:cs="宋体"/>
                <w:i w:val="0"/>
                <w:iCs w:val="0"/>
                <w:color w:val="000000"/>
                <w:sz w:val="20"/>
                <w:szCs w:val="20"/>
                <w:u w:val="none"/>
              </w:rPr>
            </w:pPr>
            <w:del w:id="16818" w:author="WPS_1675132163" w:date="2024-09-29T10:29:53Z">
              <w:r>
                <w:rPr>
                  <w:rFonts w:hint="eastAsia" w:ascii="宋体" w:hAnsi="宋体" w:eastAsia="宋体" w:cs="宋体"/>
                  <w:i w:val="0"/>
                  <w:color w:val="000000"/>
                  <w:kern w:val="0"/>
                  <w:sz w:val="20"/>
                  <w:szCs w:val="20"/>
                  <w:u w:val="none"/>
                  <w:lang w:val="en-US" w:eastAsia="zh-CN" w:bidi="ar"/>
                </w:rPr>
                <w:delText>58</w:delText>
              </w:r>
            </w:del>
          </w:p>
        </w:tc>
      </w:tr>
      <w:tr w14:paraId="31F3E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819"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8C3BDA">
            <w:pPr>
              <w:jc w:val="both"/>
              <w:outlineLvl w:val="0"/>
              <w:rPr>
                <w:del w:id="16820" w:author="WPS_1675132163" w:date="2024-09-29T10:29:53Z"/>
                <w:rFonts w:hint="eastAsia" w:ascii="宋体" w:hAnsi="宋体" w:eastAsia="宋体" w:cs="宋体"/>
                <w:i w:val="0"/>
                <w:iCs w:val="0"/>
                <w:color w:val="000000"/>
                <w:sz w:val="20"/>
                <w:szCs w:val="20"/>
                <w:u w:val="none"/>
              </w:rPr>
            </w:pPr>
            <w:del w:id="16821" w:author="WPS_1675132163" w:date="2024-09-29T10:29:53Z">
              <w:r>
                <w:rPr>
                  <w:rFonts w:hint="eastAsia" w:ascii="宋体" w:hAnsi="宋体" w:eastAsia="宋体" w:cs="宋体"/>
                  <w:i w:val="0"/>
                  <w:color w:val="000000"/>
                  <w:kern w:val="0"/>
                  <w:sz w:val="20"/>
                  <w:szCs w:val="20"/>
                  <w:u w:val="none"/>
                  <w:lang w:val="en-US" w:eastAsia="zh-CN" w:bidi="ar"/>
                </w:rPr>
                <w:delText>21369  国家重大水利工程建设基金安排的支出58229其他支出83622960  彩票公益金安排的支出836</w:delText>
              </w:r>
            </w:del>
          </w:p>
        </w:tc>
        <w:tc>
          <w:tcPr>
            <w:tcW w:w="63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D104E">
            <w:pPr>
              <w:keepNext w:val="0"/>
              <w:keepLines w:val="0"/>
              <w:widowControl/>
              <w:suppressLineNumbers w:val="0"/>
              <w:jc w:val="center"/>
              <w:textAlignment w:val="center"/>
              <w:outlineLvl w:val="0"/>
              <w:rPr>
                <w:del w:id="16822" w:author="WPS_1675132163" w:date="2024-09-29T10:29:53Z"/>
                <w:rFonts w:hint="eastAsia" w:ascii="宋体" w:hAnsi="宋体" w:eastAsia="宋体" w:cs="宋体"/>
                <w:b/>
                <w:bCs/>
                <w:i w:val="0"/>
                <w:iCs w:val="0"/>
                <w:color w:val="000000"/>
                <w:sz w:val="20"/>
                <w:szCs w:val="20"/>
                <w:u w:val="none"/>
              </w:rPr>
            </w:pPr>
            <w:del w:id="16823" w:author="WPS_1675132163" w:date="2024-09-29T10:29:53Z">
              <w:r>
                <w:rPr>
                  <w:rFonts w:hint="eastAsia" w:ascii="宋体" w:hAnsi="宋体" w:eastAsia="宋体" w:cs="宋体"/>
                  <w:b/>
                  <w:i w:val="0"/>
                  <w:color w:val="000000"/>
                  <w:kern w:val="0"/>
                  <w:sz w:val="20"/>
                  <w:szCs w:val="20"/>
                  <w:u w:val="none"/>
                  <w:lang w:val="en-US" w:eastAsia="zh-CN" w:bidi="ar"/>
                </w:rPr>
                <w:delText>支出合计</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EF64D">
            <w:pPr>
              <w:keepNext w:val="0"/>
              <w:keepLines w:val="0"/>
              <w:widowControl/>
              <w:suppressLineNumbers w:val="0"/>
              <w:jc w:val="right"/>
              <w:textAlignment w:val="center"/>
              <w:outlineLvl w:val="0"/>
              <w:rPr>
                <w:del w:id="16824" w:author="WPS_1675132163" w:date="2024-09-29T10:29:53Z"/>
                <w:rFonts w:hint="eastAsia" w:ascii="宋体" w:hAnsi="宋体" w:eastAsia="宋体" w:cs="宋体"/>
                <w:i w:val="0"/>
                <w:iCs w:val="0"/>
                <w:color w:val="000000"/>
                <w:sz w:val="20"/>
                <w:szCs w:val="20"/>
                <w:u w:val="none"/>
              </w:rPr>
            </w:pPr>
            <w:del w:id="16825" w:author="WPS_1675132163" w:date="2024-09-29T10:29:53Z">
              <w:r>
                <w:rPr>
                  <w:rFonts w:hint="eastAsia" w:ascii="宋体" w:hAnsi="宋体" w:eastAsia="宋体" w:cs="宋体"/>
                  <w:i w:val="0"/>
                  <w:color w:val="000000"/>
                  <w:kern w:val="0"/>
                  <w:sz w:val="20"/>
                  <w:szCs w:val="20"/>
                  <w:u w:val="none"/>
                  <w:lang w:val="en-US" w:eastAsia="zh-CN" w:bidi="ar"/>
                </w:rPr>
                <w:delText>2,192</w:delText>
              </w:r>
            </w:del>
          </w:p>
        </w:tc>
      </w:tr>
      <w:tr w14:paraId="39A26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6826"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E7619">
            <w:pPr>
              <w:keepNext w:val="0"/>
              <w:keepLines w:val="0"/>
              <w:widowControl/>
              <w:suppressLineNumbers w:val="0"/>
              <w:jc w:val="center"/>
              <w:textAlignment w:val="center"/>
              <w:outlineLvl w:val="0"/>
              <w:rPr>
                <w:del w:id="16827" w:author="WPS_1675132163" w:date="2024-09-29T10:29:53Z"/>
                <w:rFonts w:hint="eastAsia" w:ascii="宋体" w:hAnsi="宋体" w:eastAsia="宋体" w:cs="宋体"/>
                <w:i w:val="0"/>
                <w:iCs w:val="0"/>
                <w:color w:val="000000"/>
                <w:sz w:val="20"/>
                <w:szCs w:val="20"/>
                <w:u w:val="none"/>
              </w:rPr>
            </w:pPr>
            <w:del w:id="16828" w:author="WPS_1675132163" w:date="2024-09-29T10:29:53Z">
              <w:r>
                <w:rPr>
                  <w:rFonts w:hint="eastAsia" w:ascii="宋体" w:hAnsi="宋体" w:eastAsia="宋体" w:cs="宋体"/>
                  <w:b/>
                  <w:i w:val="0"/>
                  <w:color w:val="000000"/>
                  <w:kern w:val="0"/>
                  <w:sz w:val="20"/>
                  <w:szCs w:val="20"/>
                  <w:u w:val="none"/>
                  <w:lang w:val="en-US" w:eastAsia="zh-CN" w:bidi="ar"/>
                </w:rPr>
                <w:delText>科目编码</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90536">
            <w:pPr>
              <w:keepNext w:val="0"/>
              <w:keepLines w:val="0"/>
              <w:widowControl/>
              <w:suppressLineNumbers w:val="0"/>
              <w:jc w:val="center"/>
              <w:textAlignment w:val="center"/>
              <w:outlineLvl w:val="0"/>
              <w:rPr>
                <w:del w:id="16829" w:author="WPS_1675132163" w:date="2024-09-29T10:29:53Z"/>
                <w:rFonts w:hint="eastAsia" w:ascii="宋体" w:hAnsi="宋体" w:eastAsia="宋体" w:cs="宋体"/>
                <w:i w:val="0"/>
                <w:iCs w:val="0"/>
                <w:color w:val="000000"/>
                <w:sz w:val="20"/>
                <w:szCs w:val="20"/>
                <w:u w:val="none"/>
              </w:rPr>
            </w:pPr>
            <w:del w:id="16830" w:author="WPS_1675132163" w:date="2024-09-29T10:29:53Z">
              <w:r>
                <w:rPr>
                  <w:rFonts w:hint="eastAsia" w:ascii="宋体" w:hAnsi="宋体" w:eastAsia="宋体" w:cs="宋体"/>
                  <w:b/>
                  <w:i w:val="0"/>
                  <w:color w:val="000000"/>
                  <w:kern w:val="0"/>
                  <w:sz w:val="20"/>
                  <w:szCs w:val="20"/>
                  <w:u w:val="none"/>
                  <w:lang w:val="en-US" w:eastAsia="zh-CN" w:bidi="ar"/>
                </w:rPr>
                <w:delText>科目名称</w:delText>
              </w:r>
            </w:del>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13855">
            <w:pPr>
              <w:keepNext w:val="0"/>
              <w:keepLines w:val="0"/>
              <w:widowControl/>
              <w:suppressLineNumbers w:val="0"/>
              <w:jc w:val="center"/>
              <w:textAlignment w:val="center"/>
              <w:outlineLvl w:val="0"/>
              <w:rPr>
                <w:del w:id="16831" w:author="WPS_1675132163" w:date="2024-09-29T10:29:53Z"/>
                <w:rFonts w:hint="eastAsia" w:ascii="宋体" w:hAnsi="宋体" w:eastAsia="宋体" w:cs="宋体"/>
                <w:i w:val="0"/>
                <w:iCs w:val="0"/>
                <w:color w:val="000000"/>
                <w:sz w:val="20"/>
                <w:szCs w:val="20"/>
                <w:u w:val="none"/>
              </w:rPr>
            </w:pPr>
            <w:del w:id="16832" w:author="WPS_1675132163" w:date="2024-09-29T10:29:53Z">
              <w:r>
                <w:rPr>
                  <w:rFonts w:hint="eastAsia" w:ascii="宋体" w:hAnsi="宋体" w:eastAsia="宋体" w:cs="宋体"/>
                  <w:b/>
                  <w:i w:val="0"/>
                  <w:color w:val="000000"/>
                  <w:kern w:val="0"/>
                  <w:sz w:val="20"/>
                  <w:szCs w:val="20"/>
                  <w:u w:val="none"/>
                  <w:lang w:val="en-US" w:eastAsia="zh-CN" w:bidi="ar"/>
                </w:rPr>
                <w:delText>项目</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07968">
            <w:pPr>
              <w:keepNext w:val="0"/>
              <w:keepLines w:val="0"/>
              <w:widowControl/>
              <w:suppressLineNumbers w:val="0"/>
              <w:jc w:val="center"/>
              <w:textAlignment w:val="center"/>
              <w:outlineLvl w:val="0"/>
              <w:rPr>
                <w:del w:id="16833" w:author="WPS_1675132163" w:date="2024-09-29T10:29:53Z"/>
                <w:rFonts w:hint="eastAsia" w:ascii="宋体" w:hAnsi="宋体" w:eastAsia="宋体" w:cs="宋体"/>
                <w:i w:val="0"/>
                <w:iCs w:val="0"/>
                <w:color w:val="000000"/>
                <w:sz w:val="20"/>
                <w:szCs w:val="20"/>
                <w:u w:val="none"/>
              </w:rPr>
            </w:pPr>
            <w:del w:id="16834" w:author="WPS_1675132163" w:date="2024-09-29T10:29:53Z">
              <w:r>
                <w:rPr>
                  <w:rFonts w:hint="eastAsia" w:ascii="宋体" w:hAnsi="宋体" w:eastAsia="宋体" w:cs="宋体"/>
                  <w:b/>
                  <w:i w:val="0"/>
                  <w:color w:val="000000"/>
                  <w:kern w:val="0"/>
                  <w:sz w:val="20"/>
                  <w:szCs w:val="20"/>
                  <w:u w:val="none"/>
                  <w:lang w:val="en-US" w:eastAsia="zh-CN" w:bidi="ar"/>
                </w:rPr>
                <w:delText>金额</w:delText>
              </w:r>
            </w:del>
          </w:p>
        </w:tc>
      </w:tr>
      <w:tr w14:paraId="7A067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del w:id="16835"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3401E">
            <w:pPr>
              <w:keepNext w:val="0"/>
              <w:keepLines w:val="0"/>
              <w:widowControl/>
              <w:suppressLineNumbers w:val="0"/>
              <w:jc w:val="left"/>
              <w:textAlignment w:val="center"/>
              <w:outlineLvl w:val="0"/>
              <w:rPr>
                <w:del w:id="16836" w:author="WPS_1675132163" w:date="2024-09-29T10:29:53Z"/>
                <w:rFonts w:hint="eastAsia" w:ascii="宋体" w:hAnsi="宋体" w:eastAsia="宋体" w:cs="宋体"/>
                <w:i w:val="0"/>
                <w:iCs w:val="0"/>
                <w:color w:val="000000"/>
                <w:sz w:val="20"/>
                <w:szCs w:val="20"/>
                <w:u w:val="none"/>
              </w:rPr>
            </w:pPr>
            <w:del w:id="16837" w:author="WPS_1675132163" w:date="2024-09-29T10:29:53Z">
              <w:r>
                <w:rPr>
                  <w:rFonts w:hint="eastAsia" w:ascii="宋体" w:hAnsi="宋体" w:eastAsia="宋体" w:cs="宋体"/>
                  <w:i w:val="0"/>
                  <w:color w:val="000000"/>
                  <w:kern w:val="0"/>
                  <w:sz w:val="20"/>
                  <w:szCs w:val="20"/>
                  <w:u w:val="none"/>
                  <w:lang w:val="en-US" w:eastAsia="zh-CN" w:bidi="ar"/>
                </w:rPr>
                <w:delText>207</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7C64">
            <w:pPr>
              <w:keepNext w:val="0"/>
              <w:keepLines w:val="0"/>
              <w:widowControl/>
              <w:suppressLineNumbers w:val="0"/>
              <w:jc w:val="left"/>
              <w:textAlignment w:val="center"/>
              <w:outlineLvl w:val="0"/>
              <w:rPr>
                <w:del w:id="16838" w:author="WPS_1675132163" w:date="2024-09-29T10:29:53Z"/>
                <w:rFonts w:hint="eastAsia" w:ascii="宋体" w:hAnsi="宋体" w:eastAsia="宋体" w:cs="宋体"/>
                <w:i w:val="0"/>
                <w:iCs w:val="0"/>
                <w:color w:val="000000"/>
                <w:sz w:val="20"/>
                <w:szCs w:val="20"/>
                <w:u w:val="none"/>
              </w:rPr>
            </w:pPr>
            <w:del w:id="16839" w:author="WPS_1675132163" w:date="2024-09-29T10:29:53Z">
              <w:r>
                <w:rPr>
                  <w:rFonts w:hint="eastAsia" w:ascii="宋体" w:hAnsi="宋体" w:eastAsia="宋体" w:cs="宋体"/>
                  <w:i w:val="0"/>
                  <w:color w:val="000000"/>
                  <w:kern w:val="0"/>
                  <w:sz w:val="20"/>
                  <w:szCs w:val="20"/>
                  <w:u w:val="none"/>
                  <w:lang w:val="en-US" w:eastAsia="zh-CN" w:bidi="ar"/>
                </w:rPr>
                <w:delText>文化旅游体育与传媒支出</w:delText>
              </w:r>
            </w:del>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85AEC">
            <w:pPr>
              <w:jc w:val="both"/>
              <w:outlineLvl w:val="9"/>
              <w:rPr>
                <w:del w:id="16840" w:author="WPS_1675132163" w:date="2024-09-29T10:29:53Z"/>
                <w:rFonts w:hint="eastAsia" w:ascii="宋体" w:hAnsi="宋体" w:eastAsia="宋体" w:cs="宋体"/>
                <w:b/>
                <w:bCs/>
                <w:i w:val="0"/>
                <w:iCs w:val="0"/>
                <w:color w:val="000000"/>
                <w:sz w:val="20"/>
                <w:szCs w:val="20"/>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9EA9">
            <w:pPr>
              <w:keepNext w:val="0"/>
              <w:keepLines w:val="0"/>
              <w:widowControl/>
              <w:suppressLineNumbers w:val="0"/>
              <w:jc w:val="right"/>
              <w:textAlignment w:val="center"/>
              <w:outlineLvl w:val="0"/>
              <w:rPr>
                <w:del w:id="16841" w:author="WPS_1675132163" w:date="2024-09-29T10:29:53Z"/>
                <w:rFonts w:hint="eastAsia" w:ascii="宋体" w:hAnsi="宋体" w:eastAsia="宋体" w:cs="宋体"/>
                <w:i w:val="0"/>
                <w:iCs w:val="0"/>
                <w:color w:val="000000"/>
                <w:sz w:val="20"/>
                <w:szCs w:val="20"/>
                <w:u w:val="none"/>
              </w:rPr>
            </w:pPr>
            <w:del w:id="16842" w:author="WPS_1675132163" w:date="2024-09-29T10:29:53Z">
              <w:r>
                <w:rPr>
                  <w:rFonts w:hint="eastAsia" w:ascii="宋体" w:hAnsi="宋体" w:eastAsia="宋体" w:cs="宋体"/>
                  <w:i w:val="0"/>
                  <w:color w:val="000000"/>
                  <w:kern w:val="0"/>
                  <w:sz w:val="20"/>
                  <w:szCs w:val="20"/>
                  <w:u w:val="none"/>
                  <w:lang w:val="en-US" w:eastAsia="zh-CN" w:bidi="ar"/>
                </w:rPr>
                <w:delText>4</w:delText>
              </w:r>
            </w:del>
          </w:p>
        </w:tc>
      </w:tr>
      <w:tr w14:paraId="0612B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del w:id="16843"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451E5">
            <w:pPr>
              <w:keepNext w:val="0"/>
              <w:keepLines w:val="0"/>
              <w:widowControl/>
              <w:suppressLineNumbers w:val="0"/>
              <w:jc w:val="left"/>
              <w:textAlignment w:val="center"/>
              <w:outlineLvl w:val="0"/>
              <w:rPr>
                <w:del w:id="16844" w:author="WPS_1675132163" w:date="2024-09-29T10:29:53Z"/>
                <w:rFonts w:hint="eastAsia" w:ascii="宋体" w:hAnsi="宋体" w:eastAsia="宋体" w:cs="宋体"/>
                <w:i w:val="0"/>
                <w:iCs w:val="0"/>
                <w:color w:val="000000"/>
                <w:sz w:val="20"/>
                <w:szCs w:val="20"/>
                <w:u w:val="none"/>
              </w:rPr>
            </w:pPr>
            <w:del w:id="16845" w:author="WPS_1675132163" w:date="2024-09-29T10:29:53Z">
              <w:r>
                <w:rPr>
                  <w:rFonts w:hint="eastAsia" w:ascii="宋体" w:hAnsi="宋体" w:eastAsia="宋体" w:cs="宋体"/>
                  <w:i w:val="0"/>
                  <w:color w:val="000000"/>
                  <w:kern w:val="0"/>
                  <w:sz w:val="20"/>
                  <w:szCs w:val="20"/>
                  <w:u w:val="none"/>
                  <w:lang w:val="en-US" w:eastAsia="zh-CN" w:bidi="ar"/>
                </w:rPr>
                <w:delText>20707</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4A308">
            <w:pPr>
              <w:jc w:val="both"/>
              <w:outlineLvl w:val="9"/>
              <w:rPr>
                <w:del w:id="16846" w:author="WPS_1675132163" w:date="2024-09-29T10:29:53Z"/>
                <w:rFonts w:hint="eastAsia" w:ascii="宋体" w:hAnsi="宋体" w:eastAsia="宋体" w:cs="宋体"/>
                <w:i w:val="0"/>
                <w:iCs w:val="0"/>
                <w:color w:val="000000"/>
                <w:sz w:val="20"/>
                <w:szCs w:val="20"/>
                <w:u w:val="none"/>
              </w:rPr>
            </w:pPr>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FA48D">
            <w:pPr>
              <w:keepNext w:val="0"/>
              <w:keepLines w:val="0"/>
              <w:widowControl/>
              <w:suppressLineNumbers w:val="0"/>
              <w:jc w:val="left"/>
              <w:textAlignment w:val="center"/>
              <w:outlineLvl w:val="0"/>
              <w:rPr>
                <w:del w:id="16847" w:author="WPS_1675132163" w:date="2024-09-29T10:29:53Z"/>
                <w:rFonts w:hint="eastAsia" w:ascii="宋体" w:hAnsi="宋体" w:eastAsia="宋体" w:cs="宋体"/>
                <w:i w:val="0"/>
                <w:iCs w:val="0"/>
                <w:color w:val="000000"/>
                <w:sz w:val="20"/>
                <w:szCs w:val="20"/>
                <w:u w:val="none"/>
              </w:rPr>
            </w:pPr>
            <w:del w:id="16848" w:author="WPS_1675132163" w:date="2024-09-29T10:29:53Z">
              <w:r>
                <w:rPr>
                  <w:rFonts w:hint="eastAsia" w:ascii="宋体" w:hAnsi="宋体" w:eastAsia="宋体" w:cs="宋体"/>
                  <w:i w:val="0"/>
                  <w:color w:val="000000"/>
                  <w:kern w:val="0"/>
                  <w:sz w:val="20"/>
                  <w:szCs w:val="20"/>
                  <w:u w:val="none"/>
                  <w:lang w:val="en-US" w:eastAsia="zh-CN" w:bidi="ar"/>
                </w:rPr>
                <w:delText xml:space="preserve">  国家电影事业发展专项资金安排的支出</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39F4E">
            <w:pPr>
              <w:keepNext w:val="0"/>
              <w:keepLines w:val="0"/>
              <w:widowControl/>
              <w:suppressLineNumbers w:val="0"/>
              <w:jc w:val="right"/>
              <w:textAlignment w:val="center"/>
              <w:outlineLvl w:val="0"/>
              <w:rPr>
                <w:del w:id="16849" w:author="WPS_1675132163" w:date="2024-09-29T10:29:53Z"/>
                <w:rFonts w:hint="eastAsia" w:ascii="宋体" w:hAnsi="宋体" w:eastAsia="宋体" w:cs="宋体"/>
                <w:i w:val="0"/>
                <w:iCs w:val="0"/>
                <w:color w:val="000000"/>
                <w:sz w:val="20"/>
                <w:szCs w:val="20"/>
                <w:u w:val="none"/>
              </w:rPr>
            </w:pPr>
            <w:del w:id="16850" w:author="WPS_1675132163" w:date="2024-09-29T10:29:53Z">
              <w:r>
                <w:rPr>
                  <w:rFonts w:hint="eastAsia" w:ascii="宋体" w:hAnsi="宋体" w:eastAsia="宋体" w:cs="宋体"/>
                  <w:i w:val="0"/>
                  <w:color w:val="000000"/>
                  <w:kern w:val="0"/>
                  <w:sz w:val="20"/>
                  <w:szCs w:val="20"/>
                  <w:u w:val="none"/>
                  <w:lang w:val="en-US" w:eastAsia="zh-CN" w:bidi="ar"/>
                </w:rPr>
                <w:delText>4</w:delText>
              </w:r>
            </w:del>
          </w:p>
        </w:tc>
      </w:tr>
      <w:tr w14:paraId="6C637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del w:id="16851" w:author="WPS_1675132163" w:date="2024-09-29T10:29:53Z"/>
        </w:trPr>
        <w:tc>
          <w:tcPr>
            <w:tcW w:w="10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7F86B">
            <w:pPr>
              <w:keepNext w:val="0"/>
              <w:keepLines w:val="0"/>
              <w:widowControl/>
              <w:suppressLineNumbers w:val="0"/>
              <w:jc w:val="left"/>
              <w:textAlignment w:val="center"/>
              <w:outlineLvl w:val="0"/>
              <w:rPr>
                <w:del w:id="16852" w:author="WPS_1675132163" w:date="2024-09-29T10:29:53Z"/>
                <w:rFonts w:hint="eastAsia" w:ascii="宋体" w:hAnsi="宋体" w:eastAsia="宋体" w:cs="宋体"/>
                <w:i w:val="0"/>
                <w:iCs w:val="0"/>
                <w:color w:val="000000"/>
                <w:sz w:val="24"/>
                <w:szCs w:val="24"/>
                <w:u w:val="none"/>
              </w:rPr>
            </w:pPr>
            <w:del w:id="16853" w:author="WPS_1675132163" w:date="2024-09-29T10:29:53Z">
              <w:r>
                <w:rPr>
                  <w:rFonts w:hint="eastAsia" w:ascii="宋体" w:hAnsi="宋体" w:eastAsia="宋体" w:cs="宋体"/>
                  <w:i w:val="0"/>
                  <w:color w:val="000000"/>
                  <w:kern w:val="0"/>
                  <w:sz w:val="20"/>
                  <w:szCs w:val="20"/>
                  <w:u w:val="none"/>
                  <w:lang w:val="en-US" w:eastAsia="zh-CN" w:bidi="ar"/>
                </w:rPr>
                <w:delText>208社会保障和就业支出1,29420822</w:delText>
              </w:r>
            </w:del>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9335C">
            <w:pPr>
              <w:jc w:val="both"/>
              <w:outlineLvl w:val="9"/>
              <w:rPr>
                <w:del w:id="16854" w:author="WPS_1675132163" w:date="2024-09-29T10:29:53Z"/>
                <w:rFonts w:hint="eastAsia" w:ascii="宋体" w:hAnsi="宋体" w:eastAsia="宋体" w:cs="宋体"/>
                <w:b/>
                <w:bCs/>
                <w:i w:val="0"/>
                <w:iCs w:val="0"/>
                <w:color w:val="000000"/>
                <w:sz w:val="20"/>
                <w:szCs w:val="20"/>
                <w:u w:val="none"/>
              </w:rPr>
            </w:pPr>
          </w:p>
        </w:tc>
        <w:tc>
          <w:tcPr>
            <w:tcW w:w="46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F5D89">
            <w:pPr>
              <w:keepNext w:val="0"/>
              <w:keepLines w:val="0"/>
              <w:widowControl/>
              <w:suppressLineNumbers w:val="0"/>
              <w:jc w:val="left"/>
              <w:textAlignment w:val="center"/>
              <w:outlineLvl w:val="0"/>
              <w:rPr>
                <w:del w:id="16855" w:author="WPS_1675132163" w:date="2024-09-29T10:29:53Z"/>
              </w:rPr>
            </w:pPr>
            <w:del w:id="16856" w:author="WPS_1675132163" w:date="2024-09-29T10:29:53Z">
              <w:r>
                <w:rPr>
                  <w:rFonts w:hint="eastAsia" w:ascii="宋体" w:hAnsi="宋体" w:eastAsia="宋体" w:cs="宋体"/>
                  <w:i w:val="0"/>
                  <w:color w:val="000000"/>
                  <w:kern w:val="0"/>
                  <w:sz w:val="20"/>
                  <w:szCs w:val="20"/>
                  <w:u w:val="none"/>
                  <w:lang w:val="en-US" w:eastAsia="zh-CN" w:bidi="ar"/>
                </w:rPr>
                <w:delText xml:space="preserve">  大中型水库移民后期扶持基金支出</w:delText>
              </w:r>
            </w:del>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FE788">
            <w:pPr>
              <w:keepNext w:val="0"/>
              <w:keepLines w:val="0"/>
              <w:widowControl/>
              <w:suppressLineNumbers w:val="0"/>
              <w:jc w:val="right"/>
              <w:textAlignment w:val="center"/>
              <w:outlineLvl w:val="0"/>
              <w:rPr>
                <w:del w:id="16857" w:author="WPS_1675132163" w:date="2024-09-29T10:29:53Z"/>
                <w:rFonts w:hint="eastAsia" w:ascii="宋体" w:hAnsi="宋体" w:eastAsia="宋体" w:cs="宋体"/>
                <w:i w:val="0"/>
                <w:iCs w:val="0"/>
                <w:color w:val="000000"/>
                <w:sz w:val="20"/>
                <w:szCs w:val="20"/>
                <w:u w:val="none"/>
              </w:rPr>
            </w:pPr>
            <w:del w:id="16858" w:author="WPS_1675132163" w:date="2024-09-29T10:29:53Z">
              <w:r>
                <w:rPr>
                  <w:rFonts w:hint="eastAsia" w:ascii="宋体" w:hAnsi="宋体" w:eastAsia="宋体" w:cs="宋体"/>
                  <w:i w:val="0"/>
                  <w:color w:val="000000"/>
                  <w:kern w:val="0"/>
                  <w:sz w:val="20"/>
                  <w:szCs w:val="20"/>
                  <w:u w:val="none"/>
                  <w:lang w:val="en-US" w:eastAsia="zh-CN" w:bidi="ar"/>
                </w:rPr>
                <w:delText>1,294</w:delText>
              </w:r>
            </w:del>
          </w:p>
        </w:tc>
      </w:tr>
      <w:tr w14:paraId="428ECE8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79" w:hRule="atLeast"/>
          <w:ins w:id="16859" w:author="Administrator" w:date="2024-08-17T06:42:05Z"/>
          <w:del w:id="16860" w:author="WPS_1675132163" w:date="2024-09-29T10:29:53Z"/>
        </w:trPr>
        <w:tc>
          <w:tcPr>
            <w:tcW w:w="1057" w:type="dxa"/>
            <w:tcBorders>
              <w:top w:val="single" w:color="000000" w:sz="8" w:space="0"/>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3D6E2158">
            <w:pPr>
              <w:keepNext w:val="0"/>
              <w:keepLines w:val="0"/>
              <w:widowControl/>
              <w:suppressLineNumbers w:val="0"/>
              <w:jc w:val="center"/>
              <w:textAlignment w:val="center"/>
              <w:outlineLvl w:val="0"/>
              <w:rPr>
                <w:ins w:id="16861" w:author="Administrator" w:date="2024-08-17T06:42:05Z"/>
                <w:del w:id="16862" w:author="WPS_1675132163" w:date="2024-09-29T10:29:53Z"/>
                <w:rFonts w:hint="eastAsia" w:ascii="宋体" w:hAnsi="宋体" w:eastAsia="宋体" w:cs="宋体"/>
                <w:b/>
                <w:i w:val="0"/>
                <w:color w:val="000000"/>
                <w:sz w:val="20"/>
                <w:szCs w:val="20"/>
                <w:u w:val="none"/>
              </w:rPr>
            </w:pPr>
            <w:ins w:id="16863" w:author="Administrator" w:date="2024-08-17T06:42:05Z">
              <w:del w:id="16864" w:author="WPS_1675132163" w:date="2024-09-29T10:29:53Z">
                <w:r>
                  <w:rPr>
                    <w:rFonts w:hint="eastAsia" w:ascii="宋体" w:hAnsi="宋体" w:eastAsia="宋体" w:cs="宋体"/>
                    <w:b/>
                    <w:i w:val="0"/>
                    <w:color w:val="000000"/>
                    <w:kern w:val="0"/>
                    <w:sz w:val="20"/>
                    <w:szCs w:val="20"/>
                    <w:u w:val="none"/>
                    <w:lang w:val="en-US" w:eastAsia="zh-CN" w:bidi="ar"/>
                  </w:rPr>
                  <w:delText>科目编码</w:delText>
                </w:r>
              </w:del>
            </w:ins>
          </w:p>
        </w:tc>
        <w:tc>
          <w:tcPr>
            <w:tcW w:w="2468" w:type="dxa"/>
            <w:gridSpan w:val="3"/>
            <w:tcBorders>
              <w:top w:val="single" w:color="000000" w:sz="8" w:space="0"/>
              <w:left w:val="nil"/>
              <w:bottom w:val="single" w:color="000000" w:sz="8" w:space="0"/>
              <w:right w:val="single" w:color="000000" w:sz="8" w:space="0"/>
            </w:tcBorders>
            <w:shd w:val="clear" w:color="auto" w:fill="auto"/>
            <w:noWrap/>
            <w:tcMar>
              <w:top w:w="13" w:type="dxa"/>
              <w:left w:w="13" w:type="dxa"/>
              <w:right w:w="13" w:type="dxa"/>
            </w:tcMar>
            <w:vAlign w:val="center"/>
          </w:tcPr>
          <w:p w14:paraId="243A5635">
            <w:pPr>
              <w:keepNext w:val="0"/>
              <w:keepLines w:val="0"/>
              <w:widowControl/>
              <w:suppressLineNumbers w:val="0"/>
              <w:jc w:val="center"/>
              <w:textAlignment w:val="center"/>
              <w:outlineLvl w:val="0"/>
              <w:rPr>
                <w:ins w:id="16865" w:author="Administrator" w:date="2024-08-17T06:42:05Z"/>
                <w:del w:id="16866" w:author="WPS_1675132163" w:date="2024-09-29T10:29:53Z"/>
                <w:rFonts w:hint="eastAsia" w:ascii="宋体" w:hAnsi="宋体" w:eastAsia="宋体" w:cs="宋体"/>
                <w:b/>
                <w:i w:val="0"/>
                <w:color w:val="000000"/>
                <w:sz w:val="20"/>
                <w:szCs w:val="20"/>
                <w:u w:val="none"/>
              </w:rPr>
            </w:pPr>
            <w:ins w:id="16867" w:author="Administrator" w:date="2024-08-17T06:42:05Z">
              <w:del w:id="16868" w:author="WPS_1675132163" w:date="2024-09-29T10:29:53Z">
                <w:r>
                  <w:rPr>
                    <w:rFonts w:hint="eastAsia" w:ascii="宋体" w:hAnsi="宋体" w:eastAsia="宋体" w:cs="宋体"/>
                    <w:b/>
                    <w:i w:val="0"/>
                    <w:color w:val="000000"/>
                    <w:kern w:val="0"/>
                    <w:sz w:val="20"/>
                    <w:szCs w:val="20"/>
                    <w:u w:val="none"/>
                    <w:lang w:val="en-US" w:eastAsia="zh-CN" w:bidi="ar"/>
                  </w:rPr>
                  <w:delText>科目名称</w:delText>
                </w:r>
              </w:del>
            </w:ins>
          </w:p>
        </w:tc>
        <w:tc>
          <w:tcPr>
            <w:tcW w:w="4026" w:type="dxa"/>
            <w:gridSpan w:val="2"/>
            <w:tcBorders>
              <w:top w:val="single" w:color="000000" w:sz="8" w:space="0"/>
              <w:left w:val="nil"/>
              <w:bottom w:val="single" w:color="000000" w:sz="8" w:space="0"/>
              <w:right w:val="single" w:color="000000" w:sz="8" w:space="0"/>
            </w:tcBorders>
            <w:shd w:val="clear" w:color="auto" w:fill="auto"/>
            <w:noWrap/>
            <w:tcMar>
              <w:top w:w="13" w:type="dxa"/>
              <w:left w:w="13" w:type="dxa"/>
              <w:right w:w="13" w:type="dxa"/>
            </w:tcMar>
            <w:vAlign w:val="center"/>
          </w:tcPr>
          <w:p w14:paraId="6D31D7ED">
            <w:pPr>
              <w:keepNext w:val="0"/>
              <w:keepLines w:val="0"/>
              <w:widowControl/>
              <w:suppressLineNumbers w:val="0"/>
              <w:jc w:val="center"/>
              <w:textAlignment w:val="center"/>
              <w:outlineLvl w:val="0"/>
              <w:rPr>
                <w:ins w:id="16869" w:author="Administrator" w:date="2024-08-17T06:42:05Z"/>
                <w:del w:id="16870" w:author="WPS_1675132163" w:date="2024-09-29T10:29:53Z"/>
                <w:rFonts w:hint="eastAsia" w:ascii="宋体" w:hAnsi="宋体" w:eastAsia="宋体" w:cs="宋体"/>
                <w:b/>
                <w:i w:val="0"/>
                <w:color w:val="000000"/>
                <w:sz w:val="20"/>
                <w:szCs w:val="20"/>
                <w:u w:val="none"/>
              </w:rPr>
            </w:pPr>
            <w:ins w:id="16871" w:author="Administrator" w:date="2024-08-17T06:42:05Z">
              <w:del w:id="16872" w:author="WPS_1675132163" w:date="2024-09-29T10:29:53Z">
                <w:r>
                  <w:rPr>
                    <w:rFonts w:hint="eastAsia" w:ascii="宋体" w:hAnsi="宋体" w:eastAsia="宋体" w:cs="宋体"/>
                    <w:b/>
                    <w:i w:val="0"/>
                    <w:color w:val="000000"/>
                    <w:kern w:val="0"/>
                    <w:sz w:val="20"/>
                    <w:szCs w:val="20"/>
                    <w:u w:val="none"/>
                    <w:lang w:val="en-US" w:eastAsia="zh-CN" w:bidi="ar"/>
                  </w:rPr>
                  <w:delText>项目</w:delText>
                </w:r>
              </w:del>
            </w:ins>
          </w:p>
        </w:tc>
        <w:tc>
          <w:tcPr>
            <w:tcW w:w="1057" w:type="dxa"/>
            <w:tcBorders>
              <w:top w:val="single" w:color="000000" w:sz="8" w:space="0"/>
              <w:left w:val="nil"/>
              <w:bottom w:val="single" w:color="000000" w:sz="8" w:space="0"/>
              <w:right w:val="single" w:color="000000" w:sz="8" w:space="0"/>
            </w:tcBorders>
            <w:shd w:val="clear" w:color="auto" w:fill="auto"/>
            <w:noWrap/>
            <w:tcMar>
              <w:top w:w="13" w:type="dxa"/>
              <w:left w:w="13" w:type="dxa"/>
              <w:right w:w="13" w:type="dxa"/>
            </w:tcMar>
            <w:vAlign w:val="center"/>
          </w:tcPr>
          <w:p w14:paraId="268FB48B">
            <w:pPr>
              <w:keepNext w:val="0"/>
              <w:keepLines w:val="0"/>
              <w:widowControl/>
              <w:suppressLineNumbers w:val="0"/>
              <w:jc w:val="center"/>
              <w:textAlignment w:val="center"/>
              <w:outlineLvl w:val="0"/>
              <w:rPr>
                <w:ins w:id="16873" w:author="Administrator" w:date="2024-08-17T06:42:05Z"/>
                <w:del w:id="16874" w:author="WPS_1675132163" w:date="2024-09-29T10:29:53Z"/>
                <w:rFonts w:hint="eastAsia" w:ascii="宋体" w:hAnsi="宋体" w:eastAsia="宋体" w:cs="宋体"/>
                <w:b/>
                <w:i w:val="0"/>
                <w:color w:val="000000"/>
                <w:sz w:val="20"/>
                <w:szCs w:val="20"/>
                <w:u w:val="none"/>
              </w:rPr>
            </w:pPr>
            <w:ins w:id="16875" w:author="Administrator" w:date="2024-08-17T06:42:05Z">
              <w:del w:id="16876" w:author="WPS_1675132163" w:date="2024-09-29T10:29:53Z">
                <w:r>
                  <w:rPr>
                    <w:rFonts w:hint="eastAsia" w:ascii="宋体" w:hAnsi="宋体" w:eastAsia="宋体" w:cs="宋体"/>
                    <w:b/>
                    <w:i w:val="0"/>
                    <w:color w:val="000000"/>
                    <w:kern w:val="0"/>
                    <w:sz w:val="20"/>
                    <w:szCs w:val="20"/>
                    <w:u w:val="none"/>
                    <w:lang w:val="en-US" w:eastAsia="zh-CN" w:bidi="ar"/>
                  </w:rPr>
                  <w:delText>金额</w:delText>
                </w:r>
              </w:del>
            </w:ins>
          </w:p>
        </w:tc>
      </w:tr>
      <w:tr w14:paraId="69F2120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79" w:hRule="atLeast"/>
          <w:ins w:id="16877" w:author="Administrator" w:date="2024-08-17T06:42:05Z"/>
          <w:del w:id="16878"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5574467A">
            <w:pPr>
              <w:keepNext w:val="0"/>
              <w:keepLines w:val="0"/>
              <w:widowControl/>
              <w:suppressLineNumbers w:val="0"/>
              <w:jc w:val="left"/>
              <w:textAlignment w:val="center"/>
              <w:outlineLvl w:val="0"/>
              <w:rPr>
                <w:ins w:id="16879" w:author="Administrator" w:date="2024-08-17T06:42:05Z"/>
                <w:del w:id="16880" w:author="WPS_1675132163" w:date="2024-09-29T10:29:53Z"/>
                <w:rFonts w:hint="eastAsia" w:ascii="宋体" w:hAnsi="宋体" w:eastAsia="宋体" w:cs="宋体"/>
                <w:i w:val="0"/>
                <w:color w:val="000000"/>
                <w:sz w:val="20"/>
                <w:szCs w:val="20"/>
                <w:u w:val="none"/>
              </w:rPr>
            </w:pPr>
            <w:ins w:id="16881" w:author="Administrator" w:date="2024-08-17T06:42:05Z">
              <w:del w:id="16882" w:author="WPS_1675132163" w:date="2024-09-29T10:29:53Z">
                <w:r>
                  <w:rPr>
                    <w:rFonts w:hint="eastAsia" w:ascii="宋体" w:hAnsi="宋体" w:eastAsia="宋体" w:cs="宋体"/>
                    <w:i w:val="0"/>
                    <w:color w:val="000000"/>
                    <w:kern w:val="0"/>
                    <w:sz w:val="20"/>
                    <w:szCs w:val="20"/>
                    <w:u w:val="none"/>
                    <w:lang w:val="en-US" w:eastAsia="zh-CN" w:bidi="ar"/>
                  </w:rPr>
                  <w:delText>207</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1723A33E">
            <w:pPr>
              <w:keepNext w:val="0"/>
              <w:keepLines w:val="0"/>
              <w:widowControl/>
              <w:suppressLineNumbers w:val="0"/>
              <w:jc w:val="left"/>
              <w:textAlignment w:val="center"/>
              <w:outlineLvl w:val="0"/>
              <w:rPr>
                <w:ins w:id="16883" w:author="Administrator" w:date="2024-08-17T06:42:05Z"/>
                <w:del w:id="16884" w:author="WPS_1675132163" w:date="2024-09-29T10:29:53Z"/>
                <w:rFonts w:hint="eastAsia" w:ascii="宋体" w:hAnsi="宋体" w:eastAsia="宋体" w:cs="宋体"/>
                <w:i w:val="0"/>
                <w:color w:val="000000"/>
                <w:sz w:val="20"/>
                <w:szCs w:val="20"/>
                <w:u w:val="none"/>
              </w:rPr>
            </w:pPr>
            <w:ins w:id="16885" w:author="Administrator" w:date="2024-08-17T06:42:05Z">
              <w:del w:id="16886" w:author="WPS_1675132163" w:date="2024-09-29T10:29:53Z">
                <w:r>
                  <w:rPr>
                    <w:rFonts w:hint="eastAsia" w:ascii="宋体" w:hAnsi="宋体" w:eastAsia="宋体" w:cs="宋体"/>
                    <w:i w:val="0"/>
                    <w:color w:val="000000"/>
                    <w:kern w:val="0"/>
                    <w:sz w:val="20"/>
                    <w:szCs w:val="20"/>
                    <w:u w:val="none"/>
                    <w:lang w:val="en-US" w:eastAsia="zh-CN" w:bidi="ar"/>
                  </w:rPr>
                  <w:delText>文化旅游体育与传媒支出</w:delText>
                </w:r>
              </w:del>
            </w:ins>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358C8EFE">
            <w:pPr>
              <w:jc w:val="both"/>
              <w:outlineLvl w:val="9"/>
              <w:rPr>
                <w:ins w:id="16887" w:author="Administrator" w:date="2024-08-17T06:42:05Z"/>
                <w:del w:id="16888" w:author="WPS_1675132163" w:date="2024-09-29T10:29:53Z"/>
                <w:rFonts w:hint="eastAsia" w:ascii="宋体" w:hAnsi="宋体" w:eastAsia="宋体" w:cs="宋体"/>
                <w:b/>
                <w:i w:val="0"/>
                <w:color w:val="000000"/>
                <w:sz w:val="20"/>
                <w:szCs w:val="20"/>
                <w:u w:val="none"/>
              </w:rPr>
            </w:pPr>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3259F55C">
            <w:pPr>
              <w:keepNext w:val="0"/>
              <w:keepLines w:val="0"/>
              <w:widowControl/>
              <w:suppressLineNumbers w:val="0"/>
              <w:jc w:val="right"/>
              <w:textAlignment w:val="center"/>
              <w:outlineLvl w:val="0"/>
              <w:rPr>
                <w:ins w:id="16889" w:author="Administrator" w:date="2024-08-17T06:42:05Z"/>
                <w:del w:id="16890" w:author="WPS_1675132163" w:date="2024-09-29T10:29:53Z"/>
                <w:rFonts w:hint="eastAsia" w:ascii="宋体" w:hAnsi="宋体" w:eastAsia="宋体" w:cs="宋体"/>
                <w:i w:val="0"/>
                <w:color w:val="000000"/>
                <w:sz w:val="20"/>
                <w:szCs w:val="20"/>
                <w:u w:val="none"/>
              </w:rPr>
            </w:pPr>
            <w:ins w:id="16891" w:author="Administrator" w:date="2024-08-17T06:42:05Z">
              <w:del w:id="16892" w:author="WPS_1675132163" w:date="2024-09-29T10:29:53Z">
                <w:r>
                  <w:rPr>
                    <w:rFonts w:hint="eastAsia" w:ascii="宋体" w:hAnsi="宋体" w:eastAsia="宋体" w:cs="宋体"/>
                    <w:i w:val="0"/>
                    <w:color w:val="000000"/>
                    <w:kern w:val="0"/>
                    <w:sz w:val="20"/>
                    <w:szCs w:val="20"/>
                    <w:u w:val="none"/>
                    <w:lang w:val="en-US" w:eastAsia="zh-CN" w:bidi="ar"/>
                  </w:rPr>
                  <w:delText>4</w:delText>
                </w:r>
              </w:del>
            </w:ins>
          </w:p>
        </w:tc>
      </w:tr>
      <w:tr w14:paraId="4910E79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79" w:hRule="atLeast"/>
          <w:ins w:id="16893" w:author="Administrator" w:date="2024-08-17T06:42:05Z"/>
          <w:del w:id="16894"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6DD3AE00">
            <w:pPr>
              <w:keepNext w:val="0"/>
              <w:keepLines w:val="0"/>
              <w:widowControl/>
              <w:suppressLineNumbers w:val="0"/>
              <w:jc w:val="left"/>
              <w:textAlignment w:val="center"/>
              <w:outlineLvl w:val="0"/>
              <w:rPr>
                <w:ins w:id="16895" w:author="Administrator" w:date="2024-08-17T06:42:05Z"/>
                <w:del w:id="16896" w:author="WPS_1675132163" w:date="2024-09-29T10:29:53Z"/>
                <w:rFonts w:hint="eastAsia" w:ascii="宋体" w:hAnsi="宋体" w:eastAsia="宋体" w:cs="宋体"/>
                <w:i w:val="0"/>
                <w:color w:val="000000"/>
                <w:sz w:val="20"/>
                <w:szCs w:val="20"/>
                <w:u w:val="none"/>
              </w:rPr>
            </w:pPr>
            <w:ins w:id="16897" w:author="Administrator" w:date="2024-08-17T06:42:05Z">
              <w:del w:id="16898" w:author="WPS_1675132163" w:date="2024-09-29T10:29:53Z">
                <w:r>
                  <w:rPr>
                    <w:rFonts w:hint="eastAsia" w:ascii="宋体" w:hAnsi="宋体" w:eastAsia="宋体" w:cs="宋体"/>
                    <w:i w:val="0"/>
                    <w:color w:val="000000"/>
                    <w:kern w:val="0"/>
                    <w:sz w:val="20"/>
                    <w:szCs w:val="20"/>
                    <w:u w:val="none"/>
                    <w:lang w:val="en-US" w:eastAsia="zh-CN" w:bidi="ar"/>
                  </w:rPr>
                  <w:delText>20707</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7328D0B">
            <w:pPr>
              <w:jc w:val="both"/>
              <w:outlineLvl w:val="9"/>
              <w:rPr>
                <w:ins w:id="16899" w:author="Administrator" w:date="2024-08-17T06:42:05Z"/>
                <w:del w:id="16900" w:author="WPS_1675132163" w:date="2024-09-29T10:29:53Z"/>
                <w:rFonts w:hint="eastAsia" w:ascii="宋体" w:hAnsi="宋体" w:eastAsia="宋体" w:cs="宋体"/>
                <w:i w:val="0"/>
                <w:color w:val="000000"/>
                <w:sz w:val="20"/>
                <w:szCs w:val="20"/>
                <w:u w:val="none"/>
              </w:rPr>
            </w:pPr>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276155B6">
            <w:pPr>
              <w:keepNext w:val="0"/>
              <w:keepLines w:val="0"/>
              <w:widowControl/>
              <w:suppressLineNumbers w:val="0"/>
              <w:jc w:val="left"/>
              <w:textAlignment w:val="center"/>
              <w:outlineLvl w:val="0"/>
              <w:rPr>
                <w:ins w:id="16901" w:author="Administrator" w:date="2024-08-17T06:42:05Z"/>
                <w:del w:id="16902" w:author="WPS_1675132163" w:date="2024-09-29T10:29:53Z"/>
                <w:rFonts w:hint="eastAsia" w:ascii="宋体" w:hAnsi="宋体" w:eastAsia="宋体" w:cs="宋体"/>
                <w:i w:val="0"/>
                <w:color w:val="000000"/>
                <w:sz w:val="20"/>
                <w:szCs w:val="20"/>
                <w:u w:val="none"/>
              </w:rPr>
            </w:pPr>
            <w:ins w:id="16903" w:author="Administrator" w:date="2024-08-17T06:42:05Z">
              <w:del w:id="16904" w:author="WPS_1675132163" w:date="2024-09-29T10:29:53Z">
                <w:r>
                  <w:rPr>
                    <w:rFonts w:hint="eastAsia" w:ascii="宋体" w:hAnsi="宋体" w:eastAsia="宋体" w:cs="宋体"/>
                    <w:i w:val="0"/>
                    <w:color w:val="000000"/>
                    <w:kern w:val="0"/>
                    <w:sz w:val="20"/>
                    <w:szCs w:val="20"/>
                    <w:u w:val="none"/>
                    <w:lang w:val="en-US" w:eastAsia="zh-CN" w:bidi="ar"/>
                  </w:rPr>
                  <w:delText xml:space="preserve">  国家电影事业发展专项资金安排的支出</w:delText>
                </w:r>
              </w:del>
            </w:ins>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20DF415D">
            <w:pPr>
              <w:keepNext w:val="0"/>
              <w:keepLines w:val="0"/>
              <w:widowControl/>
              <w:suppressLineNumbers w:val="0"/>
              <w:jc w:val="right"/>
              <w:textAlignment w:val="center"/>
              <w:outlineLvl w:val="0"/>
              <w:rPr>
                <w:ins w:id="16905" w:author="Administrator" w:date="2024-08-17T06:42:05Z"/>
                <w:del w:id="16906" w:author="WPS_1675132163" w:date="2024-09-29T10:29:53Z"/>
                <w:rFonts w:hint="eastAsia" w:ascii="宋体" w:hAnsi="宋体" w:eastAsia="宋体" w:cs="宋体"/>
                <w:i w:val="0"/>
                <w:color w:val="000000"/>
                <w:sz w:val="20"/>
                <w:szCs w:val="20"/>
                <w:u w:val="none"/>
              </w:rPr>
            </w:pPr>
            <w:ins w:id="16907" w:author="Administrator" w:date="2024-08-17T06:42:05Z">
              <w:del w:id="16908" w:author="WPS_1675132163" w:date="2024-09-29T10:29:53Z">
                <w:r>
                  <w:rPr>
                    <w:rFonts w:hint="eastAsia" w:ascii="宋体" w:hAnsi="宋体" w:eastAsia="宋体" w:cs="宋体"/>
                    <w:i w:val="0"/>
                    <w:color w:val="000000"/>
                    <w:kern w:val="0"/>
                    <w:sz w:val="20"/>
                    <w:szCs w:val="20"/>
                    <w:u w:val="none"/>
                    <w:lang w:val="en-US" w:eastAsia="zh-CN" w:bidi="ar"/>
                  </w:rPr>
                  <w:delText>4</w:delText>
                </w:r>
              </w:del>
            </w:ins>
          </w:p>
        </w:tc>
      </w:tr>
      <w:tr w14:paraId="3AC7788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79" w:hRule="atLeast"/>
          <w:ins w:id="16909" w:author="Administrator" w:date="2024-08-17T06:42:05Z"/>
          <w:del w:id="16910"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6D28A1C9">
            <w:pPr>
              <w:keepNext w:val="0"/>
              <w:keepLines w:val="0"/>
              <w:widowControl/>
              <w:suppressLineNumbers w:val="0"/>
              <w:jc w:val="left"/>
              <w:textAlignment w:val="center"/>
              <w:outlineLvl w:val="0"/>
              <w:rPr>
                <w:ins w:id="16911" w:author="Administrator" w:date="2024-08-17T06:42:05Z"/>
                <w:del w:id="16912" w:author="WPS_1675132163" w:date="2024-09-29T10:29:53Z"/>
                <w:rFonts w:hint="eastAsia" w:ascii="宋体" w:hAnsi="宋体" w:eastAsia="宋体" w:cs="宋体"/>
                <w:i w:val="0"/>
                <w:color w:val="000000"/>
                <w:sz w:val="20"/>
                <w:szCs w:val="20"/>
                <w:u w:val="none"/>
              </w:rPr>
            </w:pPr>
            <w:ins w:id="16913" w:author="Administrator" w:date="2024-08-17T06:42:05Z">
              <w:del w:id="16914" w:author="WPS_1675132163" w:date="2024-09-29T10:29:53Z">
                <w:r>
                  <w:rPr>
                    <w:rFonts w:hint="eastAsia" w:ascii="宋体" w:hAnsi="宋体" w:eastAsia="宋体" w:cs="宋体"/>
                    <w:i w:val="0"/>
                    <w:color w:val="000000"/>
                    <w:kern w:val="0"/>
                    <w:sz w:val="20"/>
                    <w:szCs w:val="20"/>
                    <w:u w:val="none"/>
                    <w:lang w:val="en-US" w:eastAsia="zh-CN" w:bidi="ar"/>
                  </w:rPr>
                  <w:delText>208</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3A0CF907">
            <w:pPr>
              <w:keepNext w:val="0"/>
              <w:keepLines w:val="0"/>
              <w:widowControl/>
              <w:suppressLineNumbers w:val="0"/>
              <w:jc w:val="left"/>
              <w:textAlignment w:val="center"/>
              <w:outlineLvl w:val="0"/>
              <w:rPr>
                <w:ins w:id="16915" w:author="Administrator" w:date="2024-08-17T06:42:05Z"/>
                <w:del w:id="16916" w:author="WPS_1675132163" w:date="2024-09-29T10:29:53Z"/>
                <w:rFonts w:hint="eastAsia" w:ascii="宋体" w:hAnsi="宋体" w:eastAsia="宋体" w:cs="宋体"/>
                <w:i w:val="0"/>
                <w:color w:val="000000"/>
                <w:sz w:val="20"/>
                <w:szCs w:val="20"/>
                <w:u w:val="none"/>
              </w:rPr>
            </w:pPr>
            <w:ins w:id="16917" w:author="Administrator" w:date="2024-08-17T06:42:05Z">
              <w:del w:id="16918" w:author="WPS_1675132163" w:date="2024-09-29T10:29:53Z">
                <w:r>
                  <w:rPr>
                    <w:rFonts w:hint="eastAsia" w:ascii="宋体" w:hAnsi="宋体" w:eastAsia="宋体" w:cs="宋体"/>
                    <w:i w:val="0"/>
                    <w:color w:val="000000"/>
                    <w:kern w:val="0"/>
                    <w:sz w:val="20"/>
                    <w:szCs w:val="20"/>
                    <w:u w:val="none"/>
                    <w:lang w:val="en-US" w:eastAsia="zh-CN" w:bidi="ar"/>
                  </w:rPr>
                  <w:delText>社会保障和就业支出</w:delText>
                </w:r>
              </w:del>
            </w:ins>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49B8FDCA">
            <w:pPr>
              <w:jc w:val="both"/>
              <w:outlineLvl w:val="9"/>
              <w:rPr>
                <w:ins w:id="16919" w:author="Administrator" w:date="2024-08-17T06:42:05Z"/>
                <w:del w:id="16920" w:author="WPS_1675132163" w:date="2024-09-29T10:29:53Z"/>
                <w:rFonts w:hint="eastAsia" w:ascii="宋体" w:hAnsi="宋体" w:eastAsia="宋体" w:cs="宋体"/>
                <w:b/>
                <w:i w:val="0"/>
                <w:color w:val="000000"/>
                <w:sz w:val="20"/>
                <w:szCs w:val="20"/>
                <w:u w:val="none"/>
              </w:rPr>
            </w:pPr>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A0423CF">
            <w:pPr>
              <w:keepNext w:val="0"/>
              <w:keepLines w:val="0"/>
              <w:widowControl/>
              <w:suppressLineNumbers w:val="0"/>
              <w:jc w:val="right"/>
              <w:textAlignment w:val="center"/>
              <w:outlineLvl w:val="0"/>
              <w:rPr>
                <w:ins w:id="16921" w:author="Administrator" w:date="2024-08-17T06:42:05Z"/>
                <w:del w:id="16922" w:author="WPS_1675132163" w:date="2024-09-29T10:29:53Z"/>
                <w:rFonts w:hint="eastAsia" w:ascii="宋体" w:hAnsi="宋体" w:eastAsia="宋体" w:cs="宋体"/>
                <w:i w:val="0"/>
                <w:color w:val="000000"/>
                <w:sz w:val="20"/>
                <w:szCs w:val="20"/>
                <w:u w:val="none"/>
              </w:rPr>
            </w:pPr>
            <w:ins w:id="16923" w:author="Administrator" w:date="2024-08-17T06:42:05Z">
              <w:del w:id="16924" w:author="WPS_1675132163" w:date="2024-09-29T10:29:53Z">
                <w:r>
                  <w:rPr>
                    <w:rFonts w:hint="eastAsia" w:ascii="宋体" w:hAnsi="宋体" w:eastAsia="宋体" w:cs="宋体"/>
                    <w:i w:val="0"/>
                    <w:color w:val="000000"/>
                    <w:kern w:val="0"/>
                    <w:sz w:val="20"/>
                    <w:szCs w:val="20"/>
                    <w:u w:val="none"/>
                    <w:lang w:val="en-US" w:eastAsia="zh-CN" w:bidi="ar"/>
                  </w:rPr>
                  <w:delText>1,294</w:delText>
                </w:r>
              </w:del>
            </w:ins>
          </w:p>
        </w:tc>
      </w:tr>
      <w:tr w14:paraId="3A6912B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64" w:hRule="atLeast"/>
          <w:ins w:id="16925" w:author="Administrator" w:date="2024-08-17T06:42:05Z"/>
          <w:del w:id="16926"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5253D5B4">
            <w:pPr>
              <w:keepNext w:val="0"/>
              <w:keepLines w:val="0"/>
              <w:widowControl/>
              <w:suppressLineNumbers w:val="0"/>
              <w:jc w:val="left"/>
              <w:textAlignment w:val="center"/>
              <w:outlineLvl w:val="0"/>
              <w:rPr>
                <w:ins w:id="16927" w:author="Administrator" w:date="2024-08-17T06:42:05Z"/>
                <w:del w:id="16928" w:author="WPS_1675132163" w:date="2024-09-29T10:29:53Z"/>
                <w:rFonts w:hint="eastAsia" w:ascii="宋体" w:hAnsi="宋体" w:eastAsia="宋体" w:cs="宋体"/>
                <w:i w:val="0"/>
                <w:color w:val="000000"/>
                <w:sz w:val="20"/>
                <w:szCs w:val="20"/>
                <w:u w:val="none"/>
              </w:rPr>
            </w:pPr>
            <w:ins w:id="16929" w:author="Administrator" w:date="2024-08-17T06:42:05Z">
              <w:del w:id="16930" w:author="WPS_1675132163" w:date="2024-09-29T10:29:53Z">
                <w:r>
                  <w:rPr>
                    <w:rFonts w:hint="eastAsia" w:ascii="宋体" w:hAnsi="宋体" w:eastAsia="宋体" w:cs="宋体"/>
                    <w:i w:val="0"/>
                    <w:color w:val="000000"/>
                    <w:kern w:val="0"/>
                    <w:sz w:val="20"/>
                    <w:szCs w:val="20"/>
                    <w:u w:val="none"/>
                    <w:lang w:val="en-US" w:eastAsia="zh-CN" w:bidi="ar"/>
                  </w:rPr>
                  <w:delText>20822</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CEFFC51">
            <w:pPr>
              <w:jc w:val="both"/>
              <w:outlineLvl w:val="9"/>
              <w:rPr>
                <w:ins w:id="16931" w:author="Administrator" w:date="2024-08-17T06:42:05Z"/>
                <w:del w:id="16932" w:author="WPS_1675132163" w:date="2024-09-29T10:29:53Z"/>
                <w:rFonts w:hint="eastAsia" w:ascii="宋体" w:hAnsi="宋体" w:eastAsia="宋体" w:cs="宋体"/>
                <w:i w:val="0"/>
                <w:color w:val="000000"/>
                <w:sz w:val="20"/>
                <w:szCs w:val="20"/>
                <w:u w:val="none"/>
              </w:rPr>
            </w:pPr>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7A01B2FC">
            <w:pPr>
              <w:keepNext w:val="0"/>
              <w:keepLines w:val="0"/>
              <w:widowControl/>
              <w:suppressLineNumbers w:val="0"/>
              <w:jc w:val="left"/>
              <w:textAlignment w:val="center"/>
              <w:outlineLvl w:val="0"/>
              <w:rPr>
                <w:ins w:id="16933" w:author="Administrator" w:date="2024-08-17T06:42:05Z"/>
                <w:del w:id="16934" w:author="WPS_1675132163" w:date="2024-09-29T10:29:53Z"/>
                <w:rFonts w:hint="eastAsia" w:ascii="宋体" w:hAnsi="宋体" w:eastAsia="宋体" w:cs="宋体"/>
                <w:i w:val="0"/>
                <w:color w:val="000000"/>
                <w:sz w:val="20"/>
                <w:szCs w:val="20"/>
                <w:u w:val="none"/>
              </w:rPr>
            </w:pPr>
            <w:ins w:id="16935" w:author="Administrator" w:date="2024-08-17T06:42:05Z">
              <w:del w:id="16936" w:author="WPS_1675132163" w:date="2024-09-29T10:29:53Z">
                <w:r>
                  <w:rPr>
                    <w:rFonts w:hint="eastAsia" w:ascii="宋体" w:hAnsi="宋体" w:eastAsia="宋体" w:cs="宋体"/>
                    <w:i w:val="0"/>
                    <w:color w:val="000000"/>
                    <w:kern w:val="0"/>
                    <w:sz w:val="20"/>
                    <w:szCs w:val="20"/>
                    <w:u w:val="none"/>
                    <w:lang w:val="en-US" w:eastAsia="zh-CN" w:bidi="ar"/>
                  </w:rPr>
                  <w:delText xml:space="preserve">  大中型水库移民后期扶持基金支出</w:delText>
                </w:r>
              </w:del>
            </w:ins>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67AE49D0">
            <w:pPr>
              <w:keepNext w:val="0"/>
              <w:keepLines w:val="0"/>
              <w:widowControl/>
              <w:suppressLineNumbers w:val="0"/>
              <w:jc w:val="right"/>
              <w:textAlignment w:val="center"/>
              <w:outlineLvl w:val="0"/>
              <w:rPr>
                <w:ins w:id="16937" w:author="Administrator" w:date="2024-08-17T06:42:05Z"/>
                <w:del w:id="16938" w:author="WPS_1675132163" w:date="2024-09-29T10:29:53Z"/>
                <w:rFonts w:hint="eastAsia" w:ascii="宋体" w:hAnsi="宋体" w:eastAsia="宋体" w:cs="宋体"/>
                <w:i w:val="0"/>
                <w:color w:val="000000"/>
                <w:sz w:val="20"/>
                <w:szCs w:val="20"/>
                <w:u w:val="none"/>
              </w:rPr>
            </w:pPr>
            <w:ins w:id="16939" w:author="Administrator" w:date="2024-08-17T06:42:05Z">
              <w:del w:id="16940" w:author="WPS_1675132163" w:date="2024-09-29T10:29:53Z">
                <w:r>
                  <w:rPr>
                    <w:rFonts w:hint="eastAsia" w:ascii="宋体" w:hAnsi="宋体" w:eastAsia="宋体" w:cs="宋体"/>
                    <w:i w:val="0"/>
                    <w:color w:val="000000"/>
                    <w:kern w:val="0"/>
                    <w:sz w:val="20"/>
                    <w:szCs w:val="20"/>
                    <w:u w:val="none"/>
                    <w:lang w:val="en-US" w:eastAsia="zh-CN" w:bidi="ar"/>
                  </w:rPr>
                  <w:delText>1,294</w:delText>
                </w:r>
              </w:del>
            </w:ins>
          </w:p>
        </w:tc>
      </w:tr>
      <w:tr w14:paraId="6A638B6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64" w:hRule="atLeast"/>
          <w:ins w:id="16941" w:author="Administrator" w:date="2024-08-17T06:42:05Z"/>
          <w:del w:id="16942"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1473FD5D">
            <w:pPr>
              <w:keepNext w:val="0"/>
              <w:keepLines w:val="0"/>
              <w:widowControl/>
              <w:suppressLineNumbers w:val="0"/>
              <w:jc w:val="left"/>
              <w:textAlignment w:val="center"/>
              <w:outlineLvl w:val="0"/>
              <w:rPr>
                <w:ins w:id="16943" w:author="Administrator" w:date="2024-08-17T06:42:05Z"/>
                <w:del w:id="16944" w:author="WPS_1675132163" w:date="2024-09-29T10:29:53Z"/>
                <w:rFonts w:hint="eastAsia" w:ascii="宋体" w:hAnsi="宋体" w:eastAsia="宋体" w:cs="宋体"/>
                <w:i w:val="0"/>
                <w:color w:val="000000"/>
                <w:sz w:val="20"/>
                <w:szCs w:val="20"/>
                <w:u w:val="none"/>
              </w:rPr>
            </w:pPr>
            <w:ins w:id="16945" w:author="Administrator" w:date="2024-08-17T06:42:05Z">
              <w:del w:id="16946" w:author="WPS_1675132163" w:date="2024-09-29T10:29:53Z">
                <w:r>
                  <w:rPr>
                    <w:rFonts w:hint="eastAsia" w:ascii="宋体" w:hAnsi="宋体" w:eastAsia="宋体" w:cs="宋体"/>
                    <w:i w:val="0"/>
                    <w:color w:val="000000"/>
                    <w:kern w:val="0"/>
                    <w:sz w:val="20"/>
                    <w:szCs w:val="20"/>
                    <w:u w:val="none"/>
                    <w:lang w:val="en-US" w:eastAsia="zh-CN" w:bidi="ar"/>
                  </w:rPr>
                  <w:delText>213</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3E8AF76C">
            <w:pPr>
              <w:keepNext w:val="0"/>
              <w:keepLines w:val="0"/>
              <w:widowControl/>
              <w:suppressLineNumbers w:val="0"/>
              <w:jc w:val="left"/>
              <w:textAlignment w:val="center"/>
              <w:outlineLvl w:val="0"/>
              <w:rPr>
                <w:ins w:id="16947" w:author="Administrator" w:date="2024-08-17T06:42:05Z"/>
                <w:del w:id="16948" w:author="WPS_1675132163" w:date="2024-09-29T10:29:53Z"/>
                <w:rFonts w:hint="eastAsia" w:ascii="宋体" w:hAnsi="宋体" w:eastAsia="宋体" w:cs="宋体"/>
                <w:i w:val="0"/>
                <w:color w:val="000000"/>
                <w:sz w:val="20"/>
                <w:szCs w:val="20"/>
                <w:u w:val="none"/>
              </w:rPr>
            </w:pPr>
            <w:ins w:id="16949" w:author="Administrator" w:date="2024-08-17T06:42:05Z">
              <w:del w:id="16950" w:author="WPS_1675132163" w:date="2024-09-29T10:29:53Z">
                <w:r>
                  <w:rPr>
                    <w:rFonts w:hint="eastAsia" w:ascii="宋体" w:hAnsi="宋体" w:eastAsia="宋体" w:cs="宋体"/>
                    <w:i w:val="0"/>
                    <w:color w:val="000000"/>
                    <w:kern w:val="0"/>
                    <w:sz w:val="20"/>
                    <w:szCs w:val="20"/>
                    <w:u w:val="none"/>
                    <w:lang w:val="en-US" w:eastAsia="zh-CN" w:bidi="ar"/>
                  </w:rPr>
                  <w:delText>农林水支出</w:delText>
                </w:r>
              </w:del>
            </w:ins>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3DC666F">
            <w:pPr>
              <w:jc w:val="both"/>
              <w:outlineLvl w:val="9"/>
              <w:rPr>
                <w:ins w:id="16951" w:author="Administrator" w:date="2024-08-17T06:42:05Z"/>
                <w:del w:id="16952" w:author="WPS_1675132163" w:date="2024-09-29T10:29:53Z"/>
                <w:rFonts w:hint="eastAsia" w:ascii="宋体" w:hAnsi="宋体" w:eastAsia="宋体" w:cs="宋体"/>
                <w:b/>
                <w:i w:val="0"/>
                <w:color w:val="000000"/>
                <w:sz w:val="20"/>
                <w:szCs w:val="20"/>
                <w:u w:val="none"/>
              </w:rPr>
            </w:pPr>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1E02D77">
            <w:pPr>
              <w:keepNext w:val="0"/>
              <w:keepLines w:val="0"/>
              <w:widowControl/>
              <w:suppressLineNumbers w:val="0"/>
              <w:jc w:val="right"/>
              <w:textAlignment w:val="center"/>
              <w:outlineLvl w:val="0"/>
              <w:rPr>
                <w:ins w:id="16953" w:author="Administrator" w:date="2024-08-17T06:42:05Z"/>
                <w:del w:id="16954" w:author="WPS_1675132163" w:date="2024-09-29T10:29:53Z"/>
                <w:rFonts w:hint="eastAsia" w:ascii="宋体" w:hAnsi="宋体" w:eastAsia="宋体" w:cs="宋体"/>
                <w:i w:val="0"/>
                <w:color w:val="000000"/>
                <w:sz w:val="20"/>
                <w:szCs w:val="20"/>
                <w:u w:val="none"/>
              </w:rPr>
            </w:pPr>
            <w:ins w:id="16955" w:author="Administrator" w:date="2024-08-17T06:42:05Z">
              <w:del w:id="16956" w:author="WPS_1675132163" w:date="2024-09-29T10:29:53Z">
                <w:r>
                  <w:rPr>
                    <w:rFonts w:hint="eastAsia" w:ascii="宋体" w:hAnsi="宋体" w:eastAsia="宋体" w:cs="宋体"/>
                    <w:i w:val="0"/>
                    <w:color w:val="000000"/>
                    <w:kern w:val="0"/>
                    <w:sz w:val="20"/>
                    <w:szCs w:val="20"/>
                    <w:u w:val="none"/>
                    <w:lang w:val="en-US" w:eastAsia="zh-CN" w:bidi="ar"/>
                  </w:rPr>
                  <w:delText>58</w:delText>
                </w:r>
              </w:del>
            </w:ins>
          </w:p>
        </w:tc>
      </w:tr>
      <w:tr w14:paraId="6CF4099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64" w:hRule="atLeast"/>
          <w:ins w:id="16957" w:author="Administrator" w:date="2024-08-17T06:42:05Z"/>
          <w:del w:id="16958"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707BD486">
            <w:pPr>
              <w:keepNext w:val="0"/>
              <w:keepLines w:val="0"/>
              <w:widowControl/>
              <w:suppressLineNumbers w:val="0"/>
              <w:jc w:val="left"/>
              <w:textAlignment w:val="center"/>
              <w:outlineLvl w:val="0"/>
              <w:rPr>
                <w:ins w:id="16959" w:author="Administrator" w:date="2024-08-17T06:42:05Z"/>
                <w:del w:id="16960" w:author="WPS_1675132163" w:date="2024-09-29T10:29:53Z"/>
                <w:rFonts w:hint="eastAsia" w:ascii="宋体" w:hAnsi="宋体" w:eastAsia="宋体" w:cs="宋体"/>
                <w:i w:val="0"/>
                <w:color w:val="000000"/>
                <w:sz w:val="20"/>
                <w:szCs w:val="20"/>
                <w:u w:val="none"/>
              </w:rPr>
            </w:pPr>
            <w:ins w:id="16961" w:author="Administrator" w:date="2024-08-17T06:42:05Z">
              <w:del w:id="16962" w:author="WPS_1675132163" w:date="2024-09-29T10:29:53Z">
                <w:r>
                  <w:rPr>
                    <w:rFonts w:hint="eastAsia" w:ascii="宋体" w:hAnsi="宋体" w:eastAsia="宋体" w:cs="宋体"/>
                    <w:i w:val="0"/>
                    <w:color w:val="000000"/>
                    <w:kern w:val="0"/>
                    <w:sz w:val="20"/>
                    <w:szCs w:val="20"/>
                    <w:u w:val="none"/>
                    <w:lang w:val="en-US" w:eastAsia="zh-CN" w:bidi="ar"/>
                  </w:rPr>
                  <w:delText>21369</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1BF5CFF5">
            <w:pPr>
              <w:jc w:val="both"/>
              <w:outlineLvl w:val="9"/>
              <w:rPr>
                <w:ins w:id="16963" w:author="Administrator" w:date="2024-08-17T06:42:05Z"/>
                <w:del w:id="16964" w:author="WPS_1675132163" w:date="2024-09-29T10:29:53Z"/>
                <w:rFonts w:hint="eastAsia" w:ascii="宋体" w:hAnsi="宋体" w:eastAsia="宋体" w:cs="宋体"/>
                <w:i w:val="0"/>
                <w:color w:val="000000"/>
                <w:sz w:val="20"/>
                <w:szCs w:val="20"/>
                <w:u w:val="none"/>
              </w:rPr>
            </w:pPr>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54FE88BA">
            <w:pPr>
              <w:keepNext w:val="0"/>
              <w:keepLines w:val="0"/>
              <w:widowControl/>
              <w:suppressLineNumbers w:val="0"/>
              <w:jc w:val="left"/>
              <w:textAlignment w:val="center"/>
              <w:outlineLvl w:val="0"/>
              <w:rPr>
                <w:ins w:id="16965" w:author="Administrator" w:date="2024-08-17T06:42:05Z"/>
                <w:del w:id="16966" w:author="WPS_1675132163" w:date="2024-09-29T10:29:53Z"/>
                <w:rFonts w:hint="eastAsia" w:ascii="宋体" w:hAnsi="宋体" w:eastAsia="宋体" w:cs="宋体"/>
                <w:i w:val="0"/>
                <w:color w:val="000000"/>
                <w:sz w:val="20"/>
                <w:szCs w:val="20"/>
                <w:u w:val="none"/>
              </w:rPr>
            </w:pPr>
            <w:ins w:id="16967" w:author="Administrator" w:date="2024-08-17T06:42:05Z">
              <w:del w:id="16968" w:author="WPS_1675132163" w:date="2024-09-29T10:29:53Z">
                <w:r>
                  <w:rPr>
                    <w:rFonts w:hint="eastAsia" w:ascii="宋体" w:hAnsi="宋体" w:eastAsia="宋体" w:cs="宋体"/>
                    <w:i w:val="0"/>
                    <w:color w:val="000000"/>
                    <w:kern w:val="0"/>
                    <w:sz w:val="20"/>
                    <w:szCs w:val="20"/>
                    <w:u w:val="none"/>
                    <w:lang w:val="en-US" w:eastAsia="zh-CN" w:bidi="ar"/>
                  </w:rPr>
                  <w:delText xml:space="preserve">  国家重大水利工程建设基金安排的支出</w:delText>
                </w:r>
              </w:del>
            </w:ins>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637269EE">
            <w:pPr>
              <w:keepNext w:val="0"/>
              <w:keepLines w:val="0"/>
              <w:widowControl/>
              <w:suppressLineNumbers w:val="0"/>
              <w:jc w:val="right"/>
              <w:textAlignment w:val="center"/>
              <w:outlineLvl w:val="0"/>
              <w:rPr>
                <w:ins w:id="16969" w:author="Administrator" w:date="2024-08-17T06:42:05Z"/>
                <w:del w:id="16970" w:author="WPS_1675132163" w:date="2024-09-29T10:29:53Z"/>
                <w:rFonts w:hint="eastAsia" w:ascii="宋体" w:hAnsi="宋体" w:eastAsia="宋体" w:cs="宋体"/>
                <w:i w:val="0"/>
                <w:color w:val="000000"/>
                <w:sz w:val="20"/>
                <w:szCs w:val="20"/>
                <w:u w:val="none"/>
              </w:rPr>
            </w:pPr>
            <w:ins w:id="16971" w:author="Administrator" w:date="2024-08-17T06:42:05Z">
              <w:del w:id="16972" w:author="WPS_1675132163" w:date="2024-09-29T10:29:53Z">
                <w:r>
                  <w:rPr>
                    <w:rFonts w:hint="eastAsia" w:ascii="宋体" w:hAnsi="宋体" w:eastAsia="宋体" w:cs="宋体"/>
                    <w:i w:val="0"/>
                    <w:color w:val="000000"/>
                    <w:kern w:val="0"/>
                    <w:sz w:val="20"/>
                    <w:szCs w:val="20"/>
                    <w:u w:val="none"/>
                    <w:lang w:val="en-US" w:eastAsia="zh-CN" w:bidi="ar"/>
                  </w:rPr>
                  <w:delText>58</w:delText>
                </w:r>
              </w:del>
            </w:ins>
          </w:p>
        </w:tc>
      </w:tr>
      <w:tr w14:paraId="3B4F9DC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64" w:hRule="atLeast"/>
          <w:ins w:id="16973" w:author="Administrator" w:date="2024-08-17T06:42:05Z"/>
          <w:del w:id="16974"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0CE00C10">
            <w:pPr>
              <w:keepNext w:val="0"/>
              <w:keepLines w:val="0"/>
              <w:widowControl/>
              <w:suppressLineNumbers w:val="0"/>
              <w:jc w:val="left"/>
              <w:textAlignment w:val="center"/>
              <w:outlineLvl w:val="0"/>
              <w:rPr>
                <w:ins w:id="16975" w:author="Administrator" w:date="2024-08-17T06:42:05Z"/>
                <w:del w:id="16976" w:author="WPS_1675132163" w:date="2024-09-29T10:29:53Z"/>
                <w:rFonts w:hint="eastAsia" w:ascii="宋体" w:hAnsi="宋体" w:eastAsia="宋体" w:cs="宋体"/>
                <w:i w:val="0"/>
                <w:color w:val="000000"/>
                <w:sz w:val="20"/>
                <w:szCs w:val="20"/>
                <w:u w:val="none"/>
              </w:rPr>
            </w:pPr>
            <w:ins w:id="16977" w:author="Administrator" w:date="2024-08-17T06:42:05Z">
              <w:del w:id="16978" w:author="WPS_1675132163" w:date="2024-09-29T10:29:53Z">
                <w:r>
                  <w:rPr>
                    <w:rFonts w:hint="eastAsia" w:ascii="宋体" w:hAnsi="宋体" w:eastAsia="宋体" w:cs="宋体"/>
                    <w:i w:val="0"/>
                    <w:color w:val="000000"/>
                    <w:kern w:val="0"/>
                    <w:sz w:val="20"/>
                    <w:szCs w:val="20"/>
                    <w:u w:val="none"/>
                    <w:lang w:val="en-US" w:eastAsia="zh-CN" w:bidi="ar"/>
                  </w:rPr>
                  <w:delText>229</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69AF028">
            <w:pPr>
              <w:keepNext w:val="0"/>
              <w:keepLines w:val="0"/>
              <w:widowControl/>
              <w:suppressLineNumbers w:val="0"/>
              <w:jc w:val="left"/>
              <w:textAlignment w:val="center"/>
              <w:outlineLvl w:val="0"/>
              <w:rPr>
                <w:ins w:id="16979" w:author="Administrator" w:date="2024-08-17T06:42:05Z"/>
                <w:del w:id="16980" w:author="WPS_1675132163" w:date="2024-09-29T10:29:53Z"/>
                <w:rFonts w:hint="eastAsia" w:ascii="宋体" w:hAnsi="宋体" w:eastAsia="宋体" w:cs="宋体"/>
                <w:i w:val="0"/>
                <w:color w:val="000000"/>
                <w:sz w:val="20"/>
                <w:szCs w:val="20"/>
                <w:u w:val="none"/>
              </w:rPr>
            </w:pPr>
            <w:ins w:id="16981" w:author="Administrator" w:date="2024-08-17T06:42:05Z">
              <w:del w:id="16982" w:author="WPS_1675132163" w:date="2024-09-29T10:29:53Z">
                <w:r>
                  <w:rPr>
                    <w:rFonts w:hint="eastAsia" w:ascii="宋体" w:hAnsi="宋体" w:eastAsia="宋体" w:cs="宋体"/>
                    <w:i w:val="0"/>
                    <w:color w:val="000000"/>
                    <w:kern w:val="0"/>
                    <w:sz w:val="20"/>
                    <w:szCs w:val="20"/>
                    <w:u w:val="none"/>
                    <w:lang w:val="en-US" w:eastAsia="zh-CN" w:bidi="ar"/>
                  </w:rPr>
                  <w:delText>其他支出</w:delText>
                </w:r>
              </w:del>
            </w:ins>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578F1D27">
            <w:pPr>
              <w:jc w:val="both"/>
              <w:outlineLvl w:val="9"/>
              <w:rPr>
                <w:ins w:id="16983" w:author="Administrator" w:date="2024-08-17T06:42:05Z"/>
                <w:del w:id="16984" w:author="WPS_1675132163" w:date="2024-09-29T10:29:53Z"/>
                <w:rFonts w:hint="eastAsia" w:ascii="宋体" w:hAnsi="宋体" w:eastAsia="宋体" w:cs="宋体"/>
                <w:b/>
                <w:i w:val="0"/>
                <w:color w:val="000000"/>
                <w:sz w:val="20"/>
                <w:szCs w:val="20"/>
                <w:u w:val="none"/>
              </w:rPr>
            </w:pPr>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18EA2AAA">
            <w:pPr>
              <w:keepNext w:val="0"/>
              <w:keepLines w:val="0"/>
              <w:widowControl/>
              <w:suppressLineNumbers w:val="0"/>
              <w:jc w:val="right"/>
              <w:textAlignment w:val="center"/>
              <w:outlineLvl w:val="0"/>
              <w:rPr>
                <w:ins w:id="16985" w:author="Administrator" w:date="2024-08-17T06:42:05Z"/>
                <w:del w:id="16986" w:author="WPS_1675132163" w:date="2024-09-29T10:29:53Z"/>
                <w:rFonts w:hint="eastAsia" w:ascii="宋体" w:hAnsi="宋体" w:eastAsia="宋体" w:cs="宋体"/>
                <w:i w:val="0"/>
                <w:color w:val="000000"/>
                <w:sz w:val="20"/>
                <w:szCs w:val="20"/>
                <w:u w:val="none"/>
              </w:rPr>
            </w:pPr>
            <w:ins w:id="16987" w:author="Administrator" w:date="2024-08-17T06:42:05Z">
              <w:del w:id="16988" w:author="WPS_1675132163" w:date="2024-09-29T10:29:53Z">
                <w:r>
                  <w:rPr>
                    <w:rFonts w:hint="eastAsia" w:ascii="宋体" w:hAnsi="宋体" w:eastAsia="宋体" w:cs="宋体"/>
                    <w:i w:val="0"/>
                    <w:color w:val="000000"/>
                    <w:kern w:val="0"/>
                    <w:sz w:val="20"/>
                    <w:szCs w:val="20"/>
                    <w:u w:val="none"/>
                    <w:lang w:val="en-US" w:eastAsia="zh-CN" w:bidi="ar"/>
                  </w:rPr>
                  <w:delText>836</w:delText>
                </w:r>
              </w:del>
            </w:ins>
          </w:p>
        </w:tc>
      </w:tr>
      <w:tr w14:paraId="78DC80D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64" w:hRule="atLeast"/>
          <w:ins w:id="16989" w:author="Administrator" w:date="2024-08-17T06:42:05Z"/>
          <w:del w:id="16990"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4389CA6A">
            <w:pPr>
              <w:keepNext w:val="0"/>
              <w:keepLines w:val="0"/>
              <w:widowControl/>
              <w:suppressLineNumbers w:val="0"/>
              <w:jc w:val="left"/>
              <w:textAlignment w:val="center"/>
              <w:outlineLvl w:val="0"/>
              <w:rPr>
                <w:ins w:id="16991" w:author="Administrator" w:date="2024-08-17T06:42:05Z"/>
                <w:del w:id="16992" w:author="WPS_1675132163" w:date="2024-09-29T10:29:53Z"/>
                <w:rFonts w:hint="eastAsia" w:ascii="宋体" w:hAnsi="宋体" w:eastAsia="宋体" w:cs="宋体"/>
                <w:i w:val="0"/>
                <w:color w:val="000000"/>
                <w:sz w:val="20"/>
                <w:szCs w:val="20"/>
                <w:u w:val="none"/>
              </w:rPr>
            </w:pPr>
            <w:ins w:id="16993" w:author="Administrator" w:date="2024-08-17T06:42:05Z">
              <w:del w:id="16994" w:author="WPS_1675132163" w:date="2024-09-29T10:29:53Z">
                <w:r>
                  <w:rPr>
                    <w:rFonts w:hint="eastAsia" w:ascii="宋体" w:hAnsi="宋体" w:eastAsia="宋体" w:cs="宋体"/>
                    <w:i w:val="0"/>
                    <w:color w:val="000000"/>
                    <w:kern w:val="0"/>
                    <w:sz w:val="20"/>
                    <w:szCs w:val="20"/>
                    <w:u w:val="none"/>
                    <w:lang w:val="en-US" w:eastAsia="zh-CN" w:bidi="ar"/>
                  </w:rPr>
                  <w:delText>22960</w:delText>
                </w:r>
              </w:del>
            </w:ins>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3D6F5DE8">
            <w:pPr>
              <w:jc w:val="both"/>
              <w:outlineLvl w:val="9"/>
              <w:rPr>
                <w:ins w:id="16995" w:author="Administrator" w:date="2024-08-17T06:42:05Z"/>
                <w:del w:id="16996" w:author="WPS_1675132163" w:date="2024-09-29T10:29:53Z"/>
                <w:rFonts w:hint="eastAsia" w:ascii="宋体" w:hAnsi="宋体" w:eastAsia="宋体" w:cs="宋体"/>
                <w:i w:val="0"/>
                <w:color w:val="000000"/>
                <w:sz w:val="20"/>
                <w:szCs w:val="20"/>
                <w:u w:val="none"/>
              </w:rPr>
            </w:pPr>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330510CC">
            <w:pPr>
              <w:keepNext w:val="0"/>
              <w:keepLines w:val="0"/>
              <w:widowControl/>
              <w:suppressLineNumbers w:val="0"/>
              <w:jc w:val="left"/>
              <w:textAlignment w:val="center"/>
              <w:outlineLvl w:val="0"/>
              <w:rPr>
                <w:ins w:id="16997" w:author="Administrator" w:date="2024-08-17T06:42:05Z"/>
                <w:del w:id="16998" w:author="WPS_1675132163" w:date="2024-09-29T10:29:53Z"/>
                <w:rFonts w:hint="eastAsia" w:ascii="宋体" w:hAnsi="宋体" w:eastAsia="宋体" w:cs="宋体"/>
                <w:i w:val="0"/>
                <w:color w:val="000000"/>
                <w:sz w:val="20"/>
                <w:szCs w:val="20"/>
                <w:u w:val="none"/>
              </w:rPr>
            </w:pPr>
            <w:ins w:id="16999" w:author="Administrator" w:date="2024-08-17T06:42:05Z">
              <w:del w:id="17000" w:author="WPS_1675132163" w:date="2024-09-29T10:29:53Z">
                <w:r>
                  <w:rPr>
                    <w:rFonts w:hint="eastAsia" w:ascii="宋体" w:hAnsi="宋体" w:eastAsia="宋体" w:cs="宋体"/>
                    <w:i w:val="0"/>
                    <w:color w:val="000000"/>
                    <w:kern w:val="0"/>
                    <w:sz w:val="20"/>
                    <w:szCs w:val="20"/>
                    <w:u w:val="none"/>
                    <w:lang w:val="en-US" w:eastAsia="zh-CN" w:bidi="ar"/>
                  </w:rPr>
                  <w:delText xml:space="preserve">  彩票公益金安排的支出</w:delText>
                </w:r>
              </w:del>
            </w:ins>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22C72452">
            <w:pPr>
              <w:keepNext w:val="0"/>
              <w:keepLines w:val="0"/>
              <w:widowControl/>
              <w:suppressLineNumbers w:val="0"/>
              <w:jc w:val="right"/>
              <w:textAlignment w:val="center"/>
              <w:outlineLvl w:val="0"/>
              <w:rPr>
                <w:ins w:id="17001" w:author="Administrator" w:date="2024-08-17T06:42:05Z"/>
                <w:del w:id="17002" w:author="WPS_1675132163" w:date="2024-09-29T10:29:53Z"/>
                <w:rFonts w:hint="eastAsia" w:ascii="宋体" w:hAnsi="宋体" w:eastAsia="宋体" w:cs="宋体"/>
                <w:i w:val="0"/>
                <w:color w:val="000000"/>
                <w:sz w:val="20"/>
                <w:szCs w:val="20"/>
                <w:u w:val="none"/>
              </w:rPr>
            </w:pPr>
            <w:ins w:id="17003" w:author="Administrator" w:date="2024-08-17T06:42:05Z">
              <w:del w:id="17004" w:author="WPS_1675132163" w:date="2024-09-29T10:29:53Z">
                <w:r>
                  <w:rPr>
                    <w:rFonts w:hint="eastAsia" w:ascii="宋体" w:hAnsi="宋体" w:eastAsia="宋体" w:cs="宋体"/>
                    <w:i w:val="0"/>
                    <w:color w:val="000000"/>
                    <w:kern w:val="0"/>
                    <w:sz w:val="20"/>
                    <w:szCs w:val="20"/>
                    <w:u w:val="none"/>
                    <w:lang w:val="en-US" w:eastAsia="zh-CN" w:bidi="ar"/>
                  </w:rPr>
                  <w:delText>836</w:delText>
                </w:r>
              </w:del>
            </w:ins>
          </w:p>
        </w:tc>
      </w:tr>
      <w:tr w14:paraId="4F8080A5">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264" w:hRule="atLeast"/>
          <w:ins w:id="17005" w:author="Administrator" w:date="2024-08-17T06:42:05Z"/>
          <w:del w:id="17006"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center"/>
          </w:tcPr>
          <w:p w14:paraId="7E47CD2D">
            <w:pPr>
              <w:jc w:val="left"/>
              <w:outlineLvl w:val="9"/>
              <w:rPr>
                <w:ins w:id="17007" w:author="Administrator" w:date="2024-08-17T06:42:05Z"/>
                <w:del w:id="17008" w:author="WPS_1675132163" w:date="2024-09-29T10:29:53Z"/>
                <w:rFonts w:hint="eastAsia" w:ascii="宋体" w:hAnsi="宋体" w:eastAsia="宋体" w:cs="宋体"/>
                <w:i w:val="0"/>
                <w:color w:val="000000"/>
                <w:sz w:val="20"/>
                <w:szCs w:val="20"/>
                <w:u w:val="none"/>
              </w:rPr>
            </w:pPr>
          </w:p>
        </w:tc>
        <w:tc>
          <w:tcPr>
            <w:tcW w:w="2468" w:type="dxa"/>
            <w:gridSpan w:val="3"/>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78839949">
            <w:pPr>
              <w:jc w:val="both"/>
              <w:outlineLvl w:val="9"/>
              <w:rPr>
                <w:ins w:id="17009" w:author="Administrator" w:date="2024-08-17T06:42:05Z"/>
                <w:del w:id="17010" w:author="WPS_1675132163" w:date="2024-09-29T10:29:53Z"/>
                <w:rFonts w:hint="eastAsia" w:ascii="宋体" w:hAnsi="宋体" w:eastAsia="宋体" w:cs="宋体"/>
                <w:i w:val="0"/>
                <w:color w:val="000000"/>
                <w:sz w:val="20"/>
                <w:szCs w:val="20"/>
                <w:u w:val="none"/>
              </w:rPr>
            </w:pPr>
          </w:p>
        </w:tc>
        <w:tc>
          <w:tcPr>
            <w:tcW w:w="4026" w:type="dxa"/>
            <w:gridSpan w:val="2"/>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2BABF427">
            <w:pPr>
              <w:jc w:val="left"/>
              <w:outlineLvl w:val="9"/>
              <w:rPr>
                <w:ins w:id="17011" w:author="Administrator" w:date="2024-08-17T06:42:05Z"/>
                <w:del w:id="17012" w:author="WPS_1675132163" w:date="2024-09-29T10:29:53Z"/>
                <w:rFonts w:hint="eastAsia" w:ascii="宋体" w:hAnsi="宋体" w:eastAsia="宋体" w:cs="宋体"/>
                <w:i w:val="0"/>
                <w:color w:val="000000"/>
                <w:sz w:val="20"/>
                <w:szCs w:val="20"/>
                <w:u w:val="none"/>
              </w:rPr>
            </w:pPr>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03A95AF6">
            <w:pPr>
              <w:jc w:val="right"/>
              <w:outlineLvl w:val="9"/>
              <w:rPr>
                <w:ins w:id="17013" w:author="Administrator" w:date="2024-08-17T06:42:05Z"/>
                <w:del w:id="17014" w:author="WPS_1675132163" w:date="2024-09-29T10:29:53Z"/>
                <w:rFonts w:hint="eastAsia" w:ascii="宋体" w:hAnsi="宋体" w:eastAsia="宋体" w:cs="宋体"/>
                <w:i w:val="0"/>
                <w:color w:val="000000"/>
                <w:sz w:val="20"/>
                <w:szCs w:val="20"/>
                <w:u w:val="none"/>
              </w:rPr>
            </w:pPr>
          </w:p>
        </w:tc>
      </w:tr>
      <w:tr w14:paraId="3F929E8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gridAfter w:val="1"/>
          <w:wBefore w:w="2" w:type="dxa"/>
          <w:wAfter w:w="650" w:type="dxa"/>
          <w:trHeight w:val="347" w:hRule="atLeast"/>
          <w:ins w:id="17015" w:author="Administrator" w:date="2024-08-17T06:42:05Z"/>
          <w:del w:id="17016" w:author="WPS_1675132163" w:date="2024-09-29T10:29:53Z"/>
        </w:trPr>
        <w:tc>
          <w:tcPr>
            <w:tcW w:w="1057" w:type="dxa"/>
            <w:tcBorders>
              <w:top w:val="nil"/>
              <w:left w:val="single" w:color="000000" w:sz="8" w:space="0"/>
              <w:bottom w:val="single" w:color="000000" w:sz="8" w:space="0"/>
              <w:right w:val="single" w:color="000000" w:sz="8" w:space="0"/>
            </w:tcBorders>
            <w:shd w:val="clear" w:color="auto" w:fill="auto"/>
            <w:noWrap/>
            <w:tcMar>
              <w:top w:w="13" w:type="dxa"/>
              <w:left w:w="13" w:type="dxa"/>
              <w:right w:w="13" w:type="dxa"/>
            </w:tcMar>
            <w:vAlign w:val="bottom"/>
          </w:tcPr>
          <w:p w14:paraId="4FFA0336">
            <w:pPr>
              <w:jc w:val="both"/>
              <w:outlineLvl w:val="9"/>
              <w:rPr>
                <w:ins w:id="17017" w:author="Administrator" w:date="2024-08-17T06:42:05Z"/>
                <w:del w:id="17018" w:author="WPS_1675132163" w:date="2024-09-29T10:29:53Z"/>
                <w:rFonts w:hint="eastAsia" w:ascii="宋体" w:hAnsi="宋体" w:eastAsia="宋体" w:cs="宋体"/>
                <w:i w:val="0"/>
                <w:color w:val="000000"/>
                <w:sz w:val="24"/>
                <w:szCs w:val="24"/>
                <w:u w:val="none"/>
              </w:rPr>
            </w:pPr>
          </w:p>
        </w:tc>
        <w:tc>
          <w:tcPr>
            <w:tcW w:w="6494" w:type="dxa"/>
            <w:gridSpan w:val="5"/>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629BFBC6">
            <w:pPr>
              <w:keepNext w:val="0"/>
              <w:keepLines w:val="0"/>
              <w:widowControl/>
              <w:suppressLineNumbers w:val="0"/>
              <w:jc w:val="center"/>
              <w:textAlignment w:val="center"/>
              <w:outlineLvl w:val="0"/>
              <w:rPr>
                <w:ins w:id="17019" w:author="Administrator" w:date="2024-08-17T06:42:05Z"/>
                <w:del w:id="17020" w:author="WPS_1675132163" w:date="2024-09-29T10:29:53Z"/>
                <w:rFonts w:hint="eastAsia" w:ascii="宋体" w:hAnsi="宋体" w:eastAsia="宋体" w:cs="宋体"/>
                <w:b/>
                <w:i w:val="0"/>
                <w:color w:val="000000"/>
                <w:sz w:val="20"/>
                <w:szCs w:val="20"/>
                <w:u w:val="none"/>
              </w:rPr>
            </w:pPr>
            <w:ins w:id="17021" w:author="Administrator" w:date="2024-08-17T06:42:05Z">
              <w:del w:id="17022" w:author="WPS_1675132163" w:date="2024-09-29T10:29:53Z">
                <w:r>
                  <w:rPr>
                    <w:rFonts w:hint="eastAsia" w:ascii="宋体" w:hAnsi="宋体" w:eastAsia="宋体" w:cs="宋体"/>
                    <w:b/>
                    <w:i w:val="0"/>
                    <w:color w:val="000000"/>
                    <w:kern w:val="0"/>
                    <w:sz w:val="20"/>
                    <w:szCs w:val="20"/>
                    <w:u w:val="none"/>
                    <w:lang w:val="en-US" w:eastAsia="zh-CN" w:bidi="ar"/>
                  </w:rPr>
                  <w:delText>支出合计</w:delText>
                </w:r>
              </w:del>
            </w:ins>
          </w:p>
        </w:tc>
        <w:tc>
          <w:tcPr>
            <w:tcW w:w="1057" w:type="dxa"/>
            <w:tcBorders>
              <w:top w:val="nil"/>
              <w:left w:val="nil"/>
              <w:bottom w:val="single" w:color="000000" w:sz="8" w:space="0"/>
              <w:right w:val="single" w:color="000000" w:sz="8" w:space="0"/>
            </w:tcBorders>
            <w:shd w:val="clear" w:color="auto" w:fill="auto"/>
            <w:noWrap/>
            <w:tcMar>
              <w:top w:w="13" w:type="dxa"/>
              <w:left w:w="13" w:type="dxa"/>
              <w:right w:w="13" w:type="dxa"/>
            </w:tcMar>
            <w:vAlign w:val="center"/>
          </w:tcPr>
          <w:p w14:paraId="665696E3">
            <w:pPr>
              <w:keepNext w:val="0"/>
              <w:keepLines w:val="0"/>
              <w:widowControl/>
              <w:suppressLineNumbers w:val="0"/>
              <w:jc w:val="right"/>
              <w:textAlignment w:val="center"/>
              <w:outlineLvl w:val="0"/>
              <w:rPr>
                <w:ins w:id="17023" w:author="Administrator" w:date="2024-08-17T06:42:05Z"/>
                <w:del w:id="17024" w:author="WPS_1675132163" w:date="2024-09-29T10:29:53Z"/>
                <w:rFonts w:hint="eastAsia" w:ascii="宋体" w:hAnsi="宋体" w:eastAsia="宋体" w:cs="宋体"/>
                <w:i w:val="0"/>
                <w:color w:val="000000"/>
                <w:sz w:val="20"/>
                <w:szCs w:val="20"/>
                <w:u w:val="none"/>
              </w:rPr>
            </w:pPr>
            <w:ins w:id="17025" w:author="Administrator" w:date="2024-08-17T06:42:05Z">
              <w:del w:id="17026" w:author="WPS_1675132163" w:date="2024-09-29T10:29:53Z">
                <w:r>
                  <w:rPr>
                    <w:rFonts w:hint="eastAsia" w:ascii="宋体" w:hAnsi="宋体" w:eastAsia="宋体" w:cs="宋体"/>
                    <w:i w:val="0"/>
                    <w:color w:val="000000"/>
                    <w:kern w:val="0"/>
                    <w:sz w:val="20"/>
                    <w:szCs w:val="20"/>
                    <w:u w:val="none"/>
                    <w:lang w:val="en-US" w:eastAsia="zh-CN" w:bidi="ar"/>
                  </w:rPr>
                  <w:delText>2,192</w:delText>
                </w:r>
              </w:del>
            </w:ins>
          </w:p>
        </w:tc>
      </w:tr>
    </w:tbl>
    <w:p w14:paraId="25B620A8">
      <w:pPr>
        <w:pStyle w:val="8"/>
        <w:numPr>
          <w:ilvl w:val="0"/>
          <w:numId w:val="8"/>
        </w:numPr>
        <w:ind w:left="210" w:leftChars="0" w:firstLine="0" w:firstLineChars="0"/>
        <w:outlineLvl w:val="0"/>
        <w:rPr>
          <w:ins w:id="17028" w:author="WPS_1675132163" w:date="2024-09-29T10:39:16Z"/>
          <w:rFonts w:hint="default" w:ascii="仿宋" w:hAnsi="仿宋" w:eastAsia="仿宋"/>
          <w:sz w:val="32"/>
          <w:lang w:val="en-US"/>
        </w:rPr>
        <w:pPrChange w:id="17027" w:author="WPS_1675132163" w:date="2024-09-29T10:38:15Z">
          <w:pPr>
            <w:pStyle w:val="8"/>
            <w:numPr>
              <w:ilvl w:val="0"/>
              <w:numId w:val="8"/>
            </w:numPr>
            <w:ind w:left="0" w:leftChars="0" w:firstLine="0" w:firstLineChars="0"/>
            <w:outlineLvl w:val="0"/>
          </w:pPr>
        </w:pPrChange>
      </w:pPr>
      <w:r>
        <w:rPr>
          <w:rFonts w:hint="eastAsia"/>
          <w:lang w:val="zh-CN"/>
        </w:rPr>
        <w:br w:type="page"/>
      </w:r>
      <w:ins w:id="17029" w:author="WPS_1675132163" w:date="2024-09-29T10:31:53Z">
        <w:bookmarkStart w:id="50" w:name="_Toc22354"/>
        <w:bookmarkStart w:id="51" w:name="_Toc22013"/>
        <w:r>
          <w:rPr>
            <w:rFonts w:hint="eastAsia" w:ascii="仿宋" w:hAnsi="仿宋" w:eastAsia="仿宋"/>
            <w:sz w:val="32"/>
          </w:rPr>
          <w:t>202</w:t>
        </w:r>
      </w:ins>
      <w:ins w:id="17030" w:author="WPS_1675132163" w:date="2024-09-29T10:31:53Z">
        <w:r>
          <w:rPr>
            <w:rFonts w:hint="eastAsia" w:ascii="仿宋" w:hAnsi="仿宋" w:eastAsia="仿宋"/>
            <w:sz w:val="32"/>
            <w:lang w:val="en-US" w:eastAsia="zh-CN"/>
          </w:rPr>
          <w:t>3</w:t>
        </w:r>
      </w:ins>
      <w:ins w:id="17031" w:author="WPS_1675132163" w:date="2024-09-29T10:31:53Z">
        <w:r>
          <w:rPr>
            <w:rFonts w:hint="eastAsia" w:ascii="仿宋" w:hAnsi="仿宋" w:eastAsia="仿宋"/>
            <w:sz w:val="32"/>
          </w:rPr>
          <w:t>年</w:t>
        </w:r>
      </w:ins>
      <w:ins w:id="17032" w:author="WPS_1675132163" w:date="2024-09-29T10:31:53Z">
        <w:r>
          <w:rPr>
            <w:rFonts w:ascii="仿宋" w:hAnsi="仿宋" w:eastAsia="仿宋"/>
            <w:sz w:val="32"/>
          </w:rPr>
          <w:t>东安县政府性基金</w:t>
        </w:r>
      </w:ins>
      <w:ins w:id="17033" w:author="WPS_1675132163" w:date="2024-09-29T10:32:48Z">
        <w:r>
          <w:rPr>
            <w:rFonts w:hint="eastAsia" w:ascii="仿宋" w:hAnsi="仿宋" w:eastAsia="仿宋"/>
            <w:sz w:val="32"/>
            <w:lang w:val="en-US" w:eastAsia="zh-CN"/>
          </w:rPr>
          <w:t>转移</w:t>
        </w:r>
      </w:ins>
      <w:ins w:id="17034" w:author="WPS_1675132163" w:date="2024-09-29T10:32:49Z">
        <w:r>
          <w:rPr>
            <w:rFonts w:hint="eastAsia" w:ascii="仿宋" w:hAnsi="仿宋" w:eastAsia="仿宋"/>
            <w:sz w:val="32"/>
            <w:lang w:val="en-US" w:eastAsia="zh-CN"/>
          </w:rPr>
          <w:t>支付</w:t>
        </w:r>
      </w:ins>
      <w:ins w:id="17035" w:author="WPS_1675132163" w:date="2024-09-29T10:32:53Z">
        <w:r>
          <w:rPr>
            <w:rFonts w:hint="eastAsia" w:ascii="仿宋" w:hAnsi="仿宋" w:eastAsia="仿宋"/>
            <w:sz w:val="32"/>
            <w:lang w:val="en-US" w:eastAsia="zh-CN"/>
          </w:rPr>
          <w:t>收入</w:t>
        </w:r>
      </w:ins>
      <w:ins w:id="17036" w:author="WPS_1675132163" w:date="2024-09-29T10:32:54Z">
        <w:r>
          <w:rPr>
            <w:rFonts w:hint="eastAsia" w:ascii="仿宋" w:hAnsi="仿宋" w:eastAsia="仿宋"/>
            <w:sz w:val="32"/>
            <w:lang w:val="en-US" w:eastAsia="zh-CN"/>
          </w:rPr>
          <w:t>决算</w:t>
        </w:r>
      </w:ins>
      <w:ins w:id="17037" w:author="WPS_1675132163" w:date="2024-09-29T10:32:59Z">
        <w:r>
          <w:rPr>
            <w:rFonts w:hint="eastAsia" w:ascii="仿宋" w:hAnsi="仿宋" w:eastAsia="仿宋"/>
            <w:sz w:val="32"/>
            <w:lang w:val="en-US" w:eastAsia="zh-CN"/>
          </w:rPr>
          <w:t>分</w:t>
        </w:r>
      </w:ins>
      <w:ins w:id="17038" w:author="WPS_1675132163" w:date="2024-09-29T10:33:01Z">
        <w:r>
          <w:rPr>
            <w:rFonts w:hint="eastAsia" w:ascii="仿宋" w:hAnsi="仿宋" w:eastAsia="仿宋"/>
            <w:sz w:val="32"/>
            <w:lang w:val="en-US" w:eastAsia="zh-CN"/>
          </w:rPr>
          <w:t>项目</w:t>
        </w:r>
      </w:ins>
      <w:ins w:id="17039" w:author="WPS_1675132163" w:date="2024-09-29T10:33:03Z">
        <w:r>
          <w:rPr>
            <w:rFonts w:hint="eastAsia" w:ascii="仿宋" w:hAnsi="仿宋" w:eastAsia="仿宋"/>
            <w:sz w:val="32"/>
            <w:lang w:val="en-US" w:eastAsia="zh-CN"/>
          </w:rPr>
          <w:t>表</w:t>
        </w:r>
        <w:bookmarkEnd w:id="50"/>
        <w:bookmarkEnd w:id="51"/>
      </w:ins>
    </w:p>
    <w:p w14:paraId="641A69EF">
      <w:pPr>
        <w:widowControl/>
        <w:jc w:val="center"/>
        <w:outlineLvl w:val="9"/>
        <w:rPr>
          <w:ins w:id="17041" w:author="WPS_1675132163" w:date="2024-09-29T10:32:29Z"/>
          <w:rFonts w:asciiTheme="minorEastAsia" w:hAnsiTheme="minorEastAsia"/>
          <w:b/>
          <w:sz w:val="36"/>
          <w:szCs w:val="36"/>
        </w:rPr>
        <w:pPrChange w:id="17040" w:author="WPS_1675132163" w:date="2024-09-29T10:33:28Z">
          <w:pPr>
            <w:widowControl/>
            <w:jc w:val="center"/>
          </w:pPr>
        </w:pPrChange>
      </w:pPr>
      <w:ins w:id="17042" w:author="WPS_1675132163" w:date="2024-09-29T10:32:29Z">
        <w:bookmarkStart w:id="52" w:name="_Toc31785"/>
        <w:r>
          <w:rPr>
            <w:rFonts w:hint="eastAsia" w:asciiTheme="minorEastAsia" w:hAnsiTheme="minorEastAsia"/>
            <w:b/>
            <w:sz w:val="36"/>
            <w:szCs w:val="36"/>
          </w:rPr>
          <w:t>202</w:t>
        </w:r>
      </w:ins>
      <w:ins w:id="17043" w:author="WPS_1675132163" w:date="2024-09-29T10:32:29Z">
        <w:r>
          <w:rPr>
            <w:rFonts w:hint="eastAsia" w:asciiTheme="minorEastAsia" w:hAnsiTheme="minorEastAsia"/>
            <w:b/>
            <w:sz w:val="36"/>
            <w:szCs w:val="36"/>
            <w:lang w:val="en-US" w:eastAsia="zh-CN"/>
          </w:rPr>
          <w:t>3</w:t>
        </w:r>
      </w:ins>
      <w:ins w:id="17044" w:author="WPS_1675132163" w:date="2024-09-29T10:32:29Z">
        <w:r>
          <w:rPr>
            <w:rFonts w:hint="eastAsia" w:asciiTheme="minorEastAsia" w:hAnsiTheme="minorEastAsia"/>
            <w:b/>
            <w:sz w:val="36"/>
            <w:szCs w:val="36"/>
          </w:rPr>
          <w:t>年</w:t>
        </w:r>
      </w:ins>
      <w:ins w:id="17045" w:author="WPS_1675132163" w:date="2024-09-29T10:33:16Z">
        <w:r>
          <w:rPr>
            <w:rFonts w:hint="eastAsia" w:asciiTheme="minorEastAsia" w:hAnsiTheme="minorEastAsia"/>
            <w:b/>
            <w:sz w:val="36"/>
            <w:szCs w:val="36"/>
          </w:rPr>
          <w:t>东安县政府性基金</w:t>
        </w:r>
      </w:ins>
      <w:ins w:id="17046" w:author="WPS_1675132163" w:date="2024-09-29T10:33:16Z">
        <w:r>
          <w:rPr>
            <w:rFonts w:hint="eastAsia" w:asciiTheme="minorEastAsia" w:hAnsiTheme="minorEastAsia"/>
            <w:b/>
            <w:sz w:val="36"/>
            <w:szCs w:val="36"/>
            <w:lang w:val="en-US" w:eastAsia="zh-CN"/>
          </w:rPr>
          <w:t>转移支付收入决算分项目表</w:t>
        </w:r>
        <w:bookmarkEnd w:id="52"/>
      </w:ins>
    </w:p>
    <w:p w14:paraId="1B9CED99">
      <w:pPr>
        <w:pStyle w:val="8"/>
        <w:numPr>
          <w:ilvl w:val="-1"/>
          <w:numId w:val="0"/>
        </w:numPr>
        <w:ind w:left="0" w:leftChars="0" w:firstLine="0" w:firstLineChars="0"/>
        <w:jc w:val="right"/>
        <w:outlineLvl w:val="9"/>
        <w:rPr>
          <w:ins w:id="17048" w:author="WPS_1675132163" w:date="2024-09-29T10:35:41Z"/>
        </w:rPr>
        <w:pPrChange w:id="17047" w:author="WPS_1675132163" w:date="2024-09-29T10:32:34Z">
          <w:pPr>
            <w:pStyle w:val="8"/>
            <w:numPr>
              <w:ilvl w:val="0"/>
              <w:numId w:val="8"/>
            </w:numPr>
            <w:ind w:left="0" w:leftChars="0" w:firstLine="0" w:firstLineChars="0"/>
            <w:outlineLvl w:val="0"/>
          </w:pPr>
        </w:pPrChange>
      </w:pPr>
      <w:ins w:id="17049" w:author="WPS_1675132163" w:date="2024-09-29T10:32:29Z">
        <w:bookmarkStart w:id="53" w:name="_Toc6234"/>
        <w:r>
          <w:rPr/>
          <w:t>单位</w:t>
        </w:r>
      </w:ins>
      <w:ins w:id="17050" w:author="WPS_1675132163" w:date="2024-09-29T10:32:29Z">
        <w:r>
          <w:rPr>
            <w:rFonts w:hint="eastAsia"/>
          </w:rPr>
          <w:t>：</w:t>
        </w:r>
      </w:ins>
      <w:ins w:id="17051" w:author="WPS_1675132163" w:date="2024-09-29T10:32:29Z">
        <w:r>
          <w:rPr/>
          <w:t>万元</w:t>
        </w:r>
        <w:bookmarkEnd w:id="53"/>
      </w:ins>
    </w:p>
    <w:tbl>
      <w:tblPr>
        <w:tblStyle w:val="6"/>
        <w:tblW w:w="8269" w:type="dxa"/>
        <w:tblInd w:w="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Change w:id="17052" w:author="WPS_1675132163" w:date="2024-09-29T10:36:54Z">
          <w:tblPr>
            <w:tblStyle w:val="6"/>
            <w:tblW w:w="58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5485"/>
        <w:gridCol w:w="2784"/>
        <w:tblGridChange w:id="17053">
          <w:tblGrid>
            <w:gridCol w:w="4428"/>
            <w:gridCol w:w="1452"/>
          </w:tblGrid>
        </w:tblGridChange>
      </w:tblGrid>
      <w:tr w14:paraId="0A32D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055"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054" w:author="WPS_1675132163" w:date="2024-09-29T10:35:43Z"/>
          <w:trPrChange w:id="17055" w:author="WPS_1675132163" w:date="2024-09-29T10:36:54Z">
            <w:trPr>
              <w:trHeight w:val="303" w:hRule="atLeast"/>
            </w:trPr>
          </w:trPrChange>
        </w:trPr>
        <w:tc>
          <w:tcPr>
            <w:tcW w:w="5485" w:type="dxa"/>
            <w:shd w:val="clear" w:color="auto" w:fill="auto"/>
            <w:noWrap/>
            <w:vAlign w:val="center"/>
            <w:tcPrChange w:id="17056" w:author="WPS_1675132163" w:date="2024-09-29T10:36:54Z">
              <w:tcPr>
                <w:tcW w:w="4428" w:type="dxa"/>
                <w:tcBorders>
                  <w:top w:val="nil"/>
                  <w:left w:val="nil"/>
                  <w:bottom w:val="single" w:color="000000" w:sz="8" w:space="0"/>
                  <w:right w:val="single" w:color="000000" w:sz="8" w:space="0"/>
                </w:tcBorders>
                <w:noWrap/>
                <w:vAlign w:val="center"/>
              </w:tcPr>
            </w:tcPrChange>
          </w:tcPr>
          <w:p w14:paraId="13EA82A6">
            <w:pPr>
              <w:keepNext w:val="0"/>
              <w:keepLines w:val="0"/>
              <w:widowControl/>
              <w:suppressLineNumbers w:val="0"/>
              <w:jc w:val="center"/>
              <w:textAlignment w:val="center"/>
              <w:rPr>
                <w:ins w:id="17058" w:author="WPS_1675132163" w:date="2024-09-29T10:35:43Z"/>
                <w:rFonts w:hint="eastAsia" w:ascii="宋体" w:hAnsi="宋体" w:eastAsia="宋体" w:cs="宋体"/>
                <w:b/>
                <w:bCs/>
                <w:i w:val="0"/>
                <w:iCs w:val="0"/>
                <w:color w:val="000000"/>
                <w:sz w:val="20"/>
                <w:szCs w:val="20"/>
                <w:u w:val="none"/>
                <w:rPrChange w:id="17059" w:author="WPS_1675132163" w:date="2024-09-29T10:36:49Z">
                  <w:rPr>
                    <w:ins w:id="17060" w:author="WPS_1675132163" w:date="2024-09-29T10:35:43Z"/>
                    <w:rFonts w:hint="eastAsia" w:ascii="宋体" w:hAnsi="宋体" w:eastAsia="宋体" w:cs="宋体"/>
                    <w:i w:val="0"/>
                    <w:iCs w:val="0"/>
                    <w:color w:val="000000"/>
                    <w:sz w:val="20"/>
                    <w:szCs w:val="20"/>
                    <w:u w:val="none"/>
                  </w:rPr>
                </w:rPrChange>
              </w:rPr>
              <w:pPrChange w:id="17057" w:author="WPS_1675132163" w:date="2024-09-29T10:36:48Z">
                <w:pPr>
                  <w:keepNext w:val="0"/>
                  <w:keepLines w:val="0"/>
                  <w:widowControl/>
                  <w:suppressLineNumbers w:val="0"/>
                  <w:jc w:val="left"/>
                  <w:textAlignment w:val="center"/>
                </w:pPr>
              </w:pPrChange>
            </w:pPr>
            <w:ins w:id="17061" w:author="WPS_1675132163" w:date="2024-09-29T10:35:43Z">
              <w:r>
                <w:rPr>
                  <w:rFonts w:hint="eastAsia" w:ascii="宋体" w:hAnsi="宋体" w:eastAsia="宋体" w:cs="宋体"/>
                  <w:b/>
                  <w:bCs/>
                  <w:i w:val="0"/>
                  <w:iCs w:val="0"/>
                  <w:color w:val="000000"/>
                  <w:kern w:val="0"/>
                  <w:sz w:val="20"/>
                  <w:szCs w:val="20"/>
                  <w:u w:val="none"/>
                  <w:lang w:val="en-US" w:eastAsia="zh-CN" w:bidi="ar"/>
                  <w:rPrChange w:id="17062" w:author="WPS_1675132163" w:date="2024-09-29T10:36:49Z">
                    <w:rPr>
                      <w:rFonts w:hint="eastAsia" w:ascii="宋体" w:hAnsi="宋体" w:eastAsia="宋体" w:cs="宋体"/>
                      <w:i w:val="0"/>
                      <w:iCs w:val="0"/>
                      <w:color w:val="000000"/>
                      <w:kern w:val="0"/>
                      <w:sz w:val="20"/>
                      <w:szCs w:val="20"/>
                      <w:u w:val="none"/>
                      <w:lang w:val="en-US" w:eastAsia="zh-CN" w:bidi="ar"/>
                    </w:rPr>
                  </w:rPrChange>
                </w:rPr>
                <w:t>收入项目</w:t>
              </w:r>
            </w:ins>
          </w:p>
        </w:tc>
        <w:tc>
          <w:tcPr>
            <w:tcW w:w="2784" w:type="dxa"/>
            <w:shd w:val="clear" w:color="auto" w:fill="auto"/>
            <w:noWrap/>
            <w:vAlign w:val="center"/>
            <w:tcPrChange w:id="17063" w:author="WPS_1675132163" w:date="2024-09-29T10:36:54Z">
              <w:tcPr>
                <w:tcW w:w="1452" w:type="dxa"/>
                <w:tcBorders>
                  <w:top w:val="nil"/>
                  <w:left w:val="nil"/>
                  <w:bottom w:val="single" w:color="000000" w:sz="8" w:space="0"/>
                  <w:right w:val="single" w:color="000000" w:sz="8" w:space="0"/>
                </w:tcBorders>
                <w:noWrap/>
                <w:vAlign w:val="center"/>
              </w:tcPr>
            </w:tcPrChange>
          </w:tcPr>
          <w:p w14:paraId="6634F729">
            <w:pPr>
              <w:keepNext w:val="0"/>
              <w:keepLines w:val="0"/>
              <w:widowControl/>
              <w:suppressLineNumbers w:val="0"/>
              <w:jc w:val="center"/>
              <w:textAlignment w:val="center"/>
              <w:rPr>
                <w:ins w:id="17065" w:author="WPS_1675132163" w:date="2024-09-29T10:35:43Z"/>
                <w:rFonts w:hint="eastAsia" w:ascii="宋体" w:hAnsi="宋体" w:eastAsia="宋体" w:cs="宋体"/>
                <w:b/>
                <w:bCs/>
                <w:i w:val="0"/>
                <w:iCs w:val="0"/>
                <w:color w:val="000000"/>
                <w:sz w:val="20"/>
                <w:szCs w:val="20"/>
                <w:u w:val="none"/>
                <w:rPrChange w:id="17066" w:author="WPS_1675132163" w:date="2024-09-29T10:36:49Z">
                  <w:rPr>
                    <w:ins w:id="17067" w:author="WPS_1675132163" w:date="2024-09-29T10:35:43Z"/>
                    <w:rFonts w:hint="eastAsia" w:ascii="宋体" w:hAnsi="宋体" w:eastAsia="宋体" w:cs="宋体"/>
                    <w:i w:val="0"/>
                    <w:iCs w:val="0"/>
                    <w:color w:val="000000"/>
                    <w:sz w:val="20"/>
                    <w:szCs w:val="20"/>
                    <w:u w:val="none"/>
                  </w:rPr>
                </w:rPrChange>
              </w:rPr>
              <w:pPrChange w:id="17064" w:author="WPS_1675132163" w:date="2024-09-29T10:36:48Z">
                <w:pPr>
                  <w:keepNext w:val="0"/>
                  <w:keepLines w:val="0"/>
                  <w:widowControl/>
                  <w:suppressLineNumbers w:val="0"/>
                  <w:jc w:val="right"/>
                  <w:textAlignment w:val="center"/>
                </w:pPr>
              </w:pPrChange>
            </w:pPr>
            <w:ins w:id="17068" w:author="WPS_1675132163" w:date="2024-09-29T10:35:43Z">
              <w:r>
                <w:rPr>
                  <w:rFonts w:hint="eastAsia" w:ascii="宋体" w:hAnsi="宋体" w:eastAsia="宋体" w:cs="宋体"/>
                  <w:b/>
                  <w:bCs/>
                  <w:i w:val="0"/>
                  <w:iCs w:val="0"/>
                  <w:color w:val="000000"/>
                  <w:kern w:val="0"/>
                  <w:sz w:val="20"/>
                  <w:szCs w:val="20"/>
                  <w:u w:val="none"/>
                  <w:lang w:val="en-US" w:eastAsia="zh-CN" w:bidi="ar"/>
                  <w:rPrChange w:id="17069" w:author="WPS_1675132163" w:date="2024-09-29T10:36:49Z">
                    <w:rPr>
                      <w:rFonts w:hint="eastAsia" w:ascii="宋体" w:hAnsi="宋体" w:eastAsia="宋体" w:cs="宋体"/>
                      <w:i w:val="0"/>
                      <w:iCs w:val="0"/>
                      <w:color w:val="000000"/>
                      <w:kern w:val="0"/>
                      <w:sz w:val="20"/>
                      <w:szCs w:val="20"/>
                      <w:u w:val="none"/>
                      <w:lang w:val="en-US" w:eastAsia="zh-CN" w:bidi="ar"/>
                    </w:rPr>
                  </w:rPrChange>
                </w:rPr>
                <w:t>上级补助收入</w:t>
              </w:r>
            </w:ins>
          </w:p>
        </w:tc>
      </w:tr>
      <w:tr w14:paraId="71F6E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7071"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070" w:author="WPS_1675132163" w:date="2024-09-29T10:35:43Z"/>
          <w:trPrChange w:id="17071" w:author="WPS_1675132163" w:date="2024-09-29T10:36:54Z">
            <w:trPr>
              <w:trHeight w:val="303" w:hRule="atLeast"/>
            </w:trPr>
          </w:trPrChange>
        </w:trPr>
        <w:tc>
          <w:tcPr>
            <w:tcW w:w="5485" w:type="dxa"/>
            <w:shd w:val="clear" w:color="auto" w:fill="auto"/>
            <w:noWrap/>
            <w:vAlign w:val="center"/>
            <w:tcPrChange w:id="17072" w:author="WPS_1675132163" w:date="2024-09-29T10:36:54Z">
              <w:tcPr>
                <w:tcW w:w="4428" w:type="dxa"/>
                <w:tcBorders>
                  <w:top w:val="nil"/>
                  <w:left w:val="nil"/>
                  <w:bottom w:val="single" w:color="000000" w:sz="8" w:space="0"/>
                  <w:right w:val="single" w:color="000000" w:sz="8" w:space="0"/>
                </w:tcBorders>
                <w:noWrap/>
                <w:vAlign w:val="center"/>
              </w:tcPr>
            </w:tcPrChange>
          </w:tcPr>
          <w:p w14:paraId="334179B6">
            <w:pPr>
              <w:keepNext w:val="0"/>
              <w:keepLines w:val="0"/>
              <w:widowControl/>
              <w:suppressLineNumbers w:val="0"/>
              <w:jc w:val="left"/>
              <w:textAlignment w:val="center"/>
              <w:rPr>
                <w:ins w:id="17073" w:author="WPS_1675132163" w:date="2024-09-29T10:35:43Z"/>
                <w:rFonts w:hint="eastAsia" w:ascii="宋体" w:hAnsi="宋体" w:eastAsia="宋体" w:cs="宋体"/>
                <w:i w:val="0"/>
                <w:iCs w:val="0"/>
                <w:color w:val="000000"/>
                <w:sz w:val="20"/>
                <w:szCs w:val="20"/>
                <w:u w:val="none"/>
              </w:rPr>
            </w:pPr>
            <w:ins w:id="17074" w:author="WPS_1675132163" w:date="2024-09-29T10:35:43Z">
              <w:r>
                <w:rPr>
                  <w:rFonts w:hint="eastAsia" w:ascii="宋体" w:hAnsi="宋体" w:eastAsia="宋体" w:cs="宋体"/>
                  <w:i w:val="0"/>
                  <w:iCs w:val="0"/>
                  <w:color w:val="000000"/>
                  <w:kern w:val="0"/>
                  <w:sz w:val="20"/>
                  <w:szCs w:val="20"/>
                  <w:u w:val="none"/>
                  <w:lang w:val="en-US" w:eastAsia="zh-CN" w:bidi="ar"/>
                </w:rPr>
                <w:t>核电站乏燃料处理处置基金收入</w:t>
              </w:r>
            </w:ins>
          </w:p>
        </w:tc>
        <w:tc>
          <w:tcPr>
            <w:tcW w:w="2784" w:type="dxa"/>
            <w:shd w:val="clear" w:color="auto" w:fill="auto"/>
            <w:noWrap/>
            <w:vAlign w:val="center"/>
            <w:tcPrChange w:id="17075" w:author="WPS_1675132163" w:date="2024-09-29T10:36:54Z">
              <w:tcPr>
                <w:tcW w:w="1452" w:type="dxa"/>
                <w:tcBorders>
                  <w:top w:val="nil"/>
                  <w:left w:val="nil"/>
                  <w:bottom w:val="single" w:color="000000" w:sz="8" w:space="0"/>
                  <w:right w:val="single" w:color="000000" w:sz="8" w:space="0"/>
                </w:tcBorders>
                <w:noWrap/>
                <w:vAlign w:val="center"/>
              </w:tcPr>
            </w:tcPrChange>
          </w:tcPr>
          <w:p w14:paraId="13320CFB">
            <w:pPr>
              <w:keepNext w:val="0"/>
              <w:keepLines w:val="0"/>
              <w:widowControl/>
              <w:suppressLineNumbers w:val="0"/>
              <w:jc w:val="right"/>
              <w:textAlignment w:val="center"/>
              <w:rPr>
                <w:ins w:id="17076"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E98A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078"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077" w:author="WPS_1675132163" w:date="2024-09-29T10:35:43Z"/>
          <w:trPrChange w:id="17078" w:author="WPS_1675132163" w:date="2024-09-29T10:36:54Z">
            <w:trPr>
              <w:trHeight w:val="303" w:hRule="atLeast"/>
            </w:trPr>
          </w:trPrChange>
        </w:trPr>
        <w:tc>
          <w:tcPr>
            <w:tcW w:w="5485" w:type="dxa"/>
            <w:shd w:val="clear" w:color="auto" w:fill="auto"/>
            <w:noWrap/>
            <w:vAlign w:val="center"/>
            <w:tcPrChange w:id="17079" w:author="WPS_1675132163" w:date="2024-09-29T10:36:54Z">
              <w:tcPr>
                <w:tcW w:w="4428" w:type="dxa"/>
                <w:tcBorders>
                  <w:top w:val="nil"/>
                  <w:left w:val="nil"/>
                  <w:bottom w:val="single" w:color="000000" w:sz="8" w:space="0"/>
                  <w:right w:val="single" w:color="000000" w:sz="8" w:space="0"/>
                </w:tcBorders>
                <w:noWrap/>
                <w:vAlign w:val="center"/>
              </w:tcPr>
            </w:tcPrChange>
          </w:tcPr>
          <w:p w14:paraId="6B8EB844">
            <w:pPr>
              <w:keepNext w:val="0"/>
              <w:keepLines w:val="0"/>
              <w:widowControl/>
              <w:suppressLineNumbers w:val="0"/>
              <w:jc w:val="left"/>
              <w:textAlignment w:val="center"/>
              <w:rPr>
                <w:ins w:id="17080" w:author="WPS_1675132163" w:date="2024-09-29T10:35:43Z"/>
                <w:rFonts w:hint="eastAsia" w:ascii="宋体" w:hAnsi="宋体" w:eastAsia="宋体" w:cs="宋体"/>
                <w:i w:val="0"/>
                <w:iCs w:val="0"/>
                <w:color w:val="000000"/>
                <w:sz w:val="20"/>
                <w:szCs w:val="20"/>
                <w:u w:val="none"/>
              </w:rPr>
            </w:pPr>
            <w:ins w:id="17081" w:author="WPS_1675132163" w:date="2024-09-29T10:35:43Z">
              <w:r>
                <w:rPr>
                  <w:rFonts w:hint="eastAsia" w:ascii="宋体" w:hAnsi="宋体" w:eastAsia="宋体" w:cs="宋体"/>
                  <w:i w:val="0"/>
                  <w:iCs w:val="0"/>
                  <w:color w:val="000000"/>
                  <w:kern w:val="0"/>
                  <w:sz w:val="20"/>
                  <w:szCs w:val="20"/>
                  <w:u w:val="none"/>
                  <w:lang w:val="en-US" w:eastAsia="zh-CN" w:bidi="ar"/>
                </w:rPr>
                <w:t>国家电影事业发展专项资金相关收入</w:t>
              </w:r>
            </w:ins>
          </w:p>
        </w:tc>
        <w:tc>
          <w:tcPr>
            <w:tcW w:w="2784" w:type="dxa"/>
            <w:shd w:val="clear" w:color="auto" w:fill="auto"/>
            <w:noWrap/>
            <w:vAlign w:val="center"/>
            <w:tcPrChange w:id="17082" w:author="WPS_1675132163" w:date="2024-09-29T10:36:54Z">
              <w:tcPr>
                <w:tcW w:w="1452" w:type="dxa"/>
                <w:tcBorders>
                  <w:top w:val="nil"/>
                  <w:left w:val="nil"/>
                  <w:bottom w:val="single" w:color="000000" w:sz="8" w:space="0"/>
                  <w:right w:val="single" w:color="000000" w:sz="8" w:space="0"/>
                </w:tcBorders>
                <w:noWrap/>
                <w:vAlign w:val="center"/>
              </w:tcPr>
            </w:tcPrChange>
          </w:tcPr>
          <w:p w14:paraId="00B55516">
            <w:pPr>
              <w:keepNext w:val="0"/>
              <w:keepLines w:val="0"/>
              <w:widowControl/>
              <w:suppressLineNumbers w:val="0"/>
              <w:jc w:val="right"/>
              <w:textAlignment w:val="center"/>
              <w:rPr>
                <w:ins w:id="17083"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3107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7085"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084" w:author="WPS_1675132163" w:date="2024-09-29T10:35:43Z"/>
          <w:trPrChange w:id="17085" w:author="WPS_1675132163" w:date="2024-09-29T10:36:54Z">
            <w:trPr>
              <w:trHeight w:val="303" w:hRule="atLeast"/>
            </w:trPr>
          </w:trPrChange>
        </w:trPr>
        <w:tc>
          <w:tcPr>
            <w:tcW w:w="5485" w:type="dxa"/>
            <w:shd w:val="clear" w:color="auto" w:fill="auto"/>
            <w:noWrap/>
            <w:vAlign w:val="center"/>
            <w:tcPrChange w:id="17086" w:author="WPS_1675132163" w:date="2024-09-29T10:36:54Z">
              <w:tcPr>
                <w:tcW w:w="4428" w:type="dxa"/>
                <w:tcBorders>
                  <w:top w:val="nil"/>
                  <w:left w:val="nil"/>
                  <w:bottom w:val="single" w:color="000000" w:sz="8" w:space="0"/>
                  <w:right w:val="single" w:color="000000" w:sz="8" w:space="0"/>
                </w:tcBorders>
                <w:noWrap/>
                <w:vAlign w:val="center"/>
              </w:tcPr>
            </w:tcPrChange>
          </w:tcPr>
          <w:p w14:paraId="75B7DDD0">
            <w:pPr>
              <w:keepNext w:val="0"/>
              <w:keepLines w:val="0"/>
              <w:widowControl/>
              <w:suppressLineNumbers w:val="0"/>
              <w:jc w:val="left"/>
              <w:textAlignment w:val="center"/>
              <w:rPr>
                <w:ins w:id="17087" w:author="WPS_1675132163" w:date="2024-09-29T10:35:43Z"/>
                <w:rFonts w:hint="eastAsia" w:ascii="宋体" w:hAnsi="宋体" w:eastAsia="宋体" w:cs="宋体"/>
                <w:i w:val="0"/>
                <w:iCs w:val="0"/>
                <w:color w:val="000000"/>
                <w:sz w:val="20"/>
                <w:szCs w:val="20"/>
                <w:u w:val="none"/>
              </w:rPr>
            </w:pPr>
            <w:ins w:id="17088" w:author="WPS_1675132163" w:date="2024-09-29T10:35:43Z">
              <w:r>
                <w:rPr>
                  <w:rFonts w:hint="eastAsia" w:ascii="宋体" w:hAnsi="宋体" w:eastAsia="宋体" w:cs="宋体"/>
                  <w:i w:val="0"/>
                  <w:iCs w:val="0"/>
                  <w:color w:val="000000"/>
                  <w:kern w:val="0"/>
                  <w:sz w:val="20"/>
                  <w:szCs w:val="20"/>
                  <w:u w:val="none"/>
                  <w:lang w:val="en-US" w:eastAsia="zh-CN" w:bidi="ar"/>
                </w:rPr>
                <w:t>旅游发展基金收入</w:t>
              </w:r>
            </w:ins>
          </w:p>
        </w:tc>
        <w:tc>
          <w:tcPr>
            <w:tcW w:w="2784" w:type="dxa"/>
            <w:shd w:val="clear" w:color="auto" w:fill="auto"/>
            <w:noWrap/>
            <w:vAlign w:val="center"/>
            <w:tcPrChange w:id="17089" w:author="WPS_1675132163" w:date="2024-09-29T10:36:54Z">
              <w:tcPr>
                <w:tcW w:w="1452" w:type="dxa"/>
                <w:tcBorders>
                  <w:top w:val="nil"/>
                  <w:left w:val="nil"/>
                  <w:bottom w:val="single" w:color="000000" w:sz="8" w:space="0"/>
                  <w:right w:val="single" w:color="000000" w:sz="8" w:space="0"/>
                </w:tcBorders>
                <w:noWrap/>
                <w:vAlign w:val="center"/>
              </w:tcPr>
            </w:tcPrChange>
          </w:tcPr>
          <w:p w14:paraId="53C08F61">
            <w:pPr>
              <w:keepNext w:val="0"/>
              <w:keepLines w:val="0"/>
              <w:widowControl/>
              <w:suppressLineNumbers w:val="0"/>
              <w:jc w:val="right"/>
              <w:textAlignment w:val="center"/>
              <w:rPr>
                <w:ins w:id="17090"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92DE3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7092"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091" w:author="WPS_1675132163" w:date="2024-09-29T10:35:43Z"/>
          <w:trPrChange w:id="17092" w:author="WPS_1675132163" w:date="2024-09-29T10:36:54Z">
            <w:trPr>
              <w:trHeight w:val="303" w:hRule="atLeast"/>
            </w:trPr>
          </w:trPrChange>
        </w:trPr>
        <w:tc>
          <w:tcPr>
            <w:tcW w:w="5485" w:type="dxa"/>
            <w:shd w:val="clear" w:color="auto" w:fill="auto"/>
            <w:noWrap/>
            <w:vAlign w:val="center"/>
            <w:tcPrChange w:id="17093" w:author="WPS_1675132163" w:date="2024-09-29T10:36:54Z">
              <w:tcPr>
                <w:tcW w:w="4428" w:type="dxa"/>
                <w:tcBorders>
                  <w:top w:val="nil"/>
                  <w:left w:val="nil"/>
                  <w:bottom w:val="single" w:color="000000" w:sz="8" w:space="0"/>
                  <w:right w:val="single" w:color="000000" w:sz="8" w:space="0"/>
                </w:tcBorders>
                <w:noWrap/>
                <w:vAlign w:val="center"/>
              </w:tcPr>
            </w:tcPrChange>
          </w:tcPr>
          <w:p w14:paraId="4CB4857F">
            <w:pPr>
              <w:keepNext w:val="0"/>
              <w:keepLines w:val="0"/>
              <w:widowControl/>
              <w:suppressLineNumbers w:val="0"/>
              <w:jc w:val="left"/>
              <w:textAlignment w:val="center"/>
              <w:rPr>
                <w:ins w:id="17094" w:author="WPS_1675132163" w:date="2024-09-29T10:35:43Z"/>
                <w:rFonts w:hint="eastAsia" w:ascii="宋体" w:hAnsi="宋体" w:eastAsia="宋体" w:cs="宋体"/>
                <w:i w:val="0"/>
                <w:iCs w:val="0"/>
                <w:color w:val="000000"/>
                <w:sz w:val="20"/>
                <w:szCs w:val="20"/>
                <w:u w:val="none"/>
              </w:rPr>
            </w:pPr>
            <w:ins w:id="17095" w:author="WPS_1675132163" w:date="2024-09-29T10:35:43Z">
              <w:r>
                <w:rPr>
                  <w:rFonts w:hint="eastAsia" w:ascii="宋体" w:hAnsi="宋体" w:eastAsia="宋体" w:cs="宋体"/>
                  <w:i w:val="0"/>
                  <w:iCs w:val="0"/>
                  <w:color w:val="000000"/>
                  <w:kern w:val="0"/>
                  <w:sz w:val="20"/>
                  <w:szCs w:val="20"/>
                  <w:u w:val="none"/>
                  <w:lang w:val="en-US" w:eastAsia="zh-CN" w:bidi="ar"/>
                </w:rPr>
                <w:t>大中型水库移民后期扶持基金收入</w:t>
              </w:r>
            </w:ins>
          </w:p>
        </w:tc>
        <w:tc>
          <w:tcPr>
            <w:tcW w:w="2784" w:type="dxa"/>
            <w:shd w:val="clear" w:color="auto" w:fill="auto"/>
            <w:noWrap/>
            <w:vAlign w:val="center"/>
            <w:tcPrChange w:id="17096" w:author="WPS_1675132163" w:date="2024-09-29T10:36:54Z">
              <w:tcPr>
                <w:tcW w:w="1452" w:type="dxa"/>
                <w:tcBorders>
                  <w:top w:val="nil"/>
                  <w:left w:val="nil"/>
                  <w:bottom w:val="single" w:color="000000" w:sz="8" w:space="0"/>
                  <w:right w:val="single" w:color="000000" w:sz="8" w:space="0"/>
                </w:tcBorders>
                <w:noWrap/>
                <w:vAlign w:val="center"/>
              </w:tcPr>
            </w:tcPrChange>
          </w:tcPr>
          <w:p w14:paraId="5B965A21">
            <w:pPr>
              <w:keepNext w:val="0"/>
              <w:keepLines w:val="0"/>
              <w:widowControl/>
              <w:suppressLineNumbers w:val="0"/>
              <w:jc w:val="right"/>
              <w:textAlignment w:val="center"/>
              <w:rPr>
                <w:ins w:id="17097"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1,294</w:t>
            </w:r>
          </w:p>
        </w:tc>
      </w:tr>
      <w:tr w14:paraId="574E1C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7099"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098" w:author="WPS_1675132163" w:date="2024-09-29T10:35:43Z"/>
          <w:trPrChange w:id="17099" w:author="WPS_1675132163" w:date="2024-09-29T10:36:54Z">
            <w:trPr>
              <w:trHeight w:val="303" w:hRule="atLeast"/>
            </w:trPr>
          </w:trPrChange>
        </w:trPr>
        <w:tc>
          <w:tcPr>
            <w:tcW w:w="5485" w:type="dxa"/>
            <w:shd w:val="clear" w:color="auto" w:fill="auto"/>
            <w:noWrap/>
            <w:vAlign w:val="center"/>
            <w:tcPrChange w:id="17100" w:author="WPS_1675132163" w:date="2024-09-29T10:36:54Z">
              <w:tcPr>
                <w:tcW w:w="4428" w:type="dxa"/>
                <w:tcBorders>
                  <w:top w:val="nil"/>
                  <w:left w:val="nil"/>
                  <w:bottom w:val="single" w:color="000000" w:sz="8" w:space="0"/>
                  <w:right w:val="single" w:color="000000" w:sz="8" w:space="0"/>
                </w:tcBorders>
                <w:noWrap/>
                <w:vAlign w:val="center"/>
              </w:tcPr>
            </w:tcPrChange>
          </w:tcPr>
          <w:p w14:paraId="4782B4EA">
            <w:pPr>
              <w:keepNext w:val="0"/>
              <w:keepLines w:val="0"/>
              <w:widowControl/>
              <w:suppressLineNumbers w:val="0"/>
              <w:jc w:val="left"/>
              <w:textAlignment w:val="center"/>
              <w:rPr>
                <w:ins w:id="17101" w:author="WPS_1675132163" w:date="2024-09-29T10:35:43Z"/>
                <w:rFonts w:hint="eastAsia" w:ascii="宋体" w:hAnsi="宋体" w:eastAsia="宋体" w:cs="宋体"/>
                <w:i w:val="0"/>
                <w:iCs w:val="0"/>
                <w:color w:val="000000"/>
                <w:sz w:val="20"/>
                <w:szCs w:val="20"/>
                <w:u w:val="none"/>
              </w:rPr>
            </w:pPr>
            <w:ins w:id="17102" w:author="WPS_1675132163" w:date="2024-09-29T10:35:43Z">
              <w:r>
                <w:rPr>
                  <w:rFonts w:hint="eastAsia" w:ascii="宋体" w:hAnsi="宋体" w:eastAsia="宋体" w:cs="宋体"/>
                  <w:i w:val="0"/>
                  <w:iCs w:val="0"/>
                  <w:color w:val="000000"/>
                  <w:kern w:val="0"/>
                  <w:sz w:val="20"/>
                  <w:szCs w:val="20"/>
                  <w:u w:val="none"/>
                  <w:lang w:val="en-US" w:eastAsia="zh-CN" w:bidi="ar"/>
                </w:rPr>
                <w:t>小型水库移民扶助基金相关收入</w:t>
              </w:r>
            </w:ins>
          </w:p>
        </w:tc>
        <w:tc>
          <w:tcPr>
            <w:tcW w:w="2784" w:type="dxa"/>
            <w:shd w:val="clear" w:color="auto" w:fill="auto"/>
            <w:noWrap/>
            <w:vAlign w:val="center"/>
            <w:tcPrChange w:id="17103" w:author="WPS_1675132163" w:date="2024-09-29T10:36:54Z">
              <w:tcPr>
                <w:tcW w:w="1452" w:type="dxa"/>
                <w:tcBorders>
                  <w:top w:val="nil"/>
                  <w:left w:val="nil"/>
                  <w:bottom w:val="single" w:color="000000" w:sz="8" w:space="0"/>
                  <w:right w:val="single" w:color="000000" w:sz="8" w:space="0"/>
                </w:tcBorders>
                <w:noWrap/>
                <w:vAlign w:val="center"/>
              </w:tcPr>
            </w:tcPrChange>
          </w:tcPr>
          <w:p w14:paraId="08CAE83B">
            <w:pPr>
              <w:keepNext w:val="0"/>
              <w:keepLines w:val="0"/>
              <w:widowControl/>
              <w:suppressLineNumbers w:val="0"/>
              <w:jc w:val="right"/>
              <w:textAlignment w:val="center"/>
              <w:rPr>
                <w:ins w:id="17104"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B20A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06"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05" w:author="WPS_1675132163" w:date="2024-09-29T10:35:43Z"/>
          <w:trPrChange w:id="17106" w:author="WPS_1675132163" w:date="2024-09-29T10:36:54Z">
            <w:trPr>
              <w:trHeight w:val="303" w:hRule="atLeast"/>
            </w:trPr>
          </w:trPrChange>
        </w:trPr>
        <w:tc>
          <w:tcPr>
            <w:tcW w:w="5485" w:type="dxa"/>
            <w:shd w:val="clear" w:color="auto" w:fill="auto"/>
            <w:noWrap/>
            <w:vAlign w:val="center"/>
            <w:tcPrChange w:id="17107" w:author="WPS_1675132163" w:date="2024-09-29T10:36:54Z">
              <w:tcPr>
                <w:tcW w:w="4428" w:type="dxa"/>
                <w:tcBorders>
                  <w:top w:val="nil"/>
                  <w:left w:val="nil"/>
                  <w:bottom w:val="single" w:color="000000" w:sz="8" w:space="0"/>
                  <w:right w:val="single" w:color="000000" w:sz="8" w:space="0"/>
                </w:tcBorders>
                <w:noWrap/>
                <w:vAlign w:val="center"/>
              </w:tcPr>
            </w:tcPrChange>
          </w:tcPr>
          <w:p w14:paraId="7878C804">
            <w:pPr>
              <w:keepNext w:val="0"/>
              <w:keepLines w:val="0"/>
              <w:widowControl/>
              <w:suppressLineNumbers w:val="0"/>
              <w:jc w:val="left"/>
              <w:textAlignment w:val="center"/>
              <w:rPr>
                <w:ins w:id="17108" w:author="WPS_1675132163" w:date="2024-09-29T10:35:43Z"/>
                <w:rFonts w:hint="eastAsia" w:ascii="宋体" w:hAnsi="宋体" w:eastAsia="宋体" w:cs="宋体"/>
                <w:i w:val="0"/>
                <w:iCs w:val="0"/>
                <w:color w:val="000000"/>
                <w:sz w:val="20"/>
                <w:szCs w:val="20"/>
                <w:u w:val="none"/>
              </w:rPr>
            </w:pPr>
            <w:ins w:id="17109" w:author="WPS_1675132163" w:date="2024-09-29T10:35:43Z">
              <w:r>
                <w:rPr>
                  <w:rFonts w:hint="eastAsia" w:ascii="宋体" w:hAnsi="宋体" w:eastAsia="宋体" w:cs="宋体"/>
                  <w:i w:val="0"/>
                  <w:iCs w:val="0"/>
                  <w:color w:val="000000"/>
                  <w:kern w:val="0"/>
                  <w:sz w:val="20"/>
                  <w:szCs w:val="20"/>
                  <w:u w:val="none"/>
                  <w:lang w:val="en-US" w:eastAsia="zh-CN" w:bidi="ar"/>
                </w:rPr>
                <w:t>可再生能源电价附加收入</w:t>
              </w:r>
            </w:ins>
          </w:p>
        </w:tc>
        <w:tc>
          <w:tcPr>
            <w:tcW w:w="2784" w:type="dxa"/>
            <w:shd w:val="clear" w:color="auto" w:fill="auto"/>
            <w:noWrap/>
            <w:vAlign w:val="center"/>
            <w:tcPrChange w:id="17110" w:author="WPS_1675132163" w:date="2024-09-29T10:36:54Z">
              <w:tcPr>
                <w:tcW w:w="1452" w:type="dxa"/>
                <w:tcBorders>
                  <w:top w:val="nil"/>
                  <w:left w:val="nil"/>
                  <w:bottom w:val="single" w:color="000000" w:sz="8" w:space="0"/>
                  <w:right w:val="single" w:color="000000" w:sz="8" w:space="0"/>
                </w:tcBorders>
                <w:noWrap/>
                <w:vAlign w:val="center"/>
              </w:tcPr>
            </w:tcPrChange>
          </w:tcPr>
          <w:p w14:paraId="66EF3B30">
            <w:pPr>
              <w:keepNext w:val="0"/>
              <w:keepLines w:val="0"/>
              <w:widowControl/>
              <w:suppressLineNumbers w:val="0"/>
              <w:jc w:val="right"/>
              <w:textAlignment w:val="center"/>
              <w:rPr>
                <w:ins w:id="17111"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17F7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13"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12" w:author="WPS_1675132163" w:date="2024-09-29T10:35:43Z"/>
          <w:trPrChange w:id="17113" w:author="WPS_1675132163" w:date="2024-09-29T10:36:54Z">
            <w:trPr>
              <w:trHeight w:val="303" w:hRule="atLeast"/>
            </w:trPr>
          </w:trPrChange>
        </w:trPr>
        <w:tc>
          <w:tcPr>
            <w:tcW w:w="5485" w:type="dxa"/>
            <w:shd w:val="clear" w:color="auto" w:fill="auto"/>
            <w:noWrap/>
            <w:vAlign w:val="center"/>
            <w:tcPrChange w:id="17114" w:author="WPS_1675132163" w:date="2024-09-29T10:36:54Z">
              <w:tcPr>
                <w:tcW w:w="4428" w:type="dxa"/>
                <w:tcBorders>
                  <w:top w:val="nil"/>
                  <w:left w:val="nil"/>
                  <w:bottom w:val="single" w:color="000000" w:sz="8" w:space="0"/>
                  <w:right w:val="single" w:color="000000" w:sz="8" w:space="0"/>
                </w:tcBorders>
                <w:noWrap/>
                <w:vAlign w:val="center"/>
              </w:tcPr>
            </w:tcPrChange>
          </w:tcPr>
          <w:p w14:paraId="07BF34F9">
            <w:pPr>
              <w:keepNext w:val="0"/>
              <w:keepLines w:val="0"/>
              <w:widowControl/>
              <w:suppressLineNumbers w:val="0"/>
              <w:jc w:val="left"/>
              <w:textAlignment w:val="center"/>
              <w:rPr>
                <w:ins w:id="17115" w:author="WPS_1675132163" w:date="2024-09-29T10:35:43Z"/>
                <w:rFonts w:hint="eastAsia" w:ascii="宋体" w:hAnsi="宋体" w:eastAsia="宋体" w:cs="宋体"/>
                <w:i w:val="0"/>
                <w:iCs w:val="0"/>
                <w:color w:val="000000"/>
                <w:sz w:val="20"/>
                <w:szCs w:val="20"/>
                <w:u w:val="none"/>
              </w:rPr>
            </w:pPr>
            <w:ins w:id="17116" w:author="WPS_1675132163" w:date="2024-09-29T10:35:43Z">
              <w:r>
                <w:rPr>
                  <w:rFonts w:hint="eastAsia" w:ascii="宋体" w:hAnsi="宋体" w:eastAsia="宋体" w:cs="宋体"/>
                  <w:i w:val="0"/>
                  <w:iCs w:val="0"/>
                  <w:color w:val="000000"/>
                  <w:kern w:val="0"/>
                  <w:sz w:val="20"/>
                  <w:szCs w:val="20"/>
                  <w:u w:val="none"/>
                  <w:lang w:val="en-US" w:eastAsia="zh-CN" w:bidi="ar"/>
                </w:rPr>
                <w:t>国有土地使用权出让相关收入</w:t>
              </w:r>
            </w:ins>
          </w:p>
        </w:tc>
        <w:tc>
          <w:tcPr>
            <w:tcW w:w="2784" w:type="dxa"/>
            <w:shd w:val="clear" w:color="auto" w:fill="auto"/>
            <w:noWrap/>
            <w:vAlign w:val="center"/>
            <w:tcPrChange w:id="17117" w:author="WPS_1675132163" w:date="2024-09-29T10:36:54Z">
              <w:tcPr>
                <w:tcW w:w="1452" w:type="dxa"/>
                <w:tcBorders>
                  <w:top w:val="nil"/>
                  <w:left w:val="nil"/>
                  <w:bottom w:val="single" w:color="000000" w:sz="8" w:space="0"/>
                  <w:right w:val="single" w:color="000000" w:sz="8" w:space="0"/>
                </w:tcBorders>
                <w:noWrap/>
                <w:vAlign w:val="center"/>
              </w:tcPr>
            </w:tcPrChange>
          </w:tcPr>
          <w:p w14:paraId="17A8C584">
            <w:pPr>
              <w:keepNext w:val="0"/>
              <w:keepLines w:val="0"/>
              <w:widowControl/>
              <w:suppressLineNumbers w:val="0"/>
              <w:jc w:val="right"/>
              <w:textAlignment w:val="center"/>
              <w:rPr>
                <w:ins w:id="17118"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F07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20"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19" w:author="WPS_1675132163" w:date="2024-09-29T10:35:43Z"/>
          <w:trPrChange w:id="17120" w:author="WPS_1675132163" w:date="2024-09-29T10:36:54Z">
            <w:trPr>
              <w:trHeight w:val="303" w:hRule="atLeast"/>
            </w:trPr>
          </w:trPrChange>
        </w:trPr>
        <w:tc>
          <w:tcPr>
            <w:tcW w:w="5485" w:type="dxa"/>
            <w:shd w:val="clear" w:color="auto" w:fill="auto"/>
            <w:noWrap/>
            <w:vAlign w:val="center"/>
            <w:tcPrChange w:id="17121" w:author="WPS_1675132163" w:date="2024-09-29T10:36:54Z">
              <w:tcPr>
                <w:tcW w:w="4428" w:type="dxa"/>
                <w:tcBorders>
                  <w:top w:val="nil"/>
                  <w:left w:val="nil"/>
                  <w:bottom w:val="single" w:color="000000" w:sz="8" w:space="0"/>
                  <w:right w:val="single" w:color="000000" w:sz="8" w:space="0"/>
                </w:tcBorders>
                <w:noWrap/>
                <w:vAlign w:val="center"/>
              </w:tcPr>
            </w:tcPrChange>
          </w:tcPr>
          <w:p w14:paraId="36BF7E0A">
            <w:pPr>
              <w:keepNext w:val="0"/>
              <w:keepLines w:val="0"/>
              <w:widowControl/>
              <w:suppressLineNumbers w:val="0"/>
              <w:jc w:val="left"/>
              <w:textAlignment w:val="center"/>
              <w:rPr>
                <w:ins w:id="17122" w:author="WPS_1675132163" w:date="2024-09-29T10:35:43Z"/>
                <w:rFonts w:hint="eastAsia" w:ascii="宋体" w:hAnsi="宋体" w:eastAsia="宋体" w:cs="宋体"/>
                <w:i w:val="0"/>
                <w:iCs w:val="0"/>
                <w:color w:val="000000"/>
                <w:sz w:val="20"/>
                <w:szCs w:val="20"/>
                <w:u w:val="none"/>
              </w:rPr>
            </w:pPr>
            <w:ins w:id="17123" w:author="WPS_1675132163" w:date="2024-09-29T10:35:43Z">
              <w:r>
                <w:rPr>
                  <w:rFonts w:hint="eastAsia" w:ascii="宋体" w:hAnsi="宋体" w:eastAsia="宋体" w:cs="宋体"/>
                  <w:i w:val="0"/>
                  <w:iCs w:val="0"/>
                  <w:color w:val="000000"/>
                  <w:kern w:val="0"/>
                  <w:sz w:val="20"/>
                  <w:szCs w:val="20"/>
                  <w:u w:val="none"/>
                  <w:lang w:val="en-US" w:eastAsia="zh-CN" w:bidi="ar"/>
                </w:rPr>
                <w:t>国有土地收益基金相关收入</w:t>
              </w:r>
            </w:ins>
          </w:p>
        </w:tc>
        <w:tc>
          <w:tcPr>
            <w:tcW w:w="2784" w:type="dxa"/>
            <w:shd w:val="clear" w:color="auto" w:fill="auto"/>
            <w:noWrap/>
            <w:vAlign w:val="center"/>
            <w:tcPrChange w:id="17124" w:author="WPS_1675132163" w:date="2024-09-29T10:36:54Z">
              <w:tcPr>
                <w:tcW w:w="1452" w:type="dxa"/>
                <w:tcBorders>
                  <w:top w:val="nil"/>
                  <w:left w:val="nil"/>
                  <w:bottom w:val="single" w:color="000000" w:sz="8" w:space="0"/>
                  <w:right w:val="single" w:color="000000" w:sz="8" w:space="0"/>
                </w:tcBorders>
                <w:noWrap/>
                <w:vAlign w:val="center"/>
              </w:tcPr>
            </w:tcPrChange>
          </w:tcPr>
          <w:p w14:paraId="565E705F">
            <w:pPr>
              <w:keepNext w:val="0"/>
              <w:keepLines w:val="0"/>
              <w:widowControl/>
              <w:suppressLineNumbers w:val="0"/>
              <w:jc w:val="right"/>
              <w:textAlignment w:val="center"/>
              <w:rPr>
                <w:ins w:id="17125"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BA8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27"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26" w:author="WPS_1675132163" w:date="2024-09-29T10:35:43Z"/>
          <w:trPrChange w:id="17127" w:author="WPS_1675132163" w:date="2024-09-29T10:36:54Z">
            <w:trPr>
              <w:trHeight w:val="303" w:hRule="atLeast"/>
            </w:trPr>
          </w:trPrChange>
        </w:trPr>
        <w:tc>
          <w:tcPr>
            <w:tcW w:w="5485" w:type="dxa"/>
            <w:shd w:val="clear" w:color="auto" w:fill="auto"/>
            <w:noWrap/>
            <w:vAlign w:val="center"/>
            <w:tcPrChange w:id="17128" w:author="WPS_1675132163" w:date="2024-09-29T10:36:54Z">
              <w:tcPr>
                <w:tcW w:w="4428" w:type="dxa"/>
                <w:tcBorders>
                  <w:top w:val="nil"/>
                  <w:left w:val="nil"/>
                  <w:bottom w:val="single" w:color="000000" w:sz="8" w:space="0"/>
                  <w:right w:val="single" w:color="000000" w:sz="8" w:space="0"/>
                </w:tcBorders>
                <w:noWrap/>
                <w:vAlign w:val="center"/>
              </w:tcPr>
            </w:tcPrChange>
          </w:tcPr>
          <w:p w14:paraId="05CC585E">
            <w:pPr>
              <w:keepNext w:val="0"/>
              <w:keepLines w:val="0"/>
              <w:widowControl/>
              <w:suppressLineNumbers w:val="0"/>
              <w:jc w:val="left"/>
              <w:textAlignment w:val="center"/>
              <w:rPr>
                <w:ins w:id="17129" w:author="WPS_1675132163" w:date="2024-09-29T10:35:43Z"/>
                <w:rFonts w:hint="eastAsia" w:ascii="宋体" w:hAnsi="宋体" w:eastAsia="宋体" w:cs="宋体"/>
                <w:i w:val="0"/>
                <w:iCs w:val="0"/>
                <w:color w:val="000000"/>
                <w:sz w:val="20"/>
                <w:szCs w:val="20"/>
                <w:u w:val="none"/>
              </w:rPr>
            </w:pPr>
            <w:ins w:id="17130" w:author="WPS_1675132163" w:date="2024-09-29T10:35:43Z">
              <w:r>
                <w:rPr>
                  <w:rFonts w:hint="eastAsia" w:ascii="宋体" w:hAnsi="宋体" w:eastAsia="宋体" w:cs="宋体"/>
                  <w:i w:val="0"/>
                  <w:iCs w:val="0"/>
                  <w:color w:val="000000"/>
                  <w:kern w:val="0"/>
                  <w:sz w:val="20"/>
                  <w:szCs w:val="20"/>
                  <w:u w:val="none"/>
                  <w:lang w:val="en-US" w:eastAsia="zh-CN" w:bidi="ar"/>
                </w:rPr>
                <w:t>农业土地开发资金相关收入</w:t>
              </w:r>
            </w:ins>
          </w:p>
        </w:tc>
        <w:tc>
          <w:tcPr>
            <w:tcW w:w="2784" w:type="dxa"/>
            <w:shd w:val="clear" w:color="auto" w:fill="auto"/>
            <w:noWrap/>
            <w:vAlign w:val="center"/>
            <w:tcPrChange w:id="17131" w:author="WPS_1675132163" w:date="2024-09-29T10:36:54Z">
              <w:tcPr>
                <w:tcW w:w="1452" w:type="dxa"/>
                <w:tcBorders>
                  <w:top w:val="nil"/>
                  <w:left w:val="nil"/>
                  <w:bottom w:val="single" w:color="000000" w:sz="8" w:space="0"/>
                  <w:right w:val="single" w:color="000000" w:sz="8" w:space="0"/>
                </w:tcBorders>
                <w:noWrap/>
                <w:vAlign w:val="center"/>
              </w:tcPr>
            </w:tcPrChange>
          </w:tcPr>
          <w:p w14:paraId="737E291A">
            <w:pPr>
              <w:keepNext w:val="0"/>
              <w:keepLines w:val="0"/>
              <w:widowControl/>
              <w:suppressLineNumbers w:val="0"/>
              <w:jc w:val="right"/>
              <w:textAlignment w:val="center"/>
              <w:rPr>
                <w:ins w:id="17132"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34DF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34"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33" w:author="WPS_1675132163" w:date="2024-09-29T10:35:43Z"/>
          <w:trPrChange w:id="17134" w:author="WPS_1675132163" w:date="2024-09-29T10:36:54Z">
            <w:trPr>
              <w:trHeight w:val="303" w:hRule="atLeast"/>
            </w:trPr>
          </w:trPrChange>
        </w:trPr>
        <w:tc>
          <w:tcPr>
            <w:tcW w:w="5485" w:type="dxa"/>
            <w:shd w:val="clear" w:color="auto" w:fill="auto"/>
            <w:noWrap/>
            <w:vAlign w:val="center"/>
            <w:tcPrChange w:id="17135" w:author="WPS_1675132163" w:date="2024-09-29T10:36:54Z">
              <w:tcPr>
                <w:tcW w:w="4428" w:type="dxa"/>
                <w:tcBorders>
                  <w:top w:val="nil"/>
                  <w:left w:val="nil"/>
                  <w:bottom w:val="single" w:color="000000" w:sz="8" w:space="0"/>
                  <w:right w:val="single" w:color="000000" w:sz="8" w:space="0"/>
                </w:tcBorders>
                <w:noWrap/>
                <w:vAlign w:val="center"/>
              </w:tcPr>
            </w:tcPrChange>
          </w:tcPr>
          <w:p w14:paraId="4736BDF1">
            <w:pPr>
              <w:keepNext w:val="0"/>
              <w:keepLines w:val="0"/>
              <w:widowControl/>
              <w:suppressLineNumbers w:val="0"/>
              <w:jc w:val="left"/>
              <w:textAlignment w:val="center"/>
              <w:rPr>
                <w:ins w:id="17136" w:author="WPS_1675132163" w:date="2024-09-29T10:35:43Z"/>
                <w:rFonts w:hint="eastAsia" w:ascii="宋体" w:hAnsi="宋体" w:eastAsia="宋体" w:cs="宋体"/>
                <w:i w:val="0"/>
                <w:iCs w:val="0"/>
                <w:color w:val="000000"/>
                <w:sz w:val="20"/>
                <w:szCs w:val="20"/>
                <w:u w:val="none"/>
              </w:rPr>
            </w:pPr>
            <w:ins w:id="17137" w:author="WPS_1675132163" w:date="2024-09-29T10:35:43Z">
              <w:r>
                <w:rPr>
                  <w:rFonts w:hint="eastAsia" w:ascii="宋体" w:hAnsi="宋体" w:eastAsia="宋体" w:cs="宋体"/>
                  <w:i w:val="0"/>
                  <w:iCs w:val="0"/>
                  <w:color w:val="000000"/>
                  <w:kern w:val="0"/>
                  <w:sz w:val="20"/>
                  <w:szCs w:val="20"/>
                  <w:u w:val="none"/>
                  <w:lang w:val="en-US" w:eastAsia="zh-CN" w:bidi="ar"/>
                </w:rPr>
                <w:t>城市基础设施配套费相关收入</w:t>
              </w:r>
            </w:ins>
          </w:p>
        </w:tc>
        <w:tc>
          <w:tcPr>
            <w:tcW w:w="2784" w:type="dxa"/>
            <w:shd w:val="clear" w:color="auto" w:fill="auto"/>
            <w:noWrap/>
            <w:vAlign w:val="center"/>
            <w:tcPrChange w:id="17138" w:author="WPS_1675132163" w:date="2024-09-29T10:36:54Z">
              <w:tcPr>
                <w:tcW w:w="1452" w:type="dxa"/>
                <w:tcBorders>
                  <w:top w:val="nil"/>
                  <w:left w:val="nil"/>
                  <w:bottom w:val="single" w:color="000000" w:sz="8" w:space="0"/>
                  <w:right w:val="single" w:color="000000" w:sz="8" w:space="0"/>
                </w:tcBorders>
                <w:noWrap/>
                <w:vAlign w:val="center"/>
              </w:tcPr>
            </w:tcPrChange>
          </w:tcPr>
          <w:p w14:paraId="475D4653">
            <w:pPr>
              <w:keepNext w:val="0"/>
              <w:keepLines w:val="0"/>
              <w:widowControl/>
              <w:suppressLineNumbers w:val="0"/>
              <w:jc w:val="right"/>
              <w:textAlignment w:val="center"/>
              <w:rPr>
                <w:ins w:id="17139"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05C1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41"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40" w:author="WPS_1675132163" w:date="2024-09-29T10:35:43Z"/>
          <w:trPrChange w:id="17141" w:author="WPS_1675132163" w:date="2024-09-29T10:36:54Z">
            <w:trPr>
              <w:trHeight w:val="303" w:hRule="atLeast"/>
            </w:trPr>
          </w:trPrChange>
        </w:trPr>
        <w:tc>
          <w:tcPr>
            <w:tcW w:w="5485" w:type="dxa"/>
            <w:shd w:val="clear" w:color="auto" w:fill="auto"/>
            <w:noWrap/>
            <w:vAlign w:val="center"/>
            <w:tcPrChange w:id="17142" w:author="WPS_1675132163" w:date="2024-09-29T10:36:54Z">
              <w:tcPr>
                <w:tcW w:w="4428" w:type="dxa"/>
                <w:tcBorders>
                  <w:top w:val="nil"/>
                  <w:left w:val="nil"/>
                  <w:bottom w:val="single" w:color="000000" w:sz="8" w:space="0"/>
                  <w:right w:val="single" w:color="000000" w:sz="8" w:space="0"/>
                </w:tcBorders>
                <w:noWrap/>
                <w:vAlign w:val="center"/>
              </w:tcPr>
            </w:tcPrChange>
          </w:tcPr>
          <w:p w14:paraId="05E80D40">
            <w:pPr>
              <w:keepNext w:val="0"/>
              <w:keepLines w:val="0"/>
              <w:widowControl/>
              <w:suppressLineNumbers w:val="0"/>
              <w:jc w:val="left"/>
              <w:textAlignment w:val="center"/>
              <w:rPr>
                <w:ins w:id="17143" w:author="WPS_1675132163" w:date="2024-09-29T10:35:43Z"/>
                <w:rFonts w:hint="eastAsia" w:ascii="宋体" w:hAnsi="宋体" w:eastAsia="宋体" w:cs="宋体"/>
                <w:i w:val="0"/>
                <w:iCs w:val="0"/>
                <w:color w:val="000000"/>
                <w:sz w:val="20"/>
                <w:szCs w:val="20"/>
                <w:u w:val="none"/>
              </w:rPr>
            </w:pPr>
            <w:ins w:id="17144" w:author="WPS_1675132163" w:date="2024-09-29T10:35:43Z">
              <w:r>
                <w:rPr>
                  <w:rFonts w:hint="eastAsia" w:ascii="宋体" w:hAnsi="宋体" w:eastAsia="宋体" w:cs="宋体"/>
                  <w:i w:val="0"/>
                  <w:iCs w:val="0"/>
                  <w:color w:val="000000"/>
                  <w:kern w:val="0"/>
                  <w:sz w:val="20"/>
                  <w:szCs w:val="20"/>
                  <w:u w:val="none"/>
                  <w:lang w:val="en-US" w:eastAsia="zh-CN" w:bidi="ar"/>
                </w:rPr>
                <w:t>污水处理费相关收入</w:t>
              </w:r>
            </w:ins>
          </w:p>
        </w:tc>
        <w:tc>
          <w:tcPr>
            <w:tcW w:w="2784" w:type="dxa"/>
            <w:shd w:val="clear" w:color="auto" w:fill="auto"/>
            <w:noWrap/>
            <w:vAlign w:val="center"/>
            <w:tcPrChange w:id="17145" w:author="WPS_1675132163" w:date="2024-09-29T10:36:54Z">
              <w:tcPr>
                <w:tcW w:w="1452" w:type="dxa"/>
                <w:tcBorders>
                  <w:top w:val="nil"/>
                  <w:left w:val="nil"/>
                  <w:bottom w:val="single" w:color="000000" w:sz="8" w:space="0"/>
                  <w:right w:val="single" w:color="000000" w:sz="8" w:space="0"/>
                </w:tcBorders>
                <w:noWrap/>
                <w:vAlign w:val="center"/>
              </w:tcPr>
            </w:tcPrChange>
          </w:tcPr>
          <w:p w14:paraId="7B7AAD6D">
            <w:pPr>
              <w:keepNext w:val="0"/>
              <w:keepLines w:val="0"/>
              <w:widowControl/>
              <w:suppressLineNumbers w:val="0"/>
              <w:jc w:val="right"/>
              <w:textAlignment w:val="center"/>
              <w:rPr>
                <w:ins w:id="17146"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D14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48"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47" w:author="WPS_1675132163" w:date="2024-09-29T10:35:43Z"/>
          <w:trPrChange w:id="17148" w:author="WPS_1675132163" w:date="2024-09-29T10:36:54Z">
            <w:trPr>
              <w:trHeight w:val="303" w:hRule="atLeast"/>
            </w:trPr>
          </w:trPrChange>
        </w:trPr>
        <w:tc>
          <w:tcPr>
            <w:tcW w:w="5485" w:type="dxa"/>
            <w:shd w:val="clear" w:color="auto" w:fill="auto"/>
            <w:noWrap/>
            <w:vAlign w:val="center"/>
            <w:tcPrChange w:id="17149" w:author="WPS_1675132163" w:date="2024-09-29T10:36:54Z">
              <w:tcPr>
                <w:tcW w:w="4428" w:type="dxa"/>
                <w:tcBorders>
                  <w:top w:val="nil"/>
                  <w:left w:val="nil"/>
                  <w:bottom w:val="single" w:color="000000" w:sz="8" w:space="0"/>
                  <w:right w:val="single" w:color="000000" w:sz="8" w:space="0"/>
                </w:tcBorders>
                <w:noWrap/>
                <w:vAlign w:val="center"/>
              </w:tcPr>
            </w:tcPrChange>
          </w:tcPr>
          <w:p w14:paraId="432AB616">
            <w:pPr>
              <w:keepNext w:val="0"/>
              <w:keepLines w:val="0"/>
              <w:widowControl/>
              <w:suppressLineNumbers w:val="0"/>
              <w:jc w:val="left"/>
              <w:textAlignment w:val="center"/>
              <w:rPr>
                <w:ins w:id="17150" w:author="WPS_1675132163" w:date="2024-09-29T10:35:43Z"/>
                <w:rFonts w:hint="eastAsia" w:ascii="宋体" w:hAnsi="宋体" w:eastAsia="宋体" w:cs="宋体"/>
                <w:i w:val="0"/>
                <w:iCs w:val="0"/>
                <w:color w:val="000000"/>
                <w:sz w:val="20"/>
                <w:szCs w:val="20"/>
                <w:u w:val="none"/>
              </w:rPr>
            </w:pPr>
            <w:ins w:id="17151" w:author="WPS_1675132163" w:date="2024-09-29T10:35:43Z">
              <w:r>
                <w:rPr>
                  <w:rFonts w:hint="eastAsia" w:ascii="宋体" w:hAnsi="宋体" w:eastAsia="宋体" w:cs="宋体"/>
                  <w:i w:val="0"/>
                  <w:iCs w:val="0"/>
                  <w:color w:val="000000"/>
                  <w:kern w:val="0"/>
                  <w:sz w:val="20"/>
                  <w:szCs w:val="20"/>
                  <w:u w:val="none"/>
                  <w:lang w:val="en-US" w:eastAsia="zh-CN" w:bidi="ar"/>
                </w:rPr>
                <w:t>大中型水库库区基金相关收入</w:t>
              </w:r>
            </w:ins>
          </w:p>
        </w:tc>
        <w:tc>
          <w:tcPr>
            <w:tcW w:w="2784" w:type="dxa"/>
            <w:shd w:val="clear" w:color="auto" w:fill="auto"/>
            <w:noWrap/>
            <w:vAlign w:val="center"/>
            <w:tcPrChange w:id="17152" w:author="WPS_1675132163" w:date="2024-09-29T10:36:54Z">
              <w:tcPr>
                <w:tcW w:w="1452" w:type="dxa"/>
                <w:tcBorders>
                  <w:top w:val="nil"/>
                  <w:left w:val="nil"/>
                  <w:bottom w:val="single" w:color="000000" w:sz="8" w:space="0"/>
                  <w:right w:val="single" w:color="000000" w:sz="8" w:space="0"/>
                </w:tcBorders>
                <w:noWrap/>
                <w:vAlign w:val="center"/>
              </w:tcPr>
            </w:tcPrChange>
          </w:tcPr>
          <w:p w14:paraId="6F07F9FE">
            <w:pPr>
              <w:keepNext w:val="0"/>
              <w:keepLines w:val="0"/>
              <w:widowControl/>
              <w:suppressLineNumbers w:val="0"/>
              <w:jc w:val="right"/>
              <w:textAlignment w:val="center"/>
              <w:rPr>
                <w:ins w:id="17153"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E7DE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55"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154" w:author="WPS_1675132163" w:date="2024-09-29T10:35:43Z"/>
          <w:trPrChange w:id="17155" w:author="WPS_1675132163" w:date="2024-09-29T10:36:54Z">
            <w:trPr>
              <w:trHeight w:val="303" w:hRule="atLeast"/>
            </w:trPr>
          </w:trPrChange>
        </w:trPr>
        <w:tc>
          <w:tcPr>
            <w:tcW w:w="5485" w:type="dxa"/>
            <w:shd w:val="clear" w:color="auto" w:fill="auto"/>
            <w:noWrap/>
            <w:vAlign w:val="center"/>
            <w:tcPrChange w:id="17156" w:author="WPS_1675132163" w:date="2024-09-29T10:36:54Z">
              <w:tcPr>
                <w:tcW w:w="4428" w:type="dxa"/>
                <w:tcBorders>
                  <w:top w:val="nil"/>
                  <w:left w:val="nil"/>
                  <w:bottom w:val="single" w:color="000000" w:sz="8" w:space="0"/>
                  <w:right w:val="single" w:color="000000" w:sz="8" w:space="0"/>
                </w:tcBorders>
                <w:noWrap/>
                <w:vAlign w:val="center"/>
              </w:tcPr>
            </w:tcPrChange>
          </w:tcPr>
          <w:p w14:paraId="47A5C6DA">
            <w:pPr>
              <w:keepNext w:val="0"/>
              <w:keepLines w:val="0"/>
              <w:widowControl/>
              <w:suppressLineNumbers w:val="0"/>
              <w:jc w:val="left"/>
              <w:textAlignment w:val="center"/>
              <w:rPr>
                <w:ins w:id="17157" w:author="WPS_1675132163" w:date="2024-09-29T10:35:43Z"/>
                <w:rFonts w:hint="eastAsia" w:ascii="宋体" w:hAnsi="宋体" w:eastAsia="宋体" w:cs="宋体"/>
                <w:i w:val="0"/>
                <w:iCs w:val="0"/>
                <w:color w:val="000000"/>
                <w:sz w:val="20"/>
                <w:szCs w:val="20"/>
                <w:u w:val="none"/>
              </w:rPr>
            </w:pPr>
            <w:ins w:id="17158" w:author="WPS_1675132163" w:date="2024-09-29T10:35:43Z">
              <w:r>
                <w:rPr>
                  <w:rFonts w:hint="eastAsia" w:ascii="宋体" w:hAnsi="宋体" w:eastAsia="宋体" w:cs="宋体"/>
                  <w:i w:val="0"/>
                  <w:iCs w:val="0"/>
                  <w:color w:val="000000"/>
                  <w:kern w:val="0"/>
                  <w:sz w:val="20"/>
                  <w:szCs w:val="20"/>
                  <w:u w:val="none"/>
                  <w:lang w:val="en-US" w:eastAsia="zh-CN" w:bidi="ar"/>
                </w:rPr>
                <w:t>三峡水库库区基金收入</w:t>
              </w:r>
            </w:ins>
          </w:p>
        </w:tc>
        <w:tc>
          <w:tcPr>
            <w:tcW w:w="2784" w:type="dxa"/>
            <w:shd w:val="clear" w:color="auto" w:fill="auto"/>
            <w:noWrap/>
            <w:vAlign w:val="center"/>
            <w:tcPrChange w:id="17159" w:author="WPS_1675132163" w:date="2024-09-29T10:36:54Z">
              <w:tcPr>
                <w:tcW w:w="1452" w:type="dxa"/>
                <w:tcBorders>
                  <w:top w:val="nil"/>
                  <w:left w:val="nil"/>
                  <w:bottom w:val="single" w:color="000000" w:sz="8" w:space="0"/>
                  <w:right w:val="single" w:color="000000" w:sz="8" w:space="0"/>
                </w:tcBorders>
                <w:noWrap/>
                <w:vAlign w:val="center"/>
              </w:tcPr>
            </w:tcPrChange>
          </w:tcPr>
          <w:p w14:paraId="68081BF0">
            <w:pPr>
              <w:keepNext w:val="0"/>
              <w:keepLines w:val="0"/>
              <w:widowControl/>
              <w:suppressLineNumbers w:val="0"/>
              <w:jc w:val="right"/>
              <w:textAlignment w:val="center"/>
              <w:rPr>
                <w:ins w:id="17160"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949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62"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61" w:author="WPS_1675132163" w:date="2024-09-29T10:35:43Z"/>
          <w:trPrChange w:id="17162" w:author="WPS_1675132163" w:date="2024-09-29T10:36:54Z">
            <w:trPr>
              <w:trHeight w:val="303" w:hRule="atLeast"/>
            </w:trPr>
          </w:trPrChange>
        </w:trPr>
        <w:tc>
          <w:tcPr>
            <w:tcW w:w="5485" w:type="dxa"/>
            <w:shd w:val="clear" w:color="auto" w:fill="auto"/>
            <w:noWrap/>
            <w:vAlign w:val="center"/>
            <w:tcPrChange w:id="17163" w:author="WPS_1675132163" w:date="2024-09-29T10:36:54Z">
              <w:tcPr>
                <w:tcW w:w="4428" w:type="dxa"/>
                <w:tcBorders>
                  <w:top w:val="nil"/>
                  <w:left w:val="nil"/>
                  <w:bottom w:val="single" w:color="000000" w:sz="8" w:space="0"/>
                  <w:right w:val="single" w:color="000000" w:sz="8" w:space="0"/>
                </w:tcBorders>
                <w:noWrap/>
                <w:vAlign w:val="center"/>
              </w:tcPr>
            </w:tcPrChange>
          </w:tcPr>
          <w:p w14:paraId="56AAD4D5">
            <w:pPr>
              <w:keepNext w:val="0"/>
              <w:keepLines w:val="0"/>
              <w:widowControl/>
              <w:suppressLineNumbers w:val="0"/>
              <w:jc w:val="left"/>
              <w:textAlignment w:val="center"/>
              <w:rPr>
                <w:ins w:id="17164" w:author="WPS_1675132163" w:date="2024-09-29T10:35:43Z"/>
                <w:rFonts w:hint="eastAsia" w:ascii="宋体" w:hAnsi="宋体" w:eastAsia="宋体" w:cs="宋体"/>
                <w:i w:val="0"/>
                <w:iCs w:val="0"/>
                <w:color w:val="000000"/>
                <w:sz w:val="20"/>
                <w:szCs w:val="20"/>
                <w:u w:val="none"/>
              </w:rPr>
            </w:pPr>
            <w:ins w:id="17165" w:author="WPS_1675132163" w:date="2024-09-29T10:35:43Z">
              <w:r>
                <w:rPr>
                  <w:rFonts w:hint="eastAsia" w:ascii="宋体" w:hAnsi="宋体" w:eastAsia="宋体" w:cs="宋体"/>
                  <w:i w:val="0"/>
                  <w:iCs w:val="0"/>
                  <w:color w:val="000000"/>
                  <w:kern w:val="0"/>
                  <w:sz w:val="20"/>
                  <w:szCs w:val="20"/>
                  <w:u w:val="none"/>
                  <w:lang w:val="en-US" w:eastAsia="zh-CN" w:bidi="ar"/>
                </w:rPr>
                <w:t>国家重大水利工程建设基金相关收入</w:t>
              </w:r>
            </w:ins>
          </w:p>
        </w:tc>
        <w:tc>
          <w:tcPr>
            <w:tcW w:w="2784" w:type="dxa"/>
            <w:shd w:val="clear" w:color="auto" w:fill="auto"/>
            <w:noWrap/>
            <w:vAlign w:val="center"/>
            <w:tcPrChange w:id="17166" w:author="WPS_1675132163" w:date="2024-09-29T10:36:54Z">
              <w:tcPr>
                <w:tcW w:w="1452" w:type="dxa"/>
                <w:tcBorders>
                  <w:top w:val="nil"/>
                  <w:left w:val="nil"/>
                  <w:bottom w:val="single" w:color="000000" w:sz="8" w:space="0"/>
                  <w:right w:val="single" w:color="000000" w:sz="8" w:space="0"/>
                </w:tcBorders>
                <w:noWrap/>
                <w:vAlign w:val="center"/>
              </w:tcPr>
            </w:tcPrChange>
          </w:tcPr>
          <w:p w14:paraId="7E395CF9">
            <w:pPr>
              <w:keepNext w:val="0"/>
              <w:keepLines w:val="0"/>
              <w:widowControl/>
              <w:suppressLineNumbers w:val="0"/>
              <w:jc w:val="right"/>
              <w:textAlignment w:val="center"/>
              <w:rPr>
                <w:ins w:id="17167"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27A0F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69"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68" w:author="WPS_1675132163" w:date="2024-09-29T10:35:43Z"/>
          <w:trPrChange w:id="17169" w:author="WPS_1675132163" w:date="2024-09-29T10:36:54Z">
            <w:trPr>
              <w:trHeight w:val="303" w:hRule="atLeast"/>
            </w:trPr>
          </w:trPrChange>
        </w:trPr>
        <w:tc>
          <w:tcPr>
            <w:tcW w:w="5485" w:type="dxa"/>
            <w:shd w:val="clear" w:color="auto" w:fill="auto"/>
            <w:noWrap/>
            <w:vAlign w:val="center"/>
            <w:tcPrChange w:id="17170" w:author="WPS_1675132163" w:date="2024-09-29T10:36:54Z">
              <w:tcPr>
                <w:tcW w:w="4428" w:type="dxa"/>
                <w:tcBorders>
                  <w:top w:val="nil"/>
                  <w:left w:val="nil"/>
                  <w:bottom w:val="single" w:color="000000" w:sz="8" w:space="0"/>
                  <w:right w:val="single" w:color="000000" w:sz="8" w:space="0"/>
                </w:tcBorders>
                <w:noWrap/>
                <w:vAlign w:val="center"/>
              </w:tcPr>
            </w:tcPrChange>
          </w:tcPr>
          <w:p w14:paraId="331E7E6C">
            <w:pPr>
              <w:keepNext w:val="0"/>
              <w:keepLines w:val="0"/>
              <w:widowControl/>
              <w:suppressLineNumbers w:val="0"/>
              <w:jc w:val="left"/>
              <w:textAlignment w:val="center"/>
              <w:rPr>
                <w:ins w:id="17171" w:author="WPS_1675132163" w:date="2024-09-29T10:35:43Z"/>
                <w:rFonts w:hint="eastAsia" w:ascii="宋体" w:hAnsi="宋体" w:eastAsia="宋体" w:cs="宋体"/>
                <w:i w:val="0"/>
                <w:iCs w:val="0"/>
                <w:color w:val="000000"/>
                <w:sz w:val="20"/>
                <w:szCs w:val="20"/>
                <w:u w:val="none"/>
              </w:rPr>
            </w:pPr>
            <w:ins w:id="17172" w:author="WPS_1675132163" w:date="2024-09-29T10:35:43Z">
              <w:r>
                <w:rPr>
                  <w:rFonts w:hint="eastAsia" w:ascii="宋体" w:hAnsi="宋体" w:eastAsia="宋体" w:cs="宋体"/>
                  <w:i w:val="0"/>
                  <w:iCs w:val="0"/>
                  <w:color w:val="000000"/>
                  <w:kern w:val="0"/>
                  <w:sz w:val="20"/>
                  <w:szCs w:val="20"/>
                  <w:u w:val="none"/>
                  <w:lang w:val="en-US" w:eastAsia="zh-CN" w:bidi="ar"/>
                </w:rPr>
                <w:t>海南省高等级公路车辆通行附加费相关收入</w:t>
              </w:r>
            </w:ins>
          </w:p>
        </w:tc>
        <w:tc>
          <w:tcPr>
            <w:tcW w:w="2784" w:type="dxa"/>
            <w:shd w:val="clear" w:color="auto" w:fill="auto"/>
            <w:noWrap/>
            <w:vAlign w:val="center"/>
            <w:tcPrChange w:id="17173" w:author="WPS_1675132163" w:date="2024-09-29T10:36:54Z">
              <w:tcPr>
                <w:tcW w:w="1452" w:type="dxa"/>
                <w:tcBorders>
                  <w:top w:val="nil"/>
                  <w:left w:val="nil"/>
                  <w:bottom w:val="single" w:color="000000" w:sz="8" w:space="0"/>
                  <w:right w:val="single" w:color="000000" w:sz="8" w:space="0"/>
                </w:tcBorders>
                <w:noWrap/>
                <w:vAlign w:val="center"/>
              </w:tcPr>
            </w:tcPrChange>
          </w:tcPr>
          <w:p w14:paraId="3CD7A601">
            <w:pPr>
              <w:keepNext w:val="0"/>
              <w:keepLines w:val="0"/>
              <w:widowControl/>
              <w:suppressLineNumbers w:val="0"/>
              <w:jc w:val="right"/>
              <w:textAlignment w:val="center"/>
              <w:rPr>
                <w:ins w:id="17174"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1914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7176"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75" w:author="WPS_1675132163" w:date="2024-09-29T10:35:43Z"/>
          <w:trPrChange w:id="17176" w:author="WPS_1675132163" w:date="2024-09-29T10:36:54Z">
            <w:trPr>
              <w:trHeight w:val="303" w:hRule="atLeast"/>
            </w:trPr>
          </w:trPrChange>
        </w:trPr>
        <w:tc>
          <w:tcPr>
            <w:tcW w:w="5485" w:type="dxa"/>
            <w:shd w:val="clear" w:color="auto" w:fill="auto"/>
            <w:noWrap/>
            <w:vAlign w:val="center"/>
            <w:tcPrChange w:id="17177" w:author="WPS_1675132163" w:date="2024-09-29T10:36:54Z">
              <w:tcPr>
                <w:tcW w:w="4428" w:type="dxa"/>
                <w:tcBorders>
                  <w:top w:val="nil"/>
                  <w:left w:val="nil"/>
                  <w:bottom w:val="single" w:color="000000" w:sz="8" w:space="0"/>
                  <w:right w:val="single" w:color="000000" w:sz="8" w:space="0"/>
                </w:tcBorders>
                <w:noWrap/>
                <w:vAlign w:val="center"/>
              </w:tcPr>
            </w:tcPrChange>
          </w:tcPr>
          <w:p w14:paraId="0C17556A">
            <w:pPr>
              <w:keepNext w:val="0"/>
              <w:keepLines w:val="0"/>
              <w:widowControl/>
              <w:suppressLineNumbers w:val="0"/>
              <w:jc w:val="left"/>
              <w:textAlignment w:val="center"/>
              <w:rPr>
                <w:ins w:id="17178" w:author="WPS_1675132163" w:date="2024-09-29T10:35:43Z"/>
                <w:rFonts w:hint="eastAsia" w:ascii="宋体" w:hAnsi="宋体" w:eastAsia="宋体" w:cs="宋体"/>
                <w:i w:val="0"/>
                <w:iCs w:val="0"/>
                <w:color w:val="000000"/>
                <w:sz w:val="20"/>
                <w:szCs w:val="20"/>
                <w:u w:val="none"/>
              </w:rPr>
            </w:pPr>
            <w:ins w:id="17179" w:author="WPS_1675132163" w:date="2024-09-29T10:35:43Z">
              <w:r>
                <w:rPr>
                  <w:rFonts w:hint="eastAsia" w:ascii="宋体" w:hAnsi="宋体" w:eastAsia="宋体" w:cs="宋体"/>
                  <w:i w:val="0"/>
                  <w:iCs w:val="0"/>
                  <w:color w:val="000000"/>
                  <w:kern w:val="0"/>
                  <w:sz w:val="20"/>
                  <w:szCs w:val="20"/>
                  <w:u w:val="none"/>
                  <w:lang w:val="en-US" w:eastAsia="zh-CN" w:bidi="ar"/>
                </w:rPr>
                <w:t>车辆通行费相关收入</w:t>
              </w:r>
            </w:ins>
          </w:p>
        </w:tc>
        <w:tc>
          <w:tcPr>
            <w:tcW w:w="2784" w:type="dxa"/>
            <w:shd w:val="clear" w:color="auto" w:fill="auto"/>
            <w:noWrap/>
            <w:vAlign w:val="center"/>
            <w:tcPrChange w:id="17180" w:author="WPS_1675132163" w:date="2024-09-29T10:36:54Z">
              <w:tcPr>
                <w:tcW w:w="1452" w:type="dxa"/>
                <w:tcBorders>
                  <w:top w:val="nil"/>
                  <w:left w:val="nil"/>
                  <w:bottom w:val="single" w:color="000000" w:sz="8" w:space="0"/>
                  <w:right w:val="single" w:color="000000" w:sz="8" w:space="0"/>
                </w:tcBorders>
                <w:noWrap/>
                <w:vAlign w:val="center"/>
              </w:tcPr>
            </w:tcPrChange>
          </w:tcPr>
          <w:p w14:paraId="48A455DA">
            <w:pPr>
              <w:keepNext w:val="0"/>
              <w:keepLines w:val="0"/>
              <w:widowControl/>
              <w:suppressLineNumbers w:val="0"/>
              <w:jc w:val="right"/>
              <w:textAlignment w:val="center"/>
              <w:rPr>
                <w:ins w:id="17181"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9D67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83"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182" w:author="WPS_1675132163" w:date="2024-09-29T10:35:43Z"/>
          <w:trPrChange w:id="17183" w:author="WPS_1675132163" w:date="2024-09-29T10:36:54Z">
            <w:trPr>
              <w:trHeight w:val="303" w:hRule="atLeast"/>
            </w:trPr>
          </w:trPrChange>
        </w:trPr>
        <w:tc>
          <w:tcPr>
            <w:tcW w:w="5485" w:type="dxa"/>
            <w:shd w:val="clear" w:color="auto" w:fill="auto"/>
            <w:noWrap/>
            <w:vAlign w:val="center"/>
            <w:tcPrChange w:id="17184" w:author="WPS_1675132163" w:date="2024-09-29T10:36:54Z">
              <w:tcPr>
                <w:tcW w:w="4428" w:type="dxa"/>
                <w:tcBorders>
                  <w:top w:val="nil"/>
                  <w:left w:val="nil"/>
                  <w:bottom w:val="single" w:color="000000" w:sz="8" w:space="0"/>
                  <w:right w:val="single" w:color="000000" w:sz="8" w:space="0"/>
                </w:tcBorders>
                <w:noWrap/>
                <w:vAlign w:val="center"/>
              </w:tcPr>
            </w:tcPrChange>
          </w:tcPr>
          <w:p w14:paraId="6D1DC143">
            <w:pPr>
              <w:keepNext w:val="0"/>
              <w:keepLines w:val="0"/>
              <w:widowControl/>
              <w:suppressLineNumbers w:val="0"/>
              <w:jc w:val="left"/>
              <w:textAlignment w:val="center"/>
              <w:rPr>
                <w:ins w:id="17185" w:author="WPS_1675132163" w:date="2024-09-29T10:35:43Z"/>
                <w:rFonts w:hint="eastAsia" w:ascii="宋体" w:hAnsi="宋体" w:eastAsia="宋体" w:cs="宋体"/>
                <w:i w:val="0"/>
                <w:iCs w:val="0"/>
                <w:color w:val="000000"/>
                <w:sz w:val="20"/>
                <w:szCs w:val="20"/>
                <w:u w:val="none"/>
              </w:rPr>
            </w:pPr>
            <w:ins w:id="17186" w:author="WPS_1675132163" w:date="2024-09-29T10:35:43Z">
              <w:r>
                <w:rPr>
                  <w:rFonts w:hint="eastAsia" w:ascii="宋体" w:hAnsi="宋体" w:eastAsia="宋体" w:cs="宋体"/>
                  <w:i w:val="0"/>
                  <w:iCs w:val="0"/>
                  <w:color w:val="000000"/>
                  <w:kern w:val="0"/>
                  <w:sz w:val="20"/>
                  <w:szCs w:val="20"/>
                  <w:u w:val="none"/>
                  <w:lang w:val="en-US" w:eastAsia="zh-CN" w:bidi="ar"/>
                </w:rPr>
                <w:t>民航发展基金收入</w:t>
              </w:r>
            </w:ins>
          </w:p>
        </w:tc>
        <w:tc>
          <w:tcPr>
            <w:tcW w:w="2784" w:type="dxa"/>
            <w:shd w:val="clear" w:color="auto" w:fill="auto"/>
            <w:noWrap/>
            <w:vAlign w:val="center"/>
            <w:tcPrChange w:id="17187" w:author="WPS_1675132163" w:date="2024-09-29T10:36:54Z">
              <w:tcPr>
                <w:tcW w:w="1452" w:type="dxa"/>
                <w:tcBorders>
                  <w:top w:val="nil"/>
                  <w:left w:val="nil"/>
                  <w:bottom w:val="single" w:color="000000" w:sz="8" w:space="0"/>
                  <w:right w:val="single" w:color="000000" w:sz="8" w:space="0"/>
                </w:tcBorders>
                <w:noWrap/>
                <w:vAlign w:val="center"/>
              </w:tcPr>
            </w:tcPrChange>
          </w:tcPr>
          <w:p w14:paraId="2FEE7CC3">
            <w:pPr>
              <w:keepNext w:val="0"/>
              <w:keepLines w:val="0"/>
              <w:widowControl/>
              <w:suppressLineNumbers w:val="0"/>
              <w:jc w:val="right"/>
              <w:textAlignment w:val="center"/>
              <w:rPr>
                <w:ins w:id="17188"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D317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190"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89" w:author="WPS_1675132163" w:date="2024-09-29T10:35:43Z"/>
          <w:trPrChange w:id="17190" w:author="WPS_1675132163" w:date="2024-09-29T10:36:54Z">
            <w:trPr>
              <w:trHeight w:val="303" w:hRule="atLeast"/>
            </w:trPr>
          </w:trPrChange>
        </w:trPr>
        <w:tc>
          <w:tcPr>
            <w:tcW w:w="5485" w:type="dxa"/>
            <w:shd w:val="clear" w:color="auto" w:fill="auto"/>
            <w:noWrap/>
            <w:vAlign w:val="center"/>
            <w:tcPrChange w:id="17191" w:author="WPS_1675132163" w:date="2024-09-29T10:36:54Z">
              <w:tcPr>
                <w:tcW w:w="4428" w:type="dxa"/>
                <w:tcBorders>
                  <w:top w:val="nil"/>
                  <w:left w:val="nil"/>
                  <w:bottom w:val="single" w:color="000000" w:sz="8" w:space="0"/>
                  <w:right w:val="single" w:color="000000" w:sz="8" w:space="0"/>
                </w:tcBorders>
                <w:noWrap/>
                <w:vAlign w:val="center"/>
              </w:tcPr>
            </w:tcPrChange>
          </w:tcPr>
          <w:p w14:paraId="664EAC68">
            <w:pPr>
              <w:keepNext w:val="0"/>
              <w:keepLines w:val="0"/>
              <w:widowControl/>
              <w:suppressLineNumbers w:val="0"/>
              <w:jc w:val="left"/>
              <w:textAlignment w:val="center"/>
              <w:rPr>
                <w:ins w:id="17192" w:author="WPS_1675132163" w:date="2024-09-29T10:35:43Z"/>
                <w:rFonts w:hint="eastAsia" w:ascii="宋体" w:hAnsi="宋体" w:eastAsia="宋体" w:cs="宋体"/>
                <w:i w:val="0"/>
                <w:iCs w:val="0"/>
                <w:color w:val="000000"/>
                <w:sz w:val="20"/>
                <w:szCs w:val="20"/>
                <w:u w:val="none"/>
              </w:rPr>
            </w:pPr>
            <w:ins w:id="17193" w:author="WPS_1675132163" w:date="2024-09-29T10:35:43Z">
              <w:r>
                <w:rPr>
                  <w:rFonts w:hint="eastAsia" w:ascii="宋体" w:hAnsi="宋体" w:eastAsia="宋体" w:cs="宋体"/>
                  <w:i w:val="0"/>
                  <w:iCs w:val="0"/>
                  <w:color w:val="000000"/>
                  <w:kern w:val="0"/>
                  <w:sz w:val="20"/>
                  <w:szCs w:val="20"/>
                  <w:u w:val="none"/>
                  <w:lang w:val="en-US" w:eastAsia="zh-CN" w:bidi="ar"/>
                </w:rPr>
                <w:t>农网还贷资金收入</w:t>
              </w:r>
            </w:ins>
          </w:p>
        </w:tc>
        <w:tc>
          <w:tcPr>
            <w:tcW w:w="2784" w:type="dxa"/>
            <w:shd w:val="clear" w:color="auto" w:fill="auto"/>
            <w:noWrap/>
            <w:vAlign w:val="center"/>
            <w:tcPrChange w:id="17194" w:author="WPS_1675132163" w:date="2024-09-29T10:36:54Z">
              <w:tcPr>
                <w:tcW w:w="1452" w:type="dxa"/>
                <w:tcBorders>
                  <w:top w:val="nil"/>
                  <w:left w:val="nil"/>
                  <w:bottom w:val="single" w:color="000000" w:sz="8" w:space="0"/>
                  <w:right w:val="single" w:color="000000" w:sz="8" w:space="0"/>
                </w:tcBorders>
                <w:noWrap/>
                <w:vAlign w:val="center"/>
              </w:tcPr>
            </w:tcPrChange>
          </w:tcPr>
          <w:p w14:paraId="68950135">
            <w:pPr>
              <w:keepNext w:val="0"/>
              <w:keepLines w:val="0"/>
              <w:widowControl/>
              <w:suppressLineNumbers w:val="0"/>
              <w:jc w:val="right"/>
              <w:textAlignment w:val="center"/>
              <w:rPr>
                <w:ins w:id="17195"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AE3C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7197"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196" w:author="WPS_1675132163" w:date="2024-09-29T10:35:43Z"/>
          <w:trPrChange w:id="17197" w:author="WPS_1675132163" w:date="2024-09-29T10:36:54Z">
            <w:trPr>
              <w:trHeight w:val="303" w:hRule="atLeast"/>
            </w:trPr>
          </w:trPrChange>
        </w:trPr>
        <w:tc>
          <w:tcPr>
            <w:tcW w:w="5485" w:type="dxa"/>
            <w:shd w:val="clear" w:color="auto" w:fill="auto"/>
            <w:noWrap/>
            <w:vAlign w:val="center"/>
            <w:tcPrChange w:id="17198" w:author="WPS_1675132163" w:date="2024-09-29T10:36:54Z">
              <w:tcPr>
                <w:tcW w:w="4428" w:type="dxa"/>
                <w:tcBorders>
                  <w:top w:val="nil"/>
                  <w:left w:val="nil"/>
                  <w:bottom w:val="single" w:color="000000" w:sz="8" w:space="0"/>
                  <w:right w:val="single" w:color="000000" w:sz="8" w:space="0"/>
                </w:tcBorders>
                <w:noWrap/>
                <w:vAlign w:val="center"/>
              </w:tcPr>
            </w:tcPrChange>
          </w:tcPr>
          <w:p w14:paraId="77ADCF5C">
            <w:pPr>
              <w:keepNext w:val="0"/>
              <w:keepLines w:val="0"/>
              <w:widowControl/>
              <w:suppressLineNumbers w:val="0"/>
              <w:jc w:val="left"/>
              <w:textAlignment w:val="center"/>
              <w:rPr>
                <w:ins w:id="17199" w:author="WPS_1675132163" w:date="2024-09-29T10:35:43Z"/>
                <w:rFonts w:hint="eastAsia" w:ascii="宋体" w:hAnsi="宋体" w:eastAsia="宋体" w:cs="宋体"/>
                <w:i w:val="0"/>
                <w:iCs w:val="0"/>
                <w:color w:val="000000"/>
                <w:sz w:val="20"/>
                <w:szCs w:val="20"/>
                <w:u w:val="none"/>
              </w:rPr>
            </w:pPr>
            <w:ins w:id="17200" w:author="WPS_1675132163" w:date="2024-09-29T10:35:43Z">
              <w:r>
                <w:rPr>
                  <w:rFonts w:hint="eastAsia" w:ascii="宋体" w:hAnsi="宋体" w:eastAsia="宋体" w:cs="宋体"/>
                  <w:i w:val="0"/>
                  <w:iCs w:val="0"/>
                  <w:color w:val="000000"/>
                  <w:kern w:val="0"/>
                  <w:sz w:val="20"/>
                  <w:szCs w:val="20"/>
                  <w:u w:val="none"/>
                  <w:lang w:val="en-US" w:eastAsia="zh-CN" w:bidi="ar"/>
                </w:rPr>
                <w:t>彩票发行机构和彩票销售机构的业务费用</w:t>
              </w:r>
            </w:ins>
          </w:p>
        </w:tc>
        <w:tc>
          <w:tcPr>
            <w:tcW w:w="2784" w:type="dxa"/>
            <w:shd w:val="clear" w:color="auto" w:fill="auto"/>
            <w:noWrap/>
            <w:vAlign w:val="center"/>
            <w:tcPrChange w:id="17201" w:author="WPS_1675132163" w:date="2024-09-29T10:36:54Z">
              <w:tcPr>
                <w:tcW w:w="1452" w:type="dxa"/>
                <w:tcBorders>
                  <w:top w:val="nil"/>
                  <w:left w:val="nil"/>
                  <w:bottom w:val="single" w:color="000000" w:sz="8" w:space="0"/>
                  <w:right w:val="single" w:color="000000" w:sz="8" w:space="0"/>
                </w:tcBorders>
                <w:noWrap/>
                <w:vAlign w:val="center"/>
              </w:tcPr>
            </w:tcPrChange>
          </w:tcPr>
          <w:p w14:paraId="5AA148B8">
            <w:pPr>
              <w:keepNext w:val="0"/>
              <w:keepLines w:val="0"/>
              <w:widowControl/>
              <w:suppressLineNumbers w:val="0"/>
              <w:jc w:val="right"/>
              <w:textAlignment w:val="center"/>
              <w:rPr>
                <w:ins w:id="17202"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43A3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204"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203" w:author="WPS_1675132163" w:date="2024-09-29T10:35:43Z"/>
          <w:trPrChange w:id="17204" w:author="WPS_1675132163" w:date="2024-09-29T10:36:54Z">
            <w:trPr>
              <w:trHeight w:val="303" w:hRule="atLeast"/>
            </w:trPr>
          </w:trPrChange>
        </w:trPr>
        <w:tc>
          <w:tcPr>
            <w:tcW w:w="5485" w:type="dxa"/>
            <w:shd w:val="clear" w:color="auto" w:fill="auto"/>
            <w:noWrap/>
            <w:vAlign w:val="center"/>
            <w:tcPrChange w:id="17205" w:author="WPS_1675132163" w:date="2024-09-29T10:36:54Z">
              <w:tcPr>
                <w:tcW w:w="4428" w:type="dxa"/>
                <w:tcBorders>
                  <w:top w:val="nil"/>
                  <w:left w:val="nil"/>
                  <w:bottom w:val="single" w:color="000000" w:sz="8" w:space="0"/>
                  <w:right w:val="single" w:color="000000" w:sz="8" w:space="0"/>
                </w:tcBorders>
                <w:noWrap/>
                <w:vAlign w:val="center"/>
              </w:tcPr>
            </w:tcPrChange>
          </w:tcPr>
          <w:p w14:paraId="6BF4D46F">
            <w:pPr>
              <w:keepNext w:val="0"/>
              <w:keepLines w:val="0"/>
              <w:widowControl/>
              <w:suppressLineNumbers w:val="0"/>
              <w:jc w:val="left"/>
              <w:textAlignment w:val="center"/>
              <w:rPr>
                <w:ins w:id="17206" w:author="WPS_1675132163" w:date="2024-09-29T10:35:43Z"/>
                <w:rFonts w:hint="eastAsia" w:ascii="宋体" w:hAnsi="宋体" w:eastAsia="宋体" w:cs="宋体"/>
                <w:i w:val="0"/>
                <w:iCs w:val="0"/>
                <w:color w:val="000000"/>
                <w:sz w:val="20"/>
                <w:szCs w:val="20"/>
                <w:u w:val="none"/>
              </w:rPr>
            </w:pPr>
            <w:ins w:id="17207" w:author="WPS_1675132163" w:date="2024-09-29T10:35:43Z">
              <w:r>
                <w:rPr>
                  <w:rFonts w:hint="eastAsia" w:ascii="宋体" w:hAnsi="宋体" w:eastAsia="宋体" w:cs="宋体"/>
                  <w:i w:val="0"/>
                  <w:iCs w:val="0"/>
                  <w:color w:val="000000"/>
                  <w:kern w:val="0"/>
                  <w:sz w:val="20"/>
                  <w:szCs w:val="20"/>
                  <w:u w:val="none"/>
                  <w:lang w:val="en-US" w:eastAsia="zh-CN" w:bidi="ar"/>
                </w:rPr>
                <w:t>彩票公益金收入</w:t>
              </w:r>
            </w:ins>
          </w:p>
        </w:tc>
        <w:tc>
          <w:tcPr>
            <w:tcW w:w="2784" w:type="dxa"/>
            <w:shd w:val="clear" w:color="auto" w:fill="auto"/>
            <w:noWrap/>
            <w:vAlign w:val="center"/>
            <w:tcPrChange w:id="17208" w:author="WPS_1675132163" w:date="2024-09-29T10:36:54Z">
              <w:tcPr>
                <w:tcW w:w="1452" w:type="dxa"/>
                <w:tcBorders>
                  <w:top w:val="nil"/>
                  <w:left w:val="nil"/>
                  <w:bottom w:val="single" w:color="000000" w:sz="8" w:space="0"/>
                  <w:right w:val="single" w:color="000000" w:sz="8" w:space="0"/>
                </w:tcBorders>
                <w:noWrap/>
                <w:vAlign w:val="center"/>
              </w:tcPr>
            </w:tcPrChange>
          </w:tcPr>
          <w:p w14:paraId="161EC224">
            <w:pPr>
              <w:keepNext w:val="0"/>
              <w:keepLines w:val="0"/>
              <w:widowControl/>
              <w:suppressLineNumbers w:val="0"/>
              <w:jc w:val="right"/>
              <w:textAlignment w:val="center"/>
              <w:rPr>
                <w:ins w:id="17209"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836</w:t>
            </w:r>
          </w:p>
        </w:tc>
      </w:tr>
      <w:tr w14:paraId="42BED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211"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210" w:author="WPS_1675132163" w:date="2024-09-29T10:35:43Z"/>
          <w:trPrChange w:id="17211" w:author="WPS_1675132163" w:date="2024-09-29T10:36:54Z">
            <w:trPr>
              <w:trHeight w:val="303" w:hRule="atLeast"/>
            </w:trPr>
          </w:trPrChange>
        </w:trPr>
        <w:tc>
          <w:tcPr>
            <w:tcW w:w="5485" w:type="dxa"/>
            <w:shd w:val="clear" w:color="auto" w:fill="auto"/>
            <w:noWrap/>
            <w:vAlign w:val="center"/>
            <w:tcPrChange w:id="17212" w:author="WPS_1675132163" w:date="2024-09-29T10:36:54Z">
              <w:tcPr>
                <w:tcW w:w="4428" w:type="dxa"/>
                <w:tcBorders>
                  <w:top w:val="single" w:color="000000" w:sz="8" w:space="0"/>
                  <w:left w:val="single" w:color="000000" w:sz="8" w:space="0"/>
                  <w:bottom w:val="single" w:color="000000" w:sz="8" w:space="0"/>
                  <w:right w:val="single" w:color="000000" w:sz="8" w:space="0"/>
                </w:tcBorders>
                <w:noWrap/>
                <w:vAlign w:val="center"/>
              </w:tcPr>
            </w:tcPrChange>
          </w:tcPr>
          <w:p w14:paraId="3B2B0A16">
            <w:pPr>
              <w:keepNext w:val="0"/>
              <w:keepLines w:val="0"/>
              <w:widowControl/>
              <w:suppressLineNumbers w:val="0"/>
              <w:jc w:val="left"/>
              <w:textAlignment w:val="center"/>
              <w:rPr>
                <w:ins w:id="17213" w:author="WPS_1675132163" w:date="2024-09-29T10:35:43Z"/>
                <w:rFonts w:hint="eastAsia" w:ascii="宋体" w:hAnsi="宋体" w:eastAsia="宋体" w:cs="宋体"/>
                <w:i w:val="0"/>
                <w:iCs w:val="0"/>
                <w:color w:val="000000"/>
                <w:sz w:val="20"/>
                <w:szCs w:val="20"/>
                <w:u w:val="none"/>
              </w:rPr>
            </w:pPr>
            <w:ins w:id="17214" w:author="WPS_1675132163" w:date="2024-09-29T10:35:43Z">
              <w:r>
                <w:rPr>
                  <w:rFonts w:hint="eastAsia" w:ascii="宋体" w:hAnsi="宋体" w:eastAsia="宋体" w:cs="宋体"/>
                  <w:i w:val="0"/>
                  <w:iCs w:val="0"/>
                  <w:color w:val="000000"/>
                  <w:kern w:val="0"/>
                  <w:sz w:val="20"/>
                  <w:szCs w:val="20"/>
                  <w:u w:val="none"/>
                  <w:lang w:val="en-US" w:eastAsia="zh-CN" w:bidi="ar"/>
                </w:rPr>
                <w:t>其他政府性基金相关收入</w:t>
              </w:r>
            </w:ins>
          </w:p>
        </w:tc>
        <w:tc>
          <w:tcPr>
            <w:tcW w:w="2784" w:type="dxa"/>
            <w:shd w:val="clear" w:color="auto" w:fill="auto"/>
            <w:noWrap/>
            <w:vAlign w:val="center"/>
            <w:tcPrChange w:id="17215" w:author="WPS_1675132163" w:date="2024-09-29T10:36:54Z">
              <w:tcPr>
                <w:tcW w:w="1452" w:type="dxa"/>
                <w:tcBorders>
                  <w:top w:val="single" w:color="000000" w:sz="8" w:space="0"/>
                  <w:left w:val="single" w:color="000000" w:sz="8" w:space="0"/>
                  <w:bottom w:val="single" w:color="000000" w:sz="8" w:space="0"/>
                  <w:right w:val="single" w:color="000000" w:sz="8" w:space="0"/>
                </w:tcBorders>
                <w:noWrap/>
                <w:vAlign w:val="center"/>
              </w:tcPr>
            </w:tcPrChange>
          </w:tcPr>
          <w:p w14:paraId="24E05ED4">
            <w:pPr>
              <w:keepNext w:val="0"/>
              <w:keepLines w:val="0"/>
              <w:widowControl/>
              <w:suppressLineNumbers w:val="0"/>
              <w:jc w:val="right"/>
              <w:textAlignment w:val="center"/>
              <w:rPr>
                <w:ins w:id="17216"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7C0E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218"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217" w:author="WPS_1675132163" w:date="2024-09-29T10:35:43Z"/>
          <w:trPrChange w:id="17218" w:author="WPS_1675132163" w:date="2024-09-29T10:36:54Z">
            <w:trPr>
              <w:trHeight w:val="303" w:hRule="atLeast"/>
            </w:trPr>
          </w:trPrChange>
        </w:trPr>
        <w:tc>
          <w:tcPr>
            <w:tcW w:w="5485" w:type="dxa"/>
            <w:shd w:val="clear" w:color="auto" w:fill="auto"/>
            <w:noWrap/>
            <w:vAlign w:val="center"/>
            <w:tcPrChange w:id="17219" w:author="WPS_1675132163" w:date="2024-09-29T10:36:54Z">
              <w:tcPr>
                <w:tcW w:w="4428" w:type="dxa"/>
                <w:tcBorders>
                  <w:top w:val="single" w:color="000000" w:sz="8" w:space="0"/>
                  <w:left w:val="single" w:color="000000" w:sz="8" w:space="0"/>
                  <w:bottom w:val="single" w:color="000000" w:sz="8" w:space="0"/>
                  <w:right w:val="single" w:color="000000" w:sz="8" w:space="0"/>
                </w:tcBorders>
                <w:noWrap/>
                <w:vAlign w:val="center"/>
              </w:tcPr>
            </w:tcPrChange>
          </w:tcPr>
          <w:p w14:paraId="665B6135">
            <w:pPr>
              <w:keepNext w:val="0"/>
              <w:keepLines w:val="0"/>
              <w:widowControl/>
              <w:suppressLineNumbers w:val="0"/>
              <w:jc w:val="left"/>
              <w:textAlignment w:val="center"/>
              <w:rPr>
                <w:ins w:id="17220" w:author="WPS_1675132163" w:date="2024-09-29T10:35:43Z"/>
                <w:rFonts w:hint="eastAsia" w:ascii="宋体" w:hAnsi="宋体" w:eastAsia="宋体" w:cs="宋体"/>
                <w:i w:val="0"/>
                <w:iCs w:val="0"/>
                <w:color w:val="000000"/>
                <w:sz w:val="20"/>
                <w:szCs w:val="20"/>
                <w:u w:val="none"/>
              </w:rPr>
            </w:pPr>
            <w:ins w:id="17221" w:author="WPS_1675132163" w:date="2024-09-29T10:35:43Z">
              <w:r>
                <w:rPr>
                  <w:rFonts w:hint="eastAsia" w:ascii="宋体" w:hAnsi="宋体" w:eastAsia="宋体" w:cs="宋体"/>
                  <w:i w:val="0"/>
                  <w:iCs w:val="0"/>
                  <w:color w:val="000000"/>
                  <w:kern w:val="0"/>
                  <w:sz w:val="20"/>
                  <w:szCs w:val="20"/>
                  <w:u w:val="none"/>
                  <w:lang w:val="en-US" w:eastAsia="zh-CN" w:bidi="ar"/>
                </w:rPr>
                <w:t xml:space="preserve">  其中:抗疫特别国债上年结余收入</w:t>
              </w:r>
            </w:ins>
          </w:p>
        </w:tc>
        <w:tc>
          <w:tcPr>
            <w:tcW w:w="2784" w:type="dxa"/>
            <w:shd w:val="clear" w:color="auto" w:fill="auto"/>
            <w:noWrap/>
            <w:vAlign w:val="center"/>
            <w:tcPrChange w:id="17222" w:author="WPS_1675132163" w:date="2024-09-29T10:36:54Z">
              <w:tcPr>
                <w:tcW w:w="1452" w:type="dxa"/>
                <w:tcBorders>
                  <w:top w:val="single" w:color="000000" w:sz="8" w:space="0"/>
                  <w:left w:val="single" w:color="000000" w:sz="8" w:space="0"/>
                  <w:bottom w:val="single" w:color="000000" w:sz="8" w:space="0"/>
                  <w:right w:val="single" w:color="000000" w:sz="8" w:space="0"/>
                </w:tcBorders>
                <w:noWrap/>
                <w:vAlign w:val="center"/>
              </w:tcPr>
            </w:tcPrChange>
          </w:tcPr>
          <w:p w14:paraId="47334DB9">
            <w:pPr>
              <w:keepNext w:val="0"/>
              <w:keepLines w:val="0"/>
              <w:widowControl/>
              <w:suppressLineNumbers w:val="0"/>
              <w:jc w:val="right"/>
              <w:textAlignment w:val="center"/>
              <w:rPr>
                <w:ins w:id="17223" w:author="WPS_1675132163" w:date="2024-09-29T10:35:43Z"/>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4D95F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Change w:id="17225" w:author="WPS_1675132163" w:date="2024-09-29T10:36:5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224" w:author="WPS_1675132163" w:date="2024-09-29T10:35:43Z"/>
          <w:trPrChange w:id="17225" w:author="WPS_1675132163" w:date="2024-09-29T10:36:54Z">
            <w:trPr>
              <w:trHeight w:val="303" w:hRule="atLeast"/>
            </w:trPr>
          </w:trPrChange>
        </w:trPr>
        <w:tc>
          <w:tcPr>
            <w:tcW w:w="5485" w:type="dxa"/>
            <w:shd w:val="clear" w:color="auto" w:fill="auto"/>
            <w:noWrap/>
            <w:vAlign w:val="center"/>
            <w:tcPrChange w:id="17226" w:author="WPS_1675132163" w:date="2024-09-29T10:36:54Z">
              <w:tcPr>
                <w:tcW w:w="4428" w:type="dxa"/>
                <w:tcBorders>
                  <w:top w:val="single" w:color="000000" w:sz="8" w:space="0"/>
                  <w:left w:val="single" w:color="000000" w:sz="8" w:space="0"/>
                  <w:bottom w:val="single" w:color="000000" w:sz="8" w:space="0"/>
                  <w:right w:val="single" w:color="000000" w:sz="8" w:space="0"/>
                </w:tcBorders>
                <w:noWrap/>
                <w:vAlign w:val="center"/>
              </w:tcPr>
            </w:tcPrChange>
          </w:tcPr>
          <w:p w14:paraId="19B790D2">
            <w:pPr>
              <w:keepNext w:val="0"/>
              <w:keepLines w:val="0"/>
              <w:widowControl/>
              <w:suppressLineNumbers w:val="0"/>
              <w:jc w:val="center"/>
              <w:textAlignment w:val="center"/>
              <w:rPr>
                <w:ins w:id="17227" w:author="WPS_1675132163" w:date="2024-09-29T10:35:43Z"/>
                <w:rFonts w:hint="eastAsia" w:ascii="宋体" w:hAnsi="宋体" w:eastAsia="宋体" w:cs="宋体"/>
                <w:b/>
                <w:bCs/>
                <w:i w:val="0"/>
                <w:iCs w:val="0"/>
                <w:color w:val="000000"/>
                <w:sz w:val="20"/>
                <w:szCs w:val="20"/>
                <w:u w:val="none"/>
              </w:rPr>
            </w:pPr>
            <w:ins w:id="17228" w:author="WPS_1675132163" w:date="2024-09-29T10:35:43Z">
              <w:r>
                <w:rPr>
                  <w:rFonts w:hint="eastAsia" w:ascii="宋体" w:hAnsi="宋体" w:eastAsia="宋体" w:cs="宋体"/>
                  <w:b/>
                  <w:bCs/>
                  <w:i w:val="0"/>
                  <w:iCs w:val="0"/>
                  <w:color w:val="000000"/>
                  <w:kern w:val="0"/>
                  <w:sz w:val="20"/>
                  <w:szCs w:val="20"/>
                  <w:u w:val="none"/>
                  <w:lang w:val="en-US" w:eastAsia="zh-CN" w:bidi="ar"/>
                </w:rPr>
                <w:t>政府性基金转移支付收入合计</w:t>
              </w:r>
            </w:ins>
          </w:p>
        </w:tc>
        <w:tc>
          <w:tcPr>
            <w:tcW w:w="2784" w:type="dxa"/>
            <w:shd w:val="clear" w:color="auto" w:fill="auto"/>
            <w:noWrap/>
            <w:vAlign w:val="center"/>
            <w:tcPrChange w:id="17229" w:author="WPS_1675132163" w:date="2024-09-29T10:36:54Z">
              <w:tcPr>
                <w:tcW w:w="1452" w:type="dxa"/>
                <w:tcBorders>
                  <w:top w:val="single" w:color="000000" w:sz="8" w:space="0"/>
                  <w:left w:val="single" w:color="000000" w:sz="8" w:space="0"/>
                  <w:bottom w:val="single" w:color="000000" w:sz="8" w:space="0"/>
                  <w:right w:val="single" w:color="000000" w:sz="8" w:space="0"/>
                </w:tcBorders>
                <w:noWrap/>
                <w:vAlign w:val="center"/>
              </w:tcPr>
            </w:tcPrChange>
          </w:tcPr>
          <w:p w14:paraId="65D90879">
            <w:pPr>
              <w:keepNext w:val="0"/>
              <w:keepLines w:val="0"/>
              <w:widowControl/>
              <w:suppressLineNumbers w:val="0"/>
              <w:jc w:val="right"/>
              <w:textAlignment w:val="center"/>
              <w:rPr>
                <w:ins w:id="17230" w:author="WPS_1675132163" w:date="2024-09-29T10:35:43Z"/>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0"/>
                <w:szCs w:val="20"/>
                <w:u w:val="none"/>
                <w:lang w:val="en-US" w:eastAsia="zh-CN" w:bidi="ar"/>
              </w:rPr>
              <w:t>2,192</w:t>
            </w:r>
          </w:p>
        </w:tc>
      </w:tr>
    </w:tbl>
    <w:p w14:paraId="2C7F4DCF">
      <w:pPr>
        <w:pStyle w:val="8"/>
        <w:numPr>
          <w:ilvl w:val="-1"/>
          <w:numId w:val="0"/>
        </w:numPr>
        <w:ind w:left="0" w:leftChars="0" w:firstLine="0" w:firstLineChars="0"/>
        <w:jc w:val="right"/>
        <w:outlineLvl w:val="9"/>
        <w:rPr>
          <w:ins w:id="17232" w:author="WPS_1675132163" w:date="2024-09-29T10:40:12Z"/>
        </w:rPr>
        <w:pPrChange w:id="17231" w:author="WPS_1675132163" w:date="2024-09-29T10:32:34Z">
          <w:pPr>
            <w:pStyle w:val="8"/>
            <w:numPr>
              <w:ilvl w:val="0"/>
              <w:numId w:val="8"/>
            </w:numPr>
            <w:ind w:left="0" w:leftChars="0" w:firstLine="0" w:firstLineChars="0"/>
            <w:outlineLvl w:val="0"/>
          </w:pPr>
        </w:pPrChange>
      </w:pPr>
    </w:p>
    <w:p w14:paraId="48B4D0AD">
      <w:pPr>
        <w:pStyle w:val="8"/>
        <w:numPr>
          <w:ilvl w:val="-1"/>
          <w:numId w:val="0"/>
        </w:numPr>
        <w:ind w:left="0" w:leftChars="0" w:firstLine="0" w:firstLineChars="0"/>
        <w:jc w:val="right"/>
        <w:outlineLvl w:val="9"/>
        <w:rPr>
          <w:ins w:id="17234" w:author="WPS_1675132163" w:date="2024-09-29T10:40:13Z"/>
        </w:rPr>
        <w:pPrChange w:id="17233" w:author="WPS_1675132163" w:date="2024-09-29T10:32:34Z">
          <w:pPr>
            <w:pStyle w:val="8"/>
            <w:numPr>
              <w:ilvl w:val="0"/>
              <w:numId w:val="8"/>
            </w:numPr>
            <w:ind w:left="0" w:leftChars="0" w:firstLine="0" w:firstLineChars="0"/>
            <w:outlineLvl w:val="0"/>
          </w:pPr>
        </w:pPrChange>
      </w:pPr>
    </w:p>
    <w:p w14:paraId="5E028942">
      <w:pPr>
        <w:pStyle w:val="8"/>
        <w:numPr>
          <w:ilvl w:val="-1"/>
          <w:numId w:val="0"/>
        </w:numPr>
        <w:ind w:left="0" w:leftChars="0" w:firstLine="0" w:firstLineChars="0"/>
        <w:jc w:val="right"/>
        <w:outlineLvl w:val="9"/>
        <w:rPr>
          <w:ins w:id="17236" w:author="WPS_1675132163" w:date="2024-09-29T10:40:39Z"/>
        </w:rPr>
        <w:pPrChange w:id="17235" w:author="WPS_1675132163" w:date="2024-09-29T10:32:34Z">
          <w:pPr>
            <w:pStyle w:val="8"/>
            <w:numPr>
              <w:ilvl w:val="0"/>
              <w:numId w:val="8"/>
            </w:numPr>
            <w:ind w:left="0" w:leftChars="0" w:firstLine="0" w:firstLineChars="0"/>
            <w:outlineLvl w:val="0"/>
          </w:pPr>
        </w:pPrChange>
      </w:pPr>
    </w:p>
    <w:p w14:paraId="3B23C122">
      <w:pPr>
        <w:pStyle w:val="8"/>
        <w:numPr>
          <w:ilvl w:val="-1"/>
          <w:numId w:val="0"/>
        </w:numPr>
        <w:ind w:left="0" w:leftChars="0" w:firstLine="0" w:firstLineChars="0"/>
        <w:jc w:val="right"/>
        <w:outlineLvl w:val="9"/>
        <w:rPr>
          <w:ins w:id="17238" w:author="WPS_1675132163" w:date="2024-09-29T10:40:40Z"/>
        </w:rPr>
        <w:pPrChange w:id="17237" w:author="WPS_1675132163" w:date="2024-09-29T10:32:34Z">
          <w:pPr>
            <w:pStyle w:val="8"/>
            <w:numPr>
              <w:ilvl w:val="0"/>
              <w:numId w:val="8"/>
            </w:numPr>
            <w:ind w:left="0" w:leftChars="0" w:firstLine="0" w:firstLineChars="0"/>
            <w:outlineLvl w:val="0"/>
          </w:pPr>
        </w:pPrChange>
      </w:pPr>
    </w:p>
    <w:p w14:paraId="7B6B84B6">
      <w:pPr>
        <w:pStyle w:val="8"/>
        <w:numPr>
          <w:ilvl w:val="-1"/>
          <w:numId w:val="0"/>
        </w:numPr>
        <w:ind w:left="0" w:leftChars="0" w:firstLine="0" w:firstLineChars="0"/>
        <w:jc w:val="right"/>
        <w:outlineLvl w:val="9"/>
        <w:rPr>
          <w:ins w:id="17240" w:author="WPS_1675132163" w:date="2024-09-29T10:40:14Z"/>
        </w:rPr>
        <w:pPrChange w:id="17239" w:author="WPS_1675132163" w:date="2024-09-29T10:32:34Z">
          <w:pPr>
            <w:pStyle w:val="8"/>
            <w:numPr>
              <w:ilvl w:val="0"/>
              <w:numId w:val="8"/>
            </w:numPr>
            <w:ind w:left="0" w:leftChars="0" w:firstLine="0" w:firstLineChars="0"/>
            <w:outlineLvl w:val="0"/>
          </w:pPr>
        </w:pPrChange>
      </w:pPr>
    </w:p>
    <w:p w14:paraId="1DB3DE13">
      <w:pPr>
        <w:pStyle w:val="8"/>
        <w:numPr>
          <w:ilvl w:val="-1"/>
          <w:numId w:val="0"/>
        </w:numPr>
        <w:ind w:left="0" w:leftChars="0" w:firstLine="0" w:firstLineChars="0"/>
        <w:jc w:val="right"/>
        <w:outlineLvl w:val="9"/>
        <w:rPr>
          <w:ins w:id="17242" w:author="WPS_1675132163" w:date="2024-09-29T10:40:14Z"/>
        </w:rPr>
        <w:pPrChange w:id="17241" w:author="WPS_1675132163" w:date="2024-09-29T10:32:34Z">
          <w:pPr>
            <w:pStyle w:val="8"/>
            <w:numPr>
              <w:ilvl w:val="0"/>
              <w:numId w:val="8"/>
            </w:numPr>
            <w:ind w:left="0" w:leftChars="0" w:firstLine="0" w:firstLineChars="0"/>
            <w:outlineLvl w:val="0"/>
          </w:pPr>
        </w:pPrChange>
      </w:pPr>
    </w:p>
    <w:p w14:paraId="1BACBD37">
      <w:pPr>
        <w:pStyle w:val="8"/>
        <w:numPr>
          <w:ilvl w:val="-1"/>
          <w:numId w:val="0"/>
        </w:numPr>
        <w:ind w:left="0" w:leftChars="0" w:firstLine="0" w:firstLineChars="0"/>
        <w:jc w:val="right"/>
        <w:outlineLvl w:val="9"/>
        <w:rPr>
          <w:ins w:id="17244" w:author="WPS_1675132163" w:date="2024-09-29T10:40:14Z"/>
        </w:rPr>
        <w:pPrChange w:id="17243" w:author="WPS_1675132163" w:date="2024-09-29T10:32:34Z">
          <w:pPr>
            <w:pStyle w:val="8"/>
            <w:numPr>
              <w:ilvl w:val="0"/>
              <w:numId w:val="8"/>
            </w:numPr>
            <w:ind w:left="0" w:leftChars="0" w:firstLine="0" w:firstLineChars="0"/>
            <w:outlineLvl w:val="0"/>
          </w:pPr>
        </w:pPrChange>
      </w:pPr>
    </w:p>
    <w:p w14:paraId="33022686">
      <w:pPr>
        <w:pStyle w:val="8"/>
        <w:numPr>
          <w:ilvl w:val="-1"/>
          <w:numId w:val="0"/>
        </w:numPr>
        <w:ind w:left="0" w:leftChars="0" w:firstLine="0" w:firstLineChars="0"/>
        <w:jc w:val="right"/>
        <w:outlineLvl w:val="9"/>
        <w:rPr>
          <w:ins w:id="17246" w:author="WPS_1675132163" w:date="2024-09-29T10:40:14Z"/>
        </w:rPr>
        <w:pPrChange w:id="17245" w:author="WPS_1675132163" w:date="2024-09-29T10:32:34Z">
          <w:pPr>
            <w:pStyle w:val="8"/>
            <w:numPr>
              <w:ilvl w:val="0"/>
              <w:numId w:val="8"/>
            </w:numPr>
            <w:ind w:left="0" w:leftChars="0" w:firstLine="0" w:firstLineChars="0"/>
            <w:outlineLvl w:val="0"/>
          </w:pPr>
        </w:pPrChange>
      </w:pPr>
    </w:p>
    <w:p w14:paraId="27AFD147">
      <w:pPr>
        <w:pStyle w:val="8"/>
        <w:numPr>
          <w:ilvl w:val="-1"/>
          <w:numId w:val="0"/>
        </w:numPr>
        <w:ind w:left="0" w:leftChars="0" w:firstLine="0" w:firstLineChars="0"/>
        <w:jc w:val="right"/>
        <w:outlineLvl w:val="9"/>
        <w:rPr>
          <w:ins w:id="17248" w:author="WPS_1675132163" w:date="2024-09-29T10:40:15Z"/>
        </w:rPr>
        <w:pPrChange w:id="17247" w:author="WPS_1675132163" w:date="2024-09-29T10:32:34Z">
          <w:pPr>
            <w:pStyle w:val="8"/>
            <w:numPr>
              <w:ilvl w:val="0"/>
              <w:numId w:val="8"/>
            </w:numPr>
            <w:ind w:left="0" w:leftChars="0" w:firstLine="0" w:firstLineChars="0"/>
            <w:outlineLvl w:val="0"/>
          </w:pPr>
        </w:pPrChange>
      </w:pPr>
    </w:p>
    <w:p w14:paraId="2B4813BB">
      <w:pPr>
        <w:pStyle w:val="8"/>
        <w:numPr>
          <w:ilvl w:val="-1"/>
          <w:numId w:val="0"/>
        </w:numPr>
        <w:ind w:left="0" w:leftChars="0" w:firstLine="0" w:firstLineChars="0"/>
        <w:jc w:val="right"/>
        <w:outlineLvl w:val="9"/>
        <w:rPr>
          <w:ins w:id="17250" w:author="WPS_1675132163" w:date="2024-09-29T10:31:53Z"/>
        </w:rPr>
        <w:pPrChange w:id="17249" w:author="WPS_1675132163" w:date="2024-09-29T10:32:34Z">
          <w:pPr>
            <w:pStyle w:val="8"/>
            <w:numPr>
              <w:ilvl w:val="0"/>
              <w:numId w:val="8"/>
            </w:numPr>
            <w:ind w:left="0" w:leftChars="0" w:firstLine="0" w:firstLineChars="0"/>
            <w:outlineLvl w:val="0"/>
          </w:pPr>
        </w:pPrChange>
      </w:pPr>
    </w:p>
    <w:p w14:paraId="6F3CCEE9">
      <w:pPr>
        <w:rPr>
          <w:rFonts w:hint="eastAsia"/>
          <w:lang w:val="zh-CN"/>
        </w:rPr>
      </w:pPr>
    </w:p>
    <w:p w14:paraId="6094E58D">
      <w:pPr>
        <w:pStyle w:val="8"/>
        <w:widowControl/>
        <w:numPr>
          <w:ilvl w:val="0"/>
          <w:numId w:val="8"/>
        </w:numPr>
        <w:ind w:left="210" w:leftChars="0" w:firstLine="0" w:firstLineChars="0"/>
        <w:jc w:val="left"/>
        <w:outlineLvl w:val="0"/>
        <w:rPr>
          <w:rFonts w:ascii="仿宋" w:hAnsi="仿宋" w:eastAsia="仿宋"/>
          <w:sz w:val="32"/>
          <w:highlight w:val="none"/>
          <w:rPrChange w:id="17252" w:author="Administrator" w:date="2024-08-08T11:08:36Z">
            <w:rPr>
              <w:rFonts w:ascii="仿宋" w:hAnsi="仿宋" w:eastAsia="仿宋"/>
              <w:sz w:val="32"/>
            </w:rPr>
          </w:rPrChange>
        </w:rPr>
        <w:pPrChange w:id="17251" w:author="WPS_1675132163" w:date="2024-09-29T10:39:58Z">
          <w:pPr>
            <w:pStyle w:val="8"/>
            <w:widowControl/>
            <w:numPr>
              <w:ilvl w:val="0"/>
              <w:numId w:val="9"/>
            </w:numPr>
            <w:ind w:left="0" w:leftChars="0" w:firstLine="0" w:firstLineChars="0"/>
            <w:jc w:val="left"/>
            <w:outlineLvl w:val="0"/>
          </w:pPr>
        </w:pPrChange>
      </w:pPr>
      <w:bookmarkStart w:id="54" w:name="_Toc8476"/>
      <w:bookmarkStart w:id="55" w:name="_Toc23106"/>
      <w:bookmarkStart w:id="56" w:name="_Toc11057"/>
      <w:r>
        <w:rPr>
          <w:rFonts w:hint="eastAsia" w:ascii="仿宋" w:hAnsi="仿宋" w:eastAsia="仿宋"/>
          <w:sz w:val="32"/>
          <w:highlight w:val="none"/>
          <w:rPrChange w:id="17253" w:author="Administrator" w:date="2024-08-08T11:08:36Z">
            <w:rPr>
              <w:rFonts w:hint="eastAsia" w:ascii="仿宋" w:hAnsi="仿宋" w:eastAsia="仿宋"/>
              <w:sz w:val="32"/>
            </w:rPr>
          </w:rPrChange>
        </w:rPr>
        <w:t>202</w:t>
      </w:r>
      <w:ins w:id="17254" w:author="Administrator" w:date="2024-08-17T06:32:59Z">
        <w:r>
          <w:rPr>
            <w:rFonts w:hint="eastAsia" w:ascii="仿宋" w:hAnsi="仿宋" w:eastAsia="仿宋"/>
            <w:sz w:val="32"/>
            <w:highlight w:val="none"/>
            <w:lang w:val="en-US" w:eastAsia="zh-CN"/>
          </w:rPr>
          <w:t>3</w:t>
        </w:r>
      </w:ins>
      <w:del w:id="17255" w:author="Administrator" w:date="2024-08-17T06:32:58Z">
        <w:r>
          <w:rPr>
            <w:rFonts w:hint="eastAsia" w:ascii="仿宋" w:hAnsi="仿宋" w:eastAsia="仿宋"/>
            <w:sz w:val="32"/>
            <w:highlight w:val="none"/>
            <w:lang w:val="en-US" w:eastAsia="zh-CN"/>
            <w:rPrChange w:id="17256" w:author="Administrator" w:date="2024-08-08T11:08:36Z">
              <w:rPr>
                <w:rFonts w:hint="eastAsia" w:ascii="仿宋" w:hAnsi="仿宋" w:eastAsia="仿宋"/>
                <w:sz w:val="32"/>
                <w:lang w:val="en-US" w:eastAsia="zh-CN"/>
              </w:rPr>
            </w:rPrChange>
          </w:rPr>
          <w:delText>2</w:delText>
        </w:r>
      </w:del>
      <w:r>
        <w:rPr>
          <w:rFonts w:hint="eastAsia" w:ascii="仿宋" w:hAnsi="仿宋" w:eastAsia="仿宋"/>
          <w:sz w:val="32"/>
          <w:highlight w:val="none"/>
          <w:rPrChange w:id="17257" w:author="Administrator" w:date="2024-08-08T11:08:36Z">
            <w:rPr>
              <w:rFonts w:hint="eastAsia" w:ascii="仿宋" w:hAnsi="仿宋" w:eastAsia="仿宋"/>
              <w:sz w:val="32"/>
            </w:rPr>
          </w:rPrChange>
        </w:rPr>
        <w:t>年东安县政府性基金转移支付决算分地区表</w:t>
      </w:r>
      <w:bookmarkEnd w:id="54"/>
      <w:bookmarkEnd w:id="55"/>
      <w:bookmarkEnd w:id="56"/>
    </w:p>
    <w:p w14:paraId="67757F22">
      <w:pPr>
        <w:widowControl/>
        <w:jc w:val="center"/>
        <w:rPr>
          <w:rFonts w:asciiTheme="minorEastAsia" w:hAnsiTheme="minorEastAsia"/>
          <w:b/>
          <w:sz w:val="36"/>
          <w:szCs w:val="36"/>
        </w:rPr>
      </w:pPr>
      <w:r>
        <w:rPr>
          <w:rFonts w:hint="eastAsia" w:asciiTheme="minorEastAsia" w:hAnsiTheme="minorEastAsia"/>
          <w:b/>
          <w:sz w:val="36"/>
          <w:szCs w:val="36"/>
        </w:rPr>
        <w:t>202</w:t>
      </w:r>
      <w:ins w:id="17258" w:author="Administrator" w:date="2024-08-17T06:33:04Z">
        <w:r>
          <w:rPr>
            <w:rFonts w:hint="eastAsia" w:asciiTheme="minorEastAsia" w:hAnsiTheme="minorEastAsia"/>
            <w:b/>
            <w:sz w:val="36"/>
            <w:szCs w:val="36"/>
            <w:lang w:val="en-US" w:eastAsia="zh-CN"/>
          </w:rPr>
          <w:t>3</w:t>
        </w:r>
      </w:ins>
      <w:del w:id="17259" w:author="Administrator" w:date="2024-08-17T06:33:04Z">
        <w:r>
          <w:rPr>
            <w:rFonts w:hint="eastAsia" w:asciiTheme="minorEastAsia" w:hAnsiTheme="minorEastAsia"/>
            <w:b/>
            <w:sz w:val="36"/>
            <w:szCs w:val="36"/>
            <w:lang w:val="en-US" w:eastAsia="zh-CN"/>
          </w:rPr>
          <w:delText>2</w:delText>
        </w:r>
      </w:del>
      <w:r>
        <w:rPr>
          <w:rFonts w:hint="eastAsia" w:asciiTheme="minorEastAsia" w:hAnsiTheme="minorEastAsia"/>
          <w:b/>
          <w:sz w:val="36"/>
          <w:szCs w:val="36"/>
        </w:rPr>
        <w:t>年东安县政府性基金转移支付决算分地区表</w:t>
      </w:r>
    </w:p>
    <w:p w14:paraId="11D24FE1">
      <w:pPr>
        <w:jc w:val="right"/>
      </w:pPr>
      <w:r>
        <w:t>单位</w:t>
      </w:r>
      <w:r>
        <w:rPr>
          <w:rFonts w:hint="eastAsia"/>
        </w:rPr>
        <w:t>：</w:t>
      </w:r>
      <w:r>
        <w:t>万元</w:t>
      </w:r>
    </w:p>
    <w:tbl>
      <w:tblPr>
        <w:tblStyle w:val="6"/>
        <w:tblW w:w="8328" w:type="dxa"/>
        <w:tblInd w:w="-5" w:type="dxa"/>
        <w:tblLayout w:type="fixed"/>
        <w:tblCellMar>
          <w:top w:w="0" w:type="dxa"/>
          <w:left w:w="108" w:type="dxa"/>
          <w:bottom w:w="0" w:type="dxa"/>
          <w:right w:w="108" w:type="dxa"/>
        </w:tblCellMar>
      </w:tblPr>
      <w:tblGrid>
        <w:gridCol w:w="2630"/>
        <w:gridCol w:w="3526"/>
        <w:gridCol w:w="2172"/>
      </w:tblGrid>
      <w:tr w14:paraId="2F1597A0">
        <w:tblPrEx>
          <w:tblCellMar>
            <w:top w:w="0" w:type="dxa"/>
            <w:left w:w="108" w:type="dxa"/>
            <w:bottom w:w="0" w:type="dxa"/>
            <w:right w:w="108" w:type="dxa"/>
          </w:tblCellMar>
        </w:tblPrEx>
        <w:trPr>
          <w:trHeight w:val="426" w:hRule="atLeast"/>
        </w:trPr>
        <w:tc>
          <w:tcPr>
            <w:tcW w:w="2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E98BDF">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0"/>
                <w:szCs w:val="20"/>
              </w:rPr>
            </w:pPr>
            <w:r>
              <w:rPr>
                <w:rFonts w:hint="eastAsia" w:ascii="宋体" w:hAnsi="宋体" w:eastAsia="宋体" w:cs="宋体"/>
                <w:b/>
                <w:bCs/>
                <w:kern w:val="0"/>
                <w:sz w:val="20"/>
                <w:szCs w:val="20"/>
              </w:rPr>
              <w:t>地区名称</w:t>
            </w:r>
          </w:p>
        </w:tc>
        <w:tc>
          <w:tcPr>
            <w:tcW w:w="3526" w:type="dxa"/>
            <w:tcBorders>
              <w:top w:val="single" w:color="auto" w:sz="4" w:space="0"/>
              <w:left w:val="nil"/>
              <w:bottom w:val="single" w:color="auto" w:sz="4" w:space="0"/>
              <w:right w:val="single" w:color="auto" w:sz="4" w:space="0"/>
            </w:tcBorders>
            <w:shd w:val="clear" w:color="auto" w:fill="auto"/>
            <w:noWrap/>
            <w:vAlign w:val="center"/>
          </w:tcPr>
          <w:p w14:paraId="17DBD346">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0"/>
                <w:szCs w:val="20"/>
              </w:rPr>
            </w:pPr>
            <w:r>
              <w:rPr>
                <w:rFonts w:hint="eastAsia" w:ascii="宋体" w:hAnsi="宋体" w:eastAsia="宋体" w:cs="宋体"/>
                <w:b/>
                <w:bCs/>
                <w:kern w:val="0"/>
                <w:sz w:val="20"/>
                <w:szCs w:val="20"/>
              </w:rPr>
              <w:t>专项</w:t>
            </w:r>
            <w:r>
              <w:rPr>
                <w:rFonts w:hint="default" w:ascii="宋体" w:hAnsi="宋体" w:eastAsia="宋体" w:cs="宋体"/>
                <w:b/>
                <w:bCs/>
                <w:kern w:val="0"/>
                <w:sz w:val="20"/>
                <w:szCs w:val="20"/>
              </w:rPr>
              <w:t>补助</w:t>
            </w:r>
          </w:p>
        </w:tc>
        <w:tc>
          <w:tcPr>
            <w:tcW w:w="2172" w:type="dxa"/>
            <w:tcBorders>
              <w:top w:val="single" w:color="auto" w:sz="4" w:space="0"/>
              <w:left w:val="nil"/>
              <w:bottom w:val="single" w:color="auto" w:sz="4" w:space="0"/>
              <w:right w:val="single" w:color="auto" w:sz="4" w:space="0"/>
            </w:tcBorders>
            <w:shd w:val="clear" w:color="auto" w:fill="auto"/>
            <w:noWrap/>
            <w:vAlign w:val="center"/>
          </w:tcPr>
          <w:p w14:paraId="74541708">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0"/>
                <w:szCs w:val="20"/>
              </w:rPr>
            </w:pPr>
            <w:r>
              <w:rPr>
                <w:rFonts w:hint="eastAsia" w:ascii="宋体" w:hAnsi="宋体" w:eastAsia="宋体" w:cs="宋体"/>
                <w:b/>
                <w:bCs/>
                <w:kern w:val="0"/>
                <w:sz w:val="20"/>
                <w:szCs w:val="20"/>
              </w:rPr>
              <w:t>合计</w:t>
            </w:r>
          </w:p>
        </w:tc>
      </w:tr>
      <w:tr w14:paraId="4227BC2E">
        <w:tblPrEx>
          <w:tblCellMar>
            <w:top w:w="0" w:type="dxa"/>
            <w:left w:w="108" w:type="dxa"/>
            <w:bottom w:w="0" w:type="dxa"/>
            <w:right w:w="108" w:type="dxa"/>
          </w:tblCellMar>
        </w:tblPrEx>
        <w:trPr>
          <w:trHeight w:val="426" w:hRule="atLeast"/>
        </w:trPr>
        <w:tc>
          <w:tcPr>
            <w:tcW w:w="2630" w:type="dxa"/>
            <w:tcBorders>
              <w:top w:val="nil"/>
              <w:left w:val="single" w:color="auto" w:sz="4" w:space="0"/>
              <w:bottom w:val="single" w:color="auto" w:sz="4" w:space="0"/>
              <w:right w:val="single" w:color="auto" w:sz="4" w:space="0"/>
            </w:tcBorders>
            <w:shd w:val="clear" w:color="auto" w:fill="auto"/>
            <w:noWrap/>
            <w:vAlign w:val="center"/>
          </w:tcPr>
          <w:p w14:paraId="307FC78A">
            <w:pPr>
              <w:keepNext w:val="0"/>
              <w:keepLines w:val="0"/>
              <w:widowControl/>
              <w:suppressLineNumbers w:val="0"/>
              <w:spacing w:before="0" w:beforeAutospacing="0" w:after="0" w:afterAutospacing="0"/>
              <w:ind w:left="0" w:right="0"/>
              <w:rPr>
                <w:rFonts w:hint="default" w:ascii="宋体" w:hAnsi="宋体" w:eastAsia="宋体" w:cs="宋体"/>
                <w:kern w:val="0"/>
                <w:sz w:val="24"/>
                <w:szCs w:val="24"/>
              </w:rPr>
            </w:pPr>
            <w:r>
              <w:rPr>
                <w:rFonts w:hint="eastAsia" w:ascii="宋体" w:hAnsi="宋体" w:eastAsia="宋体" w:cs="宋体"/>
                <w:i w:val="0"/>
                <w:iCs w:val="0"/>
                <w:color w:val="000000"/>
                <w:kern w:val="0"/>
                <w:sz w:val="20"/>
                <w:szCs w:val="20"/>
                <w:u w:val="none"/>
                <w:lang w:val="en-US" w:eastAsia="zh-CN" w:bidi="ar"/>
              </w:rPr>
              <w:t>东安县人民政府</w:t>
            </w:r>
          </w:p>
        </w:tc>
        <w:tc>
          <w:tcPr>
            <w:tcW w:w="3526" w:type="dxa"/>
            <w:tcBorders>
              <w:top w:val="nil"/>
              <w:left w:val="nil"/>
              <w:bottom w:val="single" w:color="auto" w:sz="4" w:space="0"/>
              <w:right w:val="single" w:color="auto" w:sz="4" w:space="0"/>
            </w:tcBorders>
            <w:shd w:val="clear" w:color="auto" w:fill="auto"/>
            <w:noWrap/>
            <w:vAlign w:val="center"/>
          </w:tcPr>
          <w:p w14:paraId="328C4058">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del w:id="17260" w:author="Administrator" w:date="2024-08-17T06:42:40Z">
              <w:r>
                <w:rPr>
                  <w:rFonts w:hint="eastAsia" w:ascii="宋体" w:hAnsi="宋体" w:eastAsia="宋体" w:cs="宋体"/>
                  <w:i w:val="0"/>
                  <w:iCs w:val="0"/>
                  <w:color w:val="000000"/>
                  <w:kern w:val="0"/>
                  <w:sz w:val="20"/>
                  <w:szCs w:val="20"/>
                  <w:u w:val="none"/>
                  <w:lang w:val="en-US" w:eastAsia="zh-CN" w:bidi="ar"/>
                </w:rPr>
                <w:delText>2,895</w:delText>
              </w:r>
            </w:del>
            <w:ins w:id="17261" w:author="Administrator" w:date="2024-08-17T06:42:40Z">
              <w:r>
                <w:rPr>
                  <w:rFonts w:hint="eastAsia" w:ascii="宋体" w:hAnsi="宋体" w:eastAsia="宋体" w:cs="宋体"/>
                  <w:i w:val="0"/>
                  <w:color w:val="000000"/>
                  <w:kern w:val="0"/>
                  <w:sz w:val="20"/>
                  <w:szCs w:val="20"/>
                  <w:u w:val="none"/>
                  <w:lang w:val="en-US" w:eastAsia="zh-CN" w:bidi="ar"/>
                </w:rPr>
                <w:t>2,192</w:t>
              </w:r>
            </w:ins>
          </w:p>
        </w:tc>
        <w:tc>
          <w:tcPr>
            <w:tcW w:w="2172" w:type="dxa"/>
            <w:tcBorders>
              <w:top w:val="nil"/>
              <w:left w:val="nil"/>
              <w:bottom w:val="single" w:color="auto" w:sz="4" w:space="0"/>
              <w:right w:val="single" w:color="auto" w:sz="4" w:space="0"/>
            </w:tcBorders>
            <w:shd w:val="clear" w:color="auto" w:fill="auto"/>
            <w:noWrap/>
            <w:vAlign w:val="center"/>
          </w:tcPr>
          <w:p w14:paraId="001D70F6">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kern w:val="0"/>
                <w:sz w:val="24"/>
                <w:szCs w:val="24"/>
              </w:rPr>
            </w:pPr>
            <w:del w:id="17262" w:author="Administrator" w:date="2024-08-17T06:42:45Z">
              <w:r>
                <w:rPr>
                  <w:rFonts w:hint="eastAsia" w:ascii="宋体" w:hAnsi="宋体" w:eastAsia="宋体" w:cs="宋体"/>
                  <w:i w:val="0"/>
                  <w:iCs w:val="0"/>
                  <w:color w:val="000000"/>
                  <w:kern w:val="0"/>
                  <w:sz w:val="20"/>
                  <w:szCs w:val="20"/>
                  <w:u w:val="none"/>
                  <w:lang w:val="en-US" w:eastAsia="zh-CN" w:bidi="ar"/>
                </w:rPr>
                <w:delText>2,895</w:delText>
              </w:r>
            </w:del>
            <w:ins w:id="17263" w:author="Administrator" w:date="2024-08-17T06:42:45Z">
              <w:r>
                <w:rPr>
                  <w:rFonts w:hint="eastAsia" w:ascii="宋体" w:hAnsi="宋体" w:eastAsia="宋体" w:cs="宋体"/>
                  <w:i w:val="0"/>
                  <w:color w:val="000000"/>
                  <w:kern w:val="0"/>
                  <w:sz w:val="20"/>
                  <w:szCs w:val="20"/>
                  <w:u w:val="none"/>
                  <w:lang w:val="en-US" w:eastAsia="zh-CN" w:bidi="ar"/>
                </w:rPr>
                <w:t>2,192</w:t>
              </w:r>
            </w:ins>
          </w:p>
        </w:tc>
      </w:tr>
      <w:tr w14:paraId="79F4E655">
        <w:tblPrEx>
          <w:tblCellMar>
            <w:top w:w="0" w:type="dxa"/>
            <w:left w:w="108" w:type="dxa"/>
            <w:bottom w:w="0" w:type="dxa"/>
            <w:right w:w="108" w:type="dxa"/>
          </w:tblCellMar>
        </w:tblPrEx>
        <w:trPr>
          <w:trHeight w:val="426" w:hRule="atLeast"/>
        </w:trPr>
        <w:tc>
          <w:tcPr>
            <w:tcW w:w="2630" w:type="dxa"/>
            <w:tcBorders>
              <w:top w:val="nil"/>
              <w:left w:val="single" w:color="auto" w:sz="4" w:space="0"/>
              <w:bottom w:val="single" w:color="auto" w:sz="4" w:space="0"/>
              <w:right w:val="nil"/>
            </w:tcBorders>
            <w:shd w:val="clear" w:color="auto" w:fill="auto"/>
            <w:noWrap/>
            <w:vAlign w:val="center"/>
          </w:tcPr>
          <w:p w14:paraId="6465245D">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i w:val="0"/>
                <w:iCs w:val="0"/>
                <w:color w:val="000000"/>
                <w:kern w:val="0"/>
                <w:sz w:val="20"/>
                <w:szCs w:val="20"/>
                <w:u w:val="none"/>
                <w:lang w:val="en-US" w:eastAsia="zh-CN" w:bidi="ar"/>
              </w:rPr>
              <w:t>政府性基金支出</w:t>
            </w:r>
          </w:p>
        </w:tc>
        <w:tc>
          <w:tcPr>
            <w:tcW w:w="3526" w:type="dxa"/>
            <w:tcBorders>
              <w:top w:val="nil"/>
              <w:left w:val="single" w:color="auto" w:sz="4" w:space="0"/>
              <w:bottom w:val="single" w:color="auto" w:sz="4" w:space="0"/>
              <w:right w:val="single" w:color="auto" w:sz="4" w:space="0"/>
            </w:tcBorders>
            <w:shd w:val="clear" w:color="auto" w:fill="auto"/>
            <w:noWrap/>
            <w:vAlign w:val="center"/>
          </w:tcPr>
          <w:p w14:paraId="6B417374">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del w:id="17264" w:author="Administrator" w:date="2024-08-17T06:42:40Z">
              <w:r>
                <w:rPr>
                  <w:rFonts w:hint="eastAsia" w:ascii="宋体" w:hAnsi="宋体" w:eastAsia="宋体" w:cs="宋体"/>
                  <w:i w:val="0"/>
                  <w:iCs w:val="0"/>
                  <w:color w:val="000000"/>
                  <w:kern w:val="0"/>
                  <w:sz w:val="20"/>
                  <w:szCs w:val="20"/>
                  <w:u w:val="none"/>
                  <w:lang w:val="en-US" w:eastAsia="zh-CN" w:bidi="ar"/>
                </w:rPr>
                <w:delText>2,895</w:delText>
              </w:r>
            </w:del>
            <w:ins w:id="17265" w:author="Administrator" w:date="2024-08-17T06:42:40Z">
              <w:r>
                <w:rPr>
                  <w:rFonts w:hint="eastAsia" w:ascii="宋体" w:hAnsi="宋体" w:eastAsia="宋体" w:cs="宋体"/>
                  <w:i w:val="0"/>
                  <w:color w:val="000000"/>
                  <w:kern w:val="0"/>
                  <w:sz w:val="20"/>
                  <w:szCs w:val="20"/>
                  <w:u w:val="none"/>
                  <w:lang w:val="en-US" w:eastAsia="zh-CN" w:bidi="ar"/>
                </w:rPr>
                <w:t>2,192</w:t>
              </w:r>
            </w:ins>
          </w:p>
        </w:tc>
        <w:tc>
          <w:tcPr>
            <w:tcW w:w="2172" w:type="dxa"/>
            <w:tcBorders>
              <w:top w:val="nil"/>
              <w:left w:val="nil"/>
              <w:bottom w:val="single" w:color="auto" w:sz="4" w:space="0"/>
              <w:right w:val="single" w:color="auto" w:sz="4" w:space="0"/>
            </w:tcBorders>
            <w:shd w:val="clear" w:color="auto" w:fill="auto"/>
            <w:noWrap/>
            <w:vAlign w:val="center"/>
          </w:tcPr>
          <w:p w14:paraId="0DFBA4A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kern w:val="0"/>
                <w:sz w:val="24"/>
                <w:szCs w:val="24"/>
              </w:rPr>
            </w:pPr>
            <w:del w:id="17266" w:author="Administrator" w:date="2024-08-17T06:42:45Z">
              <w:r>
                <w:rPr>
                  <w:rFonts w:hint="eastAsia" w:ascii="宋体" w:hAnsi="宋体" w:eastAsia="宋体" w:cs="宋体"/>
                  <w:i w:val="0"/>
                  <w:iCs w:val="0"/>
                  <w:color w:val="000000"/>
                  <w:kern w:val="0"/>
                  <w:sz w:val="20"/>
                  <w:szCs w:val="20"/>
                  <w:u w:val="none"/>
                  <w:lang w:val="en-US" w:eastAsia="zh-CN" w:bidi="ar"/>
                </w:rPr>
                <w:delText>2,895</w:delText>
              </w:r>
            </w:del>
            <w:ins w:id="17267" w:author="Administrator" w:date="2024-08-17T06:42:45Z">
              <w:r>
                <w:rPr>
                  <w:rFonts w:hint="eastAsia" w:ascii="宋体" w:hAnsi="宋体" w:eastAsia="宋体" w:cs="宋体"/>
                  <w:i w:val="0"/>
                  <w:color w:val="000000"/>
                  <w:kern w:val="0"/>
                  <w:sz w:val="20"/>
                  <w:szCs w:val="20"/>
                  <w:u w:val="none"/>
                  <w:lang w:val="en-US" w:eastAsia="zh-CN" w:bidi="ar"/>
                </w:rPr>
                <w:t>2,192</w:t>
              </w:r>
            </w:ins>
          </w:p>
        </w:tc>
      </w:tr>
    </w:tbl>
    <w:p w14:paraId="403811ED">
      <w:pPr>
        <w:pStyle w:val="8"/>
        <w:widowControl/>
        <w:numPr>
          <w:ilvl w:val="-1"/>
          <w:numId w:val="0"/>
        </w:numPr>
        <w:ind w:left="210" w:leftChars="0" w:firstLine="0" w:firstLineChars="0"/>
        <w:jc w:val="left"/>
        <w:outlineLvl w:val="9"/>
        <w:rPr>
          <w:ins w:id="17269" w:author="WPS_1675132163" w:date="2024-09-29T10:40:52Z"/>
          <w:rFonts w:ascii="仿宋" w:hAnsi="仿宋" w:eastAsia="仿宋"/>
          <w:sz w:val="32"/>
          <w:highlight w:val="none"/>
        </w:rPr>
        <w:pPrChange w:id="17268" w:author="WPS_1675132163" w:date="2024-09-29T10:40:56Z">
          <w:pPr>
            <w:pStyle w:val="8"/>
            <w:widowControl/>
            <w:numPr>
              <w:ilvl w:val="0"/>
              <w:numId w:val="8"/>
            </w:numPr>
            <w:ind w:left="210" w:leftChars="0" w:firstLine="0" w:firstLineChars="0"/>
            <w:jc w:val="left"/>
            <w:outlineLvl w:val="0"/>
          </w:pPr>
        </w:pPrChange>
      </w:pPr>
    </w:p>
    <w:p w14:paraId="3DDC23CB">
      <w:pPr>
        <w:pStyle w:val="8"/>
        <w:widowControl/>
        <w:numPr>
          <w:ilvl w:val="0"/>
          <w:numId w:val="8"/>
        </w:numPr>
        <w:ind w:left="210" w:leftChars="0" w:firstLine="0" w:firstLineChars="0"/>
        <w:jc w:val="left"/>
        <w:outlineLvl w:val="0"/>
        <w:rPr>
          <w:ins w:id="17270" w:author="WPS_1675132163" w:date="2024-09-29T10:40:50Z"/>
          <w:rFonts w:ascii="仿宋" w:hAnsi="仿宋" w:eastAsia="仿宋"/>
          <w:sz w:val="32"/>
          <w:highlight w:val="none"/>
        </w:rPr>
      </w:pPr>
      <w:ins w:id="17271" w:author="WPS_1675132163" w:date="2024-09-29T10:40:50Z">
        <w:bookmarkStart w:id="57" w:name="_Toc4743"/>
        <w:bookmarkStart w:id="58" w:name="_Toc17312"/>
        <w:r>
          <w:rPr>
            <w:rFonts w:hint="eastAsia" w:ascii="仿宋" w:hAnsi="仿宋" w:eastAsia="仿宋"/>
            <w:sz w:val="32"/>
            <w:highlight w:val="none"/>
          </w:rPr>
          <w:t>202</w:t>
        </w:r>
      </w:ins>
      <w:ins w:id="17272" w:author="WPS_1675132163" w:date="2024-09-29T10:40:50Z">
        <w:r>
          <w:rPr>
            <w:rFonts w:hint="eastAsia" w:ascii="仿宋" w:hAnsi="仿宋" w:eastAsia="仿宋"/>
            <w:sz w:val="32"/>
            <w:highlight w:val="none"/>
            <w:lang w:val="en-US" w:eastAsia="zh-CN"/>
          </w:rPr>
          <w:t>3</w:t>
        </w:r>
      </w:ins>
      <w:ins w:id="17273" w:author="WPS_1675132163" w:date="2024-09-29T10:40:50Z">
        <w:r>
          <w:rPr>
            <w:rFonts w:hint="eastAsia" w:ascii="仿宋" w:hAnsi="仿宋" w:eastAsia="仿宋"/>
            <w:sz w:val="32"/>
            <w:highlight w:val="none"/>
          </w:rPr>
          <w:t>年</w:t>
        </w:r>
      </w:ins>
      <w:ins w:id="17274" w:author="WPS_1675132163" w:date="2024-09-29T10:42:18Z">
        <w:r>
          <w:rPr>
            <w:rFonts w:hint="eastAsia" w:ascii="仿宋" w:hAnsi="仿宋" w:eastAsia="仿宋"/>
            <w:b w:val="0"/>
            <w:sz w:val="32"/>
            <w:szCs w:val="24"/>
            <w:highlight w:val="none"/>
            <w:rPrChange w:id="17275" w:author="WPS_1675132163" w:date="2024-09-29T10:42:24Z">
              <w:rPr>
                <w:rFonts w:hint="eastAsia" w:asciiTheme="minorEastAsia" w:hAnsiTheme="minorEastAsia" w:eastAsiaTheme="minorEastAsia"/>
                <w:b/>
                <w:sz w:val="36"/>
                <w:szCs w:val="36"/>
                <w:highlight w:val="yellow"/>
              </w:rPr>
            </w:rPrChange>
          </w:rPr>
          <w:t>东安县</w:t>
        </w:r>
      </w:ins>
      <w:ins w:id="17276" w:author="WPS_1675132163" w:date="2024-09-29T10:42:33Z">
        <w:r>
          <w:rPr>
            <w:rFonts w:hint="eastAsia" w:ascii="仿宋" w:hAnsi="仿宋" w:eastAsia="仿宋"/>
            <w:b w:val="0"/>
            <w:sz w:val="32"/>
            <w:szCs w:val="24"/>
            <w:highlight w:val="none"/>
            <w:lang w:val="en-US" w:eastAsia="zh-CN"/>
          </w:rPr>
          <w:t>专项</w:t>
        </w:r>
      </w:ins>
      <w:ins w:id="17277" w:author="WPS_1675132163" w:date="2024-09-29T10:42:18Z">
        <w:r>
          <w:rPr>
            <w:rFonts w:hint="eastAsia" w:ascii="仿宋" w:hAnsi="仿宋" w:eastAsia="仿宋"/>
            <w:b w:val="0"/>
            <w:sz w:val="32"/>
            <w:szCs w:val="24"/>
            <w:highlight w:val="none"/>
            <w:lang w:val="en-US" w:eastAsia="zh-CN"/>
            <w:rPrChange w:id="17278" w:author="WPS_1675132163" w:date="2024-09-29T10:42:24Z">
              <w:rPr>
                <w:rFonts w:hint="eastAsia" w:asciiTheme="minorEastAsia" w:hAnsiTheme="minorEastAsia" w:eastAsiaTheme="minorEastAsia"/>
                <w:b/>
                <w:sz w:val="36"/>
                <w:szCs w:val="36"/>
                <w:highlight w:val="yellow"/>
                <w:lang w:val="en-US" w:eastAsia="zh-CN"/>
              </w:rPr>
            </w:rPrChange>
          </w:rPr>
          <w:t>债务限额和余额</w:t>
        </w:r>
      </w:ins>
      <w:ins w:id="17279" w:author="WPS_1675132163" w:date="2024-09-29T10:42:18Z">
        <w:r>
          <w:rPr>
            <w:rFonts w:hint="eastAsia" w:ascii="仿宋" w:hAnsi="仿宋" w:eastAsia="仿宋"/>
            <w:b w:val="0"/>
            <w:sz w:val="32"/>
            <w:szCs w:val="24"/>
            <w:highlight w:val="none"/>
            <w:rPrChange w:id="17280" w:author="WPS_1675132163" w:date="2024-09-29T10:42:24Z">
              <w:rPr>
                <w:rFonts w:hint="eastAsia" w:asciiTheme="minorEastAsia" w:hAnsiTheme="minorEastAsia" w:eastAsiaTheme="minorEastAsia"/>
                <w:b/>
                <w:sz w:val="36"/>
                <w:szCs w:val="36"/>
                <w:highlight w:val="yellow"/>
              </w:rPr>
            </w:rPrChange>
          </w:rPr>
          <w:t>情况表</w:t>
        </w:r>
        <w:bookmarkEnd w:id="57"/>
        <w:bookmarkEnd w:id="58"/>
      </w:ins>
    </w:p>
    <w:p w14:paraId="20DEBBD9">
      <w:pPr>
        <w:jc w:val="center"/>
        <w:rPr>
          <w:ins w:id="17281" w:author="WPS_1675132163" w:date="2024-09-29T10:41:41Z"/>
          <w:rFonts w:hint="eastAsia" w:asciiTheme="minorEastAsia" w:hAnsiTheme="minorEastAsia" w:eastAsiaTheme="minorEastAsia"/>
          <w:b/>
          <w:sz w:val="36"/>
          <w:szCs w:val="36"/>
          <w:highlight w:val="none"/>
        </w:rPr>
      </w:pPr>
      <w:ins w:id="17282" w:author="WPS_1675132163" w:date="2024-09-29T10:41:41Z">
        <w:r>
          <w:rPr>
            <w:rFonts w:asciiTheme="minorEastAsia" w:hAnsiTheme="minorEastAsia"/>
            <w:b/>
            <w:sz w:val="36"/>
            <w:szCs w:val="36"/>
            <w:highlight w:val="none"/>
          </w:rPr>
          <w:t>202</w:t>
        </w:r>
      </w:ins>
      <w:ins w:id="17283" w:author="WPS_1675132163" w:date="2024-09-29T10:41:41Z">
        <w:r>
          <w:rPr>
            <w:rFonts w:hint="eastAsia" w:asciiTheme="minorEastAsia" w:hAnsiTheme="minorEastAsia"/>
            <w:b/>
            <w:sz w:val="36"/>
            <w:szCs w:val="36"/>
            <w:highlight w:val="none"/>
            <w:lang w:val="en-US" w:eastAsia="zh-CN"/>
          </w:rPr>
          <w:t>3</w:t>
        </w:r>
      </w:ins>
      <w:ins w:id="17284" w:author="WPS_1675132163" w:date="2024-09-29T10:41:41Z">
        <w:r>
          <w:rPr>
            <w:rFonts w:asciiTheme="minorEastAsia" w:hAnsiTheme="minorEastAsia"/>
            <w:b/>
            <w:sz w:val="36"/>
            <w:szCs w:val="36"/>
            <w:highlight w:val="none"/>
          </w:rPr>
          <w:t>年</w:t>
        </w:r>
      </w:ins>
      <w:ins w:id="17285" w:author="WPS_1675132163" w:date="2024-09-29T10:41:41Z">
        <w:r>
          <w:rPr>
            <w:rFonts w:hint="eastAsia" w:asciiTheme="minorEastAsia" w:hAnsiTheme="minorEastAsia" w:eastAsiaTheme="minorEastAsia"/>
            <w:b/>
            <w:sz w:val="36"/>
            <w:szCs w:val="36"/>
            <w:highlight w:val="none"/>
          </w:rPr>
          <w:t>东安县</w:t>
        </w:r>
      </w:ins>
      <w:ins w:id="17286" w:author="WPS_1675132163" w:date="2024-09-29T10:41:41Z">
        <w:r>
          <w:rPr>
            <w:rFonts w:hint="eastAsia" w:asciiTheme="minorEastAsia" w:hAnsiTheme="minorEastAsia" w:eastAsiaTheme="minorEastAsia"/>
            <w:b/>
            <w:sz w:val="36"/>
            <w:szCs w:val="36"/>
            <w:highlight w:val="none"/>
            <w:lang w:val="en-US" w:eastAsia="zh-CN"/>
          </w:rPr>
          <w:t>一般债务限额和余额</w:t>
        </w:r>
      </w:ins>
      <w:ins w:id="17287" w:author="WPS_1675132163" w:date="2024-09-29T10:41:41Z">
        <w:r>
          <w:rPr>
            <w:rFonts w:hint="eastAsia" w:asciiTheme="minorEastAsia" w:hAnsiTheme="minorEastAsia" w:eastAsiaTheme="minorEastAsia"/>
            <w:b/>
            <w:sz w:val="36"/>
            <w:szCs w:val="36"/>
            <w:highlight w:val="none"/>
          </w:rPr>
          <w:t>情况表</w:t>
        </w:r>
      </w:ins>
    </w:p>
    <w:p w14:paraId="12991E98">
      <w:pPr>
        <w:jc w:val="right"/>
        <w:rPr>
          <w:ins w:id="17288" w:author="WPS_1675132163" w:date="2024-09-29T10:41:41Z"/>
          <w:rFonts w:hint="eastAsia" w:asciiTheme="minorEastAsia" w:hAnsiTheme="minorEastAsia"/>
          <w:b/>
          <w:sz w:val="36"/>
          <w:szCs w:val="36"/>
          <w:highlight w:val="yellow"/>
        </w:rPr>
      </w:pPr>
      <w:ins w:id="17289" w:author="WPS_1675132163" w:date="2024-09-29T10:41:41Z">
        <w:r>
          <w:rPr/>
          <w:t>单位</w:t>
        </w:r>
      </w:ins>
      <w:ins w:id="17290" w:author="WPS_1675132163" w:date="2024-09-29T10:41:41Z">
        <w:r>
          <w:rPr>
            <w:rFonts w:hint="eastAsia"/>
          </w:rPr>
          <w:t>：</w:t>
        </w:r>
      </w:ins>
      <w:ins w:id="17291" w:author="WPS_1675132163" w:date="2024-09-29T10:41:41Z">
        <w:r>
          <w:rPr/>
          <w:t>万元</w:t>
        </w:r>
      </w:ins>
    </w:p>
    <w:tbl>
      <w:tblPr>
        <w:tblStyle w:val="6"/>
        <w:tblpPr w:leftFromText="180" w:rightFromText="180" w:vertAnchor="text" w:horzAnchor="page" w:tblpX="1886" w:tblpY="296"/>
        <w:tblOverlap w:val="never"/>
        <w:tblW w:w="832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2340"/>
        <w:gridCol w:w="1992"/>
        <w:gridCol w:w="3996"/>
      </w:tblGrid>
      <w:tr w14:paraId="05A60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3" w:hRule="atLeast"/>
          <w:ins w:id="17292" w:author="WPS_1675132163" w:date="2024-09-29T10:41:41Z"/>
        </w:trPr>
        <w:tc>
          <w:tcPr>
            <w:tcW w:w="2340" w:type="dxa"/>
            <w:tcBorders>
              <w:tl2br w:val="nil"/>
              <w:tr2bl w:val="nil"/>
            </w:tcBorders>
            <w:shd w:val="clear" w:color="auto" w:fill="auto"/>
            <w:noWrap/>
            <w:vAlign w:val="center"/>
          </w:tcPr>
          <w:p w14:paraId="62672861">
            <w:pPr>
              <w:widowControl/>
              <w:jc w:val="center"/>
              <w:rPr>
                <w:ins w:id="17293" w:author="WPS_1675132163" w:date="2024-09-29T10:41:41Z"/>
                <w:rFonts w:hint="eastAsia" w:ascii="黑体" w:hAnsi="黑体" w:eastAsia="黑体" w:cs="宋体"/>
                <w:b/>
                <w:bCs/>
                <w:i w:val="0"/>
                <w:iCs w:val="0"/>
                <w:kern w:val="0"/>
                <w:sz w:val="24"/>
                <w:szCs w:val="24"/>
                <w:u w:val="none"/>
              </w:rPr>
            </w:pPr>
          </w:p>
        </w:tc>
        <w:tc>
          <w:tcPr>
            <w:tcW w:w="1992" w:type="dxa"/>
            <w:tcBorders>
              <w:tl2br w:val="nil"/>
              <w:tr2bl w:val="nil"/>
            </w:tcBorders>
            <w:shd w:val="clear" w:color="auto" w:fill="auto"/>
            <w:noWrap/>
            <w:vAlign w:val="center"/>
          </w:tcPr>
          <w:p w14:paraId="32B185D4">
            <w:pPr>
              <w:keepNext w:val="0"/>
              <w:keepLines w:val="0"/>
              <w:widowControl/>
              <w:suppressLineNumbers w:val="0"/>
              <w:jc w:val="center"/>
              <w:textAlignment w:val="auto"/>
              <w:rPr>
                <w:ins w:id="17294" w:author="WPS_1675132163" w:date="2024-09-29T10:41:41Z"/>
                <w:rFonts w:hint="eastAsia" w:ascii="黑体" w:hAnsi="黑体" w:eastAsia="黑体" w:cs="宋体"/>
                <w:b/>
                <w:bCs/>
                <w:i w:val="0"/>
                <w:iCs w:val="0"/>
                <w:kern w:val="0"/>
                <w:sz w:val="24"/>
                <w:szCs w:val="24"/>
                <w:u w:val="none"/>
              </w:rPr>
            </w:pPr>
            <w:ins w:id="17295" w:author="WPS_1675132163" w:date="2024-09-29T10:41:41Z">
              <w:r>
                <w:rPr>
                  <w:rFonts w:hint="eastAsia" w:ascii="黑体" w:hAnsi="黑体" w:eastAsia="黑体" w:cs="宋体"/>
                  <w:b/>
                  <w:bCs/>
                  <w:i w:val="0"/>
                  <w:iCs w:val="0"/>
                  <w:kern w:val="0"/>
                  <w:sz w:val="24"/>
                  <w:szCs w:val="24"/>
                  <w:u w:val="none"/>
                  <w:lang w:val="en-US" w:eastAsia="zh-CN" w:bidi="ar"/>
                </w:rPr>
                <w:t>债务限额</w:t>
              </w:r>
            </w:ins>
          </w:p>
        </w:tc>
        <w:tc>
          <w:tcPr>
            <w:tcW w:w="3996" w:type="dxa"/>
            <w:tcBorders>
              <w:tl2br w:val="nil"/>
              <w:tr2bl w:val="nil"/>
            </w:tcBorders>
            <w:shd w:val="clear" w:color="auto" w:fill="auto"/>
            <w:noWrap/>
            <w:vAlign w:val="center"/>
          </w:tcPr>
          <w:p w14:paraId="734C12E6">
            <w:pPr>
              <w:keepNext w:val="0"/>
              <w:keepLines w:val="0"/>
              <w:widowControl/>
              <w:suppressLineNumbers w:val="0"/>
              <w:jc w:val="center"/>
              <w:textAlignment w:val="auto"/>
              <w:rPr>
                <w:ins w:id="17296" w:author="WPS_1675132163" w:date="2024-09-29T10:41:41Z"/>
                <w:rFonts w:hint="eastAsia" w:ascii="黑体" w:hAnsi="黑体" w:eastAsia="黑体" w:cs="宋体"/>
                <w:b/>
                <w:bCs/>
                <w:i w:val="0"/>
                <w:iCs w:val="0"/>
                <w:kern w:val="0"/>
                <w:sz w:val="24"/>
                <w:szCs w:val="24"/>
                <w:u w:val="none"/>
              </w:rPr>
            </w:pPr>
            <w:ins w:id="17297" w:author="WPS_1675132163" w:date="2024-09-29T10:41:41Z">
              <w:r>
                <w:rPr>
                  <w:rFonts w:hint="eastAsia" w:ascii="黑体" w:hAnsi="黑体" w:eastAsia="黑体" w:cs="宋体"/>
                  <w:b/>
                  <w:bCs/>
                  <w:i w:val="0"/>
                  <w:iCs w:val="0"/>
                  <w:kern w:val="0"/>
                  <w:sz w:val="24"/>
                  <w:szCs w:val="24"/>
                  <w:u w:val="none"/>
                  <w:lang w:val="en-US" w:eastAsia="zh-CN" w:bidi="ar"/>
                </w:rPr>
                <w:t>债务余额（决算数）</w:t>
              </w:r>
            </w:ins>
          </w:p>
        </w:tc>
      </w:tr>
      <w:tr w14:paraId="594D5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3" w:hRule="atLeast"/>
          <w:ins w:id="17298" w:author="WPS_1675132163" w:date="2024-09-29T10:41:41Z"/>
        </w:trPr>
        <w:tc>
          <w:tcPr>
            <w:tcW w:w="2340" w:type="dxa"/>
            <w:tcBorders>
              <w:tl2br w:val="nil"/>
              <w:tr2bl w:val="nil"/>
            </w:tcBorders>
            <w:shd w:val="clear" w:color="auto" w:fill="auto"/>
            <w:noWrap/>
            <w:vAlign w:val="center"/>
          </w:tcPr>
          <w:p w14:paraId="5851DE8E">
            <w:pPr>
              <w:keepNext w:val="0"/>
              <w:keepLines w:val="0"/>
              <w:widowControl/>
              <w:suppressLineNumbers w:val="0"/>
              <w:jc w:val="center"/>
              <w:textAlignment w:val="auto"/>
              <w:rPr>
                <w:ins w:id="17299" w:author="WPS_1675132163" w:date="2024-09-29T10:41:41Z"/>
                <w:rFonts w:hint="eastAsia" w:ascii="宋体" w:hAnsi="宋体" w:eastAsia="宋体" w:cs="宋体"/>
                <w:i w:val="0"/>
                <w:iCs w:val="0"/>
                <w:kern w:val="0"/>
                <w:sz w:val="24"/>
                <w:szCs w:val="24"/>
                <w:u w:val="none"/>
              </w:rPr>
            </w:pPr>
            <w:ins w:id="17300" w:author="WPS_1675132163" w:date="2024-09-29T10:42:39Z">
              <w:r>
                <w:rPr>
                  <w:rFonts w:hint="eastAsia" w:ascii="宋体" w:hAnsi="宋体" w:eastAsia="宋体" w:cs="宋体"/>
                  <w:i w:val="0"/>
                  <w:iCs w:val="0"/>
                  <w:kern w:val="0"/>
                  <w:sz w:val="24"/>
                  <w:szCs w:val="24"/>
                  <w:u w:val="none"/>
                  <w:lang w:val="en-US" w:eastAsia="zh-CN" w:bidi="ar"/>
                </w:rPr>
                <w:t>专项</w:t>
              </w:r>
            </w:ins>
            <w:ins w:id="17301" w:author="WPS_1675132163" w:date="2024-09-29T10:41:41Z">
              <w:r>
                <w:rPr>
                  <w:rFonts w:hint="eastAsia" w:ascii="宋体" w:hAnsi="宋体" w:eastAsia="宋体" w:cs="宋体"/>
                  <w:i w:val="0"/>
                  <w:iCs w:val="0"/>
                  <w:kern w:val="0"/>
                  <w:sz w:val="24"/>
                  <w:szCs w:val="24"/>
                  <w:u w:val="none"/>
                  <w:lang w:val="en-US" w:eastAsia="zh-CN" w:bidi="ar"/>
                </w:rPr>
                <w:t>债务</w:t>
              </w:r>
            </w:ins>
          </w:p>
        </w:tc>
        <w:tc>
          <w:tcPr>
            <w:tcW w:w="1992" w:type="dxa"/>
            <w:tcBorders>
              <w:tl2br w:val="nil"/>
              <w:tr2bl w:val="nil"/>
            </w:tcBorders>
            <w:shd w:val="clear" w:color="auto" w:fill="auto"/>
            <w:noWrap/>
            <w:vAlign w:val="center"/>
          </w:tcPr>
          <w:p w14:paraId="5F56785D">
            <w:pPr>
              <w:keepNext w:val="0"/>
              <w:keepLines w:val="0"/>
              <w:widowControl/>
              <w:suppressLineNumbers w:val="0"/>
              <w:jc w:val="right"/>
              <w:textAlignment w:val="center"/>
              <w:rPr>
                <w:ins w:id="17302" w:author="WPS_1675132163" w:date="2024-09-29T10:41:41Z"/>
                <w:rFonts w:hint="eastAsia" w:ascii="宋体" w:hAnsi="宋体" w:eastAsia="宋体" w:cs="宋体"/>
                <w:i w:val="0"/>
                <w:iCs w:val="0"/>
                <w:kern w:val="0"/>
                <w:sz w:val="24"/>
                <w:szCs w:val="24"/>
                <w:u w:val="none"/>
              </w:rPr>
            </w:pPr>
            <w:r>
              <w:rPr>
                <w:rFonts w:hint="eastAsia" w:ascii="宋体" w:hAnsi="宋体" w:eastAsia="宋体" w:cs="宋体"/>
                <w:i w:val="0"/>
                <w:iCs w:val="0"/>
                <w:color w:val="000000"/>
                <w:kern w:val="0"/>
                <w:sz w:val="20"/>
                <w:szCs w:val="20"/>
                <w:u w:val="none"/>
                <w:lang w:val="en-US" w:eastAsia="zh-CN" w:bidi="ar"/>
              </w:rPr>
              <w:t>366,174</w:t>
            </w:r>
          </w:p>
        </w:tc>
        <w:tc>
          <w:tcPr>
            <w:tcW w:w="3996" w:type="dxa"/>
            <w:tcBorders>
              <w:tl2br w:val="nil"/>
              <w:tr2bl w:val="nil"/>
            </w:tcBorders>
            <w:shd w:val="clear" w:color="auto" w:fill="auto"/>
            <w:noWrap/>
            <w:vAlign w:val="center"/>
          </w:tcPr>
          <w:p w14:paraId="3ADF1F2D">
            <w:pPr>
              <w:keepNext w:val="0"/>
              <w:keepLines w:val="0"/>
              <w:widowControl/>
              <w:suppressLineNumbers w:val="0"/>
              <w:jc w:val="right"/>
              <w:textAlignment w:val="center"/>
              <w:rPr>
                <w:ins w:id="17303" w:author="WPS_1675132163" w:date="2024-09-29T10:41:41Z"/>
                <w:rFonts w:hint="default" w:ascii="宋体" w:hAnsi="宋体" w:eastAsia="宋体" w:cs="宋体"/>
                <w:i w:val="0"/>
                <w:iCs w:val="0"/>
                <w:kern w:val="0"/>
                <w:sz w:val="24"/>
                <w:szCs w:val="24"/>
                <w:u w:val="none"/>
                <w:lang w:val="en-US"/>
              </w:rPr>
            </w:pPr>
            <w:del w:id="17304" w:author="WPS_1675132163" w:date="2024-09-29T15:45:38Z">
              <w:r>
                <w:rPr>
                  <w:rFonts w:hint="default" w:ascii="宋体" w:hAnsi="宋体" w:eastAsia="宋体" w:cs="宋体"/>
                  <w:i w:val="0"/>
                  <w:iCs w:val="0"/>
                  <w:color w:val="000000"/>
                  <w:kern w:val="0"/>
                  <w:sz w:val="20"/>
                  <w:szCs w:val="20"/>
                  <w:u w:val="none"/>
                  <w:lang w:val="en-US" w:eastAsia="zh-CN" w:bidi="ar"/>
                </w:rPr>
                <w:delText>248,874</w:delText>
              </w:r>
            </w:del>
            <w:ins w:id="17305" w:author="WPS_1675132163" w:date="2024-09-29T15:45:38Z">
              <w:r>
                <w:rPr>
                  <w:rFonts w:hint="eastAsia" w:ascii="宋体" w:hAnsi="宋体" w:eastAsia="宋体" w:cs="宋体"/>
                  <w:i w:val="0"/>
                  <w:iCs w:val="0"/>
                  <w:color w:val="000000"/>
                  <w:kern w:val="0"/>
                  <w:sz w:val="20"/>
                  <w:szCs w:val="20"/>
                  <w:u w:val="none"/>
                  <w:lang w:val="en-US" w:eastAsia="zh-CN" w:bidi="ar"/>
                </w:rPr>
                <w:t>3</w:t>
              </w:r>
            </w:ins>
            <w:ins w:id="17306" w:author="WPS_1675132163" w:date="2024-09-29T15:45:40Z">
              <w:r>
                <w:rPr>
                  <w:rFonts w:hint="eastAsia" w:ascii="宋体" w:hAnsi="宋体" w:eastAsia="宋体" w:cs="宋体"/>
                  <w:i w:val="0"/>
                  <w:iCs w:val="0"/>
                  <w:color w:val="000000"/>
                  <w:kern w:val="0"/>
                  <w:sz w:val="20"/>
                  <w:szCs w:val="20"/>
                  <w:u w:val="none"/>
                  <w:lang w:val="en-US" w:eastAsia="zh-CN" w:bidi="ar"/>
                </w:rPr>
                <w:t>66</w:t>
              </w:r>
            </w:ins>
            <w:ins w:id="17307" w:author="WPS_1675132163" w:date="2024-09-29T15:45:45Z">
              <w:r>
                <w:rPr>
                  <w:rFonts w:hint="eastAsia" w:ascii="宋体" w:hAnsi="宋体" w:eastAsia="宋体" w:cs="宋体"/>
                  <w:i w:val="0"/>
                  <w:iCs w:val="0"/>
                  <w:color w:val="000000"/>
                  <w:kern w:val="0"/>
                  <w:sz w:val="20"/>
                  <w:szCs w:val="20"/>
                  <w:u w:val="none"/>
                  <w:lang w:val="en-US" w:eastAsia="zh-CN" w:bidi="ar"/>
                </w:rPr>
                <w:t>,</w:t>
              </w:r>
            </w:ins>
            <w:ins w:id="17308" w:author="WPS_1675132163" w:date="2024-09-29T15:45:40Z">
              <w:r>
                <w:rPr>
                  <w:rFonts w:hint="eastAsia" w:ascii="宋体" w:hAnsi="宋体" w:eastAsia="宋体" w:cs="宋体"/>
                  <w:i w:val="0"/>
                  <w:iCs w:val="0"/>
                  <w:color w:val="000000"/>
                  <w:kern w:val="0"/>
                  <w:sz w:val="20"/>
                  <w:szCs w:val="20"/>
                  <w:u w:val="none"/>
                  <w:lang w:val="en-US" w:eastAsia="zh-CN" w:bidi="ar"/>
                </w:rPr>
                <w:t>1</w:t>
              </w:r>
            </w:ins>
            <w:ins w:id="17309" w:author="WPS_1675132163" w:date="2024-09-29T15:45:41Z">
              <w:r>
                <w:rPr>
                  <w:rFonts w:hint="eastAsia" w:ascii="宋体" w:hAnsi="宋体" w:eastAsia="宋体" w:cs="宋体"/>
                  <w:i w:val="0"/>
                  <w:iCs w:val="0"/>
                  <w:color w:val="000000"/>
                  <w:kern w:val="0"/>
                  <w:sz w:val="20"/>
                  <w:szCs w:val="20"/>
                  <w:u w:val="none"/>
                  <w:lang w:val="en-US" w:eastAsia="zh-CN" w:bidi="ar"/>
                </w:rPr>
                <w:t>74</w:t>
              </w:r>
            </w:ins>
          </w:p>
        </w:tc>
      </w:tr>
      <w:tr w14:paraId="6FD9F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3" w:hRule="atLeast"/>
          <w:ins w:id="17310" w:author="WPS_1675132163" w:date="2024-09-29T10:41:41Z"/>
        </w:trPr>
        <w:tc>
          <w:tcPr>
            <w:tcW w:w="2340" w:type="dxa"/>
            <w:tcBorders>
              <w:tl2br w:val="nil"/>
              <w:tr2bl w:val="nil"/>
            </w:tcBorders>
            <w:shd w:val="clear" w:color="auto" w:fill="auto"/>
            <w:noWrap/>
            <w:vAlign w:val="center"/>
          </w:tcPr>
          <w:p w14:paraId="453BD0B5">
            <w:pPr>
              <w:keepNext w:val="0"/>
              <w:keepLines w:val="0"/>
              <w:widowControl/>
              <w:suppressLineNumbers w:val="0"/>
              <w:jc w:val="center"/>
              <w:textAlignment w:val="auto"/>
              <w:rPr>
                <w:ins w:id="17311" w:author="WPS_1675132163" w:date="2024-09-29T10:41:41Z"/>
                <w:rFonts w:hint="eastAsia" w:ascii="宋体" w:hAnsi="宋体" w:eastAsia="宋体" w:cs="宋体"/>
                <w:b/>
                <w:bCs/>
                <w:i w:val="0"/>
                <w:iCs w:val="0"/>
                <w:kern w:val="0"/>
                <w:sz w:val="24"/>
                <w:szCs w:val="24"/>
                <w:u w:val="none"/>
              </w:rPr>
            </w:pPr>
            <w:ins w:id="17312" w:author="WPS_1675132163" w:date="2024-09-29T10:41:41Z">
              <w:r>
                <w:rPr>
                  <w:rFonts w:hint="eastAsia" w:ascii="宋体" w:hAnsi="宋体" w:eastAsia="宋体" w:cs="宋体"/>
                  <w:b/>
                  <w:bCs/>
                  <w:i w:val="0"/>
                  <w:iCs w:val="0"/>
                  <w:kern w:val="0"/>
                  <w:sz w:val="24"/>
                  <w:szCs w:val="24"/>
                  <w:u w:val="none"/>
                  <w:lang w:val="en-US" w:eastAsia="zh-CN" w:bidi="ar"/>
                </w:rPr>
                <w:t>合计</w:t>
              </w:r>
            </w:ins>
          </w:p>
        </w:tc>
        <w:tc>
          <w:tcPr>
            <w:tcW w:w="1992" w:type="dxa"/>
            <w:tcBorders>
              <w:tl2br w:val="nil"/>
              <w:tr2bl w:val="nil"/>
            </w:tcBorders>
            <w:shd w:val="clear" w:color="auto" w:fill="auto"/>
            <w:noWrap/>
            <w:vAlign w:val="center"/>
          </w:tcPr>
          <w:p w14:paraId="0D78B425">
            <w:pPr>
              <w:keepNext w:val="0"/>
              <w:keepLines w:val="0"/>
              <w:widowControl/>
              <w:suppressLineNumbers w:val="0"/>
              <w:jc w:val="right"/>
              <w:textAlignment w:val="center"/>
              <w:rPr>
                <w:ins w:id="17313" w:author="WPS_1675132163" w:date="2024-09-29T10:41:41Z"/>
                <w:rFonts w:hint="eastAsia" w:ascii="宋体" w:hAnsi="宋体" w:eastAsia="宋体" w:cs="宋体"/>
                <w:b/>
                <w:bCs/>
                <w:i w:val="0"/>
                <w:iCs w:val="0"/>
                <w:kern w:val="0"/>
                <w:sz w:val="24"/>
                <w:szCs w:val="24"/>
                <w:u w:val="none"/>
              </w:rPr>
            </w:pPr>
            <w:r>
              <w:rPr>
                <w:rFonts w:hint="eastAsia" w:ascii="宋体" w:hAnsi="宋体" w:eastAsia="宋体" w:cs="宋体"/>
                <w:b/>
                <w:bCs/>
                <w:i w:val="0"/>
                <w:iCs w:val="0"/>
                <w:color w:val="000000"/>
                <w:kern w:val="0"/>
                <w:sz w:val="20"/>
                <w:szCs w:val="20"/>
                <w:u w:val="none"/>
                <w:lang w:val="en-US" w:eastAsia="zh-CN" w:bidi="ar"/>
                <w:rPrChange w:id="17314" w:author="WPS_1675132163" w:date="2024-09-29T10:43:04Z">
                  <w:rPr>
                    <w:rFonts w:hint="eastAsia" w:ascii="宋体" w:hAnsi="宋体" w:eastAsia="宋体" w:cs="宋体"/>
                    <w:i w:val="0"/>
                    <w:iCs w:val="0"/>
                    <w:color w:val="000000"/>
                    <w:kern w:val="0"/>
                    <w:sz w:val="20"/>
                    <w:szCs w:val="20"/>
                    <w:u w:val="none"/>
                    <w:lang w:val="en-US" w:eastAsia="zh-CN" w:bidi="ar"/>
                  </w:rPr>
                </w:rPrChange>
              </w:rPr>
              <w:t>366,174</w:t>
            </w:r>
          </w:p>
        </w:tc>
        <w:tc>
          <w:tcPr>
            <w:tcW w:w="3996" w:type="dxa"/>
            <w:tcBorders>
              <w:tl2br w:val="nil"/>
              <w:tr2bl w:val="nil"/>
            </w:tcBorders>
            <w:shd w:val="clear" w:color="auto" w:fill="auto"/>
            <w:noWrap/>
            <w:vAlign w:val="center"/>
          </w:tcPr>
          <w:p w14:paraId="7BEF80E7">
            <w:pPr>
              <w:keepNext w:val="0"/>
              <w:keepLines w:val="0"/>
              <w:widowControl/>
              <w:suppressLineNumbers w:val="0"/>
              <w:jc w:val="right"/>
              <w:textAlignment w:val="center"/>
              <w:rPr>
                <w:ins w:id="17315" w:author="WPS_1675132163" w:date="2024-09-29T10:41:41Z"/>
                <w:rFonts w:hint="default" w:ascii="宋体" w:hAnsi="宋体" w:eastAsia="宋体" w:cs="宋体"/>
                <w:b/>
                <w:bCs/>
                <w:i w:val="0"/>
                <w:iCs w:val="0"/>
                <w:kern w:val="0"/>
                <w:sz w:val="24"/>
                <w:szCs w:val="24"/>
                <w:u w:val="none"/>
                <w:lang w:val="en-US"/>
              </w:rPr>
            </w:pPr>
            <w:del w:id="17316" w:author="WPS_1675132163" w:date="2024-09-29T15:45:48Z">
              <w:r>
                <w:rPr>
                  <w:rFonts w:hint="default" w:ascii="宋体" w:hAnsi="宋体" w:eastAsia="宋体" w:cs="宋体"/>
                  <w:b/>
                  <w:bCs/>
                  <w:i w:val="0"/>
                  <w:iCs w:val="0"/>
                  <w:color w:val="000000"/>
                  <w:kern w:val="0"/>
                  <w:sz w:val="20"/>
                  <w:szCs w:val="20"/>
                  <w:u w:val="none"/>
                  <w:lang w:val="en-US" w:eastAsia="zh-CN" w:bidi="ar"/>
                  <w:rPrChange w:id="17317" w:author="WPS_1675132163" w:date="2024-09-29T10:43:04Z">
                    <w:rPr>
                      <w:rFonts w:hint="eastAsia" w:ascii="宋体" w:hAnsi="宋体" w:eastAsia="宋体" w:cs="宋体"/>
                      <w:i w:val="0"/>
                      <w:iCs w:val="0"/>
                      <w:color w:val="000000"/>
                      <w:kern w:val="0"/>
                      <w:sz w:val="20"/>
                      <w:szCs w:val="20"/>
                      <w:u w:val="none"/>
                      <w:lang w:val="en-US" w:eastAsia="zh-CN" w:bidi="ar"/>
                    </w:rPr>
                  </w:rPrChange>
                </w:rPr>
                <w:delText>248,874</w:delText>
              </w:r>
            </w:del>
            <w:ins w:id="17318" w:author="WPS_1675132163" w:date="2024-09-29T15:45:48Z">
              <w:r>
                <w:rPr>
                  <w:rFonts w:hint="eastAsia" w:ascii="宋体" w:hAnsi="宋体" w:eastAsia="宋体" w:cs="宋体"/>
                  <w:b/>
                  <w:bCs/>
                  <w:i w:val="0"/>
                  <w:iCs w:val="0"/>
                  <w:color w:val="000000"/>
                  <w:kern w:val="0"/>
                  <w:sz w:val="20"/>
                  <w:szCs w:val="20"/>
                  <w:u w:val="none"/>
                  <w:lang w:val="en-US" w:eastAsia="zh-CN" w:bidi="ar"/>
                </w:rPr>
                <w:t>366</w:t>
              </w:r>
            </w:ins>
            <w:ins w:id="17319" w:author="WPS_1675132163" w:date="2024-09-29T15:45:49Z">
              <w:r>
                <w:rPr>
                  <w:rFonts w:hint="eastAsia" w:ascii="宋体" w:hAnsi="宋体" w:eastAsia="宋体" w:cs="宋体"/>
                  <w:b/>
                  <w:bCs/>
                  <w:i w:val="0"/>
                  <w:iCs w:val="0"/>
                  <w:color w:val="000000"/>
                  <w:kern w:val="0"/>
                  <w:sz w:val="20"/>
                  <w:szCs w:val="20"/>
                  <w:u w:val="none"/>
                  <w:lang w:val="en-US" w:eastAsia="zh-CN" w:bidi="ar"/>
                </w:rPr>
                <w:t>,</w:t>
              </w:r>
            </w:ins>
            <w:ins w:id="17320" w:author="WPS_1675132163" w:date="2024-09-29T15:45:50Z">
              <w:r>
                <w:rPr>
                  <w:rFonts w:hint="eastAsia" w:ascii="宋体" w:hAnsi="宋体" w:eastAsia="宋体" w:cs="宋体"/>
                  <w:b/>
                  <w:bCs/>
                  <w:i w:val="0"/>
                  <w:iCs w:val="0"/>
                  <w:color w:val="000000"/>
                  <w:kern w:val="0"/>
                  <w:sz w:val="20"/>
                  <w:szCs w:val="20"/>
                  <w:u w:val="none"/>
                  <w:lang w:val="en-US" w:eastAsia="zh-CN" w:bidi="ar"/>
                </w:rPr>
                <w:t>174</w:t>
              </w:r>
            </w:ins>
          </w:p>
        </w:tc>
      </w:tr>
    </w:tbl>
    <w:p w14:paraId="426147EF">
      <w:pPr>
        <w:rPr>
          <w:rFonts w:hint="eastAsia"/>
          <w:lang w:val="zh-CN"/>
        </w:rPr>
      </w:pPr>
    </w:p>
    <w:p w14:paraId="5200CDFC">
      <w:pPr>
        <w:pStyle w:val="8"/>
        <w:widowControl/>
        <w:numPr>
          <w:ilvl w:val="-1"/>
          <w:numId w:val="0"/>
        </w:numPr>
        <w:ind w:left="210" w:leftChars="0" w:firstLine="0" w:firstLineChars="0"/>
        <w:jc w:val="left"/>
        <w:outlineLvl w:val="9"/>
        <w:rPr>
          <w:ins w:id="17321" w:author="WPS_1675132163" w:date="2024-09-29T10:44:58Z"/>
          <w:rFonts w:ascii="仿宋" w:hAnsi="仿宋" w:eastAsia="仿宋"/>
          <w:sz w:val="32"/>
          <w:highlight w:val="yellow"/>
        </w:rPr>
      </w:pPr>
    </w:p>
    <w:p w14:paraId="60FE41AC">
      <w:pPr>
        <w:pStyle w:val="8"/>
        <w:widowControl/>
        <w:numPr>
          <w:ilvl w:val="0"/>
          <w:numId w:val="8"/>
        </w:numPr>
        <w:ind w:left="210" w:leftChars="0" w:firstLine="0" w:firstLineChars="0"/>
        <w:jc w:val="left"/>
        <w:outlineLvl w:val="0"/>
        <w:rPr>
          <w:rFonts w:ascii="仿宋" w:hAnsi="仿宋" w:eastAsia="仿宋"/>
          <w:sz w:val="32"/>
        </w:rPr>
        <w:pPrChange w:id="17322" w:author="WPS_1675132163" w:date="2024-09-29T10:45:02Z">
          <w:pPr>
            <w:pStyle w:val="8"/>
            <w:widowControl/>
            <w:numPr>
              <w:ilvl w:val="0"/>
              <w:numId w:val="9"/>
            </w:numPr>
            <w:ind w:left="0" w:leftChars="0" w:firstLine="0" w:firstLineChars="0"/>
            <w:jc w:val="left"/>
            <w:outlineLvl w:val="0"/>
          </w:pPr>
        </w:pPrChange>
      </w:pPr>
      <w:bookmarkStart w:id="59" w:name="_Toc16860"/>
      <w:bookmarkStart w:id="60" w:name="_Toc28708"/>
      <w:r>
        <w:rPr>
          <w:rFonts w:hint="eastAsia" w:ascii="仿宋" w:hAnsi="仿宋" w:eastAsia="仿宋"/>
          <w:sz w:val="32"/>
        </w:rPr>
        <w:t>202</w:t>
      </w:r>
      <w:ins w:id="17323" w:author="Administrator" w:date="2024-08-17T06:42:57Z">
        <w:r>
          <w:rPr>
            <w:rFonts w:hint="eastAsia" w:ascii="仿宋" w:hAnsi="仿宋" w:eastAsia="仿宋"/>
            <w:sz w:val="32"/>
            <w:lang w:val="en-US" w:eastAsia="zh-CN"/>
          </w:rPr>
          <w:t>3</w:t>
        </w:r>
      </w:ins>
      <w:del w:id="17324" w:author="Administrator" w:date="2024-08-17T06:42:56Z">
        <w:r>
          <w:rPr>
            <w:rFonts w:hint="eastAsia" w:ascii="仿宋" w:hAnsi="仿宋" w:eastAsia="仿宋"/>
            <w:sz w:val="32"/>
            <w:lang w:val="en-US" w:eastAsia="zh-CN"/>
          </w:rPr>
          <w:delText>2</w:delText>
        </w:r>
      </w:del>
      <w:r>
        <w:rPr>
          <w:rFonts w:hint="eastAsia" w:ascii="仿宋" w:hAnsi="仿宋" w:eastAsia="仿宋"/>
          <w:sz w:val="32"/>
        </w:rPr>
        <w:t>年东安县国有资本经营预算收入决算表</w:t>
      </w:r>
      <w:bookmarkEnd w:id="59"/>
      <w:bookmarkEnd w:id="60"/>
    </w:p>
    <w:p w14:paraId="1D494534">
      <w:pPr>
        <w:bidi w:val="0"/>
        <w:jc w:val="center"/>
        <w:rPr>
          <w:rFonts w:hint="eastAsia" w:ascii="宋体" w:hAnsi="宋体" w:eastAsia="宋体" w:cs="宋体"/>
          <w:b/>
          <w:bCs/>
          <w:sz w:val="36"/>
          <w:szCs w:val="36"/>
        </w:rPr>
      </w:pPr>
      <w:r>
        <w:rPr>
          <w:rFonts w:hint="eastAsia" w:ascii="宋体" w:hAnsi="宋体" w:eastAsia="宋体" w:cs="宋体"/>
          <w:b/>
          <w:bCs/>
          <w:sz w:val="36"/>
          <w:szCs w:val="36"/>
        </w:rPr>
        <w:t>202</w:t>
      </w:r>
      <w:ins w:id="17325" w:author="Administrator" w:date="2024-08-17T06:43:00Z">
        <w:r>
          <w:rPr>
            <w:rFonts w:hint="eastAsia" w:ascii="宋体" w:hAnsi="宋体" w:eastAsia="宋体" w:cs="宋体"/>
            <w:b/>
            <w:bCs/>
            <w:sz w:val="36"/>
            <w:szCs w:val="36"/>
            <w:lang w:val="en-US" w:eastAsia="zh-CN"/>
          </w:rPr>
          <w:t>3</w:t>
        </w:r>
      </w:ins>
      <w:del w:id="17326" w:author="Administrator" w:date="2024-08-17T06:42:59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rPr>
        <w:t>年东安县国有资本经营预算收入决算表</w:t>
      </w:r>
    </w:p>
    <w:p w14:paraId="0603D8B6">
      <w:pPr>
        <w:bidi w:val="0"/>
        <w:jc w:val="right"/>
        <w:rPr>
          <w:rFonts w:hint="eastAsia" w:ascii="宋体" w:hAnsi="宋体" w:eastAsia="宋体" w:cs="宋体"/>
        </w:rPr>
      </w:pPr>
      <w:r>
        <w:rPr>
          <w:rFonts w:hint="eastAsia" w:ascii="宋体" w:hAnsi="宋体" w:eastAsia="宋体" w:cs="宋体"/>
        </w:rPr>
        <w:t>单位:万元</w:t>
      </w:r>
    </w:p>
    <w:tbl>
      <w:tblPr>
        <w:tblStyle w:val="6"/>
        <w:tblW w:w="831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78"/>
        <w:gridCol w:w="2635"/>
      </w:tblGrid>
      <w:tr w14:paraId="5C2E2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9DB3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EB79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375C4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80C6C">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一、 国有资本经营预算收入</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ABDB">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3,390</w:t>
            </w:r>
          </w:p>
        </w:tc>
      </w:tr>
      <w:tr w14:paraId="1592E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E1A4C">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 xml:space="preserve">    产权转让收入</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EB7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3,390</w:t>
            </w:r>
          </w:p>
        </w:tc>
      </w:tr>
      <w:tr w14:paraId="137CD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7694E">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 xml:space="preserve">      其他国有资本经营预算企业产权转让收入</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C1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3,390</w:t>
            </w:r>
          </w:p>
        </w:tc>
      </w:tr>
      <w:tr w14:paraId="5FD17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83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二、国有资本经营预算上级补助收入</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409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14:paraId="0660C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C22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三、国有资本经营预算上年结余收入</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24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14:paraId="60AE9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D915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2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C1DA3">
            <w:pPr>
              <w:keepNext w:val="0"/>
              <w:keepLines w:val="0"/>
              <w:widowControl/>
              <w:suppressLineNumbers w:val="0"/>
              <w:jc w:val="right"/>
              <w:textAlignment w:val="center"/>
              <w:rPr>
                <w:rFonts w:hint="eastAsia" w:ascii="宋体" w:hAnsi="宋体" w:eastAsia="宋体" w:cs="宋体"/>
                <w:i w:val="0"/>
                <w:color w:val="000000"/>
                <w:kern w:val="2"/>
                <w:sz w:val="20"/>
                <w:szCs w:val="20"/>
                <w:u w:val="none"/>
                <w:lang w:val="en-US" w:eastAsia="zh-CN" w:bidi="ar-SA"/>
              </w:rPr>
            </w:pPr>
            <w:ins w:id="17327" w:author="Administrator" w:date="2024-08-08T11:11:54Z">
              <w:r>
                <w:rPr>
                  <w:rFonts w:hint="eastAsia" w:ascii="宋体" w:hAnsi="宋体" w:eastAsia="宋体" w:cs="宋体"/>
                  <w:color w:val="000000"/>
                  <w:kern w:val="0"/>
                  <w:sz w:val="20"/>
                  <w:szCs w:val="20"/>
                  <w:u w:val="none"/>
                  <w:lang w:bidi="ar"/>
                  <w:rPrChange w:id="17328" w:author="Administrator" w:date="2024-08-08T11:11:54Z">
                    <w:rPr>
                      <w:rFonts w:hint="eastAsia"/>
                    </w:rPr>
                  </w:rPrChange>
                </w:rPr>
                <w:t>3,409</w:t>
              </w:r>
            </w:ins>
            <w:del w:id="17329" w:author="Administrator" w:date="2024-08-08T11:12:00Z">
              <w:r>
                <w:rPr>
                  <w:rFonts w:hint="eastAsia" w:ascii="宋体" w:hAnsi="宋体" w:eastAsia="宋体" w:cs="宋体"/>
                  <w:i w:val="0"/>
                  <w:color w:val="000000"/>
                  <w:kern w:val="0"/>
                  <w:sz w:val="20"/>
                  <w:szCs w:val="20"/>
                  <w:u w:val="none"/>
                  <w:lang w:val="en-US" w:eastAsia="zh-CN" w:bidi="ar"/>
                </w:rPr>
                <w:delText>3,409</w:delText>
              </w:r>
            </w:del>
          </w:p>
        </w:tc>
      </w:tr>
    </w:tbl>
    <w:p w14:paraId="08D2F312">
      <w:pPr>
        <w:bidi w:val="0"/>
        <w:rPr>
          <w:rFonts w:hint="eastAsia"/>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D6DA28C">
      <w:pPr>
        <w:pStyle w:val="8"/>
        <w:widowControl/>
        <w:numPr>
          <w:ilvl w:val="-1"/>
          <w:numId w:val="0"/>
        </w:numPr>
        <w:ind w:left="210" w:leftChars="0" w:firstLine="0" w:firstLineChars="0"/>
        <w:jc w:val="left"/>
        <w:outlineLvl w:val="9"/>
        <w:rPr>
          <w:ins w:id="17330" w:author="WPS_1675132163" w:date="2024-09-29T10:45:18Z"/>
          <w:rFonts w:ascii="仿宋" w:hAnsi="仿宋" w:eastAsia="仿宋"/>
          <w:sz w:val="32"/>
          <w:highlight w:val="yellow"/>
        </w:rPr>
      </w:pPr>
    </w:p>
    <w:p w14:paraId="19BFB1EF">
      <w:pPr>
        <w:pStyle w:val="8"/>
        <w:widowControl/>
        <w:numPr>
          <w:ilvl w:val="0"/>
          <w:numId w:val="8"/>
        </w:numPr>
        <w:ind w:left="210" w:leftChars="0" w:firstLine="0" w:firstLineChars="0"/>
        <w:jc w:val="left"/>
        <w:outlineLvl w:val="0"/>
        <w:rPr>
          <w:rFonts w:ascii="仿宋" w:hAnsi="仿宋" w:eastAsia="仿宋"/>
          <w:sz w:val="32"/>
        </w:rPr>
        <w:pPrChange w:id="17331" w:author="WPS_1675132163" w:date="2024-09-29T10:45:20Z">
          <w:pPr>
            <w:pStyle w:val="8"/>
            <w:widowControl/>
            <w:numPr>
              <w:ilvl w:val="0"/>
              <w:numId w:val="9"/>
            </w:numPr>
            <w:ind w:left="0" w:leftChars="0" w:firstLine="0" w:firstLineChars="0"/>
            <w:jc w:val="left"/>
            <w:outlineLvl w:val="0"/>
          </w:pPr>
        </w:pPrChange>
      </w:pPr>
      <w:bookmarkStart w:id="61" w:name="_Toc736"/>
      <w:bookmarkStart w:id="62" w:name="_Toc9599"/>
      <w:r>
        <w:rPr>
          <w:rFonts w:hint="eastAsia" w:ascii="仿宋" w:hAnsi="仿宋" w:eastAsia="仿宋"/>
          <w:sz w:val="32"/>
        </w:rPr>
        <w:t>202</w:t>
      </w:r>
      <w:ins w:id="17332" w:author="Administrator" w:date="2024-08-17T06:43:10Z">
        <w:r>
          <w:rPr>
            <w:rFonts w:hint="eastAsia" w:ascii="仿宋" w:hAnsi="仿宋" w:eastAsia="仿宋"/>
            <w:sz w:val="32"/>
            <w:lang w:val="en-US" w:eastAsia="zh-CN"/>
          </w:rPr>
          <w:t>3</w:t>
        </w:r>
      </w:ins>
      <w:del w:id="17333" w:author="Administrator" w:date="2024-08-17T06:43:10Z">
        <w:r>
          <w:rPr>
            <w:rFonts w:hint="eastAsia" w:ascii="仿宋" w:hAnsi="仿宋" w:eastAsia="仿宋"/>
            <w:sz w:val="32"/>
            <w:lang w:val="en-US" w:eastAsia="zh-CN"/>
          </w:rPr>
          <w:delText>2</w:delText>
        </w:r>
      </w:del>
      <w:r>
        <w:rPr>
          <w:rFonts w:hint="eastAsia" w:ascii="仿宋" w:hAnsi="仿宋" w:eastAsia="仿宋"/>
          <w:sz w:val="32"/>
        </w:rPr>
        <w:t>年东安县国有资本经营预算</w:t>
      </w:r>
      <w:r>
        <w:rPr>
          <w:rFonts w:hint="eastAsia" w:ascii="仿宋" w:hAnsi="仿宋" w:eastAsia="仿宋"/>
          <w:sz w:val="32"/>
          <w:lang w:eastAsia="zh-CN"/>
        </w:rPr>
        <w:t>支出</w:t>
      </w:r>
      <w:r>
        <w:rPr>
          <w:rFonts w:hint="eastAsia" w:ascii="仿宋" w:hAnsi="仿宋" w:eastAsia="仿宋"/>
          <w:sz w:val="32"/>
        </w:rPr>
        <w:t>决算表</w:t>
      </w:r>
      <w:bookmarkEnd w:id="61"/>
      <w:bookmarkEnd w:id="62"/>
    </w:p>
    <w:p w14:paraId="444E4468">
      <w:pPr>
        <w:bidi w:val="0"/>
        <w:jc w:val="center"/>
        <w:rPr>
          <w:rFonts w:hint="eastAsia" w:ascii="宋体" w:hAnsi="宋体" w:eastAsia="宋体" w:cs="宋体"/>
          <w:b/>
          <w:bCs/>
          <w:sz w:val="36"/>
          <w:szCs w:val="36"/>
        </w:rPr>
      </w:pPr>
      <w:r>
        <w:rPr>
          <w:rFonts w:hint="eastAsia" w:ascii="宋体" w:hAnsi="宋体" w:eastAsia="宋体" w:cs="宋体"/>
          <w:b/>
          <w:bCs/>
          <w:sz w:val="36"/>
          <w:szCs w:val="36"/>
        </w:rPr>
        <w:t>202</w:t>
      </w:r>
      <w:ins w:id="17334" w:author="Administrator" w:date="2024-08-17T06:43:13Z">
        <w:r>
          <w:rPr>
            <w:rFonts w:hint="eastAsia" w:ascii="宋体" w:hAnsi="宋体" w:eastAsia="宋体" w:cs="宋体"/>
            <w:b/>
            <w:bCs/>
            <w:sz w:val="36"/>
            <w:szCs w:val="36"/>
            <w:lang w:val="en-US" w:eastAsia="zh-CN"/>
          </w:rPr>
          <w:t>3</w:t>
        </w:r>
      </w:ins>
      <w:del w:id="17335" w:author="Administrator" w:date="2024-08-17T06:43:12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rPr>
        <w:t>年东安县国有资本经营预算</w:t>
      </w:r>
      <w:r>
        <w:rPr>
          <w:rFonts w:hint="eastAsia" w:ascii="宋体" w:hAnsi="宋体" w:eastAsia="宋体" w:cs="宋体"/>
          <w:b/>
          <w:bCs/>
          <w:sz w:val="36"/>
          <w:szCs w:val="36"/>
          <w:lang w:eastAsia="zh-CN"/>
        </w:rPr>
        <w:t>支出</w:t>
      </w:r>
      <w:r>
        <w:rPr>
          <w:rFonts w:hint="eastAsia" w:ascii="宋体" w:hAnsi="宋体" w:eastAsia="宋体" w:cs="宋体"/>
          <w:b/>
          <w:bCs/>
          <w:sz w:val="36"/>
          <w:szCs w:val="36"/>
        </w:rPr>
        <w:t>决算表</w:t>
      </w:r>
    </w:p>
    <w:p w14:paraId="18B378B7">
      <w:pPr>
        <w:bidi w:val="0"/>
        <w:jc w:val="right"/>
        <w:rPr>
          <w:rFonts w:hint="eastAsia" w:ascii="宋体" w:hAnsi="宋体" w:eastAsia="宋体" w:cs="宋体"/>
        </w:rPr>
      </w:pPr>
      <w:r>
        <w:rPr>
          <w:rFonts w:hint="eastAsia" w:ascii="宋体" w:hAnsi="宋体" w:eastAsia="宋体" w:cs="宋体"/>
        </w:rPr>
        <w:t>单位:万元</w:t>
      </w:r>
    </w:p>
    <w:tbl>
      <w:tblPr>
        <w:tblStyle w:val="6"/>
        <w:tblW w:w="84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24"/>
        <w:gridCol w:w="2780"/>
      </w:tblGrid>
      <w:tr w14:paraId="064F9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1C36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4C1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70401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FBB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一、国有资本经营预算支出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99B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14:paraId="597D2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4A4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解决历史遗留问题及改革成本支出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72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14:paraId="225E2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746DB">
            <w:pPr>
              <w:ind w:firstLine="400" w:firstLineChars="200"/>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国有企业退休人员社会化管理补助支出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CA60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18</w:t>
            </w:r>
          </w:p>
        </w:tc>
      </w:tr>
      <w:tr w14:paraId="06778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EABC">
            <w:pP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二、</w:t>
            </w:r>
            <w:r>
              <w:rPr>
                <w:rFonts w:hint="eastAsia" w:ascii="宋体" w:hAnsi="宋体" w:eastAsia="宋体" w:cs="宋体"/>
                <w:i w:val="0"/>
                <w:iCs w:val="0"/>
                <w:color w:val="000000"/>
                <w:sz w:val="20"/>
                <w:szCs w:val="20"/>
                <w:u w:val="none"/>
              </w:rPr>
              <w:t>国有资本经营预算补助下级支出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64D51">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w:t>
            </w:r>
          </w:p>
        </w:tc>
      </w:tr>
      <w:tr w14:paraId="5B8DC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7A455">
            <w:pPr>
              <w:tabs>
                <w:tab w:val="left" w:pos="1127"/>
              </w:tabs>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三、国有资本经营预算上解上级支出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22024">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w:t>
            </w:r>
          </w:p>
        </w:tc>
      </w:tr>
      <w:tr w14:paraId="62CA5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119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四、国有资本经营预算调出资金</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D23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3,390</w:t>
            </w:r>
          </w:p>
        </w:tc>
      </w:tr>
      <w:tr w14:paraId="342E7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05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五、国有资本经营预算年终结余</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AE8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14:paraId="2A1F2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C15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99A0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ins w:id="17336" w:author="Administrator" w:date="2024-08-08T11:13:16Z">
              <w:r>
                <w:rPr>
                  <w:rFonts w:hint="eastAsia" w:ascii="宋体" w:hAnsi="宋体" w:eastAsia="宋体" w:cs="宋体"/>
                  <w:color w:val="000000"/>
                  <w:kern w:val="0"/>
                  <w:sz w:val="20"/>
                  <w:szCs w:val="20"/>
                  <w:u w:val="none"/>
                  <w:lang w:bidi="ar"/>
                  <w:rPrChange w:id="17337" w:author="Administrator" w:date="2024-08-08T11:13:16Z">
                    <w:rPr>
                      <w:rFonts w:hint="eastAsia"/>
                    </w:rPr>
                  </w:rPrChange>
                </w:rPr>
                <w:t>3,409</w:t>
              </w:r>
            </w:ins>
            <w:del w:id="17338" w:author="Administrator" w:date="2024-08-08T11:13:22Z">
              <w:r>
                <w:rPr>
                  <w:rFonts w:hint="eastAsia" w:ascii="宋体" w:hAnsi="宋体" w:eastAsia="宋体" w:cs="宋体"/>
                  <w:i w:val="0"/>
                  <w:iCs w:val="0"/>
                  <w:color w:val="000000"/>
                  <w:kern w:val="0"/>
                  <w:sz w:val="20"/>
                  <w:szCs w:val="20"/>
                  <w:u w:val="none"/>
                  <w:lang w:val="en-US" w:eastAsia="zh-CN" w:bidi="ar"/>
                </w:rPr>
                <w:delText>14,539</w:delText>
              </w:r>
            </w:del>
          </w:p>
        </w:tc>
      </w:tr>
    </w:tbl>
    <w:p w14:paraId="43F530E2">
      <w:pPr>
        <w:bidi w:val="0"/>
        <w:rPr>
          <w:rFonts w:hint="eastAsia"/>
          <w:lang w:val="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A8D8204">
      <w:pPr>
        <w:pStyle w:val="8"/>
        <w:widowControl/>
        <w:numPr>
          <w:ilvl w:val="-1"/>
          <w:numId w:val="0"/>
        </w:numPr>
        <w:ind w:left="210" w:leftChars="0" w:firstLine="0" w:firstLineChars="0"/>
        <w:jc w:val="left"/>
        <w:outlineLvl w:val="9"/>
        <w:rPr>
          <w:ins w:id="17339" w:author="WPS_1675132163" w:date="2024-09-29T10:45:30Z"/>
          <w:rFonts w:ascii="仿宋" w:hAnsi="仿宋" w:eastAsia="仿宋"/>
          <w:sz w:val="32"/>
          <w:highlight w:val="yellow"/>
        </w:rPr>
      </w:pPr>
    </w:p>
    <w:p w14:paraId="50C79765">
      <w:pPr>
        <w:pStyle w:val="8"/>
        <w:widowControl/>
        <w:numPr>
          <w:ilvl w:val="0"/>
          <w:numId w:val="8"/>
        </w:numPr>
        <w:ind w:left="210" w:leftChars="0" w:firstLine="0" w:firstLineChars="0"/>
        <w:jc w:val="left"/>
        <w:outlineLvl w:val="0"/>
        <w:rPr>
          <w:rFonts w:ascii="仿宋" w:hAnsi="仿宋" w:eastAsia="仿宋"/>
          <w:sz w:val="32"/>
        </w:rPr>
        <w:pPrChange w:id="17340" w:author="WPS_1675132163" w:date="2024-09-29T10:45:32Z">
          <w:pPr>
            <w:pStyle w:val="8"/>
            <w:widowControl/>
            <w:numPr>
              <w:ilvl w:val="0"/>
              <w:numId w:val="9"/>
            </w:numPr>
            <w:ind w:left="0" w:leftChars="0" w:firstLine="0" w:firstLineChars="0"/>
            <w:jc w:val="left"/>
            <w:outlineLvl w:val="0"/>
          </w:pPr>
        </w:pPrChange>
      </w:pPr>
      <w:bookmarkStart w:id="63" w:name="_Toc193"/>
      <w:bookmarkStart w:id="64" w:name="_Toc17505"/>
      <w:r>
        <w:rPr>
          <w:rFonts w:hint="eastAsia" w:ascii="仿宋" w:hAnsi="仿宋" w:eastAsia="仿宋"/>
          <w:sz w:val="32"/>
        </w:rPr>
        <w:t>202</w:t>
      </w:r>
      <w:ins w:id="17341" w:author="Administrator" w:date="2024-08-08T11:13:42Z">
        <w:r>
          <w:rPr>
            <w:rFonts w:hint="eastAsia" w:ascii="仿宋" w:hAnsi="仿宋" w:eastAsia="仿宋"/>
            <w:sz w:val="32"/>
            <w:lang w:val="en-US" w:eastAsia="zh-CN"/>
          </w:rPr>
          <w:t>3</w:t>
        </w:r>
      </w:ins>
      <w:del w:id="17342" w:author="Administrator" w:date="2024-08-08T11:13:41Z">
        <w:r>
          <w:rPr>
            <w:rFonts w:hint="eastAsia" w:ascii="仿宋" w:hAnsi="仿宋" w:eastAsia="仿宋"/>
            <w:sz w:val="32"/>
            <w:lang w:val="en-US" w:eastAsia="zh-CN"/>
          </w:rPr>
          <w:delText>2</w:delText>
        </w:r>
      </w:del>
      <w:r>
        <w:rPr>
          <w:rFonts w:hint="eastAsia" w:ascii="仿宋" w:hAnsi="仿宋" w:eastAsia="仿宋"/>
          <w:sz w:val="32"/>
        </w:rPr>
        <w:t>年东安县国有资本经营预</w:t>
      </w:r>
      <w:del w:id="17343" w:author="WPS_1675132163" w:date="2024-09-29T10:47:46Z">
        <w:r>
          <w:rPr>
            <w:rFonts w:hint="eastAsia" w:ascii="仿宋" w:hAnsi="仿宋" w:eastAsia="仿宋"/>
            <w:sz w:val="32"/>
            <w:lang w:eastAsia="zh-CN"/>
          </w:rPr>
          <w:delText>本级</w:delText>
        </w:r>
      </w:del>
      <w:r>
        <w:rPr>
          <w:rFonts w:hint="eastAsia" w:ascii="仿宋" w:hAnsi="仿宋" w:eastAsia="仿宋"/>
          <w:sz w:val="32"/>
        </w:rPr>
        <w:t>算</w:t>
      </w:r>
      <w:ins w:id="17344" w:author="WPS_1675132163" w:date="2024-09-29T10:47:49Z">
        <w:r>
          <w:rPr>
            <w:rFonts w:hint="eastAsia" w:ascii="仿宋" w:hAnsi="仿宋" w:eastAsia="仿宋"/>
            <w:sz w:val="32"/>
            <w:lang w:val="en-US" w:eastAsia="zh-CN"/>
          </w:rPr>
          <w:t>本级</w:t>
        </w:r>
      </w:ins>
      <w:r>
        <w:rPr>
          <w:rFonts w:hint="eastAsia" w:ascii="仿宋" w:hAnsi="仿宋" w:eastAsia="仿宋"/>
          <w:sz w:val="32"/>
          <w:lang w:eastAsia="zh-CN"/>
        </w:rPr>
        <w:t>支出</w:t>
      </w:r>
      <w:r>
        <w:rPr>
          <w:rFonts w:hint="eastAsia" w:ascii="仿宋" w:hAnsi="仿宋" w:eastAsia="仿宋"/>
          <w:sz w:val="32"/>
        </w:rPr>
        <w:t>决算表</w:t>
      </w:r>
      <w:bookmarkEnd w:id="63"/>
      <w:bookmarkEnd w:id="64"/>
    </w:p>
    <w:p w14:paraId="330C75DF">
      <w:pPr>
        <w:bidi w:val="0"/>
        <w:jc w:val="center"/>
        <w:rPr>
          <w:rFonts w:hint="eastAsia" w:ascii="宋体" w:hAnsi="宋体" w:eastAsia="宋体" w:cs="宋体"/>
          <w:b/>
          <w:bCs/>
          <w:sz w:val="36"/>
          <w:szCs w:val="36"/>
        </w:rPr>
      </w:pPr>
      <w:r>
        <w:rPr>
          <w:rFonts w:hint="eastAsia" w:ascii="宋体" w:hAnsi="宋体" w:eastAsia="宋体" w:cs="宋体"/>
          <w:b/>
          <w:bCs/>
          <w:sz w:val="36"/>
          <w:szCs w:val="36"/>
        </w:rPr>
        <w:t>202</w:t>
      </w:r>
      <w:ins w:id="17345" w:author="Administrator" w:date="2024-08-08T11:13:45Z">
        <w:r>
          <w:rPr>
            <w:rFonts w:hint="eastAsia" w:ascii="宋体" w:hAnsi="宋体" w:eastAsia="宋体" w:cs="宋体"/>
            <w:b/>
            <w:bCs/>
            <w:sz w:val="36"/>
            <w:szCs w:val="36"/>
            <w:lang w:val="en-US" w:eastAsia="zh-CN"/>
          </w:rPr>
          <w:t>3</w:t>
        </w:r>
      </w:ins>
      <w:del w:id="17346" w:author="Administrator" w:date="2024-08-08T11:13:44Z">
        <w:r>
          <w:rPr>
            <w:rFonts w:hint="eastAsia" w:ascii="宋体" w:hAnsi="宋体" w:eastAsia="宋体" w:cs="宋体"/>
            <w:b/>
            <w:bCs/>
            <w:sz w:val="36"/>
            <w:szCs w:val="36"/>
            <w:lang w:val="en-US" w:eastAsia="zh-CN"/>
          </w:rPr>
          <w:delText>2</w:delText>
        </w:r>
      </w:del>
      <w:r>
        <w:rPr>
          <w:rFonts w:hint="eastAsia" w:ascii="宋体" w:hAnsi="宋体" w:eastAsia="宋体" w:cs="宋体"/>
          <w:b/>
          <w:bCs/>
          <w:sz w:val="36"/>
          <w:szCs w:val="36"/>
        </w:rPr>
        <w:t>年东安县国有资本经营预算</w:t>
      </w:r>
      <w:r>
        <w:rPr>
          <w:rFonts w:hint="eastAsia" w:ascii="宋体" w:hAnsi="宋体" w:eastAsia="宋体" w:cs="宋体"/>
          <w:b/>
          <w:bCs/>
          <w:sz w:val="36"/>
          <w:szCs w:val="36"/>
          <w:lang w:eastAsia="zh-CN"/>
        </w:rPr>
        <w:t>本级支出</w:t>
      </w:r>
      <w:r>
        <w:rPr>
          <w:rFonts w:hint="eastAsia" w:ascii="宋体" w:hAnsi="宋体" w:eastAsia="宋体" w:cs="宋体"/>
          <w:b/>
          <w:bCs/>
          <w:sz w:val="36"/>
          <w:szCs w:val="36"/>
        </w:rPr>
        <w:t>决算表</w:t>
      </w:r>
    </w:p>
    <w:p w14:paraId="02193088">
      <w:pPr>
        <w:bidi w:val="0"/>
        <w:jc w:val="right"/>
        <w:rPr>
          <w:rFonts w:hint="eastAsia" w:ascii="宋体" w:hAnsi="宋体" w:eastAsia="宋体" w:cs="宋体"/>
        </w:rPr>
      </w:pPr>
      <w:r>
        <w:rPr>
          <w:rFonts w:hint="eastAsia" w:ascii="宋体" w:hAnsi="宋体" w:eastAsia="宋体" w:cs="宋体"/>
        </w:rPr>
        <w:t>单位:万元</w:t>
      </w:r>
    </w:p>
    <w:tbl>
      <w:tblPr>
        <w:tblStyle w:val="6"/>
        <w:tblW w:w="84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24"/>
        <w:gridCol w:w="2780"/>
      </w:tblGrid>
      <w:tr w14:paraId="23B83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470D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预算科目</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90A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决算数</w:t>
            </w:r>
          </w:p>
        </w:tc>
      </w:tr>
      <w:tr w14:paraId="54E35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15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一、国有资本经营预算支出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A0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14:paraId="0BE04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6F1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解决历史遗留问题及改革成本支出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7D1F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14:paraId="7D5F0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8C8AB">
            <w:pPr>
              <w:ind w:firstLine="400" w:firstLineChars="200"/>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国有企业退休人员社会化管理补助支出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93B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18</w:t>
            </w:r>
          </w:p>
        </w:tc>
      </w:tr>
      <w:tr w14:paraId="187B8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31C85">
            <w:pP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二、</w:t>
            </w:r>
            <w:r>
              <w:rPr>
                <w:rFonts w:hint="eastAsia" w:ascii="宋体" w:hAnsi="宋体" w:eastAsia="宋体" w:cs="宋体"/>
                <w:i w:val="0"/>
                <w:iCs w:val="0"/>
                <w:color w:val="000000"/>
                <w:sz w:val="20"/>
                <w:szCs w:val="20"/>
                <w:u w:val="none"/>
              </w:rPr>
              <w:t>国有资本经营预算补助下级支出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3D93">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w:t>
            </w:r>
          </w:p>
        </w:tc>
      </w:tr>
      <w:tr w14:paraId="62DA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43729">
            <w:pPr>
              <w:tabs>
                <w:tab w:val="left" w:pos="1127"/>
              </w:tabs>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三、国有资本经营预算上解上级支出</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6E9B6">
            <w:pPr>
              <w:jc w:val="righ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w:t>
            </w:r>
          </w:p>
        </w:tc>
      </w:tr>
      <w:tr w14:paraId="298A7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65F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四、国有资本经营预算调出资金</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CC8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3,390</w:t>
            </w:r>
          </w:p>
        </w:tc>
      </w:tr>
      <w:tr w14:paraId="39800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97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五、国有资本经营预算年终结余</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58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14:paraId="7B196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FFC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级  支  出  总  计</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5CE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color w:val="000000"/>
                <w:kern w:val="0"/>
                <w:sz w:val="20"/>
                <w:szCs w:val="20"/>
                <w:u w:val="none"/>
                <w:lang w:bidi="ar"/>
                <w:rPrChange w:id="17347" w:author="Administrator" w:date="2024-08-08T11:14:32Z">
                  <w:rPr>
                    <w:rFonts w:hint="eastAsia" w:ascii="宋体" w:hAnsi="宋体" w:eastAsia="宋体" w:cs="宋体"/>
                    <w:color w:val="000000"/>
                    <w:kern w:val="0"/>
                    <w:sz w:val="20"/>
                    <w:szCs w:val="20"/>
                    <w:u w:val="none"/>
                    <w:lang w:bidi="ar"/>
                  </w:rPr>
                </w:rPrChange>
              </w:rPr>
              <w:t>3,409</w:t>
            </w:r>
          </w:p>
        </w:tc>
      </w:tr>
    </w:tbl>
    <w:p w14:paraId="015CCBCF">
      <w:pPr>
        <w:bidi w:val="0"/>
        <w:jc w:val="right"/>
        <w:rPr>
          <w:rFonts w:hint="eastAsia" w:ascii="宋体" w:hAnsi="宋体" w:eastAsia="宋体" w:cs="宋体"/>
        </w:rPr>
      </w:pPr>
    </w:p>
    <w:p w14:paraId="67352743">
      <w:pPr>
        <w:rPr>
          <w:rFonts w:hint="eastAsia"/>
          <w:lang w:val="zh-CN"/>
        </w:rPr>
      </w:pPr>
      <w:r>
        <w:rPr>
          <w:rFonts w:hint="eastAsia"/>
          <w:lang w:val="zh-CN"/>
        </w:rPr>
        <w:br w:type="page"/>
      </w:r>
    </w:p>
    <w:p w14:paraId="493CCAE0">
      <w:pPr>
        <w:pStyle w:val="8"/>
        <w:widowControl/>
        <w:numPr>
          <w:ilvl w:val="0"/>
          <w:numId w:val="8"/>
        </w:numPr>
        <w:ind w:left="210" w:leftChars="0" w:firstLine="0" w:firstLineChars="0"/>
        <w:jc w:val="left"/>
        <w:outlineLvl w:val="0"/>
        <w:rPr>
          <w:rFonts w:ascii="仿宋" w:hAnsi="仿宋" w:eastAsia="仿宋"/>
          <w:sz w:val="32"/>
          <w:highlight w:val="none"/>
          <w:rPrChange w:id="17349" w:author="Administrator" w:date="2024-08-08T11:14:46Z">
            <w:rPr>
              <w:rFonts w:ascii="仿宋" w:hAnsi="仿宋" w:eastAsia="仿宋"/>
              <w:sz w:val="32"/>
            </w:rPr>
          </w:rPrChange>
        </w:rPr>
        <w:pPrChange w:id="17348" w:author="WPS_1675132163" w:date="2024-09-29T10:48:23Z">
          <w:pPr>
            <w:pStyle w:val="8"/>
            <w:widowControl/>
            <w:numPr>
              <w:ilvl w:val="0"/>
              <w:numId w:val="9"/>
            </w:numPr>
            <w:ind w:left="0" w:leftChars="0" w:firstLine="0" w:firstLineChars="0"/>
            <w:jc w:val="left"/>
            <w:outlineLvl w:val="0"/>
          </w:pPr>
        </w:pPrChange>
      </w:pPr>
      <w:bookmarkStart w:id="65" w:name="_Toc23924"/>
      <w:bookmarkStart w:id="66" w:name="_Toc14567"/>
      <w:r>
        <w:rPr>
          <w:rFonts w:hint="eastAsia" w:ascii="仿宋" w:hAnsi="仿宋" w:eastAsia="仿宋"/>
          <w:sz w:val="32"/>
          <w:highlight w:val="none"/>
          <w:rPrChange w:id="17350" w:author="Administrator" w:date="2024-08-08T11:14:46Z">
            <w:rPr>
              <w:rFonts w:hint="eastAsia" w:ascii="仿宋" w:hAnsi="仿宋" w:eastAsia="仿宋"/>
              <w:sz w:val="32"/>
            </w:rPr>
          </w:rPrChange>
        </w:rPr>
        <w:t>202</w:t>
      </w:r>
      <w:ins w:id="17351" w:author="Administrator" w:date="2024-08-08T11:14:51Z">
        <w:r>
          <w:rPr>
            <w:rFonts w:hint="eastAsia" w:ascii="仿宋" w:hAnsi="仿宋" w:eastAsia="仿宋"/>
            <w:sz w:val="32"/>
            <w:highlight w:val="none"/>
            <w:lang w:val="en-US" w:eastAsia="zh-CN"/>
          </w:rPr>
          <w:t>3</w:t>
        </w:r>
      </w:ins>
      <w:del w:id="17352" w:author="Administrator" w:date="2024-08-08T11:14:51Z">
        <w:r>
          <w:rPr>
            <w:rFonts w:hint="eastAsia" w:ascii="仿宋" w:hAnsi="仿宋" w:eastAsia="仿宋"/>
            <w:sz w:val="32"/>
            <w:highlight w:val="none"/>
            <w:lang w:val="en-US" w:eastAsia="zh-CN"/>
            <w:rPrChange w:id="17353" w:author="Administrator" w:date="2024-08-08T11:14:46Z">
              <w:rPr>
                <w:rFonts w:hint="eastAsia" w:ascii="仿宋" w:hAnsi="仿宋" w:eastAsia="仿宋"/>
                <w:sz w:val="32"/>
                <w:lang w:val="en-US" w:eastAsia="zh-CN"/>
              </w:rPr>
            </w:rPrChange>
          </w:rPr>
          <w:delText>2</w:delText>
        </w:r>
      </w:del>
      <w:r>
        <w:rPr>
          <w:rFonts w:hint="eastAsia" w:ascii="仿宋" w:hAnsi="仿宋" w:eastAsia="仿宋"/>
          <w:sz w:val="32"/>
          <w:highlight w:val="none"/>
          <w:rPrChange w:id="17354" w:author="Administrator" w:date="2024-08-08T11:14:46Z">
            <w:rPr>
              <w:rFonts w:hint="eastAsia" w:ascii="仿宋" w:hAnsi="仿宋" w:eastAsia="仿宋"/>
              <w:sz w:val="32"/>
            </w:rPr>
          </w:rPrChange>
        </w:rPr>
        <w:t>年东安县</w:t>
      </w:r>
      <w:r>
        <w:rPr>
          <w:rFonts w:hint="eastAsia" w:ascii="仿宋" w:hAnsi="仿宋" w:eastAsia="仿宋"/>
          <w:sz w:val="32"/>
          <w:highlight w:val="none"/>
          <w:lang w:eastAsia="zh-CN"/>
          <w:rPrChange w:id="17355" w:author="Administrator" w:date="2024-08-08T11:14:46Z">
            <w:rPr>
              <w:rFonts w:hint="eastAsia" w:ascii="仿宋" w:hAnsi="仿宋" w:eastAsia="仿宋"/>
              <w:sz w:val="32"/>
              <w:lang w:eastAsia="zh-CN"/>
            </w:rPr>
          </w:rPrChange>
        </w:rPr>
        <w:t>对下安排国有资本经营预算转移支付表</w:t>
      </w:r>
      <w:bookmarkEnd w:id="65"/>
      <w:bookmarkEnd w:id="66"/>
    </w:p>
    <w:p w14:paraId="2EBFE0EB">
      <w:pPr>
        <w:bidi w:val="0"/>
        <w:jc w:val="center"/>
        <w:rPr>
          <w:rFonts w:hint="eastAsia" w:ascii="宋体" w:hAnsi="宋体" w:eastAsia="宋体" w:cs="宋体"/>
          <w:b/>
          <w:bCs/>
          <w:sz w:val="36"/>
          <w:szCs w:val="36"/>
          <w:highlight w:val="none"/>
          <w:lang w:val="en-US" w:eastAsia="zh-CN"/>
        </w:rPr>
      </w:pPr>
      <w:r>
        <w:rPr>
          <w:rFonts w:hint="eastAsia" w:ascii="宋体" w:hAnsi="宋体" w:eastAsia="宋体" w:cs="宋体"/>
          <w:b/>
          <w:bCs/>
          <w:sz w:val="36"/>
          <w:szCs w:val="36"/>
          <w:highlight w:val="none"/>
          <w:lang w:val="en-US" w:eastAsia="zh-CN"/>
          <w:rPrChange w:id="17356" w:author="Administrator" w:date="2024-08-08T11:14:46Z">
            <w:rPr>
              <w:rFonts w:hint="eastAsia" w:ascii="宋体" w:hAnsi="宋体" w:eastAsia="宋体" w:cs="宋体"/>
              <w:b/>
              <w:bCs/>
              <w:sz w:val="36"/>
              <w:szCs w:val="36"/>
              <w:lang w:val="en-US" w:eastAsia="zh-CN"/>
            </w:rPr>
          </w:rPrChange>
        </w:rPr>
        <w:t>202</w:t>
      </w:r>
      <w:ins w:id="17357" w:author="Administrator" w:date="2024-08-08T11:14:54Z">
        <w:r>
          <w:rPr>
            <w:rFonts w:hint="eastAsia" w:ascii="宋体" w:hAnsi="宋体" w:eastAsia="宋体" w:cs="宋体"/>
            <w:b/>
            <w:bCs/>
            <w:sz w:val="36"/>
            <w:szCs w:val="36"/>
            <w:highlight w:val="none"/>
            <w:lang w:val="en-US" w:eastAsia="zh-CN"/>
          </w:rPr>
          <w:t>3</w:t>
        </w:r>
      </w:ins>
      <w:del w:id="17358" w:author="Administrator" w:date="2024-08-08T11:14:53Z">
        <w:r>
          <w:rPr>
            <w:rFonts w:hint="eastAsia" w:ascii="宋体" w:hAnsi="宋体" w:eastAsia="宋体" w:cs="宋体"/>
            <w:b/>
            <w:bCs/>
            <w:sz w:val="36"/>
            <w:szCs w:val="36"/>
            <w:highlight w:val="none"/>
            <w:lang w:val="en-US" w:eastAsia="zh-CN"/>
            <w:rPrChange w:id="17359" w:author="Administrator" w:date="2024-08-08T11:14:46Z">
              <w:rPr>
                <w:rFonts w:hint="eastAsia" w:ascii="宋体" w:hAnsi="宋体" w:eastAsia="宋体" w:cs="宋体"/>
                <w:b/>
                <w:bCs/>
                <w:sz w:val="36"/>
                <w:szCs w:val="36"/>
                <w:lang w:val="en-US" w:eastAsia="zh-CN"/>
              </w:rPr>
            </w:rPrChange>
          </w:rPr>
          <w:delText>2</w:delText>
        </w:r>
      </w:del>
      <w:r>
        <w:rPr>
          <w:rFonts w:hint="eastAsia" w:ascii="宋体" w:hAnsi="宋体" w:eastAsia="宋体" w:cs="宋体"/>
          <w:b/>
          <w:bCs/>
          <w:sz w:val="36"/>
          <w:szCs w:val="36"/>
          <w:highlight w:val="none"/>
          <w:lang w:val="en-US" w:eastAsia="zh-CN"/>
          <w:rPrChange w:id="17360" w:author="Administrator" w:date="2024-08-08T11:14:46Z">
            <w:rPr>
              <w:rFonts w:hint="eastAsia" w:ascii="宋体" w:hAnsi="宋体" w:eastAsia="宋体" w:cs="宋体"/>
              <w:b/>
              <w:bCs/>
              <w:sz w:val="36"/>
              <w:szCs w:val="36"/>
              <w:lang w:val="en-US" w:eastAsia="zh-CN"/>
            </w:rPr>
          </w:rPrChange>
        </w:rPr>
        <w:t>年东安县对下安排国有资本经营预算</w:t>
      </w:r>
      <w:bookmarkStart w:id="67" w:name="_Toc22887"/>
      <w:r>
        <w:rPr>
          <w:rFonts w:hint="eastAsia" w:ascii="宋体" w:hAnsi="宋体" w:eastAsia="宋体" w:cs="宋体"/>
          <w:b/>
          <w:bCs/>
          <w:sz w:val="36"/>
          <w:szCs w:val="36"/>
          <w:highlight w:val="none"/>
          <w:lang w:val="en-US" w:eastAsia="zh-CN"/>
        </w:rPr>
        <w:t>转移支付表</w:t>
      </w:r>
      <w:bookmarkEnd w:id="67"/>
    </w:p>
    <w:p w14:paraId="2CFDC591">
      <w:pPr>
        <w:jc w:val="right"/>
      </w:pPr>
      <w:r>
        <w:t>单位</w:t>
      </w:r>
      <w:r>
        <w:rPr>
          <w:rFonts w:hint="eastAsia"/>
        </w:rPr>
        <w:t>：</w:t>
      </w:r>
      <w:r>
        <w:t>万元</w:t>
      </w:r>
    </w:p>
    <w:tbl>
      <w:tblPr>
        <w:tblStyle w:val="6"/>
        <w:tblW w:w="8353" w:type="dxa"/>
        <w:tblInd w:w="93" w:type="dxa"/>
        <w:tblLayout w:type="fixed"/>
        <w:tblCellMar>
          <w:top w:w="0" w:type="dxa"/>
          <w:left w:w="108" w:type="dxa"/>
          <w:bottom w:w="0" w:type="dxa"/>
          <w:right w:w="108" w:type="dxa"/>
        </w:tblCellMar>
      </w:tblPr>
      <w:tblGrid>
        <w:gridCol w:w="3027"/>
        <w:gridCol w:w="2826"/>
        <w:gridCol w:w="2500"/>
      </w:tblGrid>
      <w:tr w14:paraId="2D85FCC2">
        <w:tblPrEx>
          <w:tblCellMar>
            <w:top w:w="0" w:type="dxa"/>
            <w:left w:w="108" w:type="dxa"/>
            <w:bottom w:w="0" w:type="dxa"/>
            <w:right w:w="108" w:type="dxa"/>
          </w:tblCellMar>
        </w:tblPrEx>
        <w:trPr>
          <w:trHeight w:val="399" w:hRule="atLeast"/>
        </w:trPr>
        <w:tc>
          <w:tcPr>
            <w:tcW w:w="30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32FD50">
            <w:pPr>
              <w:keepNext w:val="0"/>
              <w:keepLines w:val="0"/>
              <w:widowControl/>
              <w:suppressLineNumbers w:val="0"/>
              <w:spacing w:before="0" w:beforeAutospacing="0" w:after="0" w:afterAutospacing="0"/>
              <w:ind w:left="0" w:right="0"/>
              <w:jc w:val="center"/>
              <w:rPr>
                <w:rFonts w:hint="default" w:ascii="宋体" w:hAnsi="宋体" w:eastAsia="宋体" w:cs="宋体"/>
                <w:b/>
                <w:bCs/>
                <w:color w:val="000000"/>
                <w:kern w:val="0"/>
                <w:sz w:val="20"/>
                <w:szCs w:val="20"/>
              </w:rPr>
            </w:pPr>
            <w:r>
              <w:rPr>
                <w:rFonts w:hint="eastAsia" w:ascii="宋体" w:hAnsi="宋体" w:eastAsia="宋体" w:cs="宋体"/>
                <w:b/>
                <w:bCs/>
                <w:color w:val="000000"/>
                <w:kern w:val="0"/>
                <w:sz w:val="20"/>
                <w:szCs w:val="20"/>
              </w:rPr>
              <w:t>地区名称</w:t>
            </w:r>
          </w:p>
        </w:tc>
        <w:tc>
          <w:tcPr>
            <w:tcW w:w="2826" w:type="dxa"/>
            <w:tcBorders>
              <w:top w:val="single" w:color="auto" w:sz="4" w:space="0"/>
              <w:left w:val="nil"/>
              <w:bottom w:val="single" w:color="auto" w:sz="4" w:space="0"/>
              <w:right w:val="single" w:color="auto" w:sz="4" w:space="0"/>
            </w:tcBorders>
            <w:shd w:val="clear" w:color="auto" w:fill="auto"/>
            <w:noWrap/>
            <w:vAlign w:val="center"/>
          </w:tcPr>
          <w:p w14:paraId="4D2FC44A">
            <w:pPr>
              <w:keepNext w:val="0"/>
              <w:keepLines w:val="0"/>
              <w:widowControl/>
              <w:suppressLineNumbers w:val="0"/>
              <w:spacing w:before="0" w:beforeAutospacing="0" w:after="0" w:afterAutospacing="0"/>
              <w:ind w:left="0" w:right="0"/>
              <w:jc w:val="center"/>
              <w:rPr>
                <w:rFonts w:hint="default" w:ascii="宋体" w:hAnsi="宋体" w:eastAsia="宋体" w:cs="宋体"/>
                <w:b/>
                <w:bCs/>
                <w:color w:val="000000"/>
                <w:kern w:val="0"/>
                <w:sz w:val="20"/>
                <w:szCs w:val="20"/>
              </w:rPr>
            </w:pPr>
            <w:r>
              <w:rPr>
                <w:rFonts w:hint="eastAsia" w:ascii="宋体" w:hAnsi="宋体" w:eastAsia="宋体" w:cs="宋体"/>
                <w:b/>
                <w:bCs/>
                <w:color w:val="000000"/>
                <w:kern w:val="0"/>
                <w:sz w:val="20"/>
                <w:szCs w:val="20"/>
              </w:rPr>
              <w:t>对下国有资本经营预算转移支付支出</w:t>
            </w:r>
          </w:p>
        </w:tc>
        <w:tc>
          <w:tcPr>
            <w:tcW w:w="2500" w:type="dxa"/>
            <w:tcBorders>
              <w:top w:val="single" w:color="auto" w:sz="4" w:space="0"/>
              <w:left w:val="nil"/>
              <w:bottom w:val="single" w:color="auto" w:sz="4" w:space="0"/>
              <w:right w:val="single" w:color="auto" w:sz="4" w:space="0"/>
            </w:tcBorders>
            <w:shd w:val="clear" w:color="auto" w:fill="auto"/>
            <w:noWrap/>
            <w:vAlign w:val="center"/>
          </w:tcPr>
          <w:p w14:paraId="5D294F9D">
            <w:pPr>
              <w:keepNext w:val="0"/>
              <w:keepLines w:val="0"/>
              <w:widowControl/>
              <w:suppressLineNumbers w:val="0"/>
              <w:spacing w:before="0" w:beforeAutospacing="0" w:after="0" w:afterAutospacing="0"/>
              <w:ind w:left="0" w:right="0"/>
              <w:jc w:val="center"/>
              <w:rPr>
                <w:rFonts w:hint="default" w:ascii="宋体" w:hAnsi="宋体" w:eastAsia="宋体" w:cs="宋体"/>
                <w:b/>
                <w:bCs/>
                <w:color w:val="000000"/>
                <w:kern w:val="0"/>
                <w:sz w:val="20"/>
                <w:szCs w:val="20"/>
              </w:rPr>
            </w:pPr>
            <w:r>
              <w:rPr>
                <w:rFonts w:hint="eastAsia" w:ascii="宋体" w:hAnsi="宋体" w:eastAsia="宋体" w:cs="宋体"/>
                <w:b/>
                <w:bCs/>
                <w:color w:val="000000"/>
                <w:kern w:val="0"/>
                <w:sz w:val="20"/>
                <w:szCs w:val="20"/>
              </w:rPr>
              <w:t>合计</w:t>
            </w:r>
          </w:p>
        </w:tc>
      </w:tr>
      <w:tr w14:paraId="1499DD29">
        <w:tblPrEx>
          <w:tblCellMar>
            <w:top w:w="0" w:type="dxa"/>
            <w:left w:w="108" w:type="dxa"/>
            <w:bottom w:w="0" w:type="dxa"/>
            <w:right w:w="108" w:type="dxa"/>
          </w:tblCellMar>
        </w:tblPrEx>
        <w:trPr>
          <w:trHeight w:val="399" w:hRule="atLeast"/>
        </w:trPr>
        <w:tc>
          <w:tcPr>
            <w:tcW w:w="3027" w:type="dxa"/>
            <w:tcBorders>
              <w:top w:val="nil"/>
              <w:left w:val="single" w:color="auto" w:sz="4" w:space="0"/>
              <w:bottom w:val="single" w:color="auto" w:sz="4" w:space="0"/>
              <w:right w:val="single" w:color="auto" w:sz="4" w:space="0"/>
            </w:tcBorders>
            <w:shd w:val="clear" w:color="auto" w:fill="auto"/>
            <w:noWrap/>
            <w:vAlign w:val="center"/>
          </w:tcPr>
          <w:p w14:paraId="5867A113">
            <w:pPr>
              <w:keepNext w:val="0"/>
              <w:keepLines w:val="0"/>
              <w:widowControl/>
              <w:suppressLineNumbers w:val="0"/>
              <w:spacing w:before="0" w:beforeAutospacing="0" w:after="0" w:afterAutospacing="0"/>
              <w:ind w:left="0" w:right="0"/>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东安县人民政府</w:t>
            </w:r>
          </w:p>
        </w:tc>
        <w:tc>
          <w:tcPr>
            <w:tcW w:w="2826" w:type="dxa"/>
            <w:tcBorders>
              <w:top w:val="nil"/>
              <w:left w:val="nil"/>
              <w:bottom w:val="single" w:color="auto" w:sz="4" w:space="0"/>
              <w:right w:val="single" w:color="auto" w:sz="4" w:space="0"/>
            </w:tcBorders>
            <w:shd w:val="clear" w:color="auto" w:fill="auto"/>
            <w:noWrap/>
            <w:vAlign w:val="center"/>
          </w:tcPr>
          <w:p w14:paraId="4818E58B">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 w:val="20"/>
                <w:szCs w:val="20"/>
              </w:rPr>
            </w:pPr>
            <w:r>
              <w:rPr>
                <w:rFonts w:hint="default" w:ascii="宋体" w:hAnsi="宋体" w:eastAsia="宋体" w:cs="宋体"/>
                <w:color w:val="000000"/>
                <w:kern w:val="0"/>
                <w:sz w:val="20"/>
                <w:szCs w:val="20"/>
              </w:rPr>
              <w:t>0</w:t>
            </w:r>
          </w:p>
        </w:tc>
        <w:tc>
          <w:tcPr>
            <w:tcW w:w="2500" w:type="dxa"/>
            <w:tcBorders>
              <w:top w:val="nil"/>
              <w:left w:val="nil"/>
              <w:bottom w:val="single" w:color="auto" w:sz="4" w:space="0"/>
              <w:right w:val="single" w:color="auto" w:sz="4" w:space="0"/>
            </w:tcBorders>
            <w:shd w:val="clear" w:color="auto" w:fill="auto"/>
            <w:noWrap/>
            <w:vAlign w:val="center"/>
          </w:tcPr>
          <w:p w14:paraId="67B111A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0</w:t>
            </w:r>
          </w:p>
        </w:tc>
      </w:tr>
      <w:tr w14:paraId="1891EB4E">
        <w:tblPrEx>
          <w:tblCellMar>
            <w:top w:w="0" w:type="dxa"/>
            <w:left w:w="108" w:type="dxa"/>
            <w:bottom w:w="0" w:type="dxa"/>
            <w:right w:w="108" w:type="dxa"/>
          </w:tblCellMar>
        </w:tblPrEx>
        <w:trPr>
          <w:trHeight w:val="382" w:hRule="atLeast"/>
        </w:trPr>
        <w:tc>
          <w:tcPr>
            <w:tcW w:w="3027" w:type="dxa"/>
            <w:tcBorders>
              <w:top w:val="nil"/>
              <w:left w:val="single" w:color="auto" w:sz="4" w:space="0"/>
              <w:bottom w:val="single" w:color="auto" w:sz="4" w:space="0"/>
              <w:right w:val="single" w:color="auto" w:sz="4" w:space="0"/>
            </w:tcBorders>
            <w:shd w:val="clear" w:color="auto" w:fill="auto"/>
            <w:noWrap/>
            <w:vAlign w:val="center"/>
          </w:tcPr>
          <w:p w14:paraId="4FB6C975">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2826" w:type="dxa"/>
            <w:tcBorders>
              <w:top w:val="nil"/>
              <w:left w:val="nil"/>
              <w:bottom w:val="single" w:color="auto" w:sz="4" w:space="0"/>
              <w:right w:val="single" w:color="auto" w:sz="4" w:space="0"/>
            </w:tcBorders>
            <w:shd w:val="clear" w:color="auto" w:fill="auto"/>
            <w:noWrap/>
            <w:vAlign w:val="center"/>
          </w:tcPr>
          <w:p w14:paraId="44EBF749">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0</w:t>
            </w:r>
          </w:p>
        </w:tc>
        <w:tc>
          <w:tcPr>
            <w:tcW w:w="2500" w:type="dxa"/>
            <w:tcBorders>
              <w:top w:val="nil"/>
              <w:left w:val="nil"/>
              <w:bottom w:val="single" w:color="auto" w:sz="4" w:space="0"/>
              <w:right w:val="single" w:color="auto" w:sz="4" w:space="0"/>
            </w:tcBorders>
            <w:shd w:val="clear" w:color="auto" w:fill="auto"/>
            <w:noWrap/>
            <w:vAlign w:val="center"/>
          </w:tcPr>
          <w:p w14:paraId="45C31B15">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0</w:t>
            </w:r>
          </w:p>
        </w:tc>
      </w:tr>
    </w:tbl>
    <w:p w14:paraId="21895EE8">
      <w:pPr>
        <w:rPr>
          <w:rFonts w:hint="eastAsia"/>
          <w:lang w:val="zh-CN"/>
        </w:rPr>
      </w:pPr>
      <w:r>
        <w:rPr>
          <w:rFonts w:hint="eastAsia"/>
          <w:lang w:val="zh-CN"/>
        </w:rPr>
        <w:br w:type="page"/>
      </w:r>
    </w:p>
    <w:p w14:paraId="3C9EAC3A">
      <w:pPr>
        <w:pStyle w:val="8"/>
        <w:widowControl/>
        <w:numPr>
          <w:ilvl w:val="0"/>
          <w:numId w:val="8"/>
        </w:numPr>
        <w:ind w:left="210" w:leftChars="0" w:firstLine="0" w:firstLineChars="0"/>
        <w:jc w:val="left"/>
        <w:outlineLvl w:val="0"/>
        <w:rPr>
          <w:rFonts w:ascii="仿宋" w:hAnsi="仿宋" w:eastAsia="仿宋"/>
          <w:sz w:val="32"/>
        </w:rPr>
        <w:pPrChange w:id="17361" w:author="WPS_1675132163" w:date="2024-09-29T10:48:42Z">
          <w:pPr>
            <w:pStyle w:val="8"/>
            <w:widowControl/>
            <w:numPr>
              <w:ilvl w:val="0"/>
              <w:numId w:val="9"/>
            </w:numPr>
            <w:ind w:left="0" w:leftChars="0" w:firstLine="0" w:firstLineChars="0"/>
            <w:jc w:val="left"/>
            <w:outlineLvl w:val="0"/>
          </w:pPr>
        </w:pPrChange>
      </w:pPr>
      <w:bookmarkStart w:id="68" w:name="_Toc12350"/>
      <w:bookmarkStart w:id="69" w:name="_Toc23909"/>
      <w:r>
        <w:rPr>
          <w:rFonts w:hint="eastAsia" w:ascii="仿宋" w:hAnsi="仿宋" w:eastAsia="仿宋"/>
          <w:sz w:val="32"/>
        </w:rPr>
        <w:t>202</w:t>
      </w:r>
      <w:ins w:id="17362" w:author="Administrator" w:date="2024-08-08T11:16:31Z">
        <w:r>
          <w:rPr>
            <w:rFonts w:hint="eastAsia" w:ascii="仿宋" w:hAnsi="仿宋" w:eastAsia="仿宋"/>
            <w:sz w:val="32"/>
            <w:lang w:val="en-US" w:eastAsia="zh-CN"/>
          </w:rPr>
          <w:t>3</w:t>
        </w:r>
      </w:ins>
      <w:del w:id="17363" w:author="Administrator" w:date="2024-08-08T11:16:30Z">
        <w:r>
          <w:rPr>
            <w:rFonts w:hint="eastAsia" w:ascii="仿宋" w:hAnsi="仿宋" w:eastAsia="仿宋"/>
            <w:sz w:val="32"/>
            <w:lang w:val="en-US" w:eastAsia="zh-CN"/>
          </w:rPr>
          <w:delText>2</w:delText>
        </w:r>
      </w:del>
      <w:r>
        <w:rPr>
          <w:rFonts w:hint="eastAsia" w:ascii="仿宋" w:hAnsi="仿宋" w:eastAsia="仿宋"/>
          <w:sz w:val="32"/>
        </w:rPr>
        <w:t>年东安县</w:t>
      </w:r>
      <w:bookmarkStart w:id="70" w:name="_Toc15124"/>
      <w:r>
        <w:rPr>
          <w:rFonts w:hint="eastAsia" w:ascii="仿宋" w:hAnsi="仿宋" w:eastAsia="仿宋"/>
          <w:sz w:val="32"/>
        </w:rPr>
        <w:t>社会保险基金</w:t>
      </w:r>
      <w:r>
        <w:rPr>
          <w:rFonts w:hint="eastAsia" w:ascii="仿宋" w:hAnsi="仿宋" w:eastAsia="仿宋"/>
          <w:sz w:val="32"/>
          <w:lang w:eastAsia="zh-CN"/>
        </w:rPr>
        <w:t>收支及结余</w:t>
      </w:r>
      <w:r>
        <w:rPr>
          <w:rFonts w:hint="eastAsia" w:ascii="仿宋" w:hAnsi="仿宋" w:eastAsia="仿宋"/>
          <w:sz w:val="32"/>
        </w:rPr>
        <w:t>决算表</w:t>
      </w:r>
      <w:bookmarkEnd w:id="68"/>
      <w:bookmarkEnd w:id="69"/>
      <w:bookmarkEnd w:id="70"/>
    </w:p>
    <w:p w14:paraId="677C8B59">
      <w:pPr>
        <w:jc w:val="center"/>
        <w:rPr>
          <w:rFonts w:hint="eastAsia" w:asciiTheme="minorEastAsia" w:hAnsiTheme="minorEastAsia"/>
          <w:b/>
          <w:sz w:val="36"/>
          <w:szCs w:val="36"/>
        </w:rPr>
      </w:pPr>
      <w:r>
        <w:rPr>
          <w:rFonts w:hint="eastAsia" w:asciiTheme="minorEastAsia" w:hAnsiTheme="minorEastAsia"/>
          <w:b/>
          <w:sz w:val="36"/>
          <w:szCs w:val="36"/>
          <w:lang w:val="en-US" w:eastAsia="zh-CN"/>
        </w:rPr>
        <w:t>202</w:t>
      </w:r>
      <w:ins w:id="17364" w:author="Administrator" w:date="2024-08-08T11:16:33Z">
        <w:r>
          <w:rPr>
            <w:rFonts w:hint="eastAsia" w:asciiTheme="minorEastAsia" w:hAnsiTheme="minorEastAsia"/>
            <w:b/>
            <w:sz w:val="36"/>
            <w:szCs w:val="36"/>
            <w:lang w:val="en-US" w:eastAsia="zh-CN"/>
          </w:rPr>
          <w:t>3</w:t>
        </w:r>
      </w:ins>
      <w:del w:id="17365" w:author="Administrator" w:date="2024-08-08T11:16:33Z">
        <w:r>
          <w:rPr>
            <w:rFonts w:hint="eastAsia" w:asciiTheme="minorEastAsia" w:hAnsiTheme="minorEastAsia"/>
            <w:b/>
            <w:sz w:val="36"/>
            <w:szCs w:val="36"/>
            <w:lang w:val="en-US" w:eastAsia="zh-CN"/>
          </w:rPr>
          <w:delText>2</w:delText>
        </w:r>
      </w:del>
      <w:r>
        <w:rPr>
          <w:rFonts w:hint="eastAsia" w:asciiTheme="minorEastAsia" w:hAnsiTheme="minorEastAsia"/>
          <w:b/>
          <w:sz w:val="36"/>
          <w:szCs w:val="36"/>
          <w:lang w:val="en-US" w:eastAsia="zh-CN"/>
        </w:rPr>
        <w:t>年东安县社会保险基金收支及结余决算表</w:t>
      </w:r>
    </w:p>
    <w:p w14:paraId="37F9E1D2">
      <w:pPr>
        <w:jc w:val="right"/>
        <w:rPr>
          <w:rFonts w:ascii="仿宋" w:hAnsi="仿宋" w:eastAsia="仿宋"/>
          <w:sz w:val="32"/>
        </w:rPr>
      </w:pPr>
      <w:r>
        <w:rPr>
          <w:rFonts w:hint="eastAsia"/>
        </w:rPr>
        <w:t>单位：万元</w:t>
      </w:r>
    </w:p>
    <w:tbl>
      <w:tblPr>
        <w:tblStyle w:val="6"/>
        <w:tblW w:w="8942" w:type="dxa"/>
        <w:tblInd w:w="-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94"/>
        <w:gridCol w:w="952"/>
        <w:gridCol w:w="887"/>
        <w:gridCol w:w="941"/>
        <w:gridCol w:w="985"/>
        <w:gridCol w:w="912"/>
        <w:gridCol w:w="897"/>
        <w:gridCol w:w="809"/>
        <w:gridCol w:w="765"/>
      </w:tblGrid>
      <w:tr w14:paraId="4B252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6"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C8FF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    目</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C13F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87CC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企业职工基本养老保险基金</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C756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城乡居民基本养老保险基金</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A7A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机关事业单位基本养老保险基金</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5497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职工基本医疗保险(含生育保险)基金</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845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城乡居民基本医疗保险基金</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1D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工伤保险基金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D3DD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失业保险基金</w:t>
            </w:r>
          </w:p>
        </w:tc>
      </w:tr>
      <w:tr w14:paraId="138BB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3E9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80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68,496</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5E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F7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24,459</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37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44,037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A54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E0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52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EDE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2485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3D95">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其中:社会保险费收入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A5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27,743</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A2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764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8,088</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91F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19,655</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AA5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058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907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958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6A11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2B8EF">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财政补贴收入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9B1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36,901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32F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34A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13,004</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4C5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23,897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70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02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769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D8F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C053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EBA5">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利息收入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563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137</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969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55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109</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E4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E06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C1B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CEEB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035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713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A3A76">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委托投资收益</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F60A5">
            <w:pPr>
              <w:jc w:val="right"/>
              <w:rPr>
                <w:rFonts w:hint="eastAsia" w:ascii="宋体" w:hAnsi="宋体" w:eastAsia="宋体" w:cs="宋体"/>
                <w:i w:val="0"/>
                <w:iCs w:val="0"/>
                <w:color w:val="000000"/>
                <w:sz w:val="20"/>
                <w:szCs w:val="20"/>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43B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FCC9A">
            <w:pPr>
              <w:jc w:val="right"/>
              <w:rPr>
                <w:rFonts w:hint="eastAsia" w:ascii="宋体" w:hAnsi="宋体" w:eastAsia="宋体" w:cs="宋体"/>
                <w:i w:val="0"/>
                <w:iCs w:val="0"/>
                <w:color w:val="000000"/>
                <w:sz w:val="20"/>
                <w:szCs w:val="20"/>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6F33D">
            <w:pPr>
              <w:jc w:val="right"/>
              <w:rPr>
                <w:rFonts w:hint="eastAsia" w:ascii="宋体" w:hAnsi="宋体" w:eastAsia="宋体" w:cs="宋体"/>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E68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2BF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0D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522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5854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3983">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转移收入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20D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491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2C1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B4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38D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457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A20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19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D5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325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599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ACFA4">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36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3,224</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F46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5D8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3,224</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4DE01">
            <w:pPr>
              <w:jc w:val="right"/>
              <w:rPr>
                <w:rFonts w:hint="eastAsia" w:ascii="宋体" w:hAnsi="宋体" w:eastAsia="宋体" w:cs="宋体"/>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D51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8A5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C8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646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BAD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55D3B">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全国统筹调剂资金收入</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52739">
            <w:pPr>
              <w:jc w:val="right"/>
              <w:rPr>
                <w:rFonts w:hint="eastAsia" w:ascii="宋体" w:hAnsi="宋体" w:eastAsia="宋体" w:cs="宋体"/>
                <w:i w:val="0"/>
                <w:iCs w:val="0"/>
                <w:color w:val="000000"/>
                <w:sz w:val="20"/>
                <w:szCs w:val="20"/>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30A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7C0C1">
            <w:pPr>
              <w:jc w:val="right"/>
              <w:rPr>
                <w:rFonts w:hint="eastAsia" w:ascii="宋体" w:hAnsi="宋体" w:eastAsia="宋体" w:cs="宋体"/>
                <w:i w:val="0"/>
                <w:iCs w:val="0"/>
                <w:color w:val="000000"/>
                <w:sz w:val="20"/>
                <w:szCs w:val="20"/>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8D8E0">
            <w:pPr>
              <w:jc w:val="right"/>
              <w:rPr>
                <w:rFonts w:hint="eastAsia" w:ascii="宋体" w:hAnsi="宋体" w:eastAsia="宋体" w:cs="宋体"/>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BE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1E88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CFA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C6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D7CA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82C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二、支出</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8A4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60,702</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28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8B0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19,448</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2C1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41,254</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8B8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B53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AB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9108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67E5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C6E06">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其中:社会保险待遇支出</w:t>
            </w:r>
          </w:p>
        </w:tc>
        <w:tc>
          <w:tcPr>
            <w:tcW w:w="952" w:type="dxa"/>
            <w:tcBorders>
              <w:top w:val="single" w:color="000000" w:sz="4" w:space="0"/>
              <w:left w:val="single" w:color="000000" w:sz="4" w:space="0"/>
              <w:bottom w:val="nil"/>
              <w:right w:val="single" w:color="000000" w:sz="4" w:space="0"/>
            </w:tcBorders>
            <w:shd w:val="clear" w:color="auto" w:fill="auto"/>
            <w:noWrap/>
            <w:vAlign w:val="center"/>
          </w:tcPr>
          <w:p w14:paraId="63935B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60,286</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CD5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5B4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19,437</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61A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40,849</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6F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16E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363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DBC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058D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nil"/>
            </w:tcBorders>
            <w:shd w:val="clear" w:color="auto" w:fill="auto"/>
            <w:vAlign w:val="center"/>
          </w:tcPr>
          <w:p w14:paraId="644FBF32">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转移支出</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22E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408</w:t>
            </w:r>
          </w:p>
        </w:tc>
        <w:tc>
          <w:tcPr>
            <w:tcW w:w="887" w:type="dxa"/>
            <w:tcBorders>
              <w:top w:val="single" w:color="000000" w:sz="4" w:space="0"/>
              <w:left w:val="nil"/>
              <w:bottom w:val="single" w:color="000000" w:sz="4" w:space="0"/>
              <w:right w:val="single" w:color="000000" w:sz="4" w:space="0"/>
            </w:tcBorders>
            <w:shd w:val="clear" w:color="auto" w:fill="auto"/>
            <w:noWrap/>
            <w:vAlign w:val="center"/>
          </w:tcPr>
          <w:p w14:paraId="56DB19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0C2A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D34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397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48B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FDA7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D3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74E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4D9C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A892">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952" w:type="dxa"/>
            <w:tcBorders>
              <w:top w:val="nil"/>
              <w:left w:val="single" w:color="000000" w:sz="4" w:space="0"/>
              <w:bottom w:val="single" w:color="000000" w:sz="4" w:space="0"/>
              <w:right w:val="single" w:color="000000" w:sz="4" w:space="0"/>
            </w:tcBorders>
            <w:shd w:val="clear" w:color="auto" w:fill="auto"/>
            <w:noWrap/>
            <w:vAlign w:val="center"/>
          </w:tcPr>
          <w:p w14:paraId="06C1E2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B66F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0E7F">
            <w:pPr>
              <w:jc w:val="right"/>
              <w:rPr>
                <w:rFonts w:hint="eastAsia" w:ascii="宋体" w:hAnsi="宋体" w:eastAsia="宋体" w:cs="宋体"/>
                <w:i w:val="0"/>
                <w:iCs w:val="0"/>
                <w:color w:val="000000"/>
                <w:sz w:val="20"/>
                <w:szCs w:val="20"/>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C86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76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C9EF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D3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A94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D5FA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D41A9">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全国统筹调剂资金支出</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06198">
            <w:pPr>
              <w:jc w:val="right"/>
              <w:rPr>
                <w:rFonts w:hint="eastAsia" w:ascii="宋体" w:hAnsi="宋体" w:eastAsia="宋体" w:cs="宋体"/>
                <w:i w:val="0"/>
                <w:iCs w:val="0"/>
                <w:color w:val="000000"/>
                <w:sz w:val="20"/>
                <w:szCs w:val="20"/>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3AB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172E4">
            <w:pPr>
              <w:jc w:val="right"/>
              <w:rPr>
                <w:rFonts w:hint="eastAsia" w:ascii="宋体" w:hAnsi="宋体" w:eastAsia="宋体" w:cs="宋体"/>
                <w:i w:val="0"/>
                <w:iCs w:val="0"/>
                <w:color w:val="000000"/>
                <w:sz w:val="20"/>
                <w:szCs w:val="20"/>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8CD9D">
            <w:pPr>
              <w:jc w:val="right"/>
              <w:rPr>
                <w:rFonts w:hint="eastAsia" w:ascii="宋体" w:hAnsi="宋体" w:eastAsia="宋体" w:cs="宋体"/>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6EF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5F8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86C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18F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D5BA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587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三、本年收支结余</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9B5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7,794</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AA3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2E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5,011</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A7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2,783</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B73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3D9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E77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AF2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285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EED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四、年末滚存结余</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A7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55,731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18A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276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52,064</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F49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3,667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64E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D7B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9E4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31F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bl>
    <w:p w14:paraId="55408E2C">
      <w:pPr>
        <w:pStyle w:val="8"/>
        <w:widowControl/>
        <w:numPr>
          <w:ilvl w:val="0"/>
          <w:numId w:val="0"/>
        </w:numPr>
        <w:ind w:left="210" w:leftChars="0"/>
        <w:jc w:val="left"/>
        <w:outlineLvl w:val="9"/>
        <w:rPr>
          <w:rFonts w:ascii="仿宋" w:hAnsi="仿宋" w:eastAsia="仿宋"/>
          <w:sz w:val="32"/>
        </w:rPr>
      </w:pPr>
    </w:p>
    <w:p w14:paraId="0CF6DF69">
      <w:pPr>
        <w:pStyle w:val="8"/>
        <w:widowControl/>
        <w:numPr>
          <w:ilvl w:val="0"/>
          <w:numId w:val="0"/>
        </w:numPr>
        <w:ind w:left="210" w:leftChars="0"/>
        <w:jc w:val="left"/>
        <w:outlineLvl w:val="9"/>
        <w:rPr>
          <w:rFonts w:ascii="仿宋" w:hAnsi="仿宋" w:eastAsia="仿宋"/>
          <w:sz w:val="32"/>
        </w:rPr>
      </w:pPr>
    </w:p>
    <w:p w14:paraId="6DAA1FF0">
      <w:pPr>
        <w:pStyle w:val="8"/>
        <w:widowControl/>
        <w:numPr>
          <w:ilvl w:val="0"/>
          <w:numId w:val="0"/>
        </w:numPr>
        <w:ind w:left="210" w:leftChars="0"/>
        <w:jc w:val="left"/>
        <w:outlineLvl w:val="9"/>
        <w:rPr>
          <w:rFonts w:ascii="仿宋" w:hAnsi="仿宋" w:eastAsia="仿宋"/>
          <w:sz w:val="32"/>
        </w:rPr>
      </w:pPr>
    </w:p>
    <w:p w14:paraId="354F8F6B">
      <w:pPr>
        <w:pStyle w:val="8"/>
        <w:widowControl/>
        <w:numPr>
          <w:ilvl w:val="0"/>
          <w:numId w:val="0"/>
        </w:numPr>
        <w:ind w:left="210" w:leftChars="0"/>
        <w:jc w:val="left"/>
        <w:outlineLvl w:val="9"/>
        <w:rPr>
          <w:rFonts w:ascii="仿宋" w:hAnsi="仿宋" w:eastAsia="仿宋"/>
          <w:sz w:val="32"/>
        </w:rPr>
      </w:pPr>
    </w:p>
    <w:p w14:paraId="4501E251">
      <w:pPr>
        <w:pStyle w:val="8"/>
        <w:widowControl/>
        <w:numPr>
          <w:ilvl w:val="0"/>
          <w:numId w:val="0"/>
        </w:numPr>
        <w:ind w:left="210" w:leftChars="0"/>
        <w:jc w:val="left"/>
        <w:outlineLvl w:val="9"/>
        <w:rPr>
          <w:rFonts w:ascii="仿宋" w:hAnsi="仿宋" w:eastAsia="仿宋"/>
          <w:sz w:val="32"/>
        </w:rPr>
      </w:pPr>
    </w:p>
    <w:p w14:paraId="4D1D1848">
      <w:pPr>
        <w:pStyle w:val="8"/>
        <w:widowControl/>
        <w:numPr>
          <w:ilvl w:val="0"/>
          <w:numId w:val="0"/>
        </w:numPr>
        <w:jc w:val="left"/>
        <w:outlineLvl w:val="9"/>
        <w:rPr>
          <w:rFonts w:ascii="仿宋" w:hAnsi="仿宋" w:eastAsia="仿宋"/>
          <w:sz w:val="32"/>
        </w:rPr>
      </w:pPr>
    </w:p>
    <w:p w14:paraId="4378C206">
      <w:pPr>
        <w:pStyle w:val="8"/>
        <w:widowControl/>
        <w:numPr>
          <w:ilvl w:val="0"/>
          <w:numId w:val="8"/>
        </w:numPr>
        <w:ind w:left="210" w:leftChars="0" w:firstLine="0" w:firstLineChars="0"/>
        <w:jc w:val="left"/>
        <w:outlineLvl w:val="0"/>
        <w:rPr>
          <w:rFonts w:ascii="仿宋" w:hAnsi="仿宋" w:eastAsia="仿宋"/>
          <w:sz w:val="32"/>
        </w:rPr>
      </w:pPr>
      <w:bookmarkStart w:id="71" w:name="_Toc18700"/>
      <w:r>
        <w:rPr>
          <w:rFonts w:hint="eastAsia" w:ascii="仿宋" w:hAnsi="仿宋" w:eastAsia="仿宋"/>
          <w:sz w:val="32"/>
        </w:rPr>
        <w:t>202</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地方政府债务发行及还本付息决算情况表</w:t>
      </w:r>
      <w:bookmarkEnd w:id="71"/>
    </w:p>
    <w:p w14:paraId="42315AC8">
      <w:pPr>
        <w:jc w:val="center"/>
        <w:rPr>
          <w:rFonts w:hint="eastAsia" w:asciiTheme="minorEastAsia" w:hAnsiTheme="minorEastAsia" w:eastAsiaTheme="minorEastAsia" w:cstheme="minorBidi"/>
          <w:b/>
          <w:i w:val="0"/>
          <w:iCs w:val="0"/>
          <w:kern w:val="2"/>
          <w:sz w:val="36"/>
          <w:szCs w:val="36"/>
          <w:u w:val="none"/>
          <w:lang w:val="en-US" w:eastAsia="zh-CN" w:bidi="ar"/>
        </w:rPr>
      </w:pPr>
      <w:r>
        <w:rPr>
          <w:rFonts w:hint="eastAsia" w:asciiTheme="minorEastAsia" w:hAnsiTheme="minorEastAsia" w:eastAsiaTheme="minorEastAsia" w:cstheme="minorBidi"/>
          <w:b/>
          <w:i w:val="0"/>
          <w:iCs w:val="0"/>
          <w:kern w:val="2"/>
          <w:sz w:val="36"/>
          <w:szCs w:val="36"/>
          <w:u w:val="none"/>
          <w:lang w:val="en-US" w:eastAsia="zh-CN" w:bidi="ar"/>
        </w:rPr>
        <w:t>2023年地方政府债务发行及还本付息决算情况表</w:t>
      </w:r>
    </w:p>
    <w:p w14:paraId="6CBB05F3">
      <w:pPr>
        <w:jc w:val="right"/>
        <w:rPr>
          <w:rFonts w:hint="eastAsia" w:asciiTheme="minorEastAsia" w:hAnsiTheme="minorEastAsia" w:eastAsiaTheme="minorEastAsia" w:cstheme="minorBidi"/>
          <w:b/>
          <w:i w:val="0"/>
          <w:iCs w:val="0"/>
          <w:kern w:val="2"/>
          <w:sz w:val="36"/>
          <w:szCs w:val="36"/>
          <w:u w:val="none"/>
          <w:lang w:val="zh-CN" w:eastAsia="zh-CN" w:bidi="ar"/>
        </w:rPr>
      </w:pPr>
      <w:r>
        <w:rPr>
          <w:rFonts w:hint="eastAsia" w:asciiTheme="minorHAnsi" w:hAnsiTheme="minorHAnsi" w:eastAsiaTheme="minorEastAsia" w:cstheme="minorBidi"/>
          <w:i w:val="0"/>
          <w:iCs w:val="0"/>
          <w:kern w:val="2"/>
          <w:sz w:val="21"/>
          <w:szCs w:val="24"/>
          <w:u w:val="none"/>
          <w:lang w:val="en-US" w:eastAsia="zh-CN" w:bidi="ar"/>
        </w:rPr>
        <w:t>单位：万元</w:t>
      </w:r>
    </w:p>
    <w:p w14:paraId="4F99647B">
      <w:pPr>
        <w:pStyle w:val="8"/>
        <w:widowControl/>
        <w:numPr>
          <w:ilvl w:val="0"/>
          <w:numId w:val="10"/>
          <w:ins w:id="17367" w:author="WPS_1675132163" w:date="2024-09-29T10:24:23Z"/>
        </w:numPr>
        <w:ind w:left="425" w:leftChars="0" w:hanging="425" w:firstLineChars="0"/>
        <w:jc w:val="left"/>
        <w:outlineLvl w:val="0"/>
        <w:rPr>
          <w:del w:id="17368" w:author="WPS_1675132163" w:date="2024-09-29T10:50:01Z"/>
          <w:rFonts w:ascii="仿宋" w:hAnsi="仿宋" w:eastAsia="仿宋"/>
          <w:sz w:val="32"/>
        </w:rPr>
        <w:pPrChange w:id="17366" w:author="WPS_1675132163" w:date="2024-09-29T10:24:23Z">
          <w:pPr>
            <w:pStyle w:val="8"/>
            <w:widowControl/>
            <w:numPr>
              <w:ilvl w:val="0"/>
              <w:numId w:val="9"/>
            </w:numPr>
            <w:ind w:left="0" w:leftChars="0" w:firstLine="0" w:firstLineChars="0"/>
            <w:jc w:val="left"/>
            <w:outlineLvl w:val="0"/>
          </w:pPr>
        </w:pPrChange>
      </w:pPr>
      <w:del w:id="17369" w:author="WPS_1675132163" w:date="2024-09-29T10:50:01Z">
        <w:r>
          <w:rPr>
            <w:rFonts w:hint="eastAsia" w:ascii="仿宋" w:hAnsi="仿宋" w:eastAsia="仿宋"/>
            <w:sz w:val="32"/>
          </w:rPr>
          <w:delText>202</w:delText>
        </w:r>
      </w:del>
      <w:ins w:id="17370" w:author="Administrator" w:date="2024-08-08T11:16:42Z">
        <w:del w:id="17371" w:author="WPS_1675132163" w:date="2024-09-29T10:50:01Z">
          <w:r>
            <w:rPr>
              <w:rFonts w:hint="eastAsia" w:ascii="仿宋" w:hAnsi="仿宋" w:eastAsia="仿宋"/>
              <w:sz w:val="32"/>
              <w:lang w:val="en-US" w:eastAsia="zh-CN"/>
            </w:rPr>
            <w:delText>3</w:delText>
          </w:r>
        </w:del>
      </w:ins>
      <w:del w:id="17372" w:author="WPS_1675132163" w:date="2024-09-29T10:50:01Z">
        <w:r>
          <w:rPr>
            <w:rFonts w:hint="eastAsia" w:ascii="仿宋" w:hAnsi="仿宋" w:eastAsia="仿宋"/>
            <w:sz w:val="32"/>
            <w:lang w:val="en-US" w:eastAsia="zh-CN"/>
          </w:rPr>
          <w:delText>2</w:delText>
        </w:r>
      </w:del>
      <w:del w:id="17373" w:author="WPS_1675132163" w:date="2024-09-29T10:50:01Z">
        <w:r>
          <w:rPr>
            <w:rFonts w:hint="eastAsia" w:ascii="仿宋" w:hAnsi="仿宋" w:eastAsia="仿宋"/>
            <w:sz w:val="32"/>
          </w:rPr>
          <w:delText>年东安县</w:delText>
        </w:r>
      </w:del>
      <w:del w:id="17374" w:author="WPS_1675132163" w:date="2024-09-29T10:50:01Z">
        <w:r>
          <w:rPr>
            <w:rFonts w:hint="eastAsia" w:ascii="仿宋" w:hAnsi="仿宋" w:eastAsia="仿宋"/>
            <w:sz w:val="32"/>
            <w:lang w:eastAsia="zh-CN"/>
          </w:rPr>
          <w:delText>一般债务和专项债务限额和余额情况表</w:delText>
        </w:r>
      </w:del>
    </w:p>
    <w:p w14:paraId="2393A5B6">
      <w:pPr>
        <w:jc w:val="center"/>
        <w:rPr>
          <w:del w:id="17375" w:author="WPS_1675132163" w:date="2024-09-29T10:50:01Z"/>
          <w:rFonts w:hint="eastAsia" w:asciiTheme="minorEastAsia" w:hAnsiTheme="minorEastAsia" w:eastAsiaTheme="minorEastAsia"/>
          <w:b/>
          <w:sz w:val="36"/>
          <w:lang w:eastAsia="zh-CN"/>
        </w:rPr>
      </w:pPr>
      <w:del w:id="17376" w:author="WPS_1675132163" w:date="2024-09-29T10:50:01Z">
        <w:r>
          <w:rPr>
            <w:rFonts w:hint="eastAsia" w:asciiTheme="minorEastAsia" w:hAnsiTheme="minorEastAsia"/>
            <w:b/>
            <w:sz w:val="36"/>
          </w:rPr>
          <w:delText>202</w:delText>
        </w:r>
      </w:del>
      <w:ins w:id="17377" w:author="Administrator" w:date="2024-08-08T11:16:45Z">
        <w:del w:id="17378" w:author="WPS_1675132163" w:date="2024-09-29T10:50:01Z">
          <w:r>
            <w:rPr>
              <w:rFonts w:hint="eastAsia" w:asciiTheme="minorEastAsia" w:hAnsiTheme="minorEastAsia"/>
              <w:b/>
              <w:sz w:val="36"/>
              <w:lang w:val="en-US" w:eastAsia="zh-CN"/>
            </w:rPr>
            <w:delText>3</w:delText>
          </w:r>
        </w:del>
      </w:ins>
      <w:del w:id="17379" w:author="WPS_1675132163" w:date="2024-09-29T10:50:01Z">
        <w:r>
          <w:rPr>
            <w:rFonts w:hint="eastAsia" w:asciiTheme="minorEastAsia" w:hAnsiTheme="minorEastAsia"/>
            <w:b/>
            <w:sz w:val="36"/>
            <w:lang w:val="en-US" w:eastAsia="zh-CN"/>
          </w:rPr>
          <w:delText>2</w:delText>
        </w:r>
      </w:del>
      <w:del w:id="17380" w:author="WPS_1675132163" w:date="2024-09-29T10:50:01Z">
        <w:r>
          <w:rPr>
            <w:rFonts w:hint="eastAsia" w:asciiTheme="minorEastAsia" w:hAnsiTheme="minorEastAsia"/>
            <w:b/>
            <w:sz w:val="36"/>
          </w:rPr>
          <w:delText>年东安县</w:delText>
        </w:r>
      </w:del>
      <w:del w:id="17381" w:author="WPS_1675132163" w:date="2024-09-29T10:50:01Z">
        <w:r>
          <w:rPr>
            <w:rFonts w:hint="eastAsia" w:asciiTheme="minorEastAsia" w:hAnsiTheme="minorEastAsia"/>
            <w:b/>
            <w:sz w:val="36"/>
            <w:lang w:eastAsia="zh-CN"/>
          </w:rPr>
          <w:delText>地方政府债务余额情况表</w:delText>
        </w:r>
      </w:del>
    </w:p>
    <w:p w14:paraId="06E1281F">
      <w:pPr>
        <w:jc w:val="right"/>
        <w:rPr>
          <w:del w:id="17382" w:author="WPS_1675132163" w:date="2024-09-29T10:50:01Z"/>
          <w:rFonts w:ascii="仿宋" w:hAnsi="仿宋" w:eastAsia="仿宋"/>
          <w:sz w:val="32"/>
        </w:rPr>
      </w:pPr>
      <w:del w:id="17383" w:author="WPS_1675132163" w:date="2024-09-29T10:50:01Z">
        <w:r>
          <w:rPr>
            <w:rFonts w:hint="eastAsia"/>
          </w:rPr>
          <w:delText>单位：万元</w:delText>
        </w:r>
      </w:del>
    </w:p>
    <w:tbl>
      <w:tblPr>
        <w:tblStyle w:val="6"/>
        <w:tblW w:w="87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18"/>
        <w:gridCol w:w="1264"/>
        <w:gridCol w:w="1942"/>
        <w:gridCol w:w="1529"/>
      </w:tblGrid>
      <w:tr w14:paraId="7A451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7384" w:author="WPS_1675132163" w:date="2024-09-29T10:49:57Z"/>
        </w:trPr>
        <w:tc>
          <w:tcPr>
            <w:tcW w:w="3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0B288">
            <w:pPr>
              <w:keepNext w:val="0"/>
              <w:keepLines w:val="0"/>
              <w:widowControl/>
              <w:suppressLineNumbers w:val="0"/>
              <w:jc w:val="center"/>
              <w:textAlignment w:val="center"/>
              <w:rPr>
                <w:del w:id="17385" w:author="WPS_1675132163" w:date="2024-09-29T10:49:57Z"/>
                <w:rFonts w:hint="eastAsia" w:ascii="宋体" w:hAnsi="宋体" w:eastAsia="宋体" w:cs="宋体"/>
                <w:b/>
                <w:bCs/>
                <w:i w:val="0"/>
                <w:iCs w:val="0"/>
                <w:color w:val="000000"/>
                <w:sz w:val="20"/>
                <w:szCs w:val="20"/>
                <w:u w:val="none"/>
              </w:rPr>
            </w:pPr>
            <w:del w:id="17386" w:author="WPS_1675132163" w:date="2024-09-29T10:49:57Z">
              <w:r>
                <w:rPr>
                  <w:rFonts w:hint="eastAsia" w:ascii="宋体" w:hAnsi="宋体" w:eastAsia="宋体" w:cs="宋体"/>
                  <w:b/>
                  <w:bCs/>
                  <w:i w:val="0"/>
                  <w:iCs w:val="0"/>
                  <w:color w:val="000000"/>
                  <w:kern w:val="0"/>
                  <w:sz w:val="20"/>
                  <w:szCs w:val="20"/>
                  <w:u w:val="none"/>
                  <w:lang w:val="en-US" w:eastAsia="zh-CN" w:bidi="ar"/>
                </w:rPr>
                <w:delText>项目</w:delText>
              </w:r>
            </w:del>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9C803">
            <w:pPr>
              <w:keepNext w:val="0"/>
              <w:keepLines w:val="0"/>
              <w:widowControl/>
              <w:suppressLineNumbers w:val="0"/>
              <w:jc w:val="center"/>
              <w:textAlignment w:val="center"/>
              <w:rPr>
                <w:del w:id="17387" w:author="WPS_1675132163" w:date="2024-09-29T10:49:57Z"/>
                <w:rFonts w:hint="eastAsia" w:ascii="宋体" w:hAnsi="宋体" w:eastAsia="宋体" w:cs="宋体"/>
                <w:b/>
                <w:bCs/>
                <w:i w:val="0"/>
                <w:iCs w:val="0"/>
                <w:color w:val="000000"/>
                <w:sz w:val="20"/>
                <w:szCs w:val="20"/>
                <w:u w:val="none"/>
              </w:rPr>
            </w:pPr>
            <w:del w:id="17388" w:author="WPS_1675132163" w:date="2024-09-29T10:49:57Z">
              <w:r>
                <w:rPr>
                  <w:rFonts w:hint="eastAsia" w:ascii="宋体" w:hAnsi="宋体" w:eastAsia="宋体" w:cs="宋体"/>
                  <w:b/>
                  <w:bCs/>
                  <w:i w:val="0"/>
                  <w:iCs w:val="0"/>
                  <w:color w:val="000000"/>
                  <w:kern w:val="0"/>
                  <w:sz w:val="20"/>
                  <w:szCs w:val="20"/>
                  <w:u w:val="none"/>
                  <w:lang w:val="en-US" w:eastAsia="zh-CN" w:bidi="ar"/>
                </w:rPr>
                <w:delText>合计</w:delText>
              </w:r>
            </w:del>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B073A">
            <w:pPr>
              <w:keepNext w:val="0"/>
              <w:keepLines w:val="0"/>
              <w:widowControl/>
              <w:suppressLineNumbers w:val="0"/>
              <w:jc w:val="center"/>
              <w:textAlignment w:val="center"/>
              <w:rPr>
                <w:del w:id="17389" w:author="WPS_1675132163" w:date="2024-09-29T10:49:57Z"/>
                <w:rFonts w:hint="eastAsia" w:ascii="宋体" w:hAnsi="宋体" w:eastAsia="宋体" w:cs="宋体"/>
                <w:b/>
                <w:bCs/>
                <w:i w:val="0"/>
                <w:iCs w:val="0"/>
                <w:color w:val="000000"/>
                <w:sz w:val="20"/>
                <w:szCs w:val="20"/>
                <w:u w:val="none"/>
              </w:rPr>
            </w:pPr>
            <w:del w:id="17390" w:author="WPS_1675132163" w:date="2024-09-29T10:49:57Z">
              <w:r>
                <w:rPr>
                  <w:rFonts w:hint="eastAsia" w:ascii="宋体" w:hAnsi="宋体" w:eastAsia="宋体" w:cs="宋体"/>
                  <w:b/>
                  <w:bCs/>
                  <w:i w:val="0"/>
                  <w:iCs w:val="0"/>
                  <w:color w:val="000000"/>
                  <w:kern w:val="0"/>
                  <w:sz w:val="20"/>
                  <w:szCs w:val="20"/>
                  <w:u w:val="none"/>
                  <w:lang w:val="en-US" w:eastAsia="zh-CN" w:bidi="ar"/>
                </w:rPr>
                <w:delText>一般债务</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ED3A1">
            <w:pPr>
              <w:keepNext w:val="0"/>
              <w:keepLines w:val="0"/>
              <w:widowControl/>
              <w:suppressLineNumbers w:val="0"/>
              <w:jc w:val="center"/>
              <w:textAlignment w:val="center"/>
              <w:rPr>
                <w:del w:id="17391" w:author="WPS_1675132163" w:date="2024-09-29T10:49:57Z"/>
                <w:rFonts w:hint="eastAsia" w:ascii="宋体" w:hAnsi="宋体" w:eastAsia="宋体" w:cs="宋体"/>
                <w:b/>
                <w:bCs/>
                <w:i w:val="0"/>
                <w:iCs w:val="0"/>
                <w:color w:val="000000"/>
                <w:sz w:val="20"/>
                <w:szCs w:val="20"/>
                <w:u w:val="none"/>
              </w:rPr>
            </w:pPr>
            <w:del w:id="17392" w:author="WPS_1675132163" w:date="2024-09-29T10:49:57Z">
              <w:r>
                <w:rPr>
                  <w:rFonts w:hint="eastAsia" w:ascii="宋体" w:hAnsi="宋体" w:eastAsia="宋体" w:cs="宋体"/>
                  <w:b/>
                  <w:bCs/>
                  <w:i w:val="0"/>
                  <w:iCs w:val="0"/>
                  <w:color w:val="000000"/>
                  <w:kern w:val="0"/>
                  <w:sz w:val="20"/>
                  <w:szCs w:val="20"/>
                  <w:u w:val="none"/>
                  <w:lang w:val="en-US" w:eastAsia="zh-CN" w:bidi="ar"/>
                </w:rPr>
                <w:delText>专项债务</w:delText>
              </w:r>
            </w:del>
          </w:p>
        </w:tc>
      </w:tr>
      <w:tr w14:paraId="0E6AD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7393" w:author="WPS_1675132163" w:date="2024-09-29T10:49:57Z"/>
        </w:trPr>
        <w:tc>
          <w:tcPr>
            <w:tcW w:w="3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43A4">
            <w:pPr>
              <w:keepNext w:val="0"/>
              <w:keepLines w:val="0"/>
              <w:widowControl/>
              <w:suppressLineNumbers w:val="0"/>
              <w:jc w:val="left"/>
              <w:textAlignment w:val="center"/>
              <w:rPr>
                <w:del w:id="17394" w:author="WPS_1675132163" w:date="2024-09-29T10:49:57Z"/>
                <w:rFonts w:hint="eastAsia" w:ascii="宋体" w:hAnsi="宋体" w:eastAsia="宋体" w:cs="宋体"/>
                <w:i w:val="0"/>
                <w:iCs w:val="0"/>
                <w:color w:val="000000"/>
                <w:sz w:val="20"/>
                <w:szCs w:val="20"/>
                <w:u w:val="none"/>
              </w:rPr>
            </w:pPr>
            <w:del w:id="17395" w:author="WPS_1675132163" w:date="2024-09-29T10:49:57Z">
              <w:r>
                <w:rPr>
                  <w:rFonts w:hint="eastAsia" w:ascii="宋体" w:hAnsi="宋体" w:eastAsia="宋体" w:cs="宋体"/>
                  <w:i w:val="0"/>
                  <w:iCs w:val="0"/>
                  <w:color w:val="000000"/>
                  <w:kern w:val="0"/>
                  <w:sz w:val="20"/>
                  <w:szCs w:val="20"/>
                  <w:u w:val="none"/>
                  <w:lang w:val="en-US" w:eastAsia="zh-CN" w:bidi="ar"/>
                </w:rPr>
                <w:delText>上年末地方政府债务余额</w:delText>
              </w:r>
            </w:del>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7C352">
            <w:pPr>
              <w:keepNext w:val="0"/>
              <w:keepLines w:val="0"/>
              <w:widowControl/>
              <w:suppressLineNumbers w:val="0"/>
              <w:jc w:val="right"/>
              <w:textAlignment w:val="center"/>
              <w:rPr>
                <w:del w:id="17396" w:author="WPS_1675132163" w:date="2024-09-29T10:49:57Z"/>
                <w:rFonts w:hint="eastAsia" w:ascii="宋体" w:hAnsi="宋体" w:eastAsia="宋体" w:cs="宋体"/>
                <w:i w:val="0"/>
                <w:iCs w:val="0"/>
                <w:color w:val="000000"/>
                <w:sz w:val="20"/>
                <w:szCs w:val="20"/>
                <w:u w:val="none"/>
              </w:rPr>
            </w:pPr>
            <w:del w:id="17397" w:author="WPS_1675132163" w:date="2024-09-29T10:49:57Z">
              <w:r>
                <w:rPr>
                  <w:rFonts w:hint="eastAsia" w:ascii="宋体" w:hAnsi="宋体" w:eastAsia="宋体" w:cs="宋体"/>
                  <w:i w:val="0"/>
                  <w:color w:val="000000"/>
                  <w:kern w:val="0"/>
                  <w:sz w:val="20"/>
                  <w:szCs w:val="20"/>
                  <w:u w:val="none"/>
                  <w:lang w:val="en-US" w:eastAsia="zh-CN" w:bidi="ar"/>
                </w:rPr>
                <w:delText>447,162</w:delText>
              </w:r>
            </w:del>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A023A">
            <w:pPr>
              <w:keepNext w:val="0"/>
              <w:keepLines w:val="0"/>
              <w:widowControl/>
              <w:suppressLineNumbers w:val="0"/>
              <w:jc w:val="right"/>
              <w:textAlignment w:val="center"/>
              <w:rPr>
                <w:del w:id="17398" w:author="WPS_1675132163" w:date="2024-09-29T10:49:57Z"/>
                <w:rFonts w:hint="eastAsia" w:ascii="宋体" w:hAnsi="宋体" w:eastAsia="宋体" w:cs="宋体"/>
                <w:i w:val="0"/>
                <w:iCs w:val="0"/>
                <w:color w:val="000000"/>
                <w:sz w:val="20"/>
                <w:szCs w:val="20"/>
                <w:u w:val="none"/>
              </w:rPr>
            </w:pPr>
            <w:del w:id="17399" w:author="WPS_1675132163" w:date="2024-09-29T10:49:57Z">
              <w:r>
                <w:rPr>
                  <w:rFonts w:hint="eastAsia" w:ascii="宋体" w:hAnsi="宋体" w:eastAsia="宋体" w:cs="宋体"/>
                  <w:i w:val="0"/>
                  <w:color w:val="000000"/>
                  <w:kern w:val="0"/>
                  <w:sz w:val="20"/>
                  <w:szCs w:val="20"/>
                  <w:u w:val="none"/>
                  <w:lang w:val="en-US" w:eastAsia="zh-CN" w:bidi="ar"/>
                </w:rPr>
                <w:delText>198,288</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D9E0A">
            <w:pPr>
              <w:keepNext w:val="0"/>
              <w:keepLines w:val="0"/>
              <w:widowControl/>
              <w:suppressLineNumbers w:val="0"/>
              <w:jc w:val="right"/>
              <w:textAlignment w:val="center"/>
              <w:rPr>
                <w:del w:id="17400" w:author="WPS_1675132163" w:date="2024-09-29T10:49:57Z"/>
                <w:rFonts w:hint="eastAsia" w:ascii="宋体" w:hAnsi="宋体" w:eastAsia="宋体" w:cs="宋体"/>
                <w:i w:val="0"/>
                <w:iCs w:val="0"/>
                <w:color w:val="000000"/>
                <w:sz w:val="20"/>
                <w:szCs w:val="20"/>
                <w:u w:val="none"/>
              </w:rPr>
            </w:pPr>
            <w:del w:id="17401" w:author="WPS_1675132163" w:date="2024-09-29T10:49:57Z">
              <w:r>
                <w:rPr>
                  <w:rFonts w:hint="eastAsia" w:ascii="宋体" w:hAnsi="宋体" w:eastAsia="宋体" w:cs="宋体"/>
                  <w:i w:val="0"/>
                  <w:color w:val="000000"/>
                  <w:kern w:val="0"/>
                  <w:sz w:val="20"/>
                  <w:szCs w:val="20"/>
                  <w:u w:val="none"/>
                  <w:lang w:val="en-US" w:eastAsia="zh-CN" w:bidi="ar"/>
                </w:rPr>
                <w:delText>248,874</w:delText>
              </w:r>
            </w:del>
          </w:p>
        </w:tc>
      </w:tr>
      <w:tr w14:paraId="55253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7402" w:author="WPS_1675132163" w:date="2024-09-29T10:49:57Z"/>
        </w:trPr>
        <w:tc>
          <w:tcPr>
            <w:tcW w:w="3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1D56C">
            <w:pPr>
              <w:keepNext w:val="0"/>
              <w:keepLines w:val="0"/>
              <w:widowControl/>
              <w:suppressLineNumbers w:val="0"/>
              <w:jc w:val="left"/>
              <w:textAlignment w:val="center"/>
              <w:rPr>
                <w:del w:id="17403" w:author="WPS_1675132163" w:date="2024-09-29T10:49:57Z"/>
                <w:rFonts w:hint="eastAsia" w:ascii="宋体" w:hAnsi="宋体" w:eastAsia="宋体" w:cs="宋体"/>
                <w:i w:val="0"/>
                <w:iCs w:val="0"/>
                <w:color w:val="000000"/>
                <w:sz w:val="20"/>
                <w:szCs w:val="20"/>
                <w:u w:val="none"/>
              </w:rPr>
            </w:pPr>
            <w:del w:id="17404" w:author="WPS_1675132163" w:date="2024-09-29T10:49:57Z">
              <w:r>
                <w:rPr>
                  <w:rFonts w:hint="eastAsia" w:ascii="宋体" w:hAnsi="宋体" w:eastAsia="宋体" w:cs="宋体"/>
                  <w:i w:val="0"/>
                  <w:iCs w:val="0"/>
                  <w:color w:val="000000"/>
                  <w:kern w:val="0"/>
                  <w:sz w:val="20"/>
                  <w:szCs w:val="20"/>
                  <w:u w:val="none"/>
                  <w:lang w:val="en-US" w:eastAsia="zh-CN" w:bidi="ar"/>
                </w:rPr>
                <w:delText>本年地方政府债务余额限额(预算数)</w:delText>
              </w:r>
            </w:del>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96CFC">
            <w:pPr>
              <w:keepNext w:val="0"/>
              <w:keepLines w:val="0"/>
              <w:widowControl/>
              <w:suppressLineNumbers w:val="0"/>
              <w:jc w:val="right"/>
              <w:textAlignment w:val="center"/>
              <w:rPr>
                <w:del w:id="17405" w:author="WPS_1675132163" w:date="2024-09-29T10:49:57Z"/>
                <w:rFonts w:hint="eastAsia" w:ascii="宋体" w:hAnsi="宋体" w:eastAsia="宋体" w:cs="宋体"/>
                <w:i w:val="0"/>
                <w:color w:val="000000"/>
                <w:kern w:val="2"/>
                <w:sz w:val="20"/>
                <w:szCs w:val="20"/>
                <w:u w:val="none"/>
                <w:lang w:val="en-US" w:eastAsia="zh-CN" w:bidi="ar-SA"/>
              </w:rPr>
            </w:pPr>
            <w:del w:id="17406" w:author="WPS_1675132163" w:date="2024-09-29T10:49:57Z">
              <w:r>
                <w:rPr>
                  <w:rFonts w:hint="eastAsia" w:ascii="宋体" w:hAnsi="宋体" w:eastAsia="宋体" w:cs="宋体"/>
                  <w:i w:val="0"/>
                  <w:color w:val="000000"/>
                  <w:kern w:val="0"/>
                  <w:sz w:val="20"/>
                  <w:szCs w:val="20"/>
                  <w:u w:val="none"/>
                  <w:lang w:val="en-US" w:eastAsia="zh-CN" w:bidi="ar"/>
                </w:rPr>
                <w:delText>582,892</w:delText>
              </w:r>
            </w:del>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9BF6F">
            <w:pPr>
              <w:keepNext w:val="0"/>
              <w:keepLines w:val="0"/>
              <w:widowControl/>
              <w:suppressLineNumbers w:val="0"/>
              <w:jc w:val="right"/>
              <w:textAlignment w:val="center"/>
              <w:rPr>
                <w:del w:id="17407" w:author="WPS_1675132163" w:date="2024-09-29T10:49:57Z"/>
                <w:rFonts w:hint="eastAsia" w:ascii="宋体" w:hAnsi="宋体" w:eastAsia="宋体" w:cs="宋体"/>
                <w:i w:val="0"/>
                <w:color w:val="000000"/>
                <w:kern w:val="2"/>
                <w:sz w:val="20"/>
                <w:szCs w:val="20"/>
                <w:u w:val="none"/>
                <w:lang w:val="en-US" w:eastAsia="zh-CN" w:bidi="ar-SA"/>
              </w:rPr>
            </w:pPr>
            <w:del w:id="17408" w:author="WPS_1675132163" w:date="2024-09-29T10:49:57Z">
              <w:r>
                <w:rPr>
                  <w:rFonts w:hint="eastAsia" w:ascii="宋体" w:hAnsi="宋体" w:eastAsia="宋体" w:cs="宋体"/>
                  <w:i w:val="0"/>
                  <w:color w:val="000000"/>
                  <w:kern w:val="0"/>
                  <w:sz w:val="20"/>
                  <w:szCs w:val="20"/>
                  <w:u w:val="none"/>
                  <w:lang w:val="en-US" w:eastAsia="zh-CN" w:bidi="ar"/>
                </w:rPr>
                <w:delText>216,718</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54A89">
            <w:pPr>
              <w:keepNext w:val="0"/>
              <w:keepLines w:val="0"/>
              <w:widowControl/>
              <w:suppressLineNumbers w:val="0"/>
              <w:jc w:val="right"/>
              <w:textAlignment w:val="center"/>
              <w:rPr>
                <w:del w:id="17409" w:author="WPS_1675132163" w:date="2024-09-29T10:49:57Z"/>
                <w:rFonts w:hint="eastAsia" w:ascii="宋体" w:hAnsi="宋体" w:eastAsia="宋体" w:cs="宋体"/>
                <w:i w:val="0"/>
                <w:color w:val="000000"/>
                <w:kern w:val="2"/>
                <w:sz w:val="20"/>
                <w:szCs w:val="20"/>
                <w:u w:val="none"/>
                <w:lang w:val="en-US" w:eastAsia="zh-CN" w:bidi="ar-SA"/>
              </w:rPr>
            </w:pPr>
            <w:del w:id="17410" w:author="WPS_1675132163" w:date="2024-09-29T10:49:57Z">
              <w:r>
                <w:rPr>
                  <w:rFonts w:hint="eastAsia" w:ascii="宋体" w:hAnsi="宋体" w:eastAsia="宋体" w:cs="宋体"/>
                  <w:i w:val="0"/>
                  <w:color w:val="000000"/>
                  <w:kern w:val="0"/>
                  <w:sz w:val="20"/>
                  <w:szCs w:val="20"/>
                  <w:u w:val="none"/>
                  <w:lang w:val="en-US" w:eastAsia="zh-CN" w:bidi="ar"/>
                </w:rPr>
                <w:delText>366,174</w:delText>
              </w:r>
            </w:del>
          </w:p>
        </w:tc>
      </w:tr>
      <w:tr w14:paraId="1E52A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7411" w:author="WPS_1675132163" w:date="2024-09-29T10:49:57Z"/>
        </w:trPr>
        <w:tc>
          <w:tcPr>
            <w:tcW w:w="3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35DAC">
            <w:pPr>
              <w:keepNext w:val="0"/>
              <w:keepLines w:val="0"/>
              <w:widowControl/>
              <w:suppressLineNumbers w:val="0"/>
              <w:jc w:val="left"/>
              <w:textAlignment w:val="center"/>
              <w:rPr>
                <w:del w:id="17412" w:author="WPS_1675132163" w:date="2024-09-29T10:49:57Z"/>
                <w:rFonts w:hint="eastAsia" w:ascii="宋体" w:hAnsi="宋体" w:eastAsia="宋体" w:cs="宋体"/>
                <w:i w:val="0"/>
                <w:iCs w:val="0"/>
                <w:color w:val="000000"/>
                <w:sz w:val="20"/>
                <w:szCs w:val="20"/>
                <w:u w:val="none"/>
              </w:rPr>
            </w:pPr>
            <w:del w:id="17413" w:author="WPS_1675132163" w:date="2024-09-29T10:49:57Z">
              <w:r>
                <w:rPr>
                  <w:rFonts w:hint="eastAsia" w:ascii="宋体" w:hAnsi="宋体" w:eastAsia="宋体" w:cs="宋体"/>
                  <w:i w:val="0"/>
                  <w:iCs w:val="0"/>
                  <w:color w:val="000000"/>
                  <w:kern w:val="0"/>
                  <w:sz w:val="20"/>
                  <w:szCs w:val="20"/>
                  <w:u w:val="none"/>
                  <w:lang w:val="en-US" w:eastAsia="zh-CN" w:bidi="ar"/>
                </w:rPr>
                <w:delText>本年地方政府债务(转贷)收入</w:delText>
              </w:r>
            </w:del>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8526B">
            <w:pPr>
              <w:keepNext w:val="0"/>
              <w:keepLines w:val="0"/>
              <w:widowControl/>
              <w:suppressLineNumbers w:val="0"/>
              <w:jc w:val="right"/>
              <w:textAlignment w:val="center"/>
              <w:rPr>
                <w:del w:id="17414" w:author="WPS_1675132163" w:date="2024-09-29T10:49:57Z"/>
                <w:rFonts w:hint="eastAsia" w:ascii="宋体" w:hAnsi="宋体" w:eastAsia="宋体" w:cs="宋体"/>
                <w:i w:val="0"/>
                <w:color w:val="000000"/>
                <w:kern w:val="2"/>
                <w:sz w:val="20"/>
                <w:szCs w:val="20"/>
                <w:u w:val="none"/>
                <w:lang w:val="en-US" w:eastAsia="zh-CN" w:bidi="ar-SA"/>
              </w:rPr>
            </w:pPr>
            <w:del w:id="17415" w:author="WPS_1675132163" w:date="2024-09-29T10:49:57Z">
              <w:r>
                <w:rPr>
                  <w:rFonts w:hint="eastAsia" w:ascii="宋体" w:hAnsi="宋体" w:eastAsia="宋体" w:cs="宋体"/>
                  <w:i w:val="0"/>
                  <w:color w:val="000000"/>
                  <w:kern w:val="0"/>
                  <w:sz w:val="20"/>
                  <w:szCs w:val="20"/>
                  <w:u w:val="none"/>
                  <w:lang w:val="en-US" w:eastAsia="zh-CN" w:bidi="ar"/>
                </w:rPr>
                <w:delText>144,354</w:delText>
              </w:r>
            </w:del>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96944">
            <w:pPr>
              <w:keepNext w:val="0"/>
              <w:keepLines w:val="0"/>
              <w:widowControl/>
              <w:suppressLineNumbers w:val="0"/>
              <w:jc w:val="right"/>
              <w:textAlignment w:val="center"/>
              <w:rPr>
                <w:del w:id="17416" w:author="WPS_1675132163" w:date="2024-09-29T10:49:57Z"/>
                <w:rFonts w:hint="eastAsia" w:ascii="宋体" w:hAnsi="宋体" w:eastAsia="宋体" w:cs="宋体"/>
                <w:i w:val="0"/>
                <w:color w:val="000000"/>
                <w:kern w:val="2"/>
                <w:sz w:val="20"/>
                <w:szCs w:val="20"/>
                <w:u w:val="none"/>
                <w:lang w:val="en-US" w:eastAsia="zh-CN" w:bidi="ar-SA"/>
              </w:rPr>
            </w:pPr>
            <w:del w:id="17417" w:author="WPS_1675132163" w:date="2024-09-29T10:49:57Z">
              <w:r>
                <w:rPr>
                  <w:rFonts w:hint="eastAsia" w:ascii="宋体" w:hAnsi="宋体" w:eastAsia="宋体" w:cs="宋体"/>
                  <w:i w:val="0"/>
                  <w:color w:val="000000"/>
                  <w:kern w:val="0"/>
                  <w:sz w:val="20"/>
                  <w:szCs w:val="20"/>
                  <w:u w:val="none"/>
                  <w:lang w:val="en-US" w:eastAsia="zh-CN" w:bidi="ar"/>
                </w:rPr>
                <w:delText>19,254</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FD5D1">
            <w:pPr>
              <w:keepNext w:val="0"/>
              <w:keepLines w:val="0"/>
              <w:widowControl/>
              <w:suppressLineNumbers w:val="0"/>
              <w:jc w:val="right"/>
              <w:textAlignment w:val="center"/>
              <w:rPr>
                <w:del w:id="17418" w:author="WPS_1675132163" w:date="2024-09-29T10:49:57Z"/>
                <w:rFonts w:hint="eastAsia" w:ascii="宋体" w:hAnsi="宋体" w:eastAsia="宋体" w:cs="宋体"/>
                <w:i w:val="0"/>
                <w:color w:val="000000"/>
                <w:kern w:val="2"/>
                <w:sz w:val="20"/>
                <w:szCs w:val="20"/>
                <w:u w:val="none"/>
                <w:lang w:val="en-US" w:eastAsia="zh-CN" w:bidi="ar-SA"/>
              </w:rPr>
            </w:pPr>
            <w:del w:id="17419" w:author="WPS_1675132163" w:date="2024-09-29T10:49:57Z">
              <w:r>
                <w:rPr>
                  <w:rFonts w:hint="eastAsia" w:ascii="宋体" w:hAnsi="宋体" w:eastAsia="宋体" w:cs="宋体"/>
                  <w:i w:val="0"/>
                  <w:color w:val="000000"/>
                  <w:kern w:val="0"/>
                  <w:sz w:val="20"/>
                  <w:szCs w:val="20"/>
                  <w:u w:val="none"/>
                  <w:lang w:val="en-US" w:eastAsia="zh-CN" w:bidi="ar"/>
                </w:rPr>
                <w:delText>125,100</w:delText>
              </w:r>
            </w:del>
          </w:p>
        </w:tc>
      </w:tr>
      <w:tr w14:paraId="40737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7420" w:author="WPS_1675132163" w:date="2024-09-29T10:49:57Z"/>
        </w:trPr>
        <w:tc>
          <w:tcPr>
            <w:tcW w:w="3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5D735">
            <w:pPr>
              <w:keepNext w:val="0"/>
              <w:keepLines w:val="0"/>
              <w:widowControl/>
              <w:suppressLineNumbers w:val="0"/>
              <w:jc w:val="left"/>
              <w:textAlignment w:val="center"/>
              <w:rPr>
                <w:del w:id="17421" w:author="WPS_1675132163" w:date="2024-09-29T10:49:57Z"/>
                <w:rFonts w:hint="eastAsia" w:ascii="宋体" w:hAnsi="宋体" w:eastAsia="宋体" w:cs="宋体"/>
                <w:i w:val="0"/>
                <w:iCs w:val="0"/>
                <w:color w:val="000000"/>
                <w:sz w:val="20"/>
                <w:szCs w:val="20"/>
                <w:u w:val="none"/>
              </w:rPr>
            </w:pPr>
            <w:del w:id="17422" w:author="WPS_1675132163" w:date="2024-09-29T10:49:57Z">
              <w:r>
                <w:rPr>
                  <w:rFonts w:hint="eastAsia" w:ascii="宋体" w:hAnsi="宋体" w:eastAsia="宋体" w:cs="宋体"/>
                  <w:i w:val="0"/>
                  <w:iCs w:val="0"/>
                  <w:color w:val="000000"/>
                  <w:kern w:val="0"/>
                  <w:sz w:val="20"/>
                  <w:szCs w:val="20"/>
                  <w:u w:val="none"/>
                  <w:lang w:val="en-US" w:eastAsia="zh-CN" w:bidi="ar"/>
                </w:rPr>
                <w:delText>本年地方政府债务还本支出</w:delText>
              </w:r>
            </w:del>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4C372">
            <w:pPr>
              <w:keepNext w:val="0"/>
              <w:keepLines w:val="0"/>
              <w:widowControl/>
              <w:suppressLineNumbers w:val="0"/>
              <w:jc w:val="right"/>
              <w:textAlignment w:val="center"/>
              <w:rPr>
                <w:del w:id="17423" w:author="WPS_1675132163" w:date="2024-09-29T10:49:57Z"/>
                <w:rFonts w:hint="eastAsia" w:ascii="宋体" w:hAnsi="宋体" w:eastAsia="宋体" w:cs="宋体"/>
                <w:i w:val="0"/>
                <w:color w:val="000000"/>
                <w:kern w:val="2"/>
                <w:sz w:val="20"/>
                <w:szCs w:val="20"/>
                <w:u w:val="none"/>
                <w:lang w:val="en-US" w:eastAsia="zh-CN" w:bidi="ar-SA"/>
              </w:rPr>
            </w:pPr>
            <w:del w:id="17424" w:author="WPS_1675132163" w:date="2024-09-29T10:49:57Z">
              <w:r>
                <w:rPr>
                  <w:rFonts w:hint="eastAsia" w:ascii="宋体" w:hAnsi="宋体" w:eastAsia="宋体" w:cs="宋体"/>
                  <w:i w:val="0"/>
                  <w:color w:val="000000"/>
                  <w:kern w:val="0"/>
                  <w:sz w:val="20"/>
                  <w:szCs w:val="20"/>
                  <w:u w:val="none"/>
                  <w:lang w:val="en-US" w:eastAsia="zh-CN" w:bidi="ar"/>
                </w:rPr>
                <w:delText>15,014</w:delText>
              </w:r>
            </w:del>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5DBF1">
            <w:pPr>
              <w:keepNext w:val="0"/>
              <w:keepLines w:val="0"/>
              <w:widowControl/>
              <w:suppressLineNumbers w:val="0"/>
              <w:jc w:val="right"/>
              <w:textAlignment w:val="center"/>
              <w:rPr>
                <w:del w:id="17425" w:author="WPS_1675132163" w:date="2024-09-29T10:49:57Z"/>
                <w:rFonts w:hint="eastAsia" w:ascii="宋体" w:hAnsi="宋体" w:eastAsia="宋体" w:cs="宋体"/>
                <w:i w:val="0"/>
                <w:color w:val="000000"/>
                <w:kern w:val="2"/>
                <w:sz w:val="20"/>
                <w:szCs w:val="20"/>
                <w:u w:val="none"/>
                <w:lang w:val="en-US" w:eastAsia="zh-CN" w:bidi="ar-SA"/>
              </w:rPr>
            </w:pPr>
            <w:del w:id="17426" w:author="WPS_1675132163" w:date="2024-09-29T10:49:57Z">
              <w:r>
                <w:rPr>
                  <w:rFonts w:hint="eastAsia" w:ascii="宋体" w:hAnsi="宋体" w:eastAsia="宋体" w:cs="宋体"/>
                  <w:i w:val="0"/>
                  <w:color w:val="000000"/>
                  <w:kern w:val="0"/>
                  <w:sz w:val="20"/>
                  <w:szCs w:val="20"/>
                  <w:u w:val="none"/>
                  <w:lang w:val="en-US" w:eastAsia="zh-CN" w:bidi="ar"/>
                </w:rPr>
                <w:delText>7,214</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EC26C">
            <w:pPr>
              <w:keepNext w:val="0"/>
              <w:keepLines w:val="0"/>
              <w:widowControl/>
              <w:suppressLineNumbers w:val="0"/>
              <w:jc w:val="right"/>
              <w:textAlignment w:val="center"/>
              <w:rPr>
                <w:del w:id="17427" w:author="WPS_1675132163" w:date="2024-09-29T10:49:57Z"/>
                <w:rFonts w:hint="eastAsia" w:ascii="宋体" w:hAnsi="宋体" w:eastAsia="宋体" w:cs="宋体"/>
                <w:i w:val="0"/>
                <w:color w:val="000000"/>
                <w:kern w:val="2"/>
                <w:sz w:val="20"/>
                <w:szCs w:val="20"/>
                <w:u w:val="none"/>
                <w:lang w:val="en-US" w:eastAsia="zh-CN" w:bidi="ar-SA"/>
              </w:rPr>
            </w:pPr>
            <w:del w:id="17428" w:author="WPS_1675132163" w:date="2024-09-29T10:49:57Z">
              <w:r>
                <w:rPr>
                  <w:rFonts w:hint="eastAsia" w:ascii="宋体" w:hAnsi="宋体" w:eastAsia="宋体" w:cs="宋体"/>
                  <w:i w:val="0"/>
                  <w:color w:val="000000"/>
                  <w:kern w:val="0"/>
                  <w:sz w:val="20"/>
                  <w:szCs w:val="20"/>
                  <w:u w:val="none"/>
                  <w:lang w:val="en-US" w:eastAsia="zh-CN" w:bidi="ar"/>
                </w:rPr>
                <w:delText>7,800</w:delText>
              </w:r>
            </w:del>
          </w:p>
        </w:tc>
      </w:tr>
      <w:tr w14:paraId="508CD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del w:id="17429" w:author="WPS_1675132163" w:date="2024-09-29T10:49:57Z"/>
        </w:trPr>
        <w:tc>
          <w:tcPr>
            <w:tcW w:w="3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48B74">
            <w:pPr>
              <w:keepNext w:val="0"/>
              <w:keepLines w:val="0"/>
              <w:widowControl/>
              <w:suppressLineNumbers w:val="0"/>
              <w:jc w:val="left"/>
              <w:textAlignment w:val="center"/>
              <w:rPr>
                <w:del w:id="17430" w:author="WPS_1675132163" w:date="2024-09-29T10:49:57Z"/>
                <w:rFonts w:hint="eastAsia" w:ascii="宋体" w:hAnsi="宋体" w:eastAsia="宋体" w:cs="宋体"/>
                <w:i w:val="0"/>
                <w:iCs w:val="0"/>
                <w:color w:val="000000"/>
                <w:sz w:val="20"/>
                <w:szCs w:val="20"/>
                <w:u w:val="none"/>
              </w:rPr>
            </w:pPr>
            <w:del w:id="17431" w:author="WPS_1675132163" w:date="2024-09-29T10:49:57Z">
              <w:r>
                <w:rPr>
                  <w:rFonts w:hint="eastAsia" w:ascii="宋体" w:hAnsi="宋体" w:eastAsia="宋体" w:cs="宋体"/>
                  <w:i w:val="0"/>
                  <w:iCs w:val="0"/>
                  <w:color w:val="000000"/>
                  <w:kern w:val="0"/>
                  <w:sz w:val="20"/>
                  <w:szCs w:val="20"/>
                  <w:u w:val="none"/>
                  <w:lang w:val="en-US" w:eastAsia="zh-CN" w:bidi="ar"/>
                </w:rPr>
                <w:delText>年末地方政府债务余额</w:delText>
              </w:r>
            </w:del>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6E943">
            <w:pPr>
              <w:keepNext w:val="0"/>
              <w:keepLines w:val="0"/>
              <w:widowControl/>
              <w:suppressLineNumbers w:val="0"/>
              <w:jc w:val="right"/>
              <w:textAlignment w:val="center"/>
              <w:rPr>
                <w:del w:id="17432" w:author="WPS_1675132163" w:date="2024-09-29T10:49:57Z"/>
                <w:rFonts w:hint="eastAsia" w:ascii="宋体" w:hAnsi="宋体" w:eastAsia="宋体" w:cs="宋体"/>
                <w:i w:val="0"/>
                <w:color w:val="000000"/>
                <w:kern w:val="2"/>
                <w:sz w:val="20"/>
                <w:szCs w:val="20"/>
                <w:u w:val="none"/>
                <w:lang w:val="en-US" w:eastAsia="zh-CN" w:bidi="ar-SA"/>
              </w:rPr>
            </w:pPr>
            <w:del w:id="17433" w:author="WPS_1675132163" w:date="2024-09-29T10:49:57Z">
              <w:r>
                <w:rPr>
                  <w:rFonts w:hint="eastAsia" w:ascii="宋体" w:hAnsi="宋体" w:eastAsia="宋体" w:cs="宋体"/>
                  <w:i w:val="0"/>
                  <w:color w:val="000000"/>
                  <w:kern w:val="0"/>
                  <w:sz w:val="20"/>
                  <w:szCs w:val="20"/>
                  <w:u w:val="none"/>
                  <w:lang w:val="en-US" w:eastAsia="zh-CN" w:bidi="ar"/>
                </w:rPr>
                <w:delText>579,376</w:delText>
              </w:r>
            </w:del>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CEC35">
            <w:pPr>
              <w:keepNext w:val="0"/>
              <w:keepLines w:val="0"/>
              <w:widowControl/>
              <w:suppressLineNumbers w:val="0"/>
              <w:jc w:val="right"/>
              <w:textAlignment w:val="center"/>
              <w:rPr>
                <w:del w:id="17434" w:author="WPS_1675132163" w:date="2024-09-29T10:49:57Z"/>
                <w:rFonts w:hint="eastAsia" w:ascii="宋体" w:hAnsi="宋体" w:eastAsia="宋体" w:cs="宋体"/>
                <w:i w:val="0"/>
                <w:color w:val="000000"/>
                <w:kern w:val="2"/>
                <w:sz w:val="20"/>
                <w:szCs w:val="20"/>
                <w:u w:val="none"/>
                <w:lang w:val="en-US" w:eastAsia="zh-CN" w:bidi="ar-SA"/>
              </w:rPr>
            </w:pPr>
            <w:del w:id="17435" w:author="WPS_1675132163" w:date="2024-09-29T10:49:57Z">
              <w:r>
                <w:rPr>
                  <w:rFonts w:hint="eastAsia" w:ascii="宋体" w:hAnsi="宋体" w:eastAsia="宋体" w:cs="宋体"/>
                  <w:i w:val="0"/>
                  <w:color w:val="000000"/>
                  <w:kern w:val="0"/>
                  <w:sz w:val="20"/>
                  <w:szCs w:val="20"/>
                  <w:u w:val="none"/>
                  <w:lang w:val="en-US" w:eastAsia="zh-CN" w:bidi="ar"/>
                </w:rPr>
                <w:delText>213,202</w:delText>
              </w:r>
            </w:del>
          </w:p>
        </w:tc>
        <w:tc>
          <w:tcPr>
            <w:tcW w:w="1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A7FF3">
            <w:pPr>
              <w:keepNext w:val="0"/>
              <w:keepLines w:val="0"/>
              <w:widowControl/>
              <w:suppressLineNumbers w:val="0"/>
              <w:jc w:val="right"/>
              <w:textAlignment w:val="center"/>
              <w:rPr>
                <w:del w:id="17436" w:author="WPS_1675132163" w:date="2024-09-29T10:49:57Z"/>
                <w:rFonts w:hint="eastAsia" w:ascii="宋体" w:hAnsi="宋体" w:eastAsia="宋体" w:cs="宋体"/>
                <w:i w:val="0"/>
                <w:color w:val="000000"/>
                <w:kern w:val="2"/>
                <w:sz w:val="20"/>
                <w:szCs w:val="20"/>
                <w:u w:val="none"/>
                <w:lang w:val="en-US" w:eastAsia="zh-CN" w:bidi="ar-SA"/>
              </w:rPr>
            </w:pPr>
            <w:del w:id="17437" w:author="WPS_1675132163" w:date="2024-09-29T10:49:57Z">
              <w:r>
                <w:rPr>
                  <w:rFonts w:hint="eastAsia" w:ascii="宋体" w:hAnsi="宋体" w:eastAsia="宋体" w:cs="宋体"/>
                  <w:i w:val="0"/>
                  <w:color w:val="000000"/>
                  <w:kern w:val="0"/>
                  <w:sz w:val="20"/>
                  <w:szCs w:val="20"/>
                  <w:u w:val="none"/>
                  <w:lang w:val="en-US" w:eastAsia="zh-CN" w:bidi="ar"/>
                </w:rPr>
                <w:delText>366,174</w:delText>
              </w:r>
            </w:del>
          </w:p>
        </w:tc>
      </w:tr>
    </w:tbl>
    <w:tbl>
      <w:tblPr>
        <w:tblStyle w:val="6"/>
        <w:tblpPr w:leftFromText="180" w:rightFromText="180" w:vertAnchor="text" w:horzAnchor="page" w:tblpX="1880" w:tblpY="-8"/>
        <w:tblOverlap w:val="never"/>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Change w:id="17438" w:author="WPS_1675132163" w:date="2024-09-29T11:06:42Z">
          <w:tblPr>
            <w:tblStyle w:val="6"/>
            <w:tblW w:w="870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PrChange>
      </w:tblPr>
      <w:tblGrid>
        <w:gridCol w:w="5701"/>
        <w:gridCol w:w="2999"/>
        <w:tblGridChange w:id="17439">
          <w:tblGrid>
            <w:gridCol w:w="44"/>
            <w:gridCol w:w="8656"/>
          </w:tblGrid>
        </w:tblGridChange>
      </w:tblGrid>
      <w:tr w14:paraId="52350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441"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440" w:author="WPS_1675132163" w:date="2024-09-29T11:06:26Z"/>
          <w:trPrChange w:id="17441" w:author="WPS_1675132163" w:date="2024-09-29T11:06:42Z">
            <w:trPr>
              <w:trHeight w:val="303" w:hRule="atLeast"/>
            </w:trPr>
          </w:trPrChange>
        </w:trPr>
        <w:tc>
          <w:tcPr>
            <w:tcW w:w="5701" w:type="dxa"/>
            <w:tcBorders>
              <w:top w:val="single" w:color="000000" w:sz="8" w:space="0"/>
              <w:left w:val="single" w:color="000000" w:sz="8" w:space="0"/>
              <w:bottom w:val="single" w:color="000000" w:sz="8" w:space="0"/>
              <w:right w:val="single" w:color="000000" w:sz="8" w:space="0"/>
            </w:tcBorders>
            <w:shd w:val="clear" w:color="auto" w:fill="auto"/>
            <w:noWrap/>
            <w:vAlign w:val="center"/>
            <w:tcPrChange w:id="17442" w:author="WPS_1675132163" w:date="2024-09-29T11:06:42Z">
              <w:tcPr>
                <w:tcW w:w="44" w:type="dxa"/>
                <w:tcBorders>
                  <w:top w:val="single" w:color="000000" w:sz="8" w:space="0"/>
                  <w:left w:val="single" w:color="000000" w:sz="8" w:space="0"/>
                  <w:bottom w:val="single" w:color="000000" w:sz="8" w:space="0"/>
                  <w:right w:val="single" w:color="000000" w:sz="8" w:space="0"/>
                </w:tcBorders>
                <w:noWrap/>
                <w:vAlign w:val="center"/>
              </w:tcPr>
            </w:tcPrChange>
          </w:tcPr>
          <w:p w14:paraId="7F2F1B99">
            <w:pPr>
              <w:keepNext w:val="0"/>
              <w:keepLines w:val="0"/>
              <w:widowControl/>
              <w:suppressLineNumbers w:val="0"/>
              <w:jc w:val="center"/>
              <w:textAlignment w:val="center"/>
              <w:rPr>
                <w:ins w:id="17443" w:author="WPS_1675132163" w:date="2024-09-29T11:06:26Z"/>
                <w:rFonts w:hint="eastAsia" w:ascii="宋体" w:hAnsi="宋体" w:eastAsia="宋体" w:cs="宋体"/>
                <w:b/>
                <w:bCs/>
                <w:i w:val="0"/>
                <w:iCs w:val="0"/>
                <w:color w:val="000000"/>
                <w:sz w:val="20"/>
                <w:szCs w:val="20"/>
                <w:u w:val="none"/>
              </w:rPr>
            </w:pPr>
            <w:ins w:id="17444" w:author="WPS_1675132163" w:date="2024-09-29T11:06:26Z">
              <w:r>
                <w:rPr>
                  <w:rFonts w:hint="eastAsia" w:ascii="宋体" w:hAnsi="宋体" w:eastAsia="宋体" w:cs="宋体"/>
                  <w:b/>
                  <w:bCs/>
                  <w:i w:val="0"/>
                  <w:iCs w:val="0"/>
                  <w:color w:val="000000"/>
                  <w:kern w:val="0"/>
                  <w:sz w:val="20"/>
                  <w:szCs w:val="20"/>
                  <w:u w:val="none"/>
                  <w:lang w:val="en-US" w:eastAsia="zh-CN" w:bidi="ar"/>
                </w:rPr>
                <w:t>项目</w:t>
              </w:r>
            </w:ins>
          </w:p>
        </w:tc>
        <w:tc>
          <w:tcPr>
            <w:tcW w:w="2999" w:type="dxa"/>
            <w:tcBorders>
              <w:top w:val="single" w:color="000000" w:sz="8" w:space="0"/>
              <w:left w:val="nil"/>
              <w:bottom w:val="single" w:color="000000" w:sz="8" w:space="0"/>
              <w:right w:val="single" w:color="000000" w:sz="8" w:space="0"/>
            </w:tcBorders>
            <w:shd w:val="clear" w:color="auto" w:fill="auto"/>
            <w:noWrap/>
            <w:vAlign w:val="center"/>
            <w:tcPrChange w:id="17445" w:author="WPS_1675132163" w:date="2024-09-29T11:06:42Z">
              <w:tcPr>
                <w:tcW w:w="8656" w:type="dxa"/>
                <w:tcBorders>
                  <w:top w:val="single" w:color="000000" w:sz="8" w:space="0"/>
                  <w:left w:val="nil"/>
                  <w:bottom w:val="single" w:color="000000" w:sz="8" w:space="0"/>
                  <w:right w:val="single" w:color="000000" w:sz="8" w:space="0"/>
                </w:tcBorders>
                <w:noWrap/>
                <w:vAlign w:val="center"/>
              </w:tcPr>
            </w:tcPrChange>
          </w:tcPr>
          <w:p w14:paraId="580FE506">
            <w:pPr>
              <w:keepNext w:val="0"/>
              <w:keepLines w:val="0"/>
              <w:widowControl/>
              <w:suppressLineNumbers w:val="0"/>
              <w:jc w:val="center"/>
              <w:textAlignment w:val="center"/>
              <w:rPr>
                <w:ins w:id="17446" w:author="WPS_1675132163" w:date="2024-09-29T11:06:26Z"/>
                <w:rFonts w:hint="eastAsia" w:ascii="宋体" w:hAnsi="宋体" w:eastAsia="宋体" w:cs="宋体"/>
                <w:b/>
                <w:bCs/>
                <w:i w:val="0"/>
                <w:iCs w:val="0"/>
                <w:color w:val="000000"/>
                <w:sz w:val="20"/>
                <w:szCs w:val="20"/>
                <w:u w:val="none"/>
              </w:rPr>
            </w:pPr>
            <w:ins w:id="17447" w:author="WPS_1675132163" w:date="2024-09-29T11:06:26Z">
              <w:r>
                <w:rPr>
                  <w:rFonts w:hint="eastAsia" w:ascii="宋体" w:hAnsi="宋体" w:eastAsia="宋体" w:cs="宋体"/>
                  <w:b/>
                  <w:bCs/>
                  <w:i w:val="0"/>
                  <w:iCs w:val="0"/>
                  <w:color w:val="000000"/>
                  <w:kern w:val="0"/>
                  <w:sz w:val="20"/>
                  <w:szCs w:val="20"/>
                  <w:u w:val="none"/>
                  <w:lang w:val="en-US" w:eastAsia="zh-CN" w:bidi="ar"/>
                </w:rPr>
                <w:t>金额</w:t>
              </w:r>
            </w:ins>
          </w:p>
        </w:tc>
      </w:tr>
      <w:tr w14:paraId="65A86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449"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7448" w:author="WPS_1675132163" w:date="2024-09-29T11:06:26Z"/>
          <w:trPrChange w:id="17449" w:author="WPS_1675132163" w:date="2024-09-29T11:06:42Z">
            <w:trPr>
              <w:trHeight w:val="288"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450"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696DF533">
            <w:pPr>
              <w:keepNext w:val="0"/>
              <w:keepLines w:val="0"/>
              <w:widowControl/>
              <w:suppressLineNumbers w:val="0"/>
              <w:jc w:val="left"/>
              <w:textAlignment w:val="center"/>
              <w:rPr>
                <w:ins w:id="17451" w:author="WPS_1675132163" w:date="2024-09-29T11:06:26Z"/>
                <w:rFonts w:hint="eastAsia" w:ascii="宋体" w:hAnsi="宋体" w:eastAsia="宋体" w:cs="宋体"/>
                <w:i w:val="0"/>
                <w:iCs w:val="0"/>
                <w:color w:val="000000"/>
                <w:sz w:val="20"/>
                <w:szCs w:val="20"/>
                <w:u w:val="none"/>
              </w:rPr>
            </w:pPr>
            <w:ins w:id="17452" w:author="WPS_1675132163" w:date="2024-09-29T11:06:26Z">
              <w:r>
                <w:rPr>
                  <w:rFonts w:hint="eastAsia" w:ascii="宋体" w:hAnsi="宋体" w:eastAsia="宋体" w:cs="宋体"/>
                  <w:i w:val="0"/>
                  <w:iCs w:val="0"/>
                  <w:color w:val="000000"/>
                  <w:kern w:val="0"/>
                  <w:sz w:val="20"/>
                  <w:szCs w:val="20"/>
                  <w:u w:val="none"/>
                  <w:lang w:val="en-US" w:eastAsia="zh-CN" w:bidi="ar"/>
                </w:rPr>
                <w:t>一、2023年地方政府债务发行决算数</w:t>
              </w:r>
            </w:ins>
          </w:p>
        </w:tc>
        <w:tc>
          <w:tcPr>
            <w:tcW w:w="2999" w:type="dxa"/>
            <w:tcBorders>
              <w:top w:val="nil"/>
              <w:left w:val="nil"/>
              <w:bottom w:val="single" w:color="000000" w:sz="8" w:space="0"/>
              <w:right w:val="single" w:color="000000" w:sz="8" w:space="0"/>
            </w:tcBorders>
            <w:shd w:val="clear" w:color="auto" w:fill="auto"/>
            <w:noWrap/>
            <w:vAlign w:val="center"/>
            <w:tcPrChange w:id="17453" w:author="WPS_1675132163" w:date="2024-09-29T11:06:42Z">
              <w:tcPr>
                <w:tcW w:w="8656" w:type="dxa"/>
                <w:tcBorders>
                  <w:top w:val="nil"/>
                  <w:left w:val="nil"/>
                  <w:bottom w:val="single" w:color="000000" w:sz="8" w:space="0"/>
                  <w:right w:val="single" w:color="000000" w:sz="8" w:space="0"/>
                </w:tcBorders>
                <w:noWrap/>
                <w:vAlign w:val="center"/>
              </w:tcPr>
            </w:tcPrChange>
          </w:tcPr>
          <w:p w14:paraId="5475EFA9">
            <w:pPr>
              <w:keepNext w:val="0"/>
              <w:keepLines w:val="0"/>
              <w:widowControl/>
              <w:suppressLineNumbers w:val="0"/>
              <w:jc w:val="right"/>
              <w:textAlignment w:val="center"/>
              <w:rPr>
                <w:ins w:id="17454" w:author="WPS_1675132163" w:date="2024-09-29T11:06:26Z"/>
                <w:rFonts w:hint="default" w:ascii="宋体" w:hAnsi="宋体" w:eastAsia="宋体" w:cs="宋体"/>
                <w:i w:val="0"/>
                <w:iCs w:val="0"/>
                <w:color w:val="000000"/>
                <w:sz w:val="20"/>
                <w:szCs w:val="20"/>
                <w:u w:val="none"/>
                <w:lang w:val="en-US"/>
              </w:rPr>
            </w:pPr>
            <w:ins w:id="17455" w:author="WPS_1675132163" w:date="2024-09-29T11:06:26Z">
              <w:r>
                <w:rPr>
                  <w:rFonts w:hint="eastAsia" w:ascii="宋体" w:hAnsi="宋体" w:eastAsia="宋体" w:cs="宋体"/>
                  <w:i w:val="0"/>
                  <w:iCs w:val="0"/>
                  <w:color w:val="000000"/>
                  <w:kern w:val="0"/>
                  <w:sz w:val="20"/>
                  <w:szCs w:val="20"/>
                  <w:u w:val="none"/>
                  <w:lang w:val="en-US" w:eastAsia="zh-CN" w:bidi="ar"/>
                </w:rPr>
                <w:t>144,34</w:t>
              </w:r>
            </w:ins>
            <w:ins w:id="17456" w:author="WPS_1675132163" w:date="2024-09-29T15:53:52Z">
              <w:r>
                <w:rPr>
                  <w:rFonts w:hint="eastAsia" w:ascii="宋体" w:hAnsi="宋体" w:eastAsia="宋体" w:cs="宋体"/>
                  <w:i w:val="0"/>
                  <w:iCs w:val="0"/>
                  <w:color w:val="000000"/>
                  <w:kern w:val="0"/>
                  <w:sz w:val="20"/>
                  <w:szCs w:val="20"/>
                  <w:u w:val="none"/>
                  <w:lang w:val="en-US" w:eastAsia="zh-CN" w:bidi="ar"/>
                </w:rPr>
                <w:t>7</w:t>
              </w:r>
            </w:ins>
          </w:p>
        </w:tc>
      </w:tr>
      <w:tr w14:paraId="3074C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458"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457" w:author="WPS_1675132163" w:date="2024-09-29T11:06:26Z"/>
          <w:trPrChange w:id="17458"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459"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22FA8F7E">
            <w:pPr>
              <w:keepNext w:val="0"/>
              <w:keepLines w:val="0"/>
              <w:widowControl/>
              <w:suppressLineNumbers w:val="0"/>
              <w:ind w:firstLineChars="200"/>
              <w:jc w:val="left"/>
              <w:textAlignment w:val="center"/>
              <w:rPr>
                <w:ins w:id="17460" w:author="WPS_1675132163" w:date="2024-09-29T11:06:26Z"/>
                <w:rFonts w:hint="eastAsia" w:ascii="宋体" w:hAnsi="宋体" w:eastAsia="宋体" w:cs="宋体"/>
                <w:i w:val="0"/>
                <w:iCs w:val="0"/>
                <w:color w:val="000000"/>
                <w:sz w:val="20"/>
                <w:szCs w:val="20"/>
                <w:u w:val="none"/>
              </w:rPr>
            </w:pPr>
            <w:ins w:id="17461" w:author="WPS_1675132163" w:date="2024-09-29T11:06:26Z">
              <w:r>
                <w:rPr>
                  <w:rFonts w:hint="eastAsia" w:ascii="宋体" w:hAnsi="宋体" w:eastAsia="宋体" w:cs="宋体"/>
                  <w:i w:val="0"/>
                  <w:iCs w:val="0"/>
                  <w:color w:val="000000"/>
                  <w:kern w:val="0"/>
                  <w:sz w:val="20"/>
                  <w:szCs w:val="20"/>
                  <w:u w:val="none"/>
                  <w:lang w:val="en-US" w:eastAsia="zh-CN" w:bidi="ar"/>
                </w:rPr>
                <w:t>新增一般债券发行额</w:t>
              </w:r>
            </w:ins>
          </w:p>
        </w:tc>
        <w:tc>
          <w:tcPr>
            <w:tcW w:w="2999" w:type="dxa"/>
            <w:tcBorders>
              <w:top w:val="nil"/>
              <w:left w:val="nil"/>
              <w:bottom w:val="single" w:color="000000" w:sz="8" w:space="0"/>
              <w:right w:val="single" w:color="000000" w:sz="8" w:space="0"/>
            </w:tcBorders>
            <w:shd w:val="clear" w:color="auto" w:fill="auto"/>
            <w:noWrap/>
            <w:vAlign w:val="center"/>
            <w:tcPrChange w:id="17462" w:author="WPS_1675132163" w:date="2024-09-29T11:06:42Z">
              <w:tcPr>
                <w:tcW w:w="8656" w:type="dxa"/>
                <w:tcBorders>
                  <w:top w:val="nil"/>
                  <w:left w:val="nil"/>
                  <w:bottom w:val="single" w:color="000000" w:sz="8" w:space="0"/>
                  <w:right w:val="single" w:color="000000" w:sz="8" w:space="0"/>
                </w:tcBorders>
                <w:noWrap/>
                <w:vAlign w:val="center"/>
              </w:tcPr>
            </w:tcPrChange>
          </w:tcPr>
          <w:p w14:paraId="242BECDB">
            <w:pPr>
              <w:keepNext w:val="0"/>
              <w:keepLines w:val="0"/>
              <w:widowControl/>
              <w:suppressLineNumbers w:val="0"/>
              <w:jc w:val="right"/>
              <w:textAlignment w:val="center"/>
              <w:rPr>
                <w:ins w:id="17463" w:author="WPS_1675132163" w:date="2024-09-29T11:06:26Z"/>
                <w:rFonts w:hint="default" w:ascii="宋体" w:hAnsi="宋体" w:eastAsia="宋体" w:cs="宋体"/>
                <w:i w:val="0"/>
                <w:iCs w:val="0"/>
                <w:color w:val="000000"/>
                <w:sz w:val="20"/>
                <w:szCs w:val="20"/>
                <w:u w:val="none"/>
                <w:lang w:val="en-US"/>
              </w:rPr>
            </w:pPr>
            <w:ins w:id="17464" w:author="WPS_1675132163" w:date="2024-09-29T11:06:26Z">
              <w:r>
                <w:rPr>
                  <w:rFonts w:hint="eastAsia" w:ascii="宋体" w:hAnsi="宋体" w:eastAsia="宋体" w:cs="宋体"/>
                  <w:i w:val="0"/>
                  <w:iCs w:val="0"/>
                  <w:color w:val="000000"/>
                  <w:kern w:val="0"/>
                  <w:sz w:val="20"/>
                  <w:szCs w:val="20"/>
                  <w:u w:val="none"/>
                  <w:lang w:val="en-US" w:eastAsia="zh-CN" w:bidi="ar"/>
                </w:rPr>
                <w:t>12,03</w:t>
              </w:r>
            </w:ins>
            <w:ins w:id="17465" w:author="WPS_1675132163" w:date="2024-09-29T15:53:14Z">
              <w:r>
                <w:rPr>
                  <w:rFonts w:hint="eastAsia" w:ascii="宋体" w:hAnsi="宋体" w:eastAsia="宋体" w:cs="宋体"/>
                  <w:i w:val="0"/>
                  <w:iCs w:val="0"/>
                  <w:color w:val="000000"/>
                  <w:kern w:val="0"/>
                  <w:sz w:val="20"/>
                  <w:szCs w:val="20"/>
                  <w:u w:val="none"/>
                  <w:lang w:val="en-US" w:eastAsia="zh-CN" w:bidi="ar"/>
                </w:rPr>
                <w:t>3</w:t>
              </w:r>
            </w:ins>
          </w:p>
        </w:tc>
      </w:tr>
      <w:tr w14:paraId="1B69B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467"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466" w:author="WPS_1675132163" w:date="2024-09-29T11:06:26Z"/>
          <w:trPrChange w:id="17467"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468"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4FE32F48">
            <w:pPr>
              <w:keepNext w:val="0"/>
              <w:keepLines w:val="0"/>
              <w:widowControl/>
              <w:suppressLineNumbers w:val="0"/>
              <w:ind w:firstLineChars="200"/>
              <w:jc w:val="left"/>
              <w:textAlignment w:val="center"/>
              <w:rPr>
                <w:ins w:id="17469" w:author="WPS_1675132163" w:date="2024-09-29T11:06:26Z"/>
                <w:rFonts w:hint="eastAsia" w:ascii="宋体" w:hAnsi="宋体" w:eastAsia="宋体" w:cs="宋体"/>
                <w:i w:val="0"/>
                <w:iCs w:val="0"/>
                <w:color w:val="000000"/>
                <w:sz w:val="20"/>
                <w:szCs w:val="20"/>
                <w:u w:val="none"/>
              </w:rPr>
            </w:pPr>
            <w:ins w:id="17470" w:author="WPS_1675132163" w:date="2024-09-29T11:06:26Z">
              <w:r>
                <w:rPr>
                  <w:rFonts w:hint="eastAsia" w:ascii="宋体" w:hAnsi="宋体" w:eastAsia="宋体" w:cs="宋体"/>
                  <w:i w:val="0"/>
                  <w:iCs w:val="0"/>
                  <w:color w:val="000000"/>
                  <w:kern w:val="0"/>
                  <w:sz w:val="20"/>
                  <w:szCs w:val="20"/>
                  <w:u w:val="none"/>
                  <w:lang w:val="en-US" w:eastAsia="zh-CN" w:bidi="ar"/>
                </w:rPr>
                <w:t>再融资一般债券发行额</w:t>
              </w:r>
            </w:ins>
          </w:p>
        </w:tc>
        <w:tc>
          <w:tcPr>
            <w:tcW w:w="2999" w:type="dxa"/>
            <w:tcBorders>
              <w:top w:val="nil"/>
              <w:left w:val="nil"/>
              <w:bottom w:val="single" w:color="000000" w:sz="8" w:space="0"/>
              <w:right w:val="single" w:color="000000" w:sz="8" w:space="0"/>
            </w:tcBorders>
            <w:shd w:val="clear" w:color="auto" w:fill="auto"/>
            <w:noWrap/>
            <w:vAlign w:val="center"/>
            <w:tcPrChange w:id="17471" w:author="WPS_1675132163" w:date="2024-09-29T11:06:42Z">
              <w:tcPr>
                <w:tcW w:w="8656" w:type="dxa"/>
                <w:tcBorders>
                  <w:top w:val="nil"/>
                  <w:left w:val="nil"/>
                  <w:bottom w:val="single" w:color="000000" w:sz="8" w:space="0"/>
                  <w:right w:val="single" w:color="000000" w:sz="8" w:space="0"/>
                </w:tcBorders>
                <w:noWrap/>
                <w:vAlign w:val="center"/>
              </w:tcPr>
            </w:tcPrChange>
          </w:tcPr>
          <w:p w14:paraId="2B0E372E">
            <w:pPr>
              <w:keepNext w:val="0"/>
              <w:keepLines w:val="0"/>
              <w:widowControl/>
              <w:suppressLineNumbers w:val="0"/>
              <w:jc w:val="right"/>
              <w:textAlignment w:val="center"/>
              <w:rPr>
                <w:ins w:id="17472" w:author="WPS_1675132163" w:date="2024-09-29T11:06:26Z"/>
                <w:rFonts w:hint="eastAsia" w:ascii="宋体" w:hAnsi="宋体" w:eastAsia="宋体" w:cs="宋体"/>
                <w:i w:val="0"/>
                <w:iCs w:val="0"/>
                <w:color w:val="000000"/>
                <w:sz w:val="20"/>
                <w:szCs w:val="20"/>
                <w:u w:val="none"/>
              </w:rPr>
            </w:pPr>
            <w:ins w:id="17473" w:author="WPS_1675132163" w:date="2024-09-29T11:06:26Z">
              <w:r>
                <w:rPr>
                  <w:rFonts w:hint="eastAsia" w:ascii="宋体" w:hAnsi="宋体" w:eastAsia="宋体" w:cs="宋体"/>
                  <w:i w:val="0"/>
                  <w:iCs w:val="0"/>
                  <w:color w:val="000000"/>
                  <w:kern w:val="0"/>
                  <w:sz w:val="20"/>
                  <w:szCs w:val="20"/>
                  <w:u w:val="none"/>
                  <w:lang w:val="en-US" w:eastAsia="zh-CN" w:bidi="ar"/>
                </w:rPr>
                <w:t>7,214</w:t>
              </w:r>
            </w:ins>
          </w:p>
        </w:tc>
      </w:tr>
      <w:tr w14:paraId="05481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475"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474" w:author="WPS_1675132163" w:date="2024-09-29T11:06:26Z"/>
          <w:trPrChange w:id="17475"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476"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182B4DCF">
            <w:pPr>
              <w:keepNext w:val="0"/>
              <w:keepLines w:val="0"/>
              <w:widowControl/>
              <w:suppressLineNumbers w:val="0"/>
              <w:ind w:firstLineChars="200"/>
              <w:jc w:val="left"/>
              <w:textAlignment w:val="center"/>
              <w:rPr>
                <w:ins w:id="17477" w:author="WPS_1675132163" w:date="2024-09-29T11:06:26Z"/>
                <w:rFonts w:hint="eastAsia" w:ascii="宋体" w:hAnsi="宋体" w:eastAsia="宋体" w:cs="宋体"/>
                <w:i w:val="0"/>
                <w:iCs w:val="0"/>
                <w:color w:val="000000"/>
                <w:sz w:val="20"/>
                <w:szCs w:val="20"/>
                <w:u w:val="none"/>
              </w:rPr>
            </w:pPr>
            <w:ins w:id="17478" w:author="WPS_1675132163" w:date="2024-09-29T11:06:26Z">
              <w:r>
                <w:rPr>
                  <w:rFonts w:hint="eastAsia" w:ascii="宋体" w:hAnsi="宋体" w:eastAsia="宋体" w:cs="宋体"/>
                  <w:i w:val="0"/>
                  <w:iCs w:val="0"/>
                  <w:color w:val="000000"/>
                  <w:kern w:val="0"/>
                  <w:sz w:val="20"/>
                  <w:szCs w:val="20"/>
                  <w:u w:val="none"/>
                  <w:lang w:val="en-US" w:eastAsia="zh-CN" w:bidi="ar"/>
                </w:rPr>
                <w:t>新增专项债券发行额</w:t>
              </w:r>
            </w:ins>
          </w:p>
        </w:tc>
        <w:tc>
          <w:tcPr>
            <w:tcW w:w="2999" w:type="dxa"/>
            <w:tcBorders>
              <w:top w:val="nil"/>
              <w:left w:val="nil"/>
              <w:bottom w:val="single" w:color="000000" w:sz="8" w:space="0"/>
              <w:right w:val="single" w:color="000000" w:sz="8" w:space="0"/>
            </w:tcBorders>
            <w:shd w:val="clear" w:color="auto" w:fill="auto"/>
            <w:noWrap/>
            <w:vAlign w:val="center"/>
            <w:tcPrChange w:id="17479" w:author="WPS_1675132163" w:date="2024-09-29T11:06:42Z">
              <w:tcPr>
                <w:tcW w:w="8656" w:type="dxa"/>
                <w:tcBorders>
                  <w:top w:val="nil"/>
                  <w:left w:val="nil"/>
                  <w:bottom w:val="single" w:color="000000" w:sz="8" w:space="0"/>
                  <w:right w:val="single" w:color="000000" w:sz="8" w:space="0"/>
                </w:tcBorders>
                <w:noWrap/>
                <w:vAlign w:val="center"/>
              </w:tcPr>
            </w:tcPrChange>
          </w:tcPr>
          <w:p w14:paraId="777DB646">
            <w:pPr>
              <w:keepNext w:val="0"/>
              <w:keepLines w:val="0"/>
              <w:widowControl/>
              <w:suppressLineNumbers w:val="0"/>
              <w:jc w:val="right"/>
              <w:textAlignment w:val="center"/>
              <w:rPr>
                <w:ins w:id="17480" w:author="WPS_1675132163" w:date="2024-09-29T11:06:26Z"/>
                <w:rFonts w:hint="eastAsia" w:ascii="宋体" w:hAnsi="宋体" w:eastAsia="宋体" w:cs="宋体"/>
                <w:i w:val="0"/>
                <w:iCs w:val="0"/>
                <w:color w:val="000000"/>
                <w:sz w:val="20"/>
                <w:szCs w:val="20"/>
                <w:u w:val="none"/>
              </w:rPr>
            </w:pPr>
            <w:ins w:id="17481" w:author="WPS_1675132163" w:date="2024-09-29T11:06:26Z">
              <w:r>
                <w:rPr>
                  <w:rFonts w:hint="eastAsia" w:ascii="宋体" w:hAnsi="宋体" w:eastAsia="宋体" w:cs="宋体"/>
                  <w:i w:val="0"/>
                  <w:iCs w:val="0"/>
                  <w:color w:val="000000"/>
                  <w:kern w:val="0"/>
                  <w:sz w:val="20"/>
                  <w:szCs w:val="20"/>
                  <w:u w:val="none"/>
                  <w:lang w:val="en-US" w:eastAsia="zh-CN" w:bidi="ar"/>
                </w:rPr>
                <w:t>117,300</w:t>
              </w:r>
            </w:ins>
          </w:p>
        </w:tc>
      </w:tr>
      <w:tr w14:paraId="74872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483"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482" w:author="WPS_1675132163" w:date="2024-09-29T11:06:26Z"/>
          <w:trPrChange w:id="17483"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484"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1264A743">
            <w:pPr>
              <w:keepNext w:val="0"/>
              <w:keepLines w:val="0"/>
              <w:widowControl/>
              <w:suppressLineNumbers w:val="0"/>
              <w:ind w:firstLineChars="200"/>
              <w:jc w:val="left"/>
              <w:textAlignment w:val="center"/>
              <w:rPr>
                <w:ins w:id="17485" w:author="WPS_1675132163" w:date="2024-09-29T11:06:26Z"/>
                <w:rFonts w:hint="eastAsia" w:ascii="宋体" w:hAnsi="宋体" w:eastAsia="宋体" w:cs="宋体"/>
                <w:i w:val="0"/>
                <w:iCs w:val="0"/>
                <w:color w:val="000000"/>
                <w:sz w:val="20"/>
                <w:szCs w:val="20"/>
                <w:u w:val="none"/>
              </w:rPr>
            </w:pPr>
            <w:ins w:id="17486" w:author="WPS_1675132163" w:date="2024-09-29T11:06:26Z">
              <w:r>
                <w:rPr>
                  <w:rFonts w:hint="eastAsia" w:ascii="宋体" w:hAnsi="宋体" w:eastAsia="宋体" w:cs="宋体"/>
                  <w:i w:val="0"/>
                  <w:iCs w:val="0"/>
                  <w:color w:val="000000"/>
                  <w:kern w:val="0"/>
                  <w:sz w:val="20"/>
                  <w:szCs w:val="20"/>
                  <w:u w:val="none"/>
                  <w:lang w:val="en-US" w:eastAsia="zh-CN" w:bidi="ar"/>
                </w:rPr>
                <w:t>再融资专项债券发行额</w:t>
              </w:r>
            </w:ins>
          </w:p>
        </w:tc>
        <w:tc>
          <w:tcPr>
            <w:tcW w:w="2999" w:type="dxa"/>
            <w:tcBorders>
              <w:top w:val="nil"/>
              <w:left w:val="nil"/>
              <w:bottom w:val="single" w:color="000000" w:sz="8" w:space="0"/>
              <w:right w:val="single" w:color="000000" w:sz="8" w:space="0"/>
            </w:tcBorders>
            <w:shd w:val="clear" w:color="auto" w:fill="auto"/>
            <w:noWrap/>
            <w:vAlign w:val="center"/>
            <w:tcPrChange w:id="17487" w:author="WPS_1675132163" w:date="2024-09-29T11:06:42Z">
              <w:tcPr>
                <w:tcW w:w="8656" w:type="dxa"/>
                <w:tcBorders>
                  <w:top w:val="nil"/>
                  <w:left w:val="nil"/>
                  <w:bottom w:val="single" w:color="000000" w:sz="8" w:space="0"/>
                  <w:right w:val="single" w:color="000000" w:sz="8" w:space="0"/>
                </w:tcBorders>
                <w:noWrap/>
                <w:vAlign w:val="center"/>
              </w:tcPr>
            </w:tcPrChange>
          </w:tcPr>
          <w:p w14:paraId="3A69D18F">
            <w:pPr>
              <w:keepNext w:val="0"/>
              <w:keepLines w:val="0"/>
              <w:widowControl/>
              <w:suppressLineNumbers w:val="0"/>
              <w:jc w:val="right"/>
              <w:textAlignment w:val="center"/>
              <w:rPr>
                <w:ins w:id="17488" w:author="WPS_1675132163" w:date="2024-09-29T11:06:26Z"/>
                <w:rFonts w:hint="eastAsia" w:ascii="宋体" w:hAnsi="宋体" w:eastAsia="宋体" w:cs="宋体"/>
                <w:i w:val="0"/>
                <w:iCs w:val="0"/>
                <w:color w:val="000000"/>
                <w:sz w:val="20"/>
                <w:szCs w:val="20"/>
                <w:u w:val="none"/>
              </w:rPr>
            </w:pPr>
            <w:ins w:id="17489" w:author="WPS_1675132163" w:date="2024-09-29T11:06:26Z">
              <w:r>
                <w:rPr>
                  <w:rFonts w:hint="eastAsia" w:ascii="宋体" w:hAnsi="宋体" w:eastAsia="宋体" w:cs="宋体"/>
                  <w:i w:val="0"/>
                  <w:iCs w:val="0"/>
                  <w:color w:val="000000"/>
                  <w:kern w:val="0"/>
                  <w:sz w:val="20"/>
                  <w:szCs w:val="20"/>
                  <w:u w:val="none"/>
                  <w:lang w:val="en-US" w:eastAsia="zh-CN" w:bidi="ar"/>
                </w:rPr>
                <w:t>7,800</w:t>
              </w:r>
            </w:ins>
          </w:p>
        </w:tc>
      </w:tr>
      <w:tr w14:paraId="0BB9A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491"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7490" w:author="WPS_1675132163" w:date="2024-09-29T11:06:26Z"/>
          <w:trPrChange w:id="17491" w:author="WPS_1675132163" w:date="2024-09-29T11:06:42Z">
            <w:trPr>
              <w:trHeight w:val="288"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492"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3AB785A0">
            <w:pPr>
              <w:keepNext w:val="0"/>
              <w:keepLines w:val="0"/>
              <w:widowControl/>
              <w:suppressLineNumbers w:val="0"/>
              <w:jc w:val="left"/>
              <w:textAlignment w:val="center"/>
              <w:rPr>
                <w:ins w:id="17493" w:author="WPS_1675132163" w:date="2024-09-29T11:06:26Z"/>
                <w:rFonts w:hint="eastAsia" w:ascii="宋体" w:hAnsi="宋体" w:eastAsia="宋体" w:cs="宋体"/>
                <w:i w:val="0"/>
                <w:iCs w:val="0"/>
                <w:color w:val="000000"/>
                <w:sz w:val="20"/>
                <w:szCs w:val="20"/>
                <w:u w:val="none"/>
              </w:rPr>
            </w:pPr>
            <w:ins w:id="17494" w:author="WPS_1675132163" w:date="2024-09-29T11:06:26Z">
              <w:r>
                <w:rPr>
                  <w:rFonts w:hint="eastAsia" w:ascii="宋体" w:hAnsi="宋体" w:eastAsia="宋体" w:cs="宋体"/>
                  <w:i w:val="0"/>
                  <w:iCs w:val="0"/>
                  <w:color w:val="000000"/>
                  <w:kern w:val="0"/>
                  <w:sz w:val="20"/>
                  <w:szCs w:val="20"/>
                  <w:u w:val="none"/>
                  <w:lang w:val="en-US" w:eastAsia="zh-CN" w:bidi="ar"/>
                </w:rPr>
                <w:t>二、2023年地方政府债务还本决算数</w:t>
              </w:r>
            </w:ins>
          </w:p>
        </w:tc>
        <w:tc>
          <w:tcPr>
            <w:tcW w:w="2999" w:type="dxa"/>
            <w:tcBorders>
              <w:top w:val="nil"/>
              <w:left w:val="nil"/>
              <w:bottom w:val="single" w:color="000000" w:sz="8" w:space="0"/>
              <w:right w:val="single" w:color="000000" w:sz="8" w:space="0"/>
            </w:tcBorders>
            <w:shd w:val="clear" w:color="auto" w:fill="auto"/>
            <w:noWrap/>
            <w:vAlign w:val="center"/>
            <w:tcPrChange w:id="17495" w:author="WPS_1675132163" w:date="2024-09-29T11:06:42Z">
              <w:tcPr>
                <w:tcW w:w="8656" w:type="dxa"/>
                <w:tcBorders>
                  <w:top w:val="nil"/>
                  <w:left w:val="nil"/>
                  <w:bottom w:val="single" w:color="000000" w:sz="8" w:space="0"/>
                  <w:right w:val="single" w:color="000000" w:sz="8" w:space="0"/>
                </w:tcBorders>
                <w:noWrap/>
                <w:vAlign w:val="center"/>
              </w:tcPr>
            </w:tcPrChange>
          </w:tcPr>
          <w:p w14:paraId="5653092C">
            <w:pPr>
              <w:keepNext w:val="0"/>
              <w:keepLines w:val="0"/>
              <w:widowControl/>
              <w:suppressLineNumbers w:val="0"/>
              <w:jc w:val="right"/>
              <w:textAlignment w:val="center"/>
              <w:rPr>
                <w:ins w:id="17496" w:author="WPS_1675132163" w:date="2024-09-29T11:06:26Z"/>
                <w:rFonts w:hint="default" w:ascii="宋体" w:hAnsi="宋体" w:eastAsia="宋体" w:cs="宋体"/>
                <w:i w:val="0"/>
                <w:iCs w:val="0"/>
                <w:color w:val="000000"/>
                <w:sz w:val="20"/>
                <w:szCs w:val="20"/>
                <w:u w:val="none"/>
                <w:lang w:val="en-US"/>
              </w:rPr>
            </w:pPr>
            <w:ins w:id="17497" w:author="WPS_1675132163" w:date="2024-09-29T15:39:10Z">
              <w:r>
                <w:rPr>
                  <w:rFonts w:hint="eastAsia" w:ascii="宋体" w:hAnsi="宋体" w:eastAsia="宋体" w:cs="宋体"/>
                  <w:i w:val="0"/>
                  <w:iCs w:val="0"/>
                  <w:color w:val="000000"/>
                  <w:kern w:val="0"/>
                  <w:sz w:val="20"/>
                  <w:szCs w:val="20"/>
                  <w:u w:val="none"/>
                  <w:lang w:val="en-US" w:eastAsia="zh-CN" w:bidi="ar"/>
                </w:rPr>
                <w:t>15</w:t>
              </w:r>
            </w:ins>
            <w:ins w:id="17498" w:author="WPS_1675132163" w:date="2024-09-29T15:39:13Z">
              <w:r>
                <w:rPr>
                  <w:rFonts w:hint="eastAsia" w:ascii="宋体" w:hAnsi="宋体" w:eastAsia="宋体" w:cs="宋体"/>
                  <w:i w:val="0"/>
                  <w:iCs w:val="0"/>
                  <w:color w:val="000000"/>
                  <w:kern w:val="0"/>
                  <w:sz w:val="20"/>
                  <w:szCs w:val="20"/>
                  <w:u w:val="none"/>
                  <w:lang w:val="en-US" w:eastAsia="zh-CN" w:bidi="ar"/>
                </w:rPr>
                <w:t>,</w:t>
              </w:r>
            </w:ins>
            <w:ins w:id="17499" w:author="WPS_1675132163" w:date="2024-09-29T15:39:10Z">
              <w:r>
                <w:rPr>
                  <w:rFonts w:hint="eastAsia" w:ascii="宋体" w:hAnsi="宋体" w:eastAsia="宋体" w:cs="宋体"/>
                  <w:i w:val="0"/>
                  <w:iCs w:val="0"/>
                  <w:color w:val="000000"/>
                  <w:kern w:val="0"/>
                  <w:sz w:val="20"/>
                  <w:szCs w:val="20"/>
                  <w:u w:val="none"/>
                  <w:lang w:val="en-US" w:eastAsia="zh-CN" w:bidi="ar"/>
                </w:rPr>
                <w:t>014</w:t>
              </w:r>
            </w:ins>
          </w:p>
        </w:tc>
      </w:tr>
      <w:tr w14:paraId="358E1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501"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500" w:author="WPS_1675132163" w:date="2024-09-29T11:06:26Z"/>
          <w:trPrChange w:id="17501"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502"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3CBC3F8F">
            <w:pPr>
              <w:keepNext w:val="0"/>
              <w:keepLines w:val="0"/>
              <w:widowControl/>
              <w:suppressLineNumbers w:val="0"/>
              <w:ind w:firstLineChars="200"/>
              <w:jc w:val="left"/>
              <w:textAlignment w:val="center"/>
              <w:rPr>
                <w:ins w:id="17503" w:author="WPS_1675132163" w:date="2024-09-29T11:06:26Z"/>
                <w:rFonts w:hint="eastAsia" w:ascii="宋体" w:hAnsi="宋体" w:eastAsia="宋体" w:cs="宋体"/>
                <w:i w:val="0"/>
                <w:iCs w:val="0"/>
                <w:color w:val="000000"/>
                <w:sz w:val="20"/>
                <w:szCs w:val="20"/>
                <w:u w:val="none"/>
              </w:rPr>
            </w:pPr>
            <w:ins w:id="17504" w:author="WPS_1675132163" w:date="2024-09-29T11:06:26Z">
              <w:r>
                <w:rPr>
                  <w:rFonts w:hint="eastAsia" w:ascii="宋体" w:hAnsi="宋体" w:eastAsia="宋体" w:cs="宋体"/>
                  <w:i w:val="0"/>
                  <w:iCs w:val="0"/>
                  <w:color w:val="000000"/>
                  <w:kern w:val="0"/>
                  <w:sz w:val="20"/>
                  <w:szCs w:val="20"/>
                  <w:u w:val="none"/>
                  <w:lang w:val="en-US" w:eastAsia="zh-CN" w:bidi="ar"/>
                </w:rPr>
                <w:t>一般债务</w:t>
              </w:r>
            </w:ins>
          </w:p>
        </w:tc>
        <w:tc>
          <w:tcPr>
            <w:tcW w:w="2999" w:type="dxa"/>
            <w:tcBorders>
              <w:top w:val="nil"/>
              <w:left w:val="nil"/>
              <w:bottom w:val="single" w:color="000000" w:sz="8" w:space="0"/>
              <w:right w:val="single" w:color="000000" w:sz="8" w:space="0"/>
            </w:tcBorders>
            <w:shd w:val="clear" w:color="auto" w:fill="auto"/>
            <w:noWrap/>
            <w:vAlign w:val="center"/>
            <w:tcPrChange w:id="17505" w:author="WPS_1675132163" w:date="2024-09-29T11:06:42Z">
              <w:tcPr>
                <w:tcW w:w="8656" w:type="dxa"/>
                <w:tcBorders>
                  <w:top w:val="nil"/>
                  <w:left w:val="nil"/>
                  <w:bottom w:val="single" w:color="000000" w:sz="8" w:space="0"/>
                  <w:right w:val="single" w:color="000000" w:sz="8" w:space="0"/>
                </w:tcBorders>
                <w:noWrap/>
                <w:vAlign w:val="center"/>
              </w:tcPr>
            </w:tcPrChange>
          </w:tcPr>
          <w:p w14:paraId="44CF8D9B">
            <w:pPr>
              <w:keepNext w:val="0"/>
              <w:keepLines w:val="0"/>
              <w:widowControl/>
              <w:suppressLineNumbers w:val="0"/>
              <w:jc w:val="right"/>
              <w:textAlignment w:val="center"/>
              <w:rPr>
                <w:ins w:id="17506" w:author="WPS_1675132163" w:date="2024-09-29T11:06:26Z"/>
                <w:rFonts w:hint="eastAsia" w:ascii="宋体" w:hAnsi="宋体" w:eastAsia="宋体" w:cs="宋体"/>
                <w:i w:val="0"/>
                <w:iCs w:val="0"/>
                <w:color w:val="000000"/>
                <w:sz w:val="20"/>
                <w:szCs w:val="20"/>
                <w:u w:val="none"/>
              </w:rPr>
            </w:pPr>
            <w:ins w:id="17507" w:author="WPS_1675132163" w:date="2024-09-29T11:06:26Z">
              <w:r>
                <w:rPr>
                  <w:rFonts w:hint="eastAsia" w:ascii="宋体" w:hAnsi="宋体" w:eastAsia="宋体" w:cs="宋体"/>
                  <w:i w:val="0"/>
                  <w:iCs w:val="0"/>
                  <w:color w:val="000000"/>
                  <w:kern w:val="0"/>
                  <w:sz w:val="20"/>
                  <w:szCs w:val="20"/>
                  <w:u w:val="none"/>
                  <w:lang w:val="en-US" w:eastAsia="zh-CN" w:bidi="ar"/>
                </w:rPr>
                <w:t>7,214</w:t>
              </w:r>
            </w:ins>
          </w:p>
        </w:tc>
      </w:tr>
      <w:tr w14:paraId="720C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509"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508" w:author="WPS_1675132163" w:date="2024-09-29T11:06:26Z"/>
          <w:trPrChange w:id="17509"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510"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11331D7F">
            <w:pPr>
              <w:keepNext w:val="0"/>
              <w:keepLines w:val="0"/>
              <w:widowControl/>
              <w:suppressLineNumbers w:val="0"/>
              <w:ind w:firstLineChars="200"/>
              <w:jc w:val="left"/>
              <w:textAlignment w:val="center"/>
              <w:rPr>
                <w:ins w:id="17511" w:author="WPS_1675132163" w:date="2024-09-29T11:06:26Z"/>
                <w:rFonts w:hint="eastAsia" w:ascii="宋体" w:hAnsi="宋体" w:eastAsia="宋体" w:cs="宋体"/>
                <w:i w:val="0"/>
                <w:iCs w:val="0"/>
                <w:color w:val="000000"/>
                <w:sz w:val="20"/>
                <w:szCs w:val="20"/>
                <w:u w:val="none"/>
              </w:rPr>
            </w:pPr>
            <w:ins w:id="17512" w:author="WPS_1675132163" w:date="2024-09-29T11:06:26Z">
              <w:r>
                <w:rPr>
                  <w:rFonts w:hint="eastAsia" w:ascii="宋体" w:hAnsi="宋体" w:eastAsia="宋体" w:cs="宋体"/>
                  <w:i w:val="0"/>
                  <w:iCs w:val="0"/>
                  <w:color w:val="000000"/>
                  <w:kern w:val="0"/>
                  <w:sz w:val="20"/>
                  <w:szCs w:val="20"/>
                  <w:u w:val="none"/>
                  <w:lang w:val="en-US" w:eastAsia="zh-CN" w:bidi="ar"/>
                </w:rPr>
                <w:t>专项债务</w:t>
              </w:r>
            </w:ins>
          </w:p>
        </w:tc>
        <w:tc>
          <w:tcPr>
            <w:tcW w:w="2999" w:type="dxa"/>
            <w:tcBorders>
              <w:top w:val="nil"/>
              <w:left w:val="nil"/>
              <w:bottom w:val="single" w:color="000000" w:sz="8" w:space="0"/>
              <w:right w:val="single" w:color="000000" w:sz="8" w:space="0"/>
            </w:tcBorders>
            <w:shd w:val="clear" w:color="auto" w:fill="auto"/>
            <w:noWrap/>
            <w:vAlign w:val="center"/>
            <w:tcPrChange w:id="17513" w:author="WPS_1675132163" w:date="2024-09-29T11:06:42Z">
              <w:tcPr>
                <w:tcW w:w="8656" w:type="dxa"/>
                <w:tcBorders>
                  <w:top w:val="nil"/>
                  <w:left w:val="nil"/>
                  <w:bottom w:val="single" w:color="000000" w:sz="8" w:space="0"/>
                  <w:right w:val="single" w:color="000000" w:sz="8" w:space="0"/>
                </w:tcBorders>
                <w:noWrap/>
                <w:vAlign w:val="center"/>
              </w:tcPr>
            </w:tcPrChange>
          </w:tcPr>
          <w:p w14:paraId="44D8439A">
            <w:pPr>
              <w:jc w:val="right"/>
              <w:rPr>
                <w:ins w:id="17514" w:author="WPS_1675132163" w:date="2024-09-29T11:06:26Z"/>
                <w:rFonts w:hint="default" w:ascii="宋体" w:hAnsi="宋体" w:eastAsia="宋体" w:cs="宋体"/>
                <w:i w:val="0"/>
                <w:iCs w:val="0"/>
                <w:color w:val="000000"/>
                <w:sz w:val="20"/>
                <w:szCs w:val="20"/>
                <w:u w:val="none"/>
                <w:lang w:val="en-US" w:eastAsia="zh-CN"/>
              </w:rPr>
            </w:pPr>
            <w:ins w:id="17515" w:author="WPS_1675132163" w:date="2024-09-29T15:38:41Z">
              <w:r>
                <w:rPr>
                  <w:rFonts w:hint="eastAsia" w:ascii="宋体" w:hAnsi="宋体" w:eastAsia="宋体" w:cs="宋体"/>
                  <w:i w:val="0"/>
                  <w:iCs w:val="0"/>
                  <w:color w:val="000000"/>
                  <w:kern w:val="0"/>
                  <w:sz w:val="20"/>
                  <w:szCs w:val="20"/>
                  <w:u w:val="none"/>
                  <w:lang w:val="en-US" w:eastAsia="zh-CN" w:bidi="ar"/>
                  <w:rPrChange w:id="17516" w:author="WPS_1675132163" w:date="2024-09-29T15:38:48Z">
                    <w:rPr>
                      <w:rFonts w:hint="eastAsia" w:ascii="宋体" w:hAnsi="宋体" w:eastAsia="宋体" w:cs="宋体"/>
                      <w:i w:val="0"/>
                      <w:iCs w:val="0"/>
                      <w:color w:val="000000"/>
                      <w:sz w:val="20"/>
                      <w:szCs w:val="20"/>
                      <w:u w:val="none"/>
                      <w:lang w:val="en-US" w:eastAsia="zh-CN"/>
                    </w:rPr>
                  </w:rPrChange>
                </w:rPr>
                <w:t>7</w:t>
              </w:r>
            </w:ins>
            <w:ins w:id="17517" w:author="WPS_1675132163" w:date="2024-09-29T15:38:58Z">
              <w:r>
                <w:rPr>
                  <w:rFonts w:hint="eastAsia" w:ascii="宋体" w:hAnsi="宋体" w:eastAsia="宋体" w:cs="宋体"/>
                  <w:i w:val="0"/>
                  <w:iCs w:val="0"/>
                  <w:color w:val="000000"/>
                  <w:kern w:val="0"/>
                  <w:sz w:val="20"/>
                  <w:szCs w:val="20"/>
                  <w:u w:val="none"/>
                  <w:lang w:val="en-US" w:eastAsia="zh-CN" w:bidi="ar"/>
                </w:rPr>
                <w:t>,</w:t>
              </w:r>
            </w:ins>
            <w:ins w:id="17518" w:author="WPS_1675132163" w:date="2024-09-29T15:38:41Z">
              <w:r>
                <w:rPr>
                  <w:rFonts w:hint="eastAsia" w:ascii="宋体" w:hAnsi="宋体" w:eastAsia="宋体" w:cs="宋体"/>
                  <w:i w:val="0"/>
                  <w:iCs w:val="0"/>
                  <w:color w:val="000000"/>
                  <w:kern w:val="0"/>
                  <w:sz w:val="20"/>
                  <w:szCs w:val="20"/>
                  <w:u w:val="none"/>
                  <w:lang w:val="en-US" w:eastAsia="zh-CN" w:bidi="ar"/>
                  <w:rPrChange w:id="17519" w:author="WPS_1675132163" w:date="2024-09-29T15:38:48Z">
                    <w:rPr>
                      <w:rFonts w:hint="eastAsia" w:ascii="宋体" w:hAnsi="宋体" w:eastAsia="宋体" w:cs="宋体"/>
                      <w:i w:val="0"/>
                      <w:iCs w:val="0"/>
                      <w:color w:val="000000"/>
                      <w:sz w:val="20"/>
                      <w:szCs w:val="20"/>
                      <w:u w:val="none"/>
                      <w:lang w:val="en-US" w:eastAsia="zh-CN"/>
                    </w:rPr>
                  </w:rPrChange>
                </w:rPr>
                <w:t>800</w:t>
              </w:r>
            </w:ins>
          </w:p>
        </w:tc>
      </w:tr>
      <w:tr w14:paraId="193F9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521"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288" w:hRule="atLeast"/>
          <w:ins w:id="17520" w:author="WPS_1675132163" w:date="2024-09-29T11:06:26Z"/>
          <w:trPrChange w:id="17521" w:author="WPS_1675132163" w:date="2024-09-29T11:06:42Z">
            <w:trPr>
              <w:trHeight w:val="288"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522"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3D7A3840">
            <w:pPr>
              <w:keepNext w:val="0"/>
              <w:keepLines w:val="0"/>
              <w:widowControl/>
              <w:suppressLineNumbers w:val="0"/>
              <w:jc w:val="left"/>
              <w:textAlignment w:val="center"/>
              <w:rPr>
                <w:ins w:id="17523" w:author="WPS_1675132163" w:date="2024-09-29T11:06:26Z"/>
                <w:rFonts w:hint="eastAsia" w:ascii="宋体" w:hAnsi="宋体" w:eastAsia="宋体" w:cs="宋体"/>
                <w:i w:val="0"/>
                <w:iCs w:val="0"/>
                <w:color w:val="000000"/>
                <w:sz w:val="20"/>
                <w:szCs w:val="20"/>
                <w:u w:val="none"/>
              </w:rPr>
            </w:pPr>
            <w:ins w:id="17524" w:author="WPS_1675132163" w:date="2024-09-29T11:06:26Z">
              <w:r>
                <w:rPr>
                  <w:rFonts w:hint="eastAsia" w:ascii="宋体" w:hAnsi="宋体" w:eastAsia="宋体" w:cs="宋体"/>
                  <w:i w:val="0"/>
                  <w:iCs w:val="0"/>
                  <w:color w:val="000000"/>
                  <w:kern w:val="0"/>
                  <w:sz w:val="20"/>
                  <w:szCs w:val="20"/>
                  <w:u w:val="none"/>
                  <w:lang w:val="en-US" w:eastAsia="zh-CN" w:bidi="ar"/>
                </w:rPr>
                <w:t>三、2023年地方政府债务付息决算数</w:t>
              </w:r>
            </w:ins>
          </w:p>
        </w:tc>
        <w:tc>
          <w:tcPr>
            <w:tcW w:w="2999" w:type="dxa"/>
            <w:tcBorders>
              <w:top w:val="nil"/>
              <w:left w:val="nil"/>
              <w:bottom w:val="single" w:color="000000" w:sz="8" w:space="0"/>
              <w:right w:val="single" w:color="000000" w:sz="8" w:space="0"/>
            </w:tcBorders>
            <w:shd w:val="clear" w:color="auto" w:fill="auto"/>
            <w:noWrap/>
            <w:vAlign w:val="center"/>
            <w:tcPrChange w:id="17525" w:author="WPS_1675132163" w:date="2024-09-29T11:06:42Z">
              <w:tcPr>
                <w:tcW w:w="8656" w:type="dxa"/>
                <w:tcBorders>
                  <w:top w:val="nil"/>
                  <w:left w:val="nil"/>
                  <w:bottom w:val="single" w:color="000000" w:sz="8" w:space="0"/>
                  <w:right w:val="single" w:color="000000" w:sz="8" w:space="0"/>
                </w:tcBorders>
                <w:noWrap/>
                <w:vAlign w:val="center"/>
              </w:tcPr>
            </w:tcPrChange>
          </w:tcPr>
          <w:p w14:paraId="2A7A3A66">
            <w:pPr>
              <w:keepNext w:val="0"/>
              <w:keepLines w:val="0"/>
              <w:widowControl/>
              <w:suppressLineNumbers w:val="0"/>
              <w:jc w:val="right"/>
              <w:textAlignment w:val="center"/>
              <w:rPr>
                <w:ins w:id="17526" w:author="WPS_1675132163" w:date="2024-09-29T11:06:26Z"/>
                <w:rFonts w:hint="eastAsia" w:ascii="宋体" w:hAnsi="宋体" w:eastAsia="宋体" w:cs="宋体"/>
                <w:i w:val="0"/>
                <w:iCs w:val="0"/>
                <w:color w:val="000000"/>
                <w:sz w:val="20"/>
                <w:szCs w:val="20"/>
                <w:u w:val="none"/>
              </w:rPr>
            </w:pPr>
            <w:ins w:id="17527" w:author="WPS_1675132163" w:date="2024-09-29T11:06:26Z">
              <w:r>
                <w:rPr>
                  <w:rFonts w:hint="eastAsia" w:ascii="宋体" w:hAnsi="宋体" w:eastAsia="宋体" w:cs="宋体"/>
                  <w:i w:val="0"/>
                  <w:iCs w:val="0"/>
                  <w:color w:val="000000"/>
                  <w:kern w:val="0"/>
                  <w:sz w:val="20"/>
                  <w:szCs w:val="20"/>
                  <w:u w:val="none"/>
                  <w:lang w:val="en-US" w:eastAsia="zh-CN" w:bidi="ar"/>
                </w:rPr>
                <w:t>15,866</w:t>
              </w:r>
            </w:ins>
          </w:p>
        </w:tc>
      </w:tr>
      <w:tr w14:paraId="0D690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529"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trHeight w:val="303" w:hRule="atLeast"/>
          <w:ins w:id="17528" w:author="WPS_1675132163" w:date="2024-09-29T11:06:26Z"/>
          <w:trPrChange w:id="17529"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530"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1C368D35">
            <w:pPr>
              <w:keepNext w:val="0"/>
              <w:keepLines w:val="0"/>
              <w:widowControl/>
              <w:suppressLineNumbers w:val="0"/>
              <w:ind w:firstLineChars="200"/>
              <w:jc w:val="left"/>
              <w:textAlignment w:val="center"/>
              <w:rPr>
                <w:ins w:id="17531" w:author="WPS_1675132163" w:date="2024-09-29T11:06:26Z"/>
                <w:rFonts w:hint="eastAsia" w:ascii="宋体" w:hAnsi="宋体" w:eastAsia="宋体" w:cs="宋体"/>
                <w:i w:val="0"/>
                <w:iCs w:val="0"/>
                <w:color w:val="000000"/>
                <w:sz w:val="20"/>
                <w:szCs w:val="20"/>
                <w:u w:val="none"/>
              </w:rPr>
            </w:pPr>
            <w:ins w:id="17532" w:author="WPS_1675132163" w:date="2024-09-29T11:06:26Z">
              <w:r>
                <w:rPr>
                  <w:rFonts w:hint="eastAsia" w:ascii="宋体" w:hAnsi="宋体" w:eastAsia="宋体" w:cs="宋体"/>
                  <w:i w:val="0"/>
                  <w:iCs w:val="0"/>
                  <w:color w:val="000000"/>
                  <w:kern w:val="0"/>
                  <w:sz w:val="20"/>
                  <w:szCs w:val="20"/>
                  <w:u w:val="none"/>
                  <w:lang w:val="en-US" w:eastAsia="zh-CN" w:bidi="ar"/>
                </w:rPr>
                <w:t>一般债务</w:t>
              </w:r>
            </w:ins>
          </w:p>
        </w:tc>
        <w:tc>
          <w:tcPr>
            <w:tcW w:w="2999" w:type="dxa"/>
            <w:tcBorders>
              <w:top w:val="nil"/>
              <w:left w:val="nil"/>
              <w:bottom w:val="single" w:color="000000" w:sz="8" w:space="0"/>
              <w:right w:val="single" w:color="000000" w:sz="8" w:space="0"/>
            </w:tcBorders>
            <w:shd w:val="clear" w:color="auto" w:fill="auto"/>
            <w:noWrap/>
            <w:vAlign w:val="center"/>
            <w:tcPrChange w:id="17533" w:author="WPS_1675132163" w:date="2024-09-29T11:06:42Z">
              <w:tcPr>
                <w:tcW w:w="8656" w:type="dxa"/>
                <w:tcBorders>
                  <w:top w:val="nil"/>
                  <w:left w:val="nil"/>
                  <w:bottom w:val="single" w:color="000000" w:sz="8" w:space="0"/>
                  <w:right w:val="single" w:color="000000" w:sz="8" w:space="0"/>
                </w:tcBorders>
                <w:noWrap/>
                <w:vAlign w:val="center"/>
              </w:tcPr>
            </w:tcPrChange>
          </w:tcPr>
          <w:p w14:paraId="62F74E8D">
            <w:pPr>
              <w:keepNext w:val="0"/>
              <w:keepLines w:val="0"/>
              <w:widowControl/>
              <w:suppressLineNumbers w:val="0"/>
              <w:jc w:val="right"/>
              <w:textAlignment w:val="center"/>
              <w:rPr>
                <w:ins w:id="17534" w:author="WPS_1675132163" w:date="2024-09-29T11:06:26Z"/>
                <w:rFonts w:hint="eastAsia" w:ascii="宋体" w:hAnsi="宋体" w:eastAsia="宋体" w:cs="宋体"/>
                <w:i w:val="0"/>
                <w:iCs w:val="0"/>
                <w:color w:val="000000"/>
                <w:sz w:val="20"/>
                <w:szCs w:val="20"/>
                <w:u w:val="none"/>
              </w:rPr>
            </w:pPr>
            <w:ins w:id="17535" w:author="WPS_1675132163" w:date="2024-09-29T11:06:26Z">
              <w:r>
                <w:rPr>
                  <w:rFonts w:hint="eastAsia" w:ascii="宋体" w:hAnsi="宋体" w:eastAsia="宋体" w:cs="宋体"/>
                  <w:i w:val="0"/>
                  <w:iCs w:val="0"/>
                  <w:color w:val="000000"/>
                  <w:kern w:val="0"/>
                  <w:sz w:val="20"/>
                  <w:szCs w:val="20"/>
                  <w:u w:val="none"/>
                  <w:lang w:val="en-US" w:eastAsia="zh-CN" w:bidi="ar"/>
                </w:rPr>
                <w:t>6,054</w:t>
              </w:r>
            </w:ins>
          </w:p>
        </w:tc>
      </w:tr>
      <w:tr w14:paraId="0BDDC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537" w:author="WPS_1675132163" w:date="2024-09-29T11:06:42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536" w:author="WPS_1675132163" w:date="2024-09-29T11:06:26Z"/>
          <w:trPrChange w:id="17537" w:author="WPS_1675132163" w:date="2024-09-29T11:06:42Z">
            <w:trPr>
              <w:trHeight w:val="303" w:hRule="atLeast"/>
            </w:trPr>
          </w:trPrChange>
        </w:trPr>
        <w:tc>
          <w:tcPr>
            <w:tcW w:w="5701" w:type="dxa"/>
            <w:tcBorders>
              <w:top w:val="nil"/>
              <w:left w:val="single" w:color="000000" w:sz="8" w:space="0"/>
              <w:bottom w:val="single" w:color="000000" w:sz="8" w:space="0"/>
              <w:right w:val="single" w:color="000000" w:sz="8" w:space="0"/>
            </w:tcBorders>
            <w:shd w:val="clear" w:color="auto" w:fill="auto"/>
            <w:noWrap/>
            <w:vAlign w:val="center"/>
            <w:tcPrChange w:id="17538" w:author="WPS_1675132163" w:date="2024-09-29T11:06:42Z">
              <w:tcPr>
                <w:tcW w:w="44" w:type="dxa"/>
                <w:tcBorders>
                  <w:top w:val="nil"/>
                  <w:left w:val="single" w:color="000000" w:sz="8" w:space="0"/>
                  <w:bottom w:val="single" w:color="000000" w:sz="8" w:space="0"/>
                  <w:right w:val="single" w:color="000000" w:sz="8" w:space="0"/>
                </w:tcBorders>
                <w:noWrap/>
                <w:vAlign w:val="center"/>
              </w:tcPr>
            </w:tcPrChange>
          </w:tcPr>
          <w:p w14:paraId="4C4630FF">
            <w:pPr>
              <w:keepNext w:val="0"/>
              <w:keepLines w:val="0"/>
              <w:widowControl/>
              <w:suppressLineNumbers w:val="0"/>
              <w:ind w:firstLineChars="200"/>
              <w:jc w:val="left"/>
              <w:textAlignment w:val="center"/>
              <w:rPr>
                <w:ins w:id="17539" w:author="WPS_1675132163" w:date="2024-09-29T11:06:26Z"/>
                <w:rFonts w:hint="eastAsia" w:ascii="宋体" w:hAnsi="宋体" w:eastAsia="宋体" w:cs="宋体"/>
                <w:i w:val="0"/>
                <w:iCs w:val="0"/>
                <w:color w:val="000000"/>
                <w:sz w:val="20"/>
                <w:szCs w:val="20"/>
                <w:u w:val="none"/>
              </w:rPr>
            </w:pPr>
            <w:ins w:id="17540" w:author="WPS_1675132163" w:date="2024-09-29T11:06:26Z">
              <w:r>
                <w:rPr>
                  <w:rFonts w:hint="eastAsia" w:ascii="宋体" w:hAnsi="宋体" w:eastAsia="宋体" w:cs="宋体"/>
                  <w:i w:val="0"/>
                  <w:iCs w:val="0"/>
                  <w:color w:val="000000"/>
                  <w:kern w:val="0"/>
                  <w:sz w:val="20"/>
                  <w:szCs w:val="20"/>
                  <w:u w:val="none"/>
                  <w:lang w:val="en-US" w:eastAsia="zh-CN" w:bidi="ar"/>
                </w:rPr>
                <w:t>专项债务</w:t>
              </w:r>
            </w:ins>
          </w:p>
        </w:tc>
        <w:tc>
          <w:tcPr>
            <w:tcW w:w="2999" w:type="dxa"/>
            <w:tcBorders>
              <w:top w:val="nil"/>
              <w:left w:val="nil"/>
              <w:bottom w:val="single" w:color="000000" w:sz="8" w:space="0"/>
              <w:right w:val="single" w:color="000000" w:sz="8" w:space="0"/>
            </w:tcBorders>
            <w:shd w:val="clear" w:color="auto" w:fill="auto"/>
            <w:noWrap/>
            <w:vAlign w:val="center"/>
            <w:tcPrChange w:id="17541" w:author="WPS_1675132163" w:date="2024-09-29T11:06:42Z">
              <w:tcPr>
                <w:tcW w:w="8656" w:type="dxa"/>
                <w:tcBorders>
                  <w:top w:val="nil"/>
                  <w:left w:val="nil"/>
                  <w:bottom w:val="single" w:color="000000" w:sz="8" w:space="0"/>
                  <w:right w:val="single" w:color="000000" w:sz="8" w:space="0"/>
                </w:tcBorders>
                <w:noWrap/>
                <w:vAlign w:val="center"/>
              </w:tcPr>
            </w:tcPrChange>
          </w:tcPr>
          <w:p w14:paraId="6E4C336E">
            <w:pPr>
              <w:keepNext w:val="0"/>
              <w:keepLines w:val="0"/>
              <w:widowControl/>
              <w:suppressLineNumbers w:val="0"/>
              <w:jc w:val="right"/>
              <w:textAlignment w:val="center"/>
              <w:rPr>
                <w:ins w:id="17542" w:author="WPS_1675132163" w:date="2024-09-29T11:06:26Z"/>
                <w:rFonts w:hint="eastAsia" w:ascii="宋体" w:hAnsi="宋体" w:eastAsia="宋体" w:cs="宋体"/>
                <w:i w:val="0"/>
                <w:iCs w:val="0"/>
                <w:color w:val="000000"/>
                <w:sz w:val="20"/>
                <w:szCs w:val="20"/>
                <w:u w:val="none"/>
              </w:rPr>
            </w:pPr>
            <w:ins w:id="17543" w:author="WPS_1675132163" w:date="2024-09-29T11:06:26Z">
              <w:r>
                <w:rPr>
                  <w:rFonts w:hint="eastAsia" w:ascii="宋体" w:hAnsi="宋体" w:eastAsia="宋体" w:cs="宋体"/>
                  <w:i w:val="0"/>
                  <w:iCs w:val="0"/>
                  <w:color w:val="000000"/>
                  <w:kern w:val="0"/>
                  <w:sz w:val="20"/>
                  <w:szCs w:val="20"/>
                  <w:u w:val="none"/>
                  <w:lang w:val="en-US" w:eastAsia="zh-CN" w:bidi="ar"/>
                </w:rPr>
                <w:t>9,812</w:t>
              </w:r>
            </w:ins>
          </w:p>
        </w:tc>
      </w:tr>
    </w:tbl>
    <w:p w14:paraId="7619DD55">
      <w:pPr>
        <w:bidi w:val="0"/>
        <w:jc w:val="both"/>
        <w:rPr>
          <w:ins w:id="17544" w:author="WPS_1675132163" w:date="2024-09-29T11:16:09Z"/>
          <w:rFonts w:hint="default" w:eastAsia="仿宋_GB2312"/>
          <w:color w:val="000000"/>
          <w:sz w:val="32"/>
          <w:szCs w:val="32"/>
          <w:lang w:val="en-US" w:eastAsia="zh-CN"/>
        </w:rPr>
      </w:pPr>
    </w:p>
    <w:p w14:paraId="3613CB03">
      <w:pPr>
        <w:bidi w:val="0"/>
        <w:jc w:val="both"/>
        <w:rPr>
          <w:ins w:id="17545" w:author="WPS_1675132163" w:date="2024-09-29T11:16:10Z"/>
          <w:rFonts w:hint="default" w:eastAsia="仿宋_GB2312"/>
          <w:color w:val="000000"/>
          <w:sz w:val="32"/>
          <w:szCs w:val="32"/>
          <w:lang w:val="en-US" w:eastAsia="zh-CN"/>
        </w:rPr>
      </w:pPr>
    </w:p>
    <w:p w14:paraId="1F5D0A29">
      <w:pPr>
        <w:bidi w:val="0"/>
        <w:jc w:val="both"/>
        <w:rPr>
          <w:ins w:id="17546" w:author="WPS_1675132163" w:date="2024-09-29T11:16:10Z"/>
          <w:rFonts w:hint="default" w:eastAsia="仿宋_GB2312"/>
          <w:color w:val="000000"/>
          <w:sz w:val="32"/>
          <w:szCs w:val="32"/>
          <w:lang w:val="en-US" w:eastAsia="zh-CN"/>
        </w:rPr>
      </w:pPr>
    </w:p>
    <w:p w14:paraId="149110DF">
      <w:pPr>
        <w:bidi w:val="0"/>
        <w:jc w:val="both"/>
        <w:rPr>
          <w:ins w:id="17547" w:author="WPS_1675132163" w:date="2024-09-29T11:16:10Z"/>
          <w:rFonts w:hint="default" w:eastAsia="仿宋_GB2312"/>
          <w:color w:val="000000"/>
          <w:sz w:val="32"/>
          <w:szCs w:val="32"/>
          <w:lang w:val="en-US" w:eastAsia="zh-CN"/>
        </w:rPr>
      </w:pPr>
    </w:p>
    <w:p w14:paraId="4688098E">
      <w:pPr>
        <w:bidi w:val="0"/>
        <w:jc w:val="both"/>
        <w:rPr>
          <w:ins w:id="17548" w:author="WPS_1675132163" w:date="2024-09-29T11:16:10Z"/>
          <w:rFonts w:hint="default" w:eastAsia="仿宋_GB2312"/>
          <w:color w:val="000000"/>
          <w:sz w:val="32"/>
          <w:szCs w:val="32"/>
          <w:lang w:val="en-US" w:eastAsia="zh-CN"/>
        </w:rPr>
      </w:pPr>
    </w:p>
    <w:p w14:paraId="39664ABB">
      <w:pPr>
        <w:bidi w:val="0"/>
        <w:jc w:val="both"/>
        <w:rPr>
          <w:ins w:id="17549" w:author="WPS_1675132163" w:date="2024-09-29T11:16:10Z"/>
          <w:rFonts w:hint="default" w:eastAsia="仿宋_GB2312"/>
          <w:color w:val="000000"/>
          <w:sz w:val="32"/>
          <w:szCs w:val="32"/>
          <w:lang w:val="en-US" w:eastAsia="zh-CN"/>
        </w:rPr>
      </w:pPr>
    </w:p>
    <w:p w14:paraId="3BAB03F2">
      <w:pPr>
        <w:bidi w:val="0"/>
        <w:jc w:val="both"/>
        <w:rPr>
          <w:ins w:id="17550" w:author="WPS_1675132163" w:date="2024-09-29T11:16:10Z"/>
          <w:rFonts w:hint="default" w:eastAsia="仿宋_GB2312"/>
          <w:color w:val="000000"/>
          <w:sz w:val="32"/>
          <w:szCs w:val="32"/>
          <w:lang w:val="en-US" w:eastAsia="zh-CN"/>
        </w:rPr>
      </w:pPr>
    </w:p>
    <w:p w14:paraId="0B87EE80">
      <w:pPr>
        <w:bidi w:val="0"/>
        <w:jc w:val="both"/>
        <w:rPr>
          <w:ins w:id="17551" w:author="WPS_1675132163" w:date="2024-09-29T11:16:11Z"/>
          <w:rFonts w:hint="default" w:eastAsia="仿宋_GB2312"/>
          <w:color w:val="000000"/>
          <w:sz w:val="32"/>
          <w:szCs w:val="32"/>
          <w:lang w:val="en-US" w:eastAsia="zh-CN"/>
        </w:rPr>
      </w:pPr>
    </w:p>
    <w:p w14:paraId="1DCC4DE2">
      <w:pPr>
        <w:bidi w:val="0"/>
        <w:jc w:val="both"/>
        <w:rPr>
          <w:ins w:id="17552" w:author="WPS_1675132163" w:date="2024-09-29T11:16:11Z"/>
          <w:rFonts w:hint="default" w:eastAsia="仿宋_GB2312"/>
          <w:color w:val="000000"/>
          <w:sz w:val="32"/>
          <w:szCs w:val="32"/>
          <w:lang w:val="en-US" w:eastAsia="zh-CN"/>
        </w:rPr>
      </w:pPr>
    </w:p>
    <w:p w14:paraId="410FD77C">
      <w:pPr>
        <w:bidi w:val="0"/>
        <w:jc w:val="both"/>
        <w:rPr>
          <w:ins w:id="17553" w:author="WPS_1675132163" w:date="2024-09-29T11:16:13Z"/>
          <w:rFonts w:hint="default" w:eastAsia="仿宋_GB2312"/>
          <w:color w:val="000000"/>
          <w:sz w:val="32"/>
          <w:szCs w:val="32"/>
          <w:lang w:val="en-US" w:eastAsia="zh-CN"/>
        </w:rPr>
      </w:pPr>
    </w:p>
    <w:p w14:paraId="3E3C829B">
      <w:pPr>
        <w:bidi w:val="0"/>
        <w:jc w:val="both"/>
        <w:rPr>
          <w:ins w:id="17554" w:author="WPS_1675132163" w:date="2024-09-29T11:16:13Z"/>
          <w:rFonts w:hint="default" w:eastAsia="仿宋_GB2312"/>
          <w:color w:val="000000"/>
          <w:sz w:val="32"/>
          <w:szCs w:val="32"/>
          <w:lang w:val="en-US" w:eastAsia="zh-CN"/>
        </w:rPr>
      </w:pPr>
    </w:p>
    <w:p w14:paraId="0A8C89DA">
      <w:pPr>
        <w:bidi w:val="0"/>
        <w:jc w:val="both"/>
        <w:rPr>
          <w:ins w:id="17555" w:author="WPS_1675132163" w:date="2024-09-29T11:16:13Z"/>
          <w:rFonts w:hint="default" w:eastAsia="仿宋_GB2312"/>
          <w:color w:val="000000"/>
          <w:sz w:val="32"/>
          <w:szCs w:val="32"/>
          <w:lang w:val="en-US" w:eastAsia="zh-CN"/>
        </w:rPr>
      </w:pPr>
    </w:p>
    <w:p w14:paraId="3F6212B8">
      <w:pPr>
        <w:bidi w:val="0"/>
        <w:jc w:val="both"/>
        <w:rPr>
          <w:rFonts w:hint="default" w:eastAsia="仿宋_GB2312"/>
          <w:color w:val="000000"/>
          <w:sz w:val="32"/>
          <w:szCs w:val="32"/>
          <w:lang w:val="en-US" w:eastAsia="zh-CN"/>
        </w:rPr>
      </w:pPr>
    </w:p>
    <w:p w14:paraId="7756C7F6">
      <w:pPr>
        <w:pStyle w:val="8"/>
        <w:widowControl/>
        <w:numPr>
          <w:ilvl w:val="0"/>
          <w:numId w:val="8"/>
        </w:numPr>
        <w:ind w:left="210" w:leftChars="0" w:firstLine="0" w:firstLineChars="0"/>
        <w:jc w:val="left"/>
        <w:outlineLvl w:val="0"/>
        <w:rPr>
          <w:ins w:id="17556" w:author="WPS_1675132163" w:date="2024-09-29T11:15:07Z"/>
          <w:rFonts w:ascii="仿宋" w:hAnsi="仿宋" w:eastAsia="仿宋"/>
          <w:sz w:val="32"/>
        </w:rPr>
      </w:pPr>
      <w:ins w:id="17557" w:author="WPS_1675132163" w:date="2024-09-29T11:14:43Z">
        <w:bookmarkStart w:id="72" w:name="_Toc24104"/>
        <w:bookmarkStart w:id="73" w:name="_Toc31456"/>
        <w:r>
          <w:rPr>
            <w:rFonts w:hint="eastAsia" w:ascii="仿宋" w:hAnsi="仿宋" w:eastAsia="仿宋"/>
            <w:sz w:val="32"/>
          </w:rPr>
          <w:t>202</w:t>
        </w:r>
      </w:ins>
      <w:ins w:id="17558" w:author="WPS_1675132163" w:date="2024-09-29T11:14:43Z">
        <w:r>
          <w:rPr>
            <w:rFonts w:hint="eastAsia" w:ascii="仿宋" w:hAnsi="仿宋" w:eastAsia="仿宋"/>
            <w:sz w:val="32"/>
            <w:lang w:val="en-US" w:eastAsia="zh-CN"/>
          </w:rPr>
          <w:t>3</w:t>
        </w:r>
      </w:ins>
      <w:ins w:id="17559" w:author="WPS_1675132163" w:date="2024-09-29T11:14:43Z">
        <w:r>
          <w:rPr>
            <w:rFonts w:hint="eastAsia" w:ascii="仿宋" w:hAnsi="仿宋" w:eastAsia="仿宋"/>
            <w:sz w:val="32"/>
          </w:rPr>
          <w:t>年</w:t>
        </w:r>
      </w:ins>
      <w:ins w:id="17560" w:author="WPS_1675132163" w:date="2024-09-29T11:14:50Z">
        <w:r>
          <w:rPr>
            <w:rFonts w:hint="eastAsia" w:ascii="仿宋" w:hAnsi="仿宋" w:eastAsia="仿宋"/>
            <w:sz w:val="32"/>
            <w:lang w:val="en-US" w:eastAsia="zh-CN"/>
          </w:rPr>
          <w:t>东安县</w:t>
        </w:r>
      </w:ins>
      <w:ins w:id="17561" w:author="WPS_1675132163" w:date="2024-09-29T11:14:53Z">
        <w:r>
          <w:rPr>
            <w:rFonts w:hint="eastAsia" w:ascii="仿宋" w:hAnsi="仿宋" w:eastAsia="仿宋"/>
            <w:sz w:val="32"/>
            <w:lang w:val="en-US" w:eastAsia="zh-CN"/>
          </w:rPr>
          <w:t>地方</w:t>
        </w:r>
      </w:ins>
      <w:ins w:id="17562" w:author="WPS_1675132163" w:date="2024-09-29T11:14:55Z">
        <w:r>
          <w:rPr>
            <w:rFonts w:hint="eastAsia" w:ascii="仿宋" w:hAnsi="仿宋" w:eastAsia="仿宋"/>
            <w:sz w:val="32"/>
            <w:lang w:val="en-US" w:eastAsia="zh-CN"/>
          </w:rPr>
          <w:t>新增</w:t>
        </w:r>
      </w:ins>
      <w:ins w:id="17563" w:author="WPS_1675132163" w:date="2024-09-29T11:14:59Z">
        <w:r>
          <w:rPr>
            <w:rFonts w:hint="eastAsia" w:ascii="仿宋" w:hAnsi="仿宋" w:eastAsia="仿宋"/>
            <w:sz w:val="32"/>
            <w:lang w:val="en-US" w:eastAsia="zh-CN"/>
          </w:rPr>
          <w:t>债券</w:t>
        </w:r>
      </w:ins>
      <w:ins w:id="17564" w:author="WPS_1675132163" w:date="2024-09-29T11:15:02Z">
        <w:r>
          <w:rPr>
            <w:rFonts w:hint="eastAsia" w:ascii="仿宋" w:hAnsi="仿宋" w:eastAsia="仿宋"/>
            <w:sz w:val="32"/>
            <w:lang w:val="en-US" w:eastAsia="zh-CN"/>
          </w:rPr>
          <w:t>资金</w:t>
        </w:r>
      </w:ins>
      <w:ins w:id="17565" w:author="WPS_1675132163" w:date="2024-09-29T11:15:05Z">
        <w:r>
          <w:rPr>
            <w:rFonts w:hint="eastAsia" w:ascii="仿宋" w:hAnsi="仿宋" w:eastAsia="仿宋"/>
            <w:sz w:val="32"/>
            <w:lang w:val="en-US" w:eastAsia="zh-CN"/>
          </w:rPr>
          <w:t>安排表</w:t>
        </w:r>
        <w:bookmarkEnd w:id="72"/>
        <w:bookmarkEnd w:id="73"/>
      </w:ins>
    </w:p>
    <w:p w14:paraId="672ED343">
      <w:pPr>
        <w:pStyle w:val="8"/>
        <w:widowControl/>
        <w:numPr>
          <w:ilvl w:val="-1"/>
          <w:numId w:val="0"/>
        </w:numPr>
        <w:ind w:left="210" w:leftChars="0" w:firstLine="0" w:firstLineChars="0"/>
        <w:jc w:val="center"/>
        <w:outlineLvl w:val="9"/>
        <w:rPr>
          <w:ins w:id="17567" w:author="WPS_1675132163" w:date="2024-09-29T11:15:41Z"/>
          <w:rFonts w:hint="eastAsia" w:asciiTheme="minorEastAsia" w:hAnsiTheme="minorEastAsia" w:eastAsiaTheme="minorEastAsia" w:cstheme="minorBidi"/>
          <w:b/>
          <w:i w:val="0"/>
          <w:iCs w:val="0"/>
          <w:kern w:val="2"/>
          <w:sz w:val="36"/>
          <w:szCs w:val="36"/>
          <w:u w:val="none"/>
          <w:lang w:val="en-US" w:eastAsia="zh-CN" w:bidi="ar"/>
        </w:rPr>
        <w:pPrChange w:id="17566" w:author="WPS_1675132163" w:date="2024-09-29T11:15:32Z">
          <w:pPr>
            <w:pStyle w:val="8"/>
            <w:widowControl/>
            <w:numPr>
              <w:ilvl w:val="0"/>
              <w:numId w:val="8"/>
            </w:numPr>
            <w:ind w:left="210" w:leftChars="0" w:firstLine="0" w:firstLineChars="0"/>
            <w:jc w:val="left"/>
            <w:outlineLvl w:val="0"/>
          </w:pPr>
        </w:pPrChange>
      </w:pPr>
      <w:ins w:id="17568" w:author="WPS_1675132163" w:date="2024-09-29T11:15:17Z">
        <w:bookmarkStart w:id="74" w:name="_Toc13586"/>
        <w:r>
          <w:rPr>
            <w:rFonts w:hint="eastAsia" w:asciiTheme="minorEastAsia" w:hAnsiTheme="minorEastAsia" w:eastAsiaTheme="minorEastAsia" w:cstheme="minorBidi"/>
            <w:b/>
            <w:i w:val="0"/>
            <w:iCs w:val="0"/>
            <w:kern w:val="2"/>
            <w:sz w:val="36"/>
            <w:szCs w:val="36"/>
            <w:u w:val="none"/>
            <w:lang w:val="en-US" w:eastAsia="zh-CN" w:bidi="ar"/>
          </w:rPr>
          <w:t>2023年</w:t>
        </w:r>
      </w:ins>
      <w:ins w:id="17569" w:author="WPS_1675132163" w:date="2024-09-29T11:15:28Z">
        <w:r>
          <w:rPr>
            <w:rFonts w:hint="eastAsia" w:asciiTheme="minorEastAsia" w:hAnsiTheme="minorEastAsia" w:eastAsiaTheme="minorEastAsia" w:cstheme="minorBidi"/>
            <w:b/>
            <w:i w:val="0"/>
            <w:iCs w:val="0"/>
            <w:kern w:val="2"/>
            <w:sz w:val="36"/>
            <w:szCs w:val="36"/>
            <w:u w:val="none"/>
            <w:lang w:val="en-US" w:eastAsia="zh-CN" w:bidi="ar"/>
          </w:rPr>
          <w:t>东安县地方新增债券资金安排表</w:t>
        </w:r>
        <w:bookmarkEnd w:id="74"/>
      </w:ins>
    </w:p>
    <w:p w14:paraId="0D24D225">
      <w:pPr>
        <w:pStyle w:val="8"/>
        <w:widowControl/>
        <w:numPr>
          <w:ilvl w:val="-1"/>
          <w:numId w:val="0"/>
        </w:numPr>
        <w:ind w:left="210" w:leftChars="0" w:firstLine="0" w:firstLineChars="0"/>
        <w:jc w:val="right"/>
        <w:outlineLvl w:val="9"/>
        <w:rPr>
          <w:ins w:id="17571" w:author="WPS_1675132163" w:date="2024-09-29T11:14:43Z"/>
          <w:rFonts w:hint="eastAsia" w:asciiTheme="minorEastAsia" w:hAnsiTheme="minorEastAsia" w:eastAsiaTheme="minorEastAsia" w:cstheme="minorBidi"/>
          <w:b/>
          <w:i w:val="0"/>
          <w:iCs w:val="0"/>
          <w:kern w:val="2"/>
          <w:sz w:val="36"/>
          <w:szCs w:val="36"/>
          <w:u w:val="none"/>
          <w:lang w:val="en-US" w:eastAsia="zh-CN" w:bidi="ar"/>
        </w:rPr>
        <w:pPrChange w:id="17570" w:author="WPS_1675132163" w:date="2024-09-29T11:15:45Z">
          <w:pPr>
            <w:pStyle w:val="8"/>
            <w:widowControl/>
            <w:numPr>
              <w:ilvl w:val="0"/>
              <w:numId w:val="8"/>
            </w:numPr>
            <w:ind w:left="210" w:leftChars="0" w:firstLine="0" w:firstLineChars="0"/>
            <w:jc w:val="left"/>
            <w:outlineLvl w:val="0"/>
          </w:pPr>
        </w:pPrChange>
      </w:pPr>
      <w:ins w:id="17572" w:author="WPS_1675132163" w:date="2024-09-29T11:15:42Z">
        <w:bookmarkStart w:id="75" w:name="_Toc3870"/>
        <w:r>
          <w:rPr>
            <w:rFonts w:hint="eastAsia" w:asciiTheme="minorHAnsi" w:hAnsiTheme="minorHAnsi" w:eastAsiaTheme="minorEastAsia" w:cstheme="minorBidi"/>
            <w:i w:val="0"/>
            <w:iCs w:val="0"/>
            <w:kern w:val="2"/>
            <w:sz w:val="21"/>
            <w:szCs w:val="24"/>
            <w:u w:val="none"/>
            <w:lang w:val="en-US" w:eastAsia="zh-CN" w:bidi="ar"/>
          </w:rPr>
          <w:t>单位：万元</w:t>
        </w:r>
        <w:bookmarkEnd w:id="75"/>
      </w:ins>
    </w:p>
    <w:tbl>
      <w:tblPr>
        <w:tblStyle w:val="6"/>
        <w:tblW w:w="858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Change w:id="17573" w:author="WPS_1675132163" w:date="2024-09-29T11:16:30Z">
          <w:tblPr>
            <w:tblStyle w:val="6"/>
            <w:tblW w:w="962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932"/>
        <w:gridCol w:w="4757"/>
        <w:gridCol w:w="1872"/>
        <w:gridCol w:w="1020"/>
        <w:tblGridChange w:id="17574">
          <w:tblGrid>
            <w:gridCol w:w="932"/>
            <w:gridCol w:w="5400"/>
            <w:gridCol w:w="2336"/>
            <w:gridCol w:w="960"/>
          </w:tblGrid>
        </w:tblGridChange>
      </w:tblGrid>
      <w:tr w14:paraId="09DE5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576"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575" w:author="WPS_1675132163" w:date="2024-09-29T11:16:02Z"/>
          <w:trPrChange w:id="17576" w:author="WPS_1675132163" w:date="2024-09-29T11:16:30Z">
            <w:trPr>
              <w:trHeight w:val="303" w:hRule="atLeast"/>
            </w:trPr>
          </w:trPrChange>
        </w:trPr>
        <w:tc>
          <w:tcPr>
            <w:tcW w:w="932" w:type="dxa"/>
            <w:tcBorders>
              <w:top w:val="single" w:color="000000" w:sz="8" w:space="0"/>
              <w:left w:val="single" w:color="000000" w:sz="8" w:space="0"/>
              <w:bottom w:val="single" w:color="000000" w:sz="8" w:space="0"/>
              <w:right w:val="single" w:color="000000" w:sz="8" w:space="0"/>
            </w:tcBorders>
            <w:shd w:val="clear" w:color="auto" w:fill="auto"/>
            <w:noWrap/>
            <w:vAlign w:val="center"/>
            <w:tcPrChange w:id="17577" w:author="WPS_1675132163" w:date="2024-09-29T11:16:30Z">
              <w:tcPr>
                <w:tcW w:w="932" w:type="dxa"/>
                <w:tcBorders>
                  <w:top w:val="single" w:color="000000" w:sz="8" w:space="0"/>
                  <w:left w:val="single" w:color="000000" w:sz="8" w:space="0"/>
                  <w:bottom w:val="single" w:color="000000" w:sz="8" w:space="0"/>
                  <w:right w:val="single" w:color="000000" w:sz="8" w:space="0"/>
                </w:tcBorders>
                <w:noWrap/>
                <w:vAlign w:val="center"/>
              </w:tcPr>
            </w:tcPrChange>
          </w:tcPr>
          <w:p w14:paraId="6ADFF8F5">
            <w:pPr>
              <w:keepNext w:val="0"/>
              <w:keepLines w:val="0"/>
              <w:widowControl/>
              <w:suppressLineNumbers w:val="0"/>
              <w:jc w:val="center"/>
              <w:textAlignment w:val="center"/>
              <w:rPr>
                <w:ins w:id="17578" w:author="WPS_1675132163" w:date="2024-09-29T11:16:02Z"/>
                <w:rFonts w:hint="eastAsia" w:ascii="宋体" w:hAnsi="宋体" w:eastAsia="宋体" w:cs="宋体"/>
                <w:b/>
                <w:bCs/>
                <w:i w:val="0"/>
                <w:iCs w:val="0"/>
                <w:color w:val="000000"/>
                <w:sz w:val="20"/>
                <w:szCs w:val="20"/>
                <w:u w:val="none"/>
              </w:rPr>
            </w:pPr>
            <w:ins w:id="17579" w:author="WPS_1675132163" w:date="2024-09-29T11:16:02Z">
              <w:r>
                <w:rPr>
                  <w:rFonts w:hint="eastAsia" w:ascii="宋体" w:hAnsi="宋体" w:eastAsia="宋体" w:cs="宋体"/>
                  <w:b/>
                  <w:bCs/>
                  <w:i w:val="0"/>
                  <w:iCs w:val="0"/>
                  <w:color w:val="000000"/>
                  <w:kern w:val="0"/>
                  <w:sz w:val="20"/>
                  <w:szCs w:val="20"/>
                  <w:u w:val="none"/>
                  <w:lang w:val="en-US" w:eastAsia="zh-CN" w:bidi="ar"/>
                </w:rPr>
                <w:t>序号</w:t>
              </w:r>
            </w:ins>
          </w:p>
        </w:tc>
        <w:tc>
          <w:tcPr>
            <w:tcW w:w="4757" w:type="dxa"/>
            <w:tcBorders>
              <w:top w:val="single" w:color="000000" w:sz="8" w:space="0"/>
              <w:left w:val="nil"/>
              <w:bottom w:val="single" w:color="000000" w:sz="8" w:space="0"/>
              <w:right w:val="single" w:color="000000" w:sz="8" w:space="0"/>
            </w:tcBorders>
            <w:shd w:val="clear" w:color="auto" w:fill="auto"/>
            <w:noWrap/>
            <w:vAlign w:val="center"/>
            <w:tcPrChange w:id="17580" w:author="WPS_1675132163" w:date="2024-09-29T11:16:30Z">
              <w:tcPr>
                <w:tcW w:w="5400" w:type="dxa"/>
                <w:tcBorders>
                  <w:top w:val="single" w:color="000000" w:sz="8" w:space="0"/>
                  <w:left w:val="nil"/>
                  <w:bottom w:val="single" w:color="000000" w:sz="8" w:space="0"/>
                  <w:right w:val="single" w:color="000000" w:sz="8" w:space="0"/>
                </w:tcBorders>
                <w:noWrap/>
                <w:vAlign w:val="center"/>
              </w:tcPr>
            </w:tcPrChange>
          </w:tcPr>
          <w:p w14:paraId="26C623CD">
            <w:pPr>
              <w:keepNext w:val="0"/>
              <w:keepLines w:val="0"/>
              <w:widowControl/>
              <w:suppressLineNumbers w:val="0"/>
              <w:jc w:val="center"/>
              <w:textAlignment w:val="center"/>
              <w:rPr>
                <w:ins w:id="17581" w:author="WPS_1675132163" w:date="2024-09-29T11:16:02Z"/>
                <w:rFonts w:hint="eastAsia" w:ascii="宋体" w:hAnsi="宋体" w:eastAsia="宋体" w:cs="宋体"/>
                <w:b/>
                <w:bCs/>
                <w:i w:val="0"/>
                <w:iCs w:val="0"/>
                <w:color w:val="000000"/>
                <w:sz w:val="20"/>
                <w:szCs w:val="20"/>
                <w:u w:val="none"/>
              </w:rPr>
            </w:pPr>
            <w:ins w:id="17582" w:author="WPS_1675132163" w:date="2024-09-29T11:16:02Z">
              <w:r>
                <w:rPr>
                  <w:rFonts w:hint="eastAsia" w:ascii="宋体" w:hAnsi="宋体" w:eastAsia="宋体" w:cs="宋体"/>
                  <w:b/>
                  <w:bCs/>
                  <w:i w:val="0"/>
                  <w:iCs w:val="0"/>
                  <w:color w:val="000000"/>
                  <w:kern w:val="0"/>
                  <w:sz w:val="20"/>
                  <w:szCs w:val="20"/>
                  <w:u w:val="none"/>
                  <w:lang w:val="en-US" w:eastAsia="zh-CN" w:bidi="ar"/>
                </w:rPr>
                <w:t>项目名称</w:t>
              </w:r>
            </w:ins>
          </w:p>
        </w:tc>
        <w:tc>
          <w:tcPr>
            <w:tcW w:w="1872" w:type="dxa"/>
            <w:tcBorders>
              <w:top w:val="single" w:color="000000" w:sz="8" w:space="0"/>
              <w:left w:val="single" w:color="000000" w:sz="8" w:space="0"/>
              <w:bottom w:val="single" w:color="000000" w:sz="8" w:space="0"/>
              <w:right w:val="single" w:color="000000" w:sz="8" w:space="0"/>
            </w:tcBorders>
            <w:shd w:val="clear" w:color="auto" w:fill="auto"/>
            <w:noWrap/>
            <w:vAlign w:val="center"/>
            <w:tcPrChange w:id="17583" w:author="WPS_1675132163" w:date="2024-09-29T11:16:30Z">
              <w:tcPr>
                <w:tcW w:w="2336" w:type="dxa"/>
                <w:tcBorders>
                  <w:top w:val="single" w:color="000000" w:sz="8" w:space="0"/>
                  <w:left w:val="single" w:color="000000" w:sz="8" w:space="0"/>
                  <w:bottom w:val="single" w:color="000000" w:sz="8" w:space="0"/>
                  <w:right w:val="single" w:color="000000" w:sz="8" w:space="0"/>
                </w:tcBorders>
                <w:noWrap/>
                <w:vAlign w:val="center"/>
              </w:tcPr>
            </w:tcPrChange>
          </w:tcPr>
          <w:p w14:paraId="315C513C">
            <w:pPr>
              <w:keepNext w:val="0"/>
              <w:keepLines w:val="0"/>
              <w:widowControl/>
              <w:suppressLineNumbers w:val="0"/>
              <w:jc w:val="center"/>
              <w:textAlignment w:val="center"/>
              <w:rPr>
                <w:ins w:id="17584" w:author="WPS_1675132163" w:date="2024-09-29T11:16:02Z"/>
                <w:rFonts w:hint="eastAsia" w:ascii="宋体" w:hAnsi="宋体" w:eastAsia="宋体" w:cs="宋体"/>
                <w:b/>
                <w:bCs/>
                <w:i w:val="0"/>
                <w:iCs w:val="0"/>
                <w:color w:val="000000"/>
                <w:sz w:val="20"/>
                <w:szCs w:val="20"/>
                <w:u w:val="none"/>
              </w:rPr>
            </w:pPr>
            <w:ins w:id="17585" w:author="WPS_1675132163" w:date="2024-09-29T11:16:02Z">
              <w:r>
                <w:rPr>
                  <w:rFonts w:hint="eastAsia" w:ascii="宋体" w:hAnsi="宋体" w:eastAsia="宋体" w:cs="宋体"/>
                  <w:b/>
                  <w:bCs/>
                  <w:i w:val="0"/>
                  <w:iCs w:val="0"/>
                  <w:color w:val="000000"/>
                  <w:kern w:val="0"/>
                  <w:sz w:val="20"/>
                  <w:szCs w:val="20"/>
                  <w:u w:val="none"/>
                  <w:lang w:val="en-US" w:eastAsia="zh-CN" w:bidi="ar"/>
                </w:rPr>
                <w:t>金额</w:t>
              </w:r>
            </w:ins>
          </w:p>
        </w:tc>
        <w:tc>
          <w:tcPr>
            <w:tcW w:w="1020" w:type="dxa"/>
            <w:tcBorders>
              <w:top w:val="single" w:color="000000" w:sz="8" w:space="0"/>
              <w:left w:val="nil"/>
              <w:bottom w:val="single" w:color="000000" w:sz="8" w:space="0"/>
              <w:right w:val="single" w:color="000000" w:sz="8" w:space="0"/>
            </w:tcBorders>
            <w:shd w:val="clear" w:color="auto" w:fill="auto"/>
            <w:noWrap/>
            <w:vAlign w:val="center"/>
            <w:tcPrChange w:id="17586" w:author="WPS_1675132163" w:date="2024-09-29T11:16:30Z">
              <w:tcPr>
                <w:tcW w:w="960" w:type="dxa"/>
                <w:tcBorders>
                  <w:top w:val="single" w:color="000000" w:sz="8" w:space="0"/>
                  <w:left w:val="nil"/>
                  <w:bottom w:val="single" w:color="000000" w:sz="8" w:space="0"/>
                  <w:right w:val="single" w:color="000000" w:sz="8" w:space="0"/>
                </w:tcBorders>
                <w:noWrap/>
                <w:vAlign w:val="center"/>
              </w:tcPr>
            </w:tcPrChange>
          </w:tcPr>
          <w:p w14:paraId="5E1F5C4A">
            <w:pPr>
              <w:keepNext w:val="0"/>
              <w:keepLines w:val="0"/>
              <w:widowControl/>
              <w:suppressLineNumbers w:val="0"/>
              <w:jc w:val="center"/>
              <w:textAlignment w:val="center"/>
              <w:rPr>
                <w:ins w:id="17587" w:author="WPS_1675132163" w:date="2024-09-29T11:16:02Z"/>
                <w:rFonts w:hint="eastAsia" w:ascii="宋体" w:hAnsi="宋体" w:eastAsia="宋体" w:cs="宋体"/>
                <w:b/>
                <w:bCs/>
                <w:i w:val="0"/>
                <w:iCs w:val="0"/>
                <w:color w:val="000000"/>
                <w:sz w:val="20"/>
                <w:szCs w:val="20"/>
                <w:u w:val="none"/>
              </w:rPr>
            </w:pPr>
            <w:ins w:id="17588" w:author="WPS_1675132163" w:date="2024-09-29T11:16:02Z">
              <w:r>
                <w:rPr>
                  <w:rFonts w:hint="eastAsia" w:ascii="宋体" w:hAnsi="宋体" w:eastAsia="宋体" w:cs="宋体"/>
                  <w:b/>
                  <w:bCs/>
                  <w:i w:val="0"/>
                  <w:iCs w:val="0"/>
                  <w:color w:val="000000"/>
                  <w:kern w:val="0"/>
                  <w:sz w:val="20"/>
                  <w:szCs w:val="20"/>
                  <w:u w:val="none"/>
                  <w:lang w:val="en-US" w:eastAsia="zh-CN" w:bidi="ar"/>
                </w:rPr>
                <w:t>备注</w:t>
              </w:r>
            </w:ins>
          </w:p>
        </w:tc>
      </w:tr>
      <w:tr w14:paraId="2FF8C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590"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589" w:author="WPS_1675132163" w:date="2024-09-29T11:16:02Z"/>
          <w:trPrChange w:id="17590" w:author="WPS_1675132163" w:date="2024-09-29T11:16:30Z">
            <w:trPr>
              <w:trHeight w:val="303" w:hRule="atLeast"/>
            </w:trPr>
          </w:trPrChange>
        </w:trPr>
        <w:tc>
          <w:tcPr>
            <w:tcW w:w="5689" w:type="dxa"/>
            <w:gridSpan w:val="2"/>
            <w:tcBorders>
              <w:top w:val="nil"/>
              <w:left w:val="single" w:color="000000" w:sz="8" w:space="0"/>
              <w:bottom w:val="single" w:color="000000" w:sz="8" w:space="0"/>
              <w:right w:val="single" w:color="000000" w:sz="8" w:space="0"/>
            </w:tcBorders>
            <w:shd w:val="clear" w:color="auto" w:fill="auto"/>
            <w:noWrap/>
            <w:vAlign w:val="center"/>
            <w:tcPrChange w:id="17591" w:author="WPS_1675132163" w:date="2024-09-29T11:16:30Z">
              <w:tcPr>
                <w:tcW w:w="6548" w:type="dxa"/>
                <w:gridSpan w:val="2"/>
                <w:tcBorders>
                  <w:top w:val="nil"/>
                  <w:left w:val="single" w:color="000000" w:sz="8" w:space="0"/>
                  <w:bottom w:val="single" w:color="000000" w:sz="8" w:space="0"/>
                  <w:right w:val="single" w:color="000000" w:sz="8" w:space="0"/>
                </w:tcBorders>
                <w:noWrap/>
                <w:vAlign w:val="center"/>
              </w:tcPr>
            </w:tcPrChange>
          </w:tcPr>
          <w:p w14:paraId="0E21B509">
            <w:pPr>
              <w:keepNext w:val="0"/>
              <w:keepLines w:val="0"/>
              <w:widowControl/>
              <w:suppressLineNumbers w:val="0"/>
              <w:jc w:val="center"/>
              <w:textAlignment w:val="center"/>
              <w:rPr>
                <w:ins w:id="17592" w:author="WPS_1675132163" w:date="2024-09-29T11:16:02Z"/>
                <w:rFonts w:hint="eastAsia" w:ascii="宋体" w:hAnsi="宋体" w:eastAsia="宋体" w:cs="宋体"/>
                <w:b/>
                <w:bCs/>
                <w:i w:val="0"/>
                <w:iCs w:val="0"/>
                <w:color w:val="000000"/>
                <w:sz w:val="20"/>
                <w:szCs w:val="20"/>
                <w:u w:val="none"/>
                <w:rPrChange w:id="17593" w:author="WPS_1675132163" w:date="2024-09-29T11:17:19Z">
                  <w:rPr>
                    <w:ins w:id="17594" w:author="WPS_1675132163" w:date="2024-09-29T11:16:02Z"/>
                    <w:rFonts w:hint="eastAsia" w:ascii="宋体" w:hAnsi="宋体" w:eastAsia="宋体" w:cs="宋体"/>
                    <w:i w:val="0"/>
                    <w:iCs w:val="0"/>
                    <w:color w:val="000000"/>
                    <w:sz w:val="20"/>
                    <w:szCs w:val="20"/>
                    <w:u w:val="none"/>
                  </w:rPr>
                </w:rPrChange>
              </w:rPr>
            </w:pPr>
            <w:ins w:id="17595" w:author="WPS_1675132163" w:date="2024-09-29T11:16:02Z">
              <w:r>
                <w:rPr>
                  <w:rFonts w:hint="eastAsia" w:ascii="宋体" w:hAnsi="宋体" w:eastAsia="宋体" w:cs="宋体"/>
                  <w:b/>
                  <w:bCs/>
                  <w:i w:val="0"/>
                  <w:iCs w:val="0"/>
                  <w:color w:val="000000"/>
                  <w:kern w:val="0"/>
                  <w:sz w:val="20"/>
                  <w:szCs w:val="20"/>
                  <w:u w:val="none"/>
                  <w:lang w:val="en-US" w:eastAsia="zh-CN" w:bidi="ar"/>
                  <w:rPrChange w:id="17596" w:author="WPS_1675132163" w:date="2024-09-29T11:17:19Z">
                    <w:rPr>
                      <w:rFonts w:hint="eastAsia" w:ascii="宋体" w:hAnsi="宋体" w:eastAsia="宋体" w:cs="宋体"/>
                      <w:i w:val="0"/>
                      <w:iCs w:val="0"/>
                      <w:color w:val="000000"/>
                      <w:kern w:val="0"/>
                      <w:sz w:val="20"/>
                      <w:szCs w:val="20"/>
                      <w:u w:val="none"/>
                      <w:lang w:val="en-US" w:eastAsia="zh-CN" w:bidi="ar"/>
                    </w:rPr>
                  </w:rPrChange>
                </w:rPr>
                <w:t>总计</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597"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B6D804F">
            <w:pPr>
              <w:keepNext w:val="0"/>
              <w:keepLines w:val="0"/>
              <w:widowControl/>
              <w:suppressLineNumbers w:val="0"/>
              <w:jc w:val="center"/>
              <w:textAlignment w:val="center"/>
              <w:rPr>
                <w:ins w:id="17598" w:author="WPS_1675132163" w:date="2024-09-29T11:16:02Z"/>
                <w:rFonts w:hint="eastAsia" w:ascii="宋体" w:hAnsi="宋体" w:eastAsia="宋体" w:cs="宋体"/>
                <w:b/>
                <w:bCs/>
                <w:i w:val="0"/>
                <w:iCs w:val="0"/>
                <w:color w:val="000000"/>
                <w:sz w:val="20"/>
                <w:szCs w:val="20"/>
                <w:u w:val="none"/>
                <w:rPrChange w:id="17599" w:author="WPS_1675132163" w:date="2024-09-29T11:17:19Z">
                  <w:rPr>
                    <w:ins w:id="17600" w:author="WPS_1675132163" w:date="2024-09-29T11:16:02Z"/>
                    <w:rFonts w:hint="eastAsia" w:ascii="宋体" w:hAnsi="宋体" w:eastAsia="宋体" w:cs="宋体"/>
                    <w:i w:val="0"/>
                    <w:iCs w:val="0"/>
                    <w:color w:val="000000"/>
                    <w:sz w:val="20"/>
                    <w:szCs w:val="20"/>
                    <w:u w:val="none"/>
                  </w:rPr>
                </w:rPrChange>
              </w:rPr>
            </w:pPr>
            <w:ins w:id="17601" w:author="WPS_1675132163" w:date="2024-09-29T11:16:02Z">
              <w:r>
                <w:rPr>
                  <w:rFonts w:hint="eastAsia" w:ascii="宋体" w:hAnsi="宋体" w:eastAsia="宋体" w:cs="宋体"/>
                  <w:b/>
                  <w:bCs/>
                  <w:i w:val="0"/>
                  <w:iCs w:val="0"/>
                  <w:color w:val="000000"/>
                  <w:kern w:val="0"/>
                  <w:sz w:val="20"/>
                  <w:szCs w:val="20"/>
                  <w:u w:val="none"/>
                  <w:lang w:val="en-US" w:eastAsia="zh-CN" w:bidi="ar"/>
                  <w:rPrChange w:id="17602" w:author="WPS_1675132163" w:date="2024-09-29T11:17:19Z">
                    <w:rPr>
                      <w:rFonts w:hint="eastAsia" w:ascii="宋体" w:hAnsi="宋体" w:eastAsia="宋体" w:cs="宋体"/>
                      <w:i w:val="0"/>
                      <w:iCs w:val="0"/>
                      <w:color w:val="000000"/>
                      <w:kern w:val="0"/>
                      <w:sz w:val="20"/>
                      <w:szCs w:val="20"/>
                      <w:u w:val="none"/>
                      <w:lang w:val="en-US" w:eastAsia="zh-CN" w:bidi="ar"/>
                    </w:rPr>
                  </w:rPrChange>
                </w:rPr>
                <w:t>130143</w:t>
              </w:r>
            </w:ins>
          </w:p>
        </w:tc>
        <w:tc>
          <w:tcPr>
            <w:tcW w:w="1020" w:type="dxa"/>
            <w:tcBorders>
              <w:top w:val="nil"/>
              <w:left w:val="nil"/>
              <w:bottom w:val="single" w:color="000000" w:sz="8" w:space="0"/>
              <w:right w:val="single" w:color="000000" w:sz="8" w:space="0"/>
            </w:tcBorders>
            <w:shd w:val="clear" w:color="auto" w:fill="auto"/>
            <w:noWrap/>
            <w:vAlign w:val="center"/>
            <w:tcPrChange w:id="17603" w:author="WPS_1675132163" w:date="2024-09-29T11:16:30Z">
              <w:tcPr>
                <w:tcW w:w="0" w:type="auto"/>
                <w:tcBorders>
                  <w:top w:val="nil"/>
                  <w:left w:val="nil"/>
                  <w:bottom w:val="single" w:color="000000" w:sz="8" w:space="0"/>
                  <w:right w:val="single" w:color="000000" w:sz="8" w:space="0"/>
                </w:tcBorders>
                <w:noWrap/>
                <w:vAlign w:val="center"/>
              </w:tcPr>
            </w:tcPrChange>
          </w:tcPr>
          <w:p w14:paraId="388940D8">
            <w:pPr>
              <w:jc w:val="right"/>
              <w:rPr>
                <w:ins w:id="17604" w:author="WPS_1675132163" w:date="2024-09-29T11:16:02Z"/>
                <w:rFonts w:hint="eastAsia" w:ascii="宋体" w:hAnsi="宋体" w:eastAsia="宋体" w:cs="宋体"/>
                <w:i w:val="0"/>
                <w:iCs w:val="0"/>
                <w:color w:val="000000"/>
                <w:sz w:val="20"/>
                <w:szCs w:val="20"/>
                <w:u w:val="none"/>
              </w:rPr>
            </w:pPr>
          </w:p>
        </w:tc>
      </w:tr>
      <w:tr w14:paraId="39CBA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06"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05" w:author="WPS_1675132163" w:date="2024-09-29T11:16:02Z"/>
          <w:trPrChange w:id="17606" w:author="WPS_1675132163" w:date="2024-09-29T11:16:30Z">
            <w:trPr>
              <w:trHeight w:val="303" w:hRule="atLeast"/>
            </w:trPr>
          </w:trPrChange>
        </w:trPr>
        <w:tc>
          <w:tcPr>
            <w:tcW w:w="5689" w:type="dxa"/>
            <w:gridSpan w:val="2"/>
            <w:tcBorders>
              <w:top w:val="nil"/>
              <w:left w:val="single" w:color="000000" w:sz="8" w:space="0"/>
              <w:bottom w:val="single" w:color="000000" w:sz="8" w:space="0"/>
              <w:right w:val="single" w:color="000000" w:sz="8" w:space="0"/>
            </w:tcBorders>
            <w:shd w:val="clear" w:color="auto" w:fill="auto"/>
            <w:noWrap/>
            <w:vAlign w:val="center"/>
            <w:tcPrChange w:id="17607" w:author="WPS_1675132163" w:date="2024-09-29T11:16:30Z">
              <w:tcPr>
                <w:tcW w:w="6548" w:type="dxa"/>
                <w:gridSpan w:val="2"/>
                <w:tcBorders>
                  <w:top w:val="nil"/>
                  <w:left w:val="single" w:color="000000" w:sz="8" w:space="0"/>
                  <w:bottom w:val="single" w:color="000000" w:sz="8" w:space="0"/>
                  <w:right w:val="single" w:color="000000" w:sz="8" w:space="0"/>
                </w:tcBorders>
                <w:noWrap/>
                <w:vAlign w:val="center"/>
              </w:tcPr>
            </w:tcPrChange>
          </w:tcPr>
          <w:p w14:paraId="1741A66E">
            <w:pPr>
              <w:keepNext w:val="0"/>
              <w:keepLines w:val="0"/>
              <w:widowControl/>
              <w:suppressLineNumbers w:val="0"/>
              <w:jc w:val="left"/>
              <w:textAlignment w:val="center"/>
              <w:rPr>
                <w:ins w:id="17608" w:author="WPS_1675132163" w:date="2024-09-29T11:16:02Z"/>
                <w:rFonts w:hint="eastAsia" w:ascii="宋体" w:hAnsi="宋体" w:eastAsia="宋体" w:cs="宋体"/>
                <w:i w:val="0"/>
                <w:iCs w:val="0"/>
                <w:color w:val="000000"/>
                <w:sz w:val="20"/>
                <w:szCs w:val="20"/>
                <w:u w:val="none"/>
              </w:rPr>
            </w:pPr>
            <w:ins w:id="17609" w:author="WPS_1675132163" w:date="2024-09-29T11:16:02Z">
              <w:r>
                <w:rPr>
                  <w:rFonts w:hint="eastAsia" w:ascii="宋体" w:hAnsi="宋体" w:eastAsia="宋体" w:cs="宋体"/>
                  <w:i w:val="0"/>
                  <w:iCs w:val="0"/>
                  <w:color w:val="000000"/>
                  <w:kern w:val="0"/>
                  <w:sz w:val="20"/>
                  <w:szCs w:val="20"/>
                  <w:u w:val="none"/>
                  <w:lang w:val="en-US" w:eastAsia="zh-CN" w:bidi="ar"/>
                </w:rPr>
                <w:t>一、一般债券</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10"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29A8FFF">
            <w:pPr>
              <w:keepNext w:val="0"/>
              <w:keepLines w:val="0"/>
              <w:widowControl/>
              <w:suppressLineNumbers w:val="0"/>
              <w:jc w:val="center"/>
              <w:textAlignment w:val="center"/>
              <w:rPr>
                <w:ins w:id="17611" w:author="WPS_1675132163" w:date="2024-09-29T11:16:02Z"/>
                <w:rFonts w:hint="eastAsia" w:ascii="宋体" w:hAnsi="宋体" w:eastAsia="宋体" w:cs="宋体"/>
                <w:i w:val="0"/>
                <w:iCs w:val="0"/>
                <w:color w:val="000000"/>
                <w:sz w:val="20"/>
                <w:szCs w:val="20"/>
                <w:u w:val="none"/>
              </w:rPr>
            </w:pPr>
            <w:ins w:id="17612" w:author="WPS_1675132163" w:date="2024-09-29T11:16:02Z">
              <w:r>
                <w:rPr>
                  <w:rFonts w:hint="eastAsia" w:ascii="宋体" w:hAnsi="宋体" w:eastAsia="宋体" w:cs="宋体"/>
                  <w:i w:val="0"/>
                  <w:iCs w:val="0"/>
                  <w:color w:val="000000"/>
                  <w:kern w:val="0"/>
                  <w:sz w:val="20"/>
                  <w:szCs w:val="20"/>
                  <w:u w:val="none"/>
                  <w:lang w:val="en-US" w:eastAsia="zh-CN" w:bidi="ar"/>
                </w:rPr>
                <w:t>12843</w:t>
              </w:r>
            </w:ins>
          </w:p>
        </w:tc>
        <w:tc>
          <w:tcPr>
            <w:tcW w:w="1020" w:type="dxa"/>
            <w:tcBorders>
              <w:top w:val="nil"/>
              <w:left w:val="nil"/>
              <w:bottom w:val="single" w:color="000000" w:sz="8" w:space="0"/>
              <w:right w:val="single" w:color="000000" w:sz="8" w:space="0"/>
            </w:tcBorders>
            <w:shd w:val="clear" w:color="auto" w:fill="auto"/>
            <w:noWrap/>
            <w:vAlign w:val="center"/>
            <w:tcPrChange w:id="17613" w:author="WPS_1675132163" w:date="2024-09-29T11:16:30Z">
              <w:tcPr>
                <w:tcW w:w="0" w:type="auto"/>
                <w:tcBorders>
                  <w:top w:val="nil"/>
                  <w:left w:val="nil"/>
                  <w:bottom w:val="single" w:color="000000" w:sz="8" w:space="0"/>
                  <w:right w:val="single" w:color="000000" w:sz="8" w:space="0"/>
                </w:tcBorders>
                <w:noWrap/>
                <w:vAlign w:val="center"/>
              </w:tcPr>
            </w:tcPrChange>
          </w:tcPr>
          <w:p w14:paraId="69379131">
            <w:pPr>
              <w:jc w:val="right"/>
              <w:rPr>
                <w:ins w:id="17614" w:author="WPS_1675132163" w:date="2024-09-29T11:16:02Z"/>
                <w:rFonts w:hint="eastAsia" w:ascii="宋体" w:hAnsi="宋体" w:eastAsia="宋体" w:cs="宋体"/>
                <w:i w:val="0"/>
                <w:iCs w:val="0"/>
                <w:color w:val="000000"/>
                <w:sz w:val="20"/>
                <w:szCs w:val="20"/>
                <w:u w:val="none"/>
              </w:rPr>
            </w:pPr>
          </w:p>
        </w:tc>
      </w:tr>
      <w:tr w14:paraId="6B4A1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16"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15" w:author="WPS_1675132163" w:date="2024-09-29T11:16:02Z"/>
          <w:trPrChange w:id="17616" w:author="WPS_1675132163" w:date="2024-09-29T11:16:30Z">
            <w:trPr>
              <w:trHeight w:val="303" w:hRule="atLeast"/>
            </w:trPr>
          </w:trPrChange>
        </w:trPr>
        <w:tc>
          <w:tcPr>
            <w:tcW w:w="5689" w:type="dxa"/>
            <w:gridSpan w:val="2"/>
            <w:tcBorders>
              <w:top w:val="nil"/>
              <w:left w:val="single" w:color="000000" w:sz="8" w:space="0"/>
              <w:bottom w:val="single" w:color="000000" w:sz="8" w:space="0"/>
              <w:right w:val="single" w:color="000000" w:sz="8" w:space="0"/>
            </w:tcBorders>
            <w:shd w:val="clear" w:color="auto" w:fill="auto"/>
            <w:noWrap/>
            <w:vAlign w:val="center"/>
            <w:tcPrChange w:id="17617" w:author="WPS_1675132163" w:date="2024-09-29T11:16:30Z">
              <w:tcPr>
                <w:tcW w:w="6548" w:type="dxa"/>
                <w:gridSpan w:val="2"/>
                <w:tcBorders>
                  <w:top w:val="nil"/>
                  <w:left w:val="single" w:color="000000" w:sz="8" w:space="0"/>
                  <w:bottom w:val="single" w:color="000000" w:sz="8" w:space="0"/>
                  <w:right w:val="single" w:color="000000" w:sz="8" w:space="0"/>
                </w:tcBorders>
                <w:noWrap/>
                <w:vAlign w:val="center"/>
              </w:tcPr>
            </w:tcPrChange>
          </w:tcPr>
          <w:p w14:paraId="20DD2A03">
            <w:pPr>
              <w:keepNext w:val="0"/>
              <w:keepLines w:val="0"/>
              <w:widowControl/>
              <w:suppressLineNumbers w:val="0"/>
              <w:jc w:val="left"/>
              <w:textAlignment w:val="center"/>
              <w:rPr>
                <w:ins w:id="17618" w:author="WPS_1675132163" w:date="2024-09-29T11:16:02Z"/>
                <w:rFonts w:hint="eastAsia" w:ascii="宋体" w:hAnsi="宋体" w:eastAsia="宋体" w:cs="宋体"/>
                <w:i w:val="0"/>
                <w:iCs w:val="0"/>
                <w:color w:val="000000"/>
                <w:sz w:val="20"/>
                <w:szCs w:val="20"/>
                <w:u w:val="none"/>
              </w:rPr>
            </w:pPr>
            <w:ins w:id="17619" w:author="WPS_1675132163" w:date="2024-09-29T11:16:02Z">
              <w:r>
                <w:rPr>
                  <w:rFonts w:hint="eastAsia" w:ascii="宋体" w:hAnsi="宋体" w:eastAsia="宋体" w:cs="宋体"/>
                  <w:i w:val="0"/>
                  <w:iCs w:val="0"/>
                  <w:color w:val="000000"/>
                  <w:kern w:val="0"/>
                  <w:sz w:val="20"/>
                  <w:szCs w:val="20"/>
                  <w:u w:val="none"/>
                  <w:lang w:val="en-US" w:eastAsia="zh-CN" w:bidi="ar"/>
                </w:rPr>
                <w:t>新增安排一般预算支出</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20"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4F40521E">
            <w:pPr>
              <w:keepNext w:val="0"/>
              <w:keepLines w:val="0"/>
              <w:widowControl/>
              <w:suppressLineNumbers w:val="0"/>
              <w:jc w:val="center"/>
              <w:textAlignment w:val="center"/>
              <w:rPr>
                <w:ins w:id="17621" w:author="WPS_1675132163" w:date="2024-09-29T11:16:02Z"/>
                <w:rFonts w:hint="eastAsia" w:ascii="宋体" w:hAnsi="宋体" w:eastAsia="宋体" w:cs="宋体"/>
                <w:i w:val="0"/>
                <w:iCs w:val="0"/>
                <w:color w:val="000000"/>
                <w:sz w:val="20"/>
                <w:szCs w:val="20"/>
                <w:u w:val="none"/>
              </w:rPr>
            </w:pPr>
            <w:ins w:id="17622" w:author="WPS_1675132163" w:date="2024-09-29T11:16:02Z">
              <w:r>
                <w:rPr>
                  <w:rFonts w:hint="eastAsia" w:ascii="宋体" w:hAnsi="宋体" w:eastAsia="宋体" w:cs="宋体"/>
                  <w:i w:val="0"/>
                  <w:iCs w:val="0"/>
                  <w:color w:val="000000"/>
                  <w:kern w:val="0"/>
                  <w:sz w:val="20"/>
                  <w:szCs w:val="20"/>
                  <w:u w:val="none"/>
                  <w:lang w:val="en-US" w:eastAsia="zh-CN" w:bidi="ar"/>
                </w:rPr>
                <w:t>12843</w:t>
              </w:r>
            </w:ins>
          </w:p>
        </w:tc>
        <w:tc>
          <w:tcPr>
            <w:tcW w:w="1020" w:type="dxa"/>
            <w:tcBorders>
              <w:top w:val="nil"/>
              <w:left w:val="nil"/>
              <w:bottom w:val="single" w:color="000000" w:sz="8" w:space="0"/>
              <w:right w:val="single" w:color="000000" w:sz="8" w:space="0"/>
            </w:tcBorders>
            <w:shd w:val="clear" w:color="auto" w:fill="auto"/>
            <w:noWrap/>
            <w:vAlign w:val="center"/>
            <w:tcPrChange w:id="17623" w:author="WPS_1675132163" w:date="2024-09-29T11:16:30Z">
              <w:tcPr>
                <w:tcW w:w="0" w:type="auto"/>
                <w:tcBorders>
                  <w:top w:val="nil"/>
                  <w:left w:val="nil"/>
                  <w:bottom w:val="single" w:color="000000" w:sz="8" w:space="0"/>
                  <w:right w:val="single" w:color="000000" w:sz="8" w:space="0"/>
                </w:tcBorders>
                <w:noWrap/>
                <w:vAlign w:val="center"/>
              </w:tcPr>
            </w:tcPrChange>
          </w:tcPr>
          <w:p w14:paraId="2CEA7431">
            <w:pPr>
              <w:jc w:val="right"/>
              <w:rPr>
                <w:ins w:id="17624" w:author="WPS_1675132163" w:date="2024-09-29T11:16:02Z"/>
                <w:rFonts w:hint="eastAsia" w:ascii="宋体" w:hAnsi="宋体" w:eastAsia="宋体" w:cs="宋体"/>
                <w:i w:val="0"/>
                <w:iCs w:val="0"/>
                <w:color w:val="000000"/>
                <w:sz w:val="20"/>
                <w:szCs w:val="20"/>
                <w:u w:val="none"/>
              </w:rPr>
            </w:pPr>
          </w:p>
        </w:tc>
      </w:tr>
      <w:tr w14:paraId="18337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26" w:author="WPS_1675132163" w:date="2024-09-29T11:17:2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0" w:hRule="atLeast"/>
          <w:ins w:id="17625" w:author="WPS_1675132163" w:date="2024-09-29T11:16:02Z"/>
          <w:trPrChange w:id="17626" w:author="WPS_1675132163" w:date="2024-09-29T11:17:2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627" w:author="WPS_1675132163" w:date="2024-09-29T11:17:20Z">
              <w:tcPr>
                <w:tcW w:w="0" w:type="auto"/>
                <w:tcBorders>
                  <w:top w:val="nil"/>
                  <w:left w:val="single" w:color="000000" w:sz="8" w:space="0"/>
                  <w:bottom w:val="single" w:color="000000" w:sz="8" w:space="0"/>
                  <w:right w:val="single" w:color="000000" w:sz="8" w:space="0"/>
                </w:tcBorders>
                <w:noWrap/>
                <w:vAlign w:val="center"/>
              </w:tcPr>
            </w:tcPrChange>
          </w:tcPr>
          <w:p w14:paraId="277B362B">
            <w:pPr>
              <w:keepNext w:val="0"/>
              <w:keepLines w:val="0"/>
              <w:widowControl/>
              <w:suppressLineNumbers w:val="0"/>
              <w:jc w:val="center"/>
              <w:textAlignment w:val="center"/>
              <w:rPr>
                <w:ins w:id="17628" w:author="WPS_1675132163" w:date="2024-09-29T11:16:02Z"/>
                <w:rFonts w:hint="eastAsia" w:ascii="宋体" w:hAnsi="宋体" w:eastAsia="宋体" w:cs="宋体"/>
                <w:i w:val="0"/>
                <w:iCs w:val="0"/>
                <w:color w:val="000000"/>
                <w:sz w:val="20"/>
                <w:szCs w:val="20"/>
                <w:u w:val="none"/>
              </w:rPr>
            </w:pPr>
            <w:ins w:id="17629" w:author="WPS_1675132163" w:date="2024-09-29T11:16:02Z">
              <w:r>
                <w:rPr>
                  <w:rFonts w:hint="eastAsia" w:ascii="宋体" w:hAnsi="宋体" w:eastAsia="宋体" w:cs="宋体"/>
                  <w:i w:val="0"/>
                  <w:iCs w:val="0"/>
                  <w:color w:val="000000"/>
                  <w:kern w:val="0"/>
                  <w:sz w:val="20"/>
                  <w:szCs w:val="20"/>
                  <w:u w:val="none"/>
                  <w:lang w:val="en-US" w:eastAsia="zh-CN" w:bidi="ar"/>
                </w:rPr>
                <w:t>1</w:t>
              </w:r>
            </w:ins>
          </w:p>
        </w:tc>
        <w:tc>
          <w:tcPr>
            <w:tcW w:w="4757" w:type="dxa"/>
            <w:tcBorders>
              <w:top w:val="nil"/>
              <w:left w:val="nil"/>
              <w:bottom w:val="single" w:color="000000" w:sz="8" w:space="0"/>
              <w:right w:val="single" w:color="000000" w:sz="8" w:space="0"/>
            </w:tcBorders>
            <w:shd w:val="clear" w:color="auto" w:fill="auto"/>
            <w:noWrap/>
            <w:vAlign w:val="center"/>
            <w:tcPrChange w:id="17630" w:author="WPS_1675132163" w:date="2024-09-29T11:17:20Z">
              <w:tcPr>
                <w:tcW w:w="5616" w:type="dxa"/>
                <w:tcBorders>
                  <w:top w:val="nil"/>
                  <w:left w:val="nil"/>
                  <w:bottom w:val="single" w:color="000000" w:sz="8" w:space="0"/>
                  <w:right w:val="single" w:color="000000" w:sz="8" w:space="0"/>
                </w:tcBorders>
                <w:noWrap/>
                <w:vAlign w:val="center"/>
              </w:tcPr>
            </w:tcPrChange>
          </w:tcPr>
          <w:p w14:paraId="7D7FDFD8">
            <w:pPr>
              <w:keepNext w:val="0"/>
              <w:keepLines w:val="0"/>
              <w:widowControl/>
              <w:suppressLineNumbers w:val="0"/>
              <w:jc w:val="left"/>
              <w:textAlignment w:val="center"/>
              <w:rPr>
                <w:ins w:id="17631" w:author="WPS_1675132163" w:date="2024-09-29T11:16:02Z"/>
                <w:rFonts w:hint="eastAsia" w:ascii="宋体" w:hAnsi="宋体" w:eastAsia="宋体" w:cs="宋体"/>
                <w:i w:val="0"/>
                <w:iCs w:val="0"/>
                <w:color w:val="000000"/>
                <w:sz w:val="20"/>
                <w:szCs w:val="20"/>
                <w:u w:val="none"/>
              </w:rPr>
            </w:pPr>
            <w:ins w:id="17632" w:author="WPS_1675132163" w:date="2024-09-29T11:16:02Z">
              <w:r>
                <w:rPr>
                  <w:rFonts w:hint="eastAsia" w:ascii="宋体" w:hAnsi="宋体" w:eastAsia="宋体" w:cs="宋体"/>
                  <w:i w:val="0"/>
                  <w:iCs w:val="0"/>
                  <w:color w:val="000000"/>
                  <w:kern w:val="0"/>
                  <w:sz w:val="20"/>
                  <w:szCs w:val="20"/>
                  <w:u w:val="none"/>
                  <w:lang w:val="en-US" w:eastAsia="zh-CN" w:bidi="ar"/>
                </w:rPr>
                <w:t>东安县国省干线、农村公路项目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33" w:author="WPS_1675132163" w:date="2024-09-29T11:17:20Z">
              <w:tcPr>
                <w:tcW w:w="2336" w:type="dxa"/>
                <w:tcBorders>
                  <w:top w:val="nil"/>
                  <w:left w:val="single" w:color="000000" w:sz="8" w:space="0"/>
                  <w:bottom w:val="single" w:color="000000" w:sz="8" w:space="0"/>
                  <w:right w:val="single" w:color="000000" w:sz="8" w:space="0"/>
                </w:tcBorders>
                <w:noWrap/>
                <w:vAlign w:val="center"/>
              </w:tcPr>
            </w:tcPrChange>
          </w:tcPr>
          <w:p w14:paraId="70CFE63B">
            <w:pPr>
              <w:keepNext w:val="0"/>
              <w:keepLines w:val="0"/>
              <w:widowControl/>
              <w:suppressLineNumbers w:val="0"/>
              <w:jc w:val="center"/>
              <w:textAlignment w:val="center"/>
              <w:rPr>
                <w:ins w:id="17634" w:author="WPS_1675132163" w:date="2024-09-29T11:16:02Z"/>
                <w:rFonts w:hint="eastAsia" w:ascii="宋体" w:hAnsi="宋体" w:eastAsia="宋体" w:cs="宋体"/>
                <w:i w:val="0"/>
                <w:iCs w:val="0"/>
                <w:color w:val="000000"/>
                <w:sz w:val="20"/>
                <w:szCs w:val="20"/>
                <w:u w:val="none"/>
              </w:rPr>
            </w:pPr>
            <w:ins w:id="17635" w:author="WPS_1675132163" w:date="2024-09-29T11:16:02Z">
              <w:r>
                <w:rPr>
                  <w:rFonts w:hint="eastAsia" w:ascii="宋体" w:hAnsi="宋体" w:eastAsia="宋体" w:cs="宋体"/>
                  <w:i w:val="0"/>
                  <w:iCs w:val="0"/>
                  <w:color w:val="000000"/>
                  <w:kern w:val="0"/>
                  <w:sz w:val="20"/>
                  <w:szCs w:val="20"/>
                  <w:u w:val="none"/>
                  <w:lang w:val="en-US" w:eastAsia="zh-CN" w:bidi="ar"/>
                </w:rPr>
                <w:t>2405</w:t>
              </w:r>
            </w:ins>
          </w:p>
        </w:tc>
        <w:tc>
          <w:tcPr>
            <w:tcW w:w="1020" w:type="dxa"/>
            <w:tcBorders>
              <w:top w:val="nil"/>
              <w:left w:val="nil"/>
              <w:bottom w:val="single" w:color="000000" w:sz="8" w:space="0"/>
              <w:right w:val="single" w:color="000000" w:sz="8" w:space="0"/>
            </w:tcBorders>
            <w:shd w:val="clear" w:color="auto" w:fill="auto"/>
            <w:noWrap/>
            <w:vAlign w:val="center"/>
            <w:tcPrChange w:id="17636" w:author="WPS_1675132163" w:date="2024-09-29T11:17:20Z">
              <w:tcPr>
                <w:tcW w:w="0" w:type="auto"/>
                <w:tcBorders>
                  <w:top w:val="nil"/>
                  <w:left w:val="nil"/>
                  <w:bottom w:val="single" w:color="000000" w:sz="8" w:space="0"/>
                  <w:right w:val="single" w:color="000000" w:sz="8" w:space="0"/>
                </w:tcBorders>
                <w:noWrap/>
                <w:vAlign w:val="center"/>
              </w:tcPr>
            </w:tcPrChange>
          </w:tcPr>
          <w:p w14:paraId="0424E330">
            <w:pPr>
              <w:jc w:val="right"/>
              <w:rPr>
                <w:ins w:id="17637" w:author="WPS_1675132163" w:date="2024-09-29T11:16:02Z"/>
                <w:rFonts w:hint="eastAsia" w:ascii="宋体" w:hAnsi="宋体" w:eastAsia="宋体" w:cs="宋体"/>
                <w:i w:val="0"/>
                <w:iCs w:val="0"/>
                <w:color w:val="000000"/>
                <w:sz w:val="20"/>
                <w:szCs w:val="20"/>
                <w:u w:val="none"/>
              </w:rPr>
            </w:pPr>
          </w:p>
        </w:tc>
      </w:tr>
      <w:tr w14:paraId="0AF93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39"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38" w:author="WPS_1675132163" w:date="2024-09-29T11:16:02Z"/>
          <w:trPrChange w:id="17639"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640"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03C56F30">
            <w:pPr>
              <w:keepNext w:val="0"/>
              <w:keepLines w:val="0"/>
              <w:widowControl/>
              <w:suppressLineNumbers w:val="0"/>
              <w:jc w:val="center"/>
              <w:textAlignment w:val="center"/>
              <w:rPr>
                <w:ins w:id="17641" w:author="WPS_1675132163" w:date="2024-09-29T11:16:02Z"/>
                <w:rFonts w:hint="eastAsia" w:ascii="宋体" w:hAnsi="宋体" w:eastAsia="宋体" w:cs="宋体"/>
                <w:i w:val="0"/>
                <w:iCs w:val="0"/>
                <w:color w:val="000000"/>
                <w:sz w:val="20"/>
                <w:szCs w:val="20"/>
                <w:u w:val="none"/>
              </w:rPr>
            </w:pPr>
            <w:ins w:id="17642" w:author="WPS_1675132163" w:date="2024-09-29T11:16:02Z">
              <w:r>
                <w:rPr>
                  <w:rFonts w:hint="eastAsia" w:ascii="宋体" w:hAnsi="宋体" w:eastAsia="宋体" w:cs="宋体"/>
                  <w:i w:val="0"/>
                  <w:iCs w:val="0"/>
                  <w:color w:val="000000"/>
                  <w:kern w:val="0"/>
                  <w:sz w:val="20"/>
                  <w:szCs w:val="20"/>
                  <w:u w:val="none"/>
                  <w:lang w:val="en-US" w:eastAsia="zh-CN" w:bidi="ar"/>
                </w:rPr>
                <w:t>2</w:t>
              </w:r>
            </w:ins>
          </w:p>
        </w:tc>
        <w:tc>
          <w:tcPr>
            <w:tcW w:w="4757" w:type="dxa"/>
            <w:tcBorders>
              <w:top w:val="nil"/>
              <w:left w:val="nil"/>
              <w:bottom w:val="single" w:color="000000" w:sz="8" w:space="0"/>
              <w:right w:val="single" w:color="000000" w:sz="8" w:space="0"/>
            </w:tcBorders>
            <w:shd w:val="clear" w:color="auto" w:fill="auto"/>
            <w:noWrap/>
            <w:vAlign w:val="center"/>
            <w:tcPrChange w:id="17643" w:author="WPS_1675132163" w:date="2024-09-29T11:16:30Z">
              <w:tcPr>
                <w:tcW w:w="5616" w:type="dxa"/>
                <w:tcBorders>
                  <w:top w:val="nil"/>
                  <w:left w:val="nil"/>
                  <w:bottom w:val="single" w:color="000000" w:sz="8" w:space="0"/>
                  <w:right w:val="single" w:color="000000" w:sz="8" w:space="0"/>
                </w:tcBorders>
                <w:noWrap/>
                <w:vAlign w:val="center"/>
              </w:tcPr>
            </w:tcPrChange>
          </w:tcPr>
          <w:p w14:paraId="58F24539">
            <w:pPr>
              <w:keepNext w:val="0"/>
              <w:keepLines w:val="0"/>
              <w:widowControl/>
              <w:suppressLineNumbers w:val="0"/>
              <w:jc w:val="left"/>
              <w:textAlignment w:val="center"/>
              <w:rPr>
                <w:ins w:id="17644" w:author="WPS_1675132163" w:date="2024-09-29T11:16:02Z"/>
                <w:rFonts w:hint="eastAsia" w:ascii="宋体" w:hAnsi="宋体" w:eastAsia="宋体" w:cs="宋体"/>
                <w:i w:val="0"/>
                <w:iCs w:val="0"/>
                <w:color w:val="000000"/>
                <w:sz w:val="20"/>
                <w:szCs w:val="20"/>
                <w:u w:val="none"/>
              </w:rPr>
            </w:pPr>
            <w:ins w:id="17645" w:author="WPS_1675132163" w:date="2024-09-29T11:16:02Z">
              <w:r>
                <w:rPr>
                  <w:rFonts w:hint="eastAsia" w:ascii="宋体" w:hAnsi="宋体" w:eastAsia="宋体" w:cs="宋体"/>
                  <w:i w:val="0"/>
                  <w:iCs w:val="0"/>
                  <w:color w:val="000000"/>
                  <w:kern w:val="0"/>
                  <w:sz w:val="20"/>
                  <w:szCs w:val="20"/>
                  <w:u w:val="none"/>
                  <w:lang w:val="en-US" w:eastAsia="zh-CN" w:bidi="ar"/>
                </w:rPr>
                <w:t>新冠感染重症救治和转运能力提升</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46"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16450322">
            <w:pPr>
              <w:keepNext w:val="0"/>
              <w:keepLines w:val="0"/>
              <w:widowControl/>
              <w:suppressLineNumbers w:val="0"/>
              <w:jc w:val="center"/>
              <w:textAlignment w:val="center"/>
              <w:rPr>
                <w:ins w:id="17647" w:author="WPS_1675132163" w:date="2024-09-29T11:16:02Z"/>
                <w:rFonts w:hint="eastAsia" w:ascii="宋体" w:hAnsi="宋体" w:eastAsia="宋体" w:cs="宋体"/>
                <w:i w:val="0"/>
                <w:iCs w:val="0"/>
                <w:color w:val="000000"/>
                <w:sz w:val="20"/>
                <w:szCs w:val="20"/>
                <w:u w:val="none"/>
              </w:rPr>
            </w:pPr>
            <w:ins w:id="17648" w:author="WPS_1675132163" w:date="2024-09-29T11:16:02Z">
              <w:r>
                <w:rPr>
                  <w:rFonts w:hint="eastAsia" w:ascii="宋体" w:hAnsi="宋体" w:eastAsia="宋体" w:cs="宋体"/>
                  <w:i w:val="0"/>
                  <w:iCs w:val="0"/>
                  <w:color w:val="000000"/>
                  <w:kern w:val="0"/>
                  <w:sz w:val="20"/>
                  <w:szCs w:val="20"/>
                  <w:u w:val="none"/>
                  <w:lang w:val="en-US" w:eastAsia="zh-CN" w:bidi="ar"/>
                </w:rPr>
                <w:t>343</w:t>
              </w:r>
            </w:ins>
          </w:p>
        </w:tc>
        <w:tc>
          <w:tcPr>
            <w:tcW w:w="1020" w:type="dxa"/>
            <w:tcBorders>
              <w:top w:val="nil"/>
              <w:left w:val="nil"/>
              <w:bottom w:val="single" w:color="000000" w:sz="8" w:space="0"/>
              <w:right w:val="single" w:color="000000" w:sz="8" w:space="0"/>
            </w:tcBorders>
            <w:shd w:val="clear" w:color="auto" w:fill="auto"/>
            <w:noWrap/>
            <w:vAlign w:val="center"/>
            <w:tcPrChange w:id="17649" w:author="WPS_1675132163" w:date="2024-09-29T11:16:30Z">
              <w:tcPr>
                <w:tcW w:w="0" w:type="auto"/>
                <w:tcBorders>
                  <w:top w:val="nil"/>
                  <w:left w:val="nil"/>
                  <w:bottom w:val="single" w:color="000000" w:sz="8" w:space="0"/>
                  <w:right w:val="single" w:color="000000" w:sz="8" w:space="0"/>
                </w:tcBorders>
                <w:noWrap/>
                <w:vAlign w:val="center"/>
              </w:tcPr>
            </w:tcPrChange>
          </w:tcPr>
          <w:p w14:paraId="76E61767">
            <w:pPr>
              <w:jc w:val="right"/>
              <w:rPr>
                <w:ins w:id="17650" w:author="WPS_1675132163" w:date="2024-09-29T11:16:02Z"/>
                <w:rFonts w:hint="eastAsia" w:ascii="宋体" w:hAnsi="宋体" w:eastAsia="宋体" w:cs="宋体"/>
                <w:i w:val="0"/>
                <w:iCs w:val="0"/>
                <w:color w:val="000000"/>
                <w:sz w:val="20"/>
                <w:szCs w:val="20"/>
                <w:u w:val="none"/>
              </w:rPr>
            </w:pPr>
          </w:p>
        </w:tc>
      </w:tr>
      <w:tr w14:paraId="3B4E6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52"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51" w:author="WPS_1675132163" w:date="2024-09-29T11:16:02Z"/>
          <w:trPrChange w:id="17652"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653"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7AA893ED">
            <w:pPr>
              <w:keepNext w:val="0"/>
              <w:keepLines w:val="0"/>
              <w:widowControl/>
              <w:suppressLineNumbers w:val="0"/>
              <w:jc w:val="center"/>
              <w:textAlignment w:val="center"/>
              <w:rPr>
                <w:ins w:id="17654" w:author="WPS_1675132163" w:date="2024-09-29T11:16:02Z"/>
                <w:rFonts w:hint="eastAsia" w:ascii="宋体" w:hAnsi="宋体" w:eastAsia="宋体" w:cs="宋体"/>
                <w:i w:val="0"/>
                <w:iCs w:val="0"/>
                <w:color w:val="000000"/>
                <w:sz w:val="20"/>
                <w:szCs w:val="20"/>
                <w:u w:val="none"/>
              </w:rPr>
            </w:pPr>
            <w:ins w:id="17655" w:author="WPS_1675132163" w:date="2024-09-29T11:16:02Z">
              <w:r>
                <w:rPr>
                  <w:rFonts w:hint="eastAsia" w:ascii="宋体" w:hAnsi="宋体" w:eastAsia="宋体" w:cs="宋体"/>
                  <w:i w:val="0"/>
                  <w:iCs w:val="0"/>
                  <w:color w:val="000000"/>
                  <w:kern w:val="0"/>
                  <w:sz w:val="20"/>
                  <w:szCs w:val="20"/>
                  <w:u w:val="none"/>
                  <w:lang w:val="en-US" w:eastAsia="zh-CN" w:bidi="ar"/>
                </w:rPr>
                <w:t>3</w:t>
              </w:r>
            </w:ins>
          </w:p>
        </w:tc>
        <w:tc>
          <w:tcPr>
            <w:tcW w:w="4757" w:type="dxa"/>
            <w:tcBorders>
              <w:top w:val="nil"/>
              <w:left w:val="nil"/>
              <w:bottom w:val="single" w:color="000000" w:sz="8" w:space="0"/>
              <w:right w:val="single" w:color="000000" w:sz="8" w:space="0"/>
            </w:tcBorders>
            <w:shd w:val="clear" w:color="auto" w:fill="auto"/>
            <w:noWrap/>
            <w:vAlign w:val="center"/>
            <w:tcPrChange w:id="17656" w:author="WPS_1675132163" w:date="2024-09-29T11:16:30Z">
              <w:tcPr>
                <w:tcW w:w="5616" w:type="dxa"/>
                <w:tcBorders>
                  <w:top w:val="nil"/>
                  <w:left w:val="nil"/>
                  <w:bottom w:val="single" w:color="000000" w:sz="8" w:space="0"/>
                  <w:right w:val="single" w:color="000000" w:sz="8" w:space="0"/>
                </w:tcBorders>
                <w:noWrap/>
                <w:vAlign w:val="center"/>
              </w:tcPr>
            </w:tcPrChange>
          </w:tcPr>
          <w:p w14:paraId="770B2AF6">
            <w:pPr>
              <w:keepNext w:val="0"/>
              <w:keepLines w:val="0"/>
              <w:widowControl/>
              <w:suppressLineNumbers w:val="0"/>
              <w:jc w:val="left"/>
              <w:textAlignment w:val="center"/>
              <w:rPr>
                <w:ins w:id="17657" w:author="WPS_1675132163" w:date="2024-09-29T11:16:02Z"/>
                <w:rFonts w:hint="eastAsia" w:ascii="宋体" w:hAnsi="宋体" w:eastAsia="宋体" w:cs="宋体"/>
                <w:i w:val="0"/>
                <w:iCs w:val="0"/>
                <w:color w:val="000000"/>
                <w:sz w:val="20"/>
                <w:szCs w:val="20"/>
                <w:u w:val="none"/>
              </w:rPr>
            </w:pPr>
            <w:ins w:id="17658" w:author="WPS_1675132163" w:date="2024-09-29T11:16:02Z">
              <w:r>
                <w:rPr>
                  <w:rFonts w:hint="eastAsia" w:ascii="宋体" w:hAnsi="宋体" w:eastAsia="宋体" w:cs="宋体"/>
                  <w:i w:val="0"/>
                  <w:iCs w:val="0"/>
                  <w:color w:val="000000"/>
                  <w:kern w:val="0"/>
                  <w:sz w:val="20"/>
                  <w:szCs w:val="20"/>
                  <w:u w:val="none"/>
                  <w:lang w:val="en-US" w:eastAsia="zh-CN" w:bidi="ar"/>
                </w:rPr>
                <w:t>东安县农村生活垃圾治理</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59"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2BF56BA">
            <w:pPr>
              <w:keepNext w:val="0"/>
              <w:keepLines w:val="0"/>
              <w:widowControl/>
              <w:suppressLineNumbers w:val="0"/>
              <w:jc w:val="center"/>
              <w:textAlignment w:val="center"/>
              <w:rPr>
                <w:ins w:id="17660" w:author="WPS_1675132163" w:date="2024-09-29T11:16:02Z"/>
                <w:rFonts w:hint="eastAsia" w:ascii="宋体" w:hAnsi="宋体" w:eastAsia="宋体" w:cs="宋体"/>
                <w:i w:val="0"/>
                <w:iCs w:val="0"/>
                <w:color w:val="000000"/>
                <w:sz w:val="20"/>
                <w:szCs w:val="20"/>
                <w:u w:val="none"/>
              </w:rPr>
            </w:pPr>
            <w:ins w:id="17661" w:author="WPS_1675132163" w:date="2024-09-29T11:16:02Z">
              <w:r>
                <w:rPr>
                  <w:rFonts w:hint="eastAsia" w:ascii="宋体" w:hAnsi="宋体" w:eastAsia="宋体" w:cs="宋体"/>
                  <w:i w:val="0"/>
                  <w:iCs w:val="0"/>
                  <w:color w:val="000000"/>
                  <w:kern w:val="0"/>
                  <w:sz w:val="20"/>
                  <w:szCs w:val="20"/>
                  <w:u w:val="none"/>
                  <w:lang w:val="en-US" w:eastAsia="zh-CN" w:bidi="ar"/>
                </w:rPr>
                <w:t>800</w:t>
              </w:r>
            </w:ins>
          </w:p>
        </w:tc>
        <w:tc>
          <w:tcPr>
            <w:tcW w:w="1020" w:type="dxa"/>
            <w:tcBorders>
              <w:top w:val="nil"/>
              <w:left w:val="nil"/>
              <w:bottom w:val="single" w:color="000000" w:sz="8" w:space="0"/>
              <w:right w:val="single" w:color="000000" w:sz="8" w:space="0"/>
            </w:tcBorders>
            <w:shd w:val="clear" w:color="auto" w:fill="auto"/>
            <w:noWrap/>
            <w:vAlign w:val="center"/>
            <w:tcPrChange w:id="17662" w:author="WPS_1675132163" w:date="2024-09-29T11:16:30Z">
              <w:tcPr>
                <w:tcW w:w="0" w:type="auto"/>
                <w:tcBorders>
                  <w:top w:val="nil"/>
                  <w:left w:val="nil"/>
                  <w:bottom w:val="single" w:color="000000" w:sz="8" w:space="0"/>
                  <w:right w:val="single" w:color="000000" w:sz="8" w:space="0"/>
                </w:tcBorders>
                <w:noWrap/>
                <w:vAlign w:val="center"/>
              </w:tcPr>
            </w:tcPrChange>
          </w:tcPr>
          <w:p w14:paraId="0AC66847">
            <w:pPr>
              <w:jc w:val="right"/>
              <w:rPr>
                <w:ins w:id="17663" w:author="WPS_1675132163" w:date="2024-09-29T11:16:02Z"/>
                <w:rFonts w:hint="eastAsia" w:ascii="宋体" w:hAnsi="宋体" w:eastAsia="宋体" w:cs="宋体"/>
                <w:i w:val="0"/>
                <w:iCs w:val="0"/>
                <w:color w:val="000000"/>
                <w:sz w:val="20"/>
                <w:szCs w:val="20"/>
                <w:u w:val="none"/>
              </w:rPr>
            </w:pPr>
          </w:p>
        </w:tc>
      </w:tr>
      <w:tr w14:paraId="55860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65"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64" w:author="WPS_1675132163" w:date="2024-09-29T11:16:02Z"/>
          <w:trPrChange w:id="17665"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666"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4B32456F">
            <w:pPr>
              <w:keepNext w:val="0"/>
              <w:keepLines w:val="0"/>
              <w:widowControl/>
              <w:suppressLineNumbers w:val="0"/>
              <w:jc w:val="center"/>
              <w:textAlignment w:val="center"/>
              <w:rPr>
                <w:ins w:id="17667" w:author="WPS_1675132163" w:date="2024-09-29T11:16:02Z"/>
                <w:rFonts w:hint="eastAsia" w:ascii="宋体" w:hAnsi="宋体" w:eastAsia="宋体" w:cs="宋体"/>
                <w:i w:val="0"/>
                <w:iCs w:val="0"/>
                <w:color w:val="000000"/>
                <w:sz w:val="20"/>
                <w:szCs w:val="20"/>
                <w:u w:val="none"/>
              </w:rPr>
            </w:pPr>
            <w:ins w:id="17668" w:author="WPS_1675132163" w:date="2024-09-29T11:16:02Z">
              <w:r>
                <w:rPr>
                  <w:rFonts w:hint="eastAsia" w:ascii="宋体" w:hAnsi="宋体" w:eastAsia="宋体" w:cs="宋体"/>
                  <w:i w:val="0"/>
                  <w:iCs w:val="0"/>
                  <w:color w:val="000000"/>
                  <w:kern w:val="0"/>
                  <w:sz w:val="20"/>
                  <w:szCs w:val="20"/>
                  <w:u w:val="none"/>
                  <w:lang w:val="en-US" w:eastAsia="zh-CN" w:bidi="ar"/>
                </w:rPr>
                <w:t>4</w:t>
              </w:r>
            </w:ins>
          </w:p>
        </w:tc>
        <w:tc>
          <w:tcPr>
            <w:tcW w:w="4757" w:type="dxa"/>
            <w:tcBorders>
              <w:top w:val="nil"/>
              <w:left w:val="nil"/>
              <w:bottom w:val="single" w:color="000000" w:sz="8" w:space="0"/>
              <w:right w:val="single" w:color="000000" w:sz="8" w:space="0"/>
            </w:tcBorders>
            <w:shd w:val="clear" w:color="auto" w:fill="auto"/>
            <w:noWrap/>
            <w:vAlign w:val="center"/>
            <w:tcPrChange w:id="17669" w:author="WPS_1675132163" w:date="2024-09-29T11:16:30Z">
              <w:tcPr>
                <w:tcW w:w="5616" w:type="dxa"/>
                <w:tcBorders>
                  <w:top w:val="nil"/>
                  <w:left w:val="nil"/>
                  <w:bottom w:val="single" w:color="000000" w:sz="8" w:space="0"/>
                  <w:right w:val="single" w:color="000000" w:sz="8" w:space="0"/>
                </w:tcBorders>
                <w:noWrap/>
                <w:vAlign w:val="center"/>
              </w:tcPr>
            </w:tcPrChange>
          </w:tcPr>
          <w:p w14:paraId="1AEBBEDE">
            <w:pPr>
              <w:keepNext w:val="0"/>
              <w:keepLines w:val="0"/>
              <w:widowControl/>
              <w:suppressLineNumbers w:val="0"/>
              <w:jc w:val="left"/>
              <w:textAlignment w:val="center"/>
              <w:rPr>
                <w:ins w:id="17670" w:author="WPS_1675132163" w:date="2024-09-29T11:16:02Z"/>
                <w:rFonts w:hint="eastAsia" w:ascii="宋体" w:hAnsi="宋体" w:eastAsia="宋体" w:cs="宋体"/>
                <w:i w:val="0"/>
                <w:iCs w:val="0"/>
                <w:color w:val="000000"/>
                <w:sz w:val="20"/>
                <w:szCs w:val="20"/>
                <w:u w:val="none"/>
              </w:rPr>
            </w:pPr>
            <w:ins w:id="17671" w:author="WPS_1675132163" w:date="2024-09-29T11:16:02Z">
              <w:r>
                <w:rPr>
                  <w:rFonts w:hint="eastAsia" w:ascii="宋体" w:hAnsi="宋体" w:eastAsia="宋体" w:cs="宋体"/>
                  <w:i w:val="0"/>
                  <w:iCs w:val="0"/>
                  <w:color w:val="000000"/>
                  <w:kern w:val="0"/>
                  <w:sz w:val="20"/>
                  <w:szCs w:val="20"/>
                  <w:u w:val="none"/>
                  <w:lang w:val="en-US" w:eastAsia="zh-CN" w:bidi="ar"/>
                </w:rPr>
                <w:t>农村综合服务平台建设</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72"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055F9FBD">
            <w:pPr>
              <w:keepNext w:val="0"/>
              <w:keepLines w:val="0"/>
              <w:widowControl/>
              <w:suppressLineNumbers w:val="0"/>
              <w:jc w:val="center"/>
              <w:textAlignment w:val="center"/>
              <w:rPr>
                <w:ins w:id="17673" w:author="WPS_1675132163" w:date="2024-09-29T11:16:02Z"/>
                <w:rFonts w:hint="eastAsia" w:ascii="宋体" w:hAnsi="宋体" w:eastAsia="宋体" w:cs="宋体"/>
                <w:i w:val="0"/>
                <w:iCs w:val="0"/>
                <w:color w:val="000000"/>
                <w:sz w:val="20"/>
                <w:szCs w:val="20"/>
                <w:u w:val="none"/>
              </w:rPr>
            </w:pPr>
            <w:ins w:id="17674" w:author="WPS_1675132163" w:date="2024-09-29T11:16:02Z">
              <w:r>
                <w:rPr>
                  <w:rFonts w:hint="eastAsia" w:ascii="宋体" w:hAnsi="宋体" w:eastAsia="宋体" w:cs="宋体"/>
                  <w:i w:val="0"/>
                  <w:iCs w:val="0"/>
                  <w:color w:val="000000"/>
                  <w:kern w:val="0"/>
                  <w:sz w:val="20"/>
                  <w:szCs w:val="20"/>
                  <w:u w:val="none"/>
                  <w:lang w:val="en-US" w:eastAsia="zh-CN" w:bidi="ar"/>
                </w:rPr>
                <w:t>1000</w:t>
              </w:r>
            </w:ins>
          </w:p>
        </w:tc>
        <w:tc>
          <w:tcPr>
            <w:tcW w:w="1020" w:type="dxa"/>
            <w:tcBorders>
              <w:top w:val="nil"/>
              <w:left w:val="nil"/>
              <w:bottom w:val="single" w:color="000000" w:sz="8" w:space="0"/>
              <w:right w:val="single" w:color="000000" w:sz="8" w:space="0"/>
            </w:tcBorders>
            <w:shd w:val="clear" w:color="auto" w:fill="auto"/>
            <w:noWrap/>
            <w:vAlign w:val="center"/>
            <w:tcPrChange w:id="17675" w:author="WPS_1675132163" w:date="2024-09-29T11:16:30Z">
              <w:tcPr>
                <w:tcW w:w="0" w:type="auto"/>
                <w:tcBorders>
                  <w:top w:val="nil"/>
                  <w:left w:val="nil"/>
                  <w:bottom w:val="single" w:color="000000" w:sz="8" w:space="0"/>
                  <w:right w:val="single" w:color="000000" w:sz="8" w:space="0"/>
                </w:tcBorders>
                <w:noWrap/>
                <w:vAlign w:val="center"/>
              </w:tcPr>
            </w:tcPrChange>
          </w:tcPr>
          <w:p w14:paraId="5A20E0F9">
            <w:pPr>
              <w:jc w:val="right"/>
              <w:rPr>
                <w:ins w:id="17676" w:author="WPS_1675132163" w:date="2024-09-29T11:16:02Z"/>
                <w:rFonts w:hint="eastAsia" w:ascii="宋体" w:hAnsi="宋体" w:eastAsia="宋体" w:cs="宋体"/>
                <w:i w:val="0"/>
                <w:iCs w:val="0"/>
                <w:color w:val="000000"/>
                <w:sz w:val="20"/>
                <w:szCs w:val="20"/>
                <w:u w:val="none"/>
              </w:rPr>
            </w:pPr>
          </w:p>
        </w:tc>
      </w:tr>
      <w:tr w14:paraId="4E098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78"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77" w:author="WPS_1675132163" w:date="2024-09-29T11:16:02Z"/>
          <w:trPrChange w:id="17678"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679"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11EAB52C">
            <w:pPr>
              <w:keepNext w:val="0"/>
              <w:keepLines w:val="0"/>
              <w:widowControl/>
              <w:suppressLineNumbers w:val="0"/>
              <w:jc w:val="center"/>
              <w:textAlignment w:val="center"/>
              <w:rPr>
                <w:ins w:id="17680" w:author="WPS_1675132163" w:date="2024-09-29T11:16:02Z"/>
                <w:rFonts w:hint="eastAsia" w:ascii="宋体" w:hAnsi="宋体" w:eastAsia="宋体" w:cs="宋体"/>
                <w:i w:val="0"/>
                <w:iCs w:val="0"/>
                <w:color w:val="000000"/>
                <w:sz w:val="20"/>
                <w:szCs w:val="20"/>
                <w:u w:val="none"/>
              </w:rPr>
            </w:pPr>
            <w:ins w:id="17681" w:author="WPS_1675132163" w:date="2024-09-29T11:16:02Z">
              <w:r>
                <w:rPr>
                  <w:rFonts w:hint="eastAsia" w:ascii="宋体" w:hAnsi="宋体" w:eastAsia="宋体" w:cs="宋体"/>
                  <w:i w:val="0"/>
                  <w:iCs w:val="0"/>
                  <w:color w:val="000000"/>
                  <w:kern w:val="0"/>
                  <w:sz w:val="20"/>
                  <w:szCs w:val="20"/>
                  <w:u w:val="none"/>
                  <w:lang w:val="en-US" w:eastAsia="zh-CN" w:bidi="ar"/>
                </w:rPr>
                <w:t>5</w:t>
              </w:r>
            </w:ins>
          </w:p>
        </w:tc>
        <w:tc>
          <w:tcPr>
            <w:tcW w:w="4757" w:type="dxa"/>
            <w:tcBorders>
              <w:top w:val="nil"/>
              <w:left w:val="nil"/>
              <w:bottom w:val="single" w:color="000000" w:sz="8" w:space="0"/>
              <w:right w:val="single" w:color="000000" w:sz="8" w:space="0"/>
            </w:tcBorders>
            <w:shd w:val="clear" w:color="auto" w:fill="auto"/>
            <w:noWrap/>
            <w:vAlign w:val="center"/>
            <w:tcPrChange w:id="17682" w:author="WPS_1675132163" w:date="2024-09-29T11:16:30Z">
              <w:tcPr>
                <w:tcW w:w="5616" w:type="dxa"/>
                <w:tcBorders>
                  <w:top w:val="nil"/>
                  <w:left w:val="nil"/>
                  <w:bottom w:val="single" w:color="000000" w:sz="8" w:space="0"/>
                  <w:right w:val="single" w:color="000000" w:sz="8" w:space="0"/>
                </w:tcBorders>
                <w:noWrap/>
                <w:vAlign w:val="center"/>
              </w:tcPr>
            </w:tcPrChange>
          </w:tcPr>
          <w:p w14:paraId="4744F053">
            <w:pPr>
              <w:keepNext w:val="0"/>
              <w:keepLines w:val="0"/>
              <w:widowControl/>
              <w:suppressLineNumbers w:val="0"/>
              <w:jc w:val="left"/>
              <w:textAlignment w:val="center"/>
              <w:rPr>
                <w:ins w:id="17683" w:author="WPS_1675132163" w:date="2024-09-29T11:16:02Z"/>
                <w:rFonts w:hint="eastAsia" w:ascii="宋体" w:hAnsi="宋体" w:eastAsia="宋体" w:cs="宋体"/>
                <w:i w:val="0"/>
                <w:iCs w:val="0"/>
                <w:color w:val="000000"/>
                <w:sz w:val="20"/>
                <w:szCs w:val="20"/>
                <w:u w:val="none"/>
              </w:rPr>
            </w:pPr>
            <w:ins w:id="17684" w:author="WPS_1675132163" w:date="2024-09-29T11:16:02Z">
              <w:r>
                <w:rPr>
                  <w:rFonts w:hint="eastAsia" w:ascii="宋体" w:hAnsi="宋体" w:eastAsia="宋体" w:cs="宋体"/>
                  <w:i w:val="0"/>
                  <w:iCs w:val="0"/>
                  <w:color w:val="000000"/>
                  <w:kern w:val="0"/>
                  <w:sz w:val="20"/>
                  <w:szCs w:val="20"/>
                  <w:u w:val="none"/>
                  <w:lang w:val="en-US" w:eastAsia="zh-CN" w:bidi="ar"/>
                </w:rPr>
                <w:t>城市、农村生活污水处理费</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85"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7F0DD845">
            <w:pPr>
              <w:keepNext w:val="0"/>
              <w:keepLines w:val="0"/>
              <w:widowControl/>
              <w:suppressLineNumbers w:val="0"/>
              <w:jc w:val="center"/>
              <w:textAlignment w:val="center"/>
              <w:rPr>
                <w:ins w:id="17686" w:author="WPS_1675132163" w:date="2024-09-29T11:16:02Z"/>
                <w:rFonts w:hint="eastAsia" w:ascii="宋体" w:hAnsi="宋体" w:eastAsia="宋体" w:cs="宋体"/>
                <w:i w:val="0"/>
                <w:iCs w:val="0"/>
                <w:color w:val="000000"/>
                <w:sz w:val="20"/>
                <w:szCs w:val="20"/>
                <w:u w:val="none"/>
              </w:rPr>
            </w:pPr>
            <w:ins w:id="17687" w:author="WPS_1675132163" w:date="2024-09-29T11:16:02Z">
              <w:r>
                <w:rPr>
                  <w:rFonts w:hint="eastAsia" w:ascii="宋体" w:hAnsi="宋体" w:eastAsia="宋体" w:cs="宋体"/>
                  <w:i w:val="0"/>
                  <w:iCs w:val="0"/>
                  <w:color w:val="000000"/>
                  <w:kern w:val="0"/>
                  <w:sz w:val="20"/>
                  <w:szCs w:val="20"/>
                  <w:u w:val="none"/>
                  <w:lang w:val="en-US" w:eastAsia="zh-CN" w:bidi="ar"/>
                </w:rPr>
                <w:t>1200</w:t>
              </w:r>
            </w:ins>
          </w:p>
        </w:tc>
        <w:tc>
          <w:tcPr>
            <w:tcW w:w="1020" w:type="dxa"/>
            <w:tcBorders>
              <w:top w:val="nil"/>
              <w:left w:val="nil"/>
              <w:bottom w:val="single" w:color="000000" w:sz="8" w:space="0"/>
              <w:right w:val="single" w:color="000000" w:sz="8" w:space="0"/>
            </w:tcBorders>
            <w:shd w:val="clear" w:color="auto" w:fill="auto"/>
            <w:noWrap/>
            <w:vAlign w:val="center"/>
            <w:tcPrChange w:id="17688" w:author="WPS_1675132163" w:date="2024-09-29T11:16:30Z">
              <w:tcPr>
                <w:tcW w:w="0" w:type="auto"/>
                <w:tcBorders>
                  <w:top w:val="nil"/>
                  <w:left w:val="nil"/>
                  <w:bottom w:val="single" w:color="000000" w:sz="8" w:space="0"/>
                  <w:right w:val="single" w:color="000000" w:sz="8" w:space="0"/>
                </w:tcBorders>
                <w:noWrap/>
                <w:vAlign w:val="center"/>
              </w:tcPr>
            </w:tcPrChange>
          </w:tcPr>
          <w:p w14:paraId="6608AEEA">
            <w:pPr>
              <w:jc w:val="right"/>
              <w:rPr>
                <w:ins w:id="17689" w:author="WPS_1675132163" w:date="2024-09-29T11:16:02Z"/>
                <w:rFonts w:hint="eastAsia" w:ascii="宋体" w:hAnsi="宋体" w:eastAsia="宋体" w:cs="宋体"/>
                <w:i w:val="0"/>
                <w:iCs w:val="0"/>
                <w:color w:val="000000"/>
                <w:sz w:val="20"/>
                <w:szCs w:val="20"/>
                <w:u w:val="none"/>
              </w:rPr>
            </w:pPr>
          </w:p>
        </w:tc>
      </w:tr>
      <w:tr w14:paraId="274B5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691"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690" w:author="WPS_1675132163" w:date="2024-09-29T11:16:02Z"/>
          <w:trPrChange w:id="17691"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692"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20E385DC">
            <w:pPr>
              <w:keepNext w:val="0"/>
              <w:keepLines w:val="0"/>
              <w:widowControl/>
              <w:suppressLineNumbers w:val="0"/>
              <w:jc w:val="center"/>
              <w:textAlignment w:val="center"/>
              <w:rPr>
                <w:ins w:id="17693" w:author="WPS_1675132163" w:date="2024-09-29T11:16:02Z"/>
                <w:rFonts w:hint="eastAsia" w:ascii="宋体" w:hAnsi="宋体" w:eastAsia="宋体" w:cs="宋体"/>
                <w:i w:val="0"/>
                <w:iCs w:val="0"/>
                <w:color w:val="000000"/>
                <w:sz w:val="20"/>
                <w:szCs w:val="20"/>
                <w:u w:val="none"/>
              </w:rPr>
            </w:pPr>
            <w:ins w:id="17694" w:author="WPS_1675132163" w:date="2024-09-29T11:16:02Z">
              <w:r>
                <w:rPr>
                  <w:rFonts w:hint="eastAsia" w:ascii="宋体" w:hAnsi="宋体" w:eastAsia="宋体" w:cs="宋体"/>
                  <w:i w:val="0"/>
                  <w:iCs w:val="0"/>
                  <w:color w:val="000000"/>
                  <w:kern w:val="0"/>
                  <w:sz w:val="20"/>
                  <w:szCs w:val="20"/>
                  <w:u w:val="none"/>
                  <w:lang w:val="en-US" w:eastAsia="zh-CN" w:bidi="ar"/>
                </w:rPr>
                <w:t>6</w:t>
              </w:r>
            </w:ins>
          </w:p>
        </w:tc>
        <w:tc>
          <w:tcPr>
            <w:tcW w:w="4757" w:type="dxa"/>
            <w:tcBorders>
              <w:top w:val="nil"/>
              <w:left w:val="nil"/>
              <w:bottom w:val="single" w:color="000000" w:sz="8" w:space="0"/>
              <w:right w:val="single" w:color="000000" w:sz="8" w:space="0"/>
            </w:tcBorders>
            <w:shd w:val="clear" w:color="auto" w:fill="auto"/>
            <w:noWrap/>
            <w:vAlign w:val="center"/>
            <w:tcPrChange w:id="17695" w:author="WPS_1675132163" w:date="2024-09-29T11:16:30Z">
              <w:tcPr>
                <w:tcW w:w="5616" w:type="dxa"/>
                <w:tcBorders>
                  <w:top w:val="nil"/>
                  <w:left w:val="nil"/>
                  <w:bottom w:val="single" w:color="000000" w:sz="8" w:space="0"/>
                  <w:right w:val="single" w:color="000000" w:sz="8" w:space="0"/>
                </w:tcBorders>
                <w:noWrap/>
                <w:vAlign w:val="center"/>
              </w:tcPr>
            </w:tcPrChange>
          </w:tcPr>
          <w:p w14:paraId="74FF80DF">
            <w:pPr>
              <w:keepNext w:val="0"/>
              <w:keepLines w:val="0"/>
              <w:widowControl/>
              <w:suppressLineNumbers w:val="0"/>
              <w:jc w:val="left"/>
              <w:textAlignment w:val="center"/>
              <w:rPr>
                <w:ins w:id="17696" w:author="WPS_1675132163" w:date="2024-09-29T11:16:02Z"/>
                <w:rFonts w:hint="eastAsia" w:ascii="宋体" w:hAnsi="宋体" w:eastAsia="宋体" w:cs="宋体"/>
                <w:i w:val="0"/>
                <w:iCs w:val="0"/>
                <w:color w:val="000000"/>
                <w:sz w:val="20"/>
                <w:szCs w:val="20"/>
                <w:u w:val="none"/>
              </w:rPr>
            </w:pPr>
            <w:ins w:id="17697" w:author="WPS_1675132163" w:date="2024-09-29T11:16:02Z">
              <w:r>
                <w:rPr>
                  <w:rFonts w:hint="eastAsia" w:ascii="宋体" w:hAnsi="宋体" w:eastAsia="宋体" w:cs="宋体"/>
                  <w:i w:val="0"/>
                  <w:iCs w:val="0"/>
                  <w:color w:val="000000"/>
                  <w:kern w:val="0"/>
                  <w:sz w:val="20"/>
                  <w:szCs w:val="20"/>
                  <w:u w:val="none"/>
                  <w:lang w:val="en-US" w:eastAsia="zh-CN" w:bidi="ar"/>
                </w:rPr>
                <w:t>调元渡改桥建设</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698"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2D8E391">
            <w:pPr>
              <w:keepNext w:val="0"/>
              <w:keepLines w:val="0"/>
              <w:widowControl/>
              <w:suppressLineNumbers w:val="0"/>
              <w:jc w:val="center"/>
              <w:textAlignment w:val="center"/>
              <w:rPr>
                <w:ins w:id="17699" w:author="WPS_1675132163" w:date="2024-09-29T11:16:02Z"/>
                <w:rFonts w:hint="eastAsia" w:ascii="宋体" w:hAnsi="宋体" w:eastAsia="宋体" w:cs="宋体"/>
                <w:i w:val="0"/>
                <w:iCs w:val="0"/>
                <w:color w:val="000000"/>
                <w:sz w:val="20"/>
                <w:szCs w:val="20"/>
                <w:u w:val="none"/>
              </w:rPr>
            </w:pPr>
            <w:ins w:id="17700" w:author="WPS_1675132163" w:date="2024-09-29T11:16:02Z">
              <w:r>
                <w:rPr>
                  <w:rFonts w:hint="eastAsia" w:ascii="宋体" w:hAnsi="宋体" w:eastAsia="宋体" w:cs="宋体"/>
                  <w:i w:val="0"/>
                  <w:iCs w:val="0"/>
                  <w:color w:val="000000"/>
                  <w:kern w:val="0"/>
                  <w:sz w:val="20"/>
                  <w:szCs w:val="20"/>
                  <w:u w:val="none"/>
                  <w:lang w:val="en-US" w:eastAsia="zh-CN" w:bidi="ar"/>
                </w:rPr>
                <w:t>1000</w:t>
              </w:r>
            </w:ins>
          </w:p>
        </w:tc>
        <w:tc>
          <w:tcPr>
            <w:tcW w:w="1020" w:type="dxa"/>
            <w:tcBorders>
              <w:top w:val="nil"/>
              <w:left w:val="nil"/>
              <w:bottom w:val="single" w:color="000000" w:sz="8" w:space="0"/>
              <w:right w:val="single" w:color="000000" w:sz="8" w:space="0"/>
            </w:tcBorders>
            <w:shd w:val="clear" w:color="auto" w:fill="auto"/>
            <w:noWrap/>
            <w:vAlign w:val="center"/>
            <w:tcPrChange w:id="17701" w:author="WPS_1675132163" w:date="2024-09-29T11:16:30Z">
              <w:tcPr>
                <w:tcW w:w="0" w:type="auto"/>
                <w:tcBorders>
                  <w:top w:val="nil"/>
                  <w:left w:val="nil"/>
                  <w:bottom w:val="single" w:color="000000" w:sz="8" w:space="0"/>
                  <w:right w:val="single" w:color="000000" w:sz="8" w:space="0"/>
                </w:tcBorders>
                <w:noWrap/>
                <w:vAlign w:val="center"/>
              </w:tcPr>
            </w:tcPrChange>
          </w:tcPr>
          <w:p w14:paraId="2CB001EC">
            <w:pPr>
              <w:jc w:val="right"/>
              <w:rPr>
                <w:ins w:id="17702" w:author="WPS_1675132163" w:date="2024-09-29T11:16:02Z"/>
                <w:rFonts w:hint="eastAsia" w:ascii="宋体" w:hAnsi="宋体" w:eastAsia="宋体" w:cs="宋体"/>
                <w:i w:val="0"/>
                <w:iCs w:val="0"/>
                <w:color w:val="000000"/>
                <w:sz w:val="20"/>
                <w:szCs w:val="20"/>
                <w:u w:val="none"/>
              </w:rPr>
            </w:pPr>
          </w:p>
        </w:tc>
      </w:tr>
      <w:tr w14:paraId="2B195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04"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03" w:author="WPS_1675132163" w:date="2024-09-29T11:16:02Z"/>
          <w:trPrChange w:id="17704"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705"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47E6AD25">
            <w:pPr>
              <w:keepNext w:val="0"/>
              <w:keepLines w:val="0"/>
              <w:widowControl/>
              <w:suppressLineNumbers w:val="0"/>
              <w:jc w:val="center"/>
              <w:textAlignment w:val="center"/>
              <w:rPr>
                <w:ins w:id="17706" w:author="WPS_1675132163" w:date="2024-09-29T11:16:02Z"/>
                <w:rFonts w:hint="eastAsia" w:ascii="宋体" w:hAnsi="宋体" w:eastAsia="宋体" w:cs="宋体"/>
                <w:i w:val="0"/>
                <w:iCs w:val="0"/>
                <w:color w:val="000000"/>
                <w:sz w:val="20"/>
                <w:szCs w:val="20"/>
                <w:u w:val="none"/>
              </w:rPr>
            </w:pPr>
            <w:ins w:id="17707" w:author="WPS_1675132163" w:date="2024-09-29T11:16:02Z">
              <w:r>
                <w:rPr>
                  <w:rFonts w:hint="eastAsia" w:ascii="宋体" w:hAnsi="宋体" w:eastAsia="宋体" w:cs="宋体"/>
                  <w:i w:val="0"/>
                  <w:iCs w:val="0"/>
                  <w:color w:val="000000"/>
                  <w:kern w:val="0"/>
                  <w:sz w:val="20"/>
                  <w:szCs w:val="20"/>
                  <w:u w:val="none"/>
                  <w:lang w:val="en-US" w:eastAsia="zh-CN" w:bidi="ar"/>
                </w:rPr>
                <w:t>7</w:t>
              </w:r>
            </w:ins>
          </w:p>
        </w:tc>
        <w:tc>
          <w:tcPr>
            <w:tcW w:w="4757" w:type="dxa"/>
            <w:tcBorders>
              <w:top w:val="nil"/>
              <w:left w:val="nil"/>
              <w:bottom w:val="single" w:color="000000" w:sz="8" w:space="0"/>
              <w:right w:val="single" w:color="000000" w:sz="8" w:space="0"/>
            </w:tcBorders>
            <w:shd w:val="clear" w:color="auto" w:fill="auto"/>
            <w:noWrap/>
            <w:vAlign w:val="center"/>
            <w:tcPrChange w:id="17708" w:author="WPS_1675132163" w:date="2024-09-29T11:16:30Z">
              <w:tcPr>
                <w:tcW w:w="5616" w:type="dxa"/>
                <w:tcBorders>
                  <w:top w:val="nil"/>
                  <w:left w:val="nil"/>
                  <w:bottom w:val="single" w:color="000000" w:sz="8" w:space="0"/>
                  <w:right w:val="single" w:color="000000" w:sz="8" w:space="0"/>
                </w:tcBorders>
                <w:noWrap/>
                <w:vAlign w:val="center"/>
              </w:tcPr>
            </w:tcPrChange>
          </w:tcPr>
          <w:p w14:paraId="34CF0B50">
            <w:pPr>
              <w:keepNext w:val="0"/>
              <w:keepLines w:val="0"/>
              <w:widowControl/>
              <w:suppressLineNumbers w:val="0"/>
              <w:jc w:val="left"/>
              <w:textAlignment w:val="center"/>
              <w:rPr>
                <w:ins w:id="17709" w:author="WPS_1675132163" w:date="2024-09-29T11:16:02Z"/>
                <w:rFonts w:hint="eastAsia" w:ascii="宋体" w:hAnsi="宋体" w:eastAsia="宋体" w:cs="宋体"/>
                <w:i w:val="0"/>
                <w:iCs w:val="0"/>
                <w:color w:val="000000"/>
                <w:sz w:val="20"/>
                <w:szCs w:val="20"/>
                <w:u w:val="none"/>
              </w:rPr>
            </w:pPr>
            <w:ins w:id="17710" w:author="WPS_1675132163" w:date="2024-09-29T11:16:02Z">
              <w:r>
                <w:rPr>
                  <w:rFonts w:hint="eastAsia" w:ascii="宋体" w:hAnsi="宋体" w:eastAsia="宋体" w:cs="宋体"/>
                  <w:i w:val="0"/>
                  <w:iCs w:val="0"/>
                  <w:color w:val="000000"/>
                  <w:kern w:val="0"/>
                  <w:sz w:val="20"/>
                  <w:szCs w:val="20"/>
                  <w:u w:val="none"/>
                  <w:lang w:val="en-US" w:eastAsia="zh-CN" w:bidi="ar"/>
                </w:rPr>
                <w:t>东安县病险水库加固</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11"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1CBDBB55">
            <w:pPr>
              <w:keepNext w:val="0"/>
              <w:keepLines w:val="0"/>
              <w:widowControl/>
              <w:suppressLineNumbers w:val="0"/>
              <w:jc w:val="center"/>
              <w:textAlignment w:val="center"/>
              <w:rPr>
                <w:ins w:id="17712" w:author="WPS_1675132163" w:date="2024-09-29T11:16:02Z"/>
                <w:rFonts w:hint="eastAsia" w:ascii="宋体" w:hAnsi="宋体" w:eastAsia="宋体" w:cs="宋体"/>
                <w:i w:val="0"/>
                <w:iCs w:val="0"/>
                <w:color w:val="000000"/>
                <w:sz w:val="20"/>
                <w:szCs w:val="20"/>
                <w:u w:val="none"/>
              </w:rPr>
            </w:pPr>
            <w:ins w:id="17713" w:author="WPS_1675132163" w:date="2024-09-29T11:16:02Z">
              <w:r>
                <w:rPr>
                  <w:rFonts w:hint="eastAsia" w:ascii="宋体" w:hAnsi="宋体" w:eastAsia="宋体" w:cs="宋体"/>
                  <w:i w:val="0"/>
                  <w:iCs w:val="0"/>
                  <w:color w:val="000000"/>
                  <w:kern w:val="0"/>
                  <w:sz w:val="20"/>
                  <w:szCs w:val="20"/>
                  <w:u w:val="none"/>
                  <w:lang w:val="en-US" w:eastAsia="zh-CN" w:bidi="ar"/>
                </w:rPr>
                <w:t>1430</w:t>
              </w:r>
            </w:ins>
          </w:p>
        </w:tc>
        <w:tc>
          <w:tcPr>
            <w:tcW w:w="1020" w:type="dxa"/>
            <w:tcBorders>
              <w:top w:val="nil"/>
              <w:left w:val="nil"/>
              <w:bottom w:val="single" w:color="000000" w:sz="8" w:space="0"/>
              <w:right w:val="single" w:color="000000" w:sz="8" w:space="0"/>
            </w:tcBorders>
            <w:shd w:val="clear" w:color="auto" w:fill="auto"/>
            <w:noWrap/>
            <w:vAlign w:val="center"/>
            <w:tcPrChange w:id="17714" w:author="WPS_1675132163" w:date="2024-09-29T11:16:30Z">
              <w:tcPr>
                <w:tcW w:w="0" w:type="auto"/>
                <w:tcBorders>
                  <w:top w:val="nil"/>
                  <w:left w:val="nil"/>
                  <w:bottom w:val="single" w:color="000000" w:sz="8" w:space="0"/>
                  <w:right w:val="single" w:color="000000" w:sz="8" w:space="0"/>
                </w:tcBorders>
                <w:noWrap/>
                <w:vAlign w:val="center"/>
              </w:tcPr>
            </w:tcPrChange>
          </w:tcPr>
          <w:p w14:paraId="0B8CFC4E">
            <w:pPr>
              <w:jc w:val="right"/>
              <w:rPr>
                <w:ins w:id="17715" w:author="WPS_1675132163" w:date="2024-09-29T11:16:02Z"/>
                <w:rFonts w:hint="eastAsia" w:ascii="宋体" w:hAnsi="宋体" w:eastAsia="宋体" w:cs="宋体"/>
                <w:i w:val="0"/>
                <w:iCs w:val="0"/>
                <w:color w:val="000000"/>
                <w:sz w:val="20"/>
                <w:szCs w:val="20"/>
                <w:u w:val="none"/>
              </w:rPr>
            </w:pPr>
          </w:p>
        </w:tc>
      </w:tr>
      <w:tr w14:paraId="099FA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717"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16" w:author="WPS_1675132163" w:date="2024-09-29T11:16:02Z"/>
          <w:trPrChange w:id="17717"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718"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4A2B475B">
            <w:pPr>
              <w:keepNext w:val="0"/>
              <w:keepLines w:val="0"/>
              <w:widowControl/>
              <w:suppressLineNumbers w:val="0"/>
              <w:jc w:val="center"/>
              <w:textAlignment w:val="center"/>
              <w:rPr>
                <w:ins w:id="17719" w:author="WPS_1675132163" w:date="2024-09-29T11:16:02Z"/>
                <w:rFonts w:hint="eastAsia" w:ascii="宋体" w:hAnsi="宋体" w:eastAsia="宋体" w:cs="宋体"/>
                <w:i w:val="0"/>
                <w:iCs w:val="0"/>
                <w:color w:val="000000"/>
                <w:sz w:val="20"/>
                <w:szCs w:val="20"/>
                <w:u w:val="none"/>
              </w:rPr>
            </w:pPr>
            <w:ins w:id="17720" w:author="WPS_1675132163" w:date="2024-09-29T11:16:02Z">
              <w:r>
                <w:rPr>
                  <w:rFonts w:hint="eastAsia" w:ascii="宋体" w:hAnsi="宋体" w:eastAsia="宋体" w:cs="宋体"/>
                  <w:i w:val="0"/>
                  <w:iCs w:val="0"/>
                  <w:color w:val="000000"/>
                  <w:kern w:val="0"/>
                  <w:sz w:val="20"/>
                  <w:szCs w:val="20"/>
                  <w:u w:val="none"/>
                  <w:lang w:val="en-US" w:eastAsia="zh-CN" w:bidi="ar"/>
                </w:rPr>
                <w:t>8</w:t>
              </w:r>
            </w:ins>
          </w:p>
        </w:tc>
        <w:tc>
          <w:tcPr>
            <w:tcW w:w="4757" w:type="dxa"/>
            <w:tcBorders>
              <w:top w:val="nil"/>
              <w:left w:val="nil"/>
              <w:bottom w:val="single" w:color="000000" w:sz="8" w:space="0"/>
              <w:right w:val="single" w:color="000000" w:sz="8" w:space="0"/>
            </w:tcBorders>
            <w:shd w:val="clear" w:color="auto" w:fill="auto"/>
            <w:noWrap/>
            <w:vAlign w:val="center"/>
            <w:tcPrChange w:id="17721" w:author="WPS_1675132163" w:date="2024-09-29T11:16:30Z">
              <w:tcPr>
                <w:tcW w:w="5616" w:type="dxa"/>
                <w:tcBorders>
                  <w:top w:val="nil"/>
                  <w:left w:val="nil"/>
                  <w:bottom w:val="single" w:color="000000" w:sz="8" w:space="0"/>
                  <w:right w:val="single" w:color="000000" w:sz="8" w:space="0"/>
                </w:tcBorders>
                <w:noWrap/>
                <w:vAlign w:val="center"/>
              </w:tcPr>
            </w:tcPrChange>
          </w:tcPr>
          <w:p w14:paraId="6326BF47">
            <w:pPr>
              <w:keepNext w:val="0"/>
              <w:keepLines w:val="0"/>
              <w:widowControl/>
              <w:suppressLineNumbers w:val="0"/>
              <w:jc w:val="left"/>
              <w:textAlignment w:val="center"/>
              <w:rPr>
                <w:ins w:id="17722" w:author="WPS_1675132163" w:date="2024-09-29T11:16:02Z"/>
                <w:rFonts w:hint="eastAsia" w:ascii="宋体" w:hAnsi="宋体" w:eastAsia="宋体" w:cs="宋体"/>
                <w:i w:val="0"/>
                <w:iCs w:val="0"/>
                <w:color w:val="000000"/>
                <w:sz w:val="20"/>
                <w:szCs w:val="20"/>
                <w:u w:val="none"/>
              </w:rPr>
            </w:pPr>
            <w:ins w:id="17723" w:author="WPS_1675132163" w:date="2024-09-29T11:16:02Z">
              <w:r>
                <w:rPr>
                  <w:rFonts w:hint="eastAsia" w:ascii="宋体" w:hAnsi="宋体" w:eastAsia="宋体" w:cs="宋体"/>
                  <w:i w:val="0"/>
                  <w:iCs w:val="0"/>
                  <w:color w:val="000000"/>
                  <w:kern w:val="0"/>
                  <w:sz w:val="20"/>
                  <w:szCs w:val="20"/>
                  <w:u w:val="none"/>
                  <w:lang w:val="en-US" w:eastAsia="zh-CN" w:bidi="ar"/>
                </w:rPr>
                <w:t>湘江流域存量垃圾场综合治理亚行贷款项目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24"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02F451F3">
            <w:pPr>
              <w:keepNext w:val="0"/>
              <w:keepLines w:val="0"/>
              <w:widowControl/>
              <w:suppressLineNumbers w:val="0"/>
              <w:jc w:val="center"/>
              <w:textAlignment w:val="center"/>
              <w:rPr>
                <w:ins w:id="17725" w:author="WPS_1675132163" w:date="2024-09-29T11:16:02Z"/>
                <w:rFonts w:hint="eastAsia" w:ascii="宋体" w:hAnsi="宋体" w:eastAsia="宋体" w:cs="宋体"/>
                <w:i w:val="0"/>
                <w:iCs w:val="0"/>
                <w:color w:val="000000"/>
                <w:sz w:val="20"/>
                <w:szCs w:val="20"/>
                <w:u w:val="none"/>
              </w:rPr>
            </w:pPr>
            <w:ins w:id="17726" w:author="WPS_1675132163" w:date="2024-09-29T11:16:02Z">
              <w:r>
                <w:rPr>
                  <w:rFonts w:hint="eastAsia" w:ascii="宋体" w:hAnsi="宋体" w:eastAsia="宋体" w:cs="宋体"/>
                  <w:i w:val="0"/>
                  <w:iCs w:val="0"/>
                  <w:color w:val="000000"/>
                  <w:kern w:val="0"/>
                  <w:sz w:val="20"/>
                  <w:szCs w:val="20"/>
                  <w:u w:val="none"/>
                  <w:lang w:val="en-US" w:eastAsia="zh-CN" w:bidi="ar"/>
                </w:rPr>
                <w:t>811</w:t>
              </w:r>
            </w:ins>
          </w:p>
        </w:tc>
        <w:tc>
          <w:tcPr>
            <w:tcW w:w="1020" w:type="dxa"/>
            <w:tcBorders>
              <w:top w:val="nil"/>
              <w:left w:val="nil"/>
              <w:bottom w:val="single" w:color="000000" w:sz="8" w:space="0"/>
              <w:right w:val="single" w:color="000000" w:sz="8" w:space="0"/>
            </w:tcBorders>
            <w:shd w:val="clear" w:color="auto" w:fill="auto"/>
            <w:noWrap/>
            <w:vAlign w:val="center"/>
            <w:tcPrChange w:id="17727" w:author="WPS_1675132163" w:date="2024-09-29T11:16:30Z">
              <w:tcPr>
                <w:tcW w:w="0" w:type="auto"/>
                <w:tcBorders>
                  <w:top w:val="nil"/>
                  <w:left w:val="nil"/>
                  <w:bottom w:val="single" w:color="000000" w:sz="8" w:space="0"/>
                  <w:right w:val="single" w:color="000000" w:sz="8" w:space="0"/>
                </w:tcBorders>
                <w:noWrap/>
                <w:vAlign w:val="center"/>
              </w:tcPr>
            </w:tcPrChange>
          </w:tcPr>
          <w:p w14:paraId="3FDCA61B">
            <w:pPr>
              <w:jc w:val="right"/>
              <w:rPr>
                <w:ins w:id="17728" w:author="WPS_1675132163" w:date="2024-09-29T11:16:02Z"/>
                <w:rFonts w:hint="eastAsia" w:ascii="宋体" w:hAnsi="宋体" w:eastAsia="宋体" w:cs="宋体"/>
                <w:i w:val="0"/>
                <w:iCs w:val="0"/>
                <w:color w:val="000000"/>
                <w:sz w:val="20"/>
                <w:szCs w:val="20"/>
                <w:u w:val="none"/>
              </w:rPr>
            </w:pPr>
          </w:p>
        </w:tc>
      </w:tr>
      <w:tr w14:paraId="273E6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30"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29" w:author="WPS_1675132163" w:date="2024-09-29T11:16:02Z"/>
          <w:trPrChange w:id="17730"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731"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0F7BF873">
            <w:pPr>
              <w:keepNext w:val="0"/>
              <w:keepLines w:val="0"/>
              <w:widowControl/>
              <w:suppressLineNumbers w:val="0"/>
              <w:jc w:val="center"/>
              <w:textAlignment w:val="center"/>
              <w:rPr>
                <w:ins w:id="17732" w:author="WPS_1675132163" w:date="2024-09-29T11:16:02Z"/>
                <w:rFonts w:hint="eastAsia" w:ascii="宋体" w:hAnsi="宋体" w:eastAsia="宋体" w:cs="宋体"/>
                <w:i w:val="0"/>
                <w:iCs w:val="0"/>
                <w:color w:val="000000"/>
                <w:sz w:val="20"/>
                <w:szCs w:val="20"/>
                <w:u w:val="none"/>
              </w:rPr>
            </w:pPr>
            <w:ins w:id="17733" w:author="WPS_1675132163" w:date="2024-09-29T11:16:02Z">
              <w:r>
                <w:rPr>
                  <w:rFonts w:hint="eastAsia" w:ascii="宋体" w:hAnsi="宋体" w:eastAsia="宋体" w:cs="宋体"/>
                  <w:i w:val="0"/>
                  <w:iCs w:val="0"/>
                  <w:color w:val="000000"/>
                  <w:kern w:val="0"/>
                  <w:sz w:val="20"/>
                  <w:szCs w:val="20"/>
                  <w:u w:val="none"/>
                  <w:lang w:val="en-US" w:eastAsia="zh-CN" w:bidi="ar"/>
                </w:rPr>
                <w:t>9</w:t>
              </w:r>
            </w:ins>
          </w:p>
        </w:tc>
        <w:tc>
          <w:tcPr>
            <w:tcW w:w="4757" w:type="dxa"/>
            <w:tcBorders>
              <w:top w:val="nil"/>
              <w:left w:val="nil"/>
              <w:bottom w:val="single" w:color="000000" w:sz="8" w:space="0"/>
              <w:right w:val="single" w:color="000000" w:sz="8" w:space="0"/>
            </w:tcBorders>
            <w:shd w:val="clear" w:color="auto" w:fill="auto"/>
            <w:noWrap/>
            <w:vAlign w:val="center"/>
            <w:tcPrChange w:id="17734" w:author="WPS_1675132163" w:date="2024-09-29T11:16:30Z">
              <w:tcPr>
                <w:tcW w:w="5616" w:type="dxa"/>
                <w:tcBorders>
                  <w:top w:val="nil"/>
                  <w:left w:val="nil"/>
                  <w:bottom w:val="single" w:color="000000" w:sz="8" w:space="0"/>
                  <w:right w:val="single" w:color="000000" w:sz="8" w:space="0"/>
                </w:tcBorders>
                <w:noWrap/>
                <w:vAlign w:val="center"/>
              </w:tcPr>
            </w:tcPrChange>
          </w:tcPr>
          <w:p w14:paraId="61B77B74">
            <w:pPr>
              <w:keepNext w:val="0"/>
              <w:keepLines w:val="0"/>
              <w:widowControl/>
              <w:suppressLineNumbers w:val="0"/>
              <w:jc w:val="left"/>
              <w:textAlignment w:val="center"/>
              <w:rPr>
                <w:ins w:id="17735" w:author="WPS_1675132163" w:date="2024-09-29T11:16:02Z"/>
                <w:rFonts w:hint="eastAsia" w:ascii="宋体" w:hAnsi="宋体" w:eastAsia="宋体" w:cs="宋体"/>
                <w:i w:val="0"/>
                <w:iCs w:val="0"/>
                <w:color w:val="000000"/>
                <w:sz w:val="20"/>
                <w:szCs w:val="20"/>
                <w:u w:val="none"/>
              </w:rPr>
            </w:pPr>
            <w:ins w:id="17736" w:author="WPS_1675132163" w:date="2024-09-29T11:16:02Z">
              <w:r>
                <w:rPr>
                  <w:rFonts w:hint="eastAsia" w:ascii="宋体" w:hAnsi="宋体" w:eastAsia="宋体" w:cs="宋体"/>
                  <w:i w:val="0"/>
                  <w:iCs w:val="0"/>
                  <w:color w:val="000000"/>
                  <w:kern w:val="0"/>
                  <w:sz w:val="20"/>
                  <w:szCs w:val="20"/>
                  <w:u w:val="none"/>
                  <w:lang w:val="en-US" w:eastAsia="zh-CN" w:bidi="ar"/>
                </w:rPr>
                <w:t>普铁道口“平改立”</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37"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B530548">
            <w:pPr>
              <w:keepNext w:val="0"/>
              <w:keepLines w:val="0"/>
              <w:widowControl/>
              <w:suppressLineNumbers w:val="0"/>
              <w:jc w:val="center"/>
              <w:textAlignment w:val="center"/>
              <w:rPr>
                <w:ins w:id="17738" w:author="WPS_1675132163" w:date="2024-09-29T11:16:02Z"/>
                <w:rFonts w:hint="eastAsia" w:ascii="宋体" w:hAnsi="宋体" w:eastAsia="宋体" w:cs="宋体"/>
                <w:i w:val="0"/>
                <w:iCs w:val="0"/>
                <w:color w:val="000000"/>
                <w:sz w:val="20"/>
                <w:szCs w:val="20"/>
                <w:u w:val="none"/>
              </w:rPr>
            </w:pPr>
            <w:ins w:id="17739" w:author="WPS_1675132163" w:date="2024-09-29T11:16:02Z">
              <w:r>
                <w:rPr>
                  <w:rFonts w:hint="eastAsia" w:ascii="宋体" w:hAnsi="宋体" w:eastAsia="宋体" w:cs="宋体"/>
                  <w:i w:val="0"/>
                  <w:iCs w:val="0"/>
                  <w:color w:val="000000"/>
                  <w:kern w:val="0"/>
                  <w:sz w:val="20"/>
                  <w:szCs w:val="20"/>
                  <w:u w:val="none"/>
                  <w:lang w:val="en-US" w:eastAsia="zh-CN" w:bidi="ar"/>
                </w:rPr>
                <w:t>1000</w:t>
              </w:r>
            </w:ins>
          </w:p>
        </w:tc>
        <w:tc>
          <w:tcPr>
            <w:tcW w:w="1020" w:type="dxa"/>
            <w:tcBorders>
              <w:top w:val="nil"/>
              <w:left w:val="nil"/>
              <w:bottom w:val="single" w:color="000000" w:sz="8" w:space="0"/>
              <w:right w:val="single" w:color="000000" w:sz="8" w:space="0"/>
            </w:tcBorders>
            <w:shd w:val="clear" w:color="auto" w:fill="auto"/>
            <w:noWrap/>
            <w:vAlign w:val="center"/>
            <w:tcPrChange w:id="17740" w:author="WPS_1675132163" w:date="2024-09-29T11:16:30Z">
              <w:tcPr>
                <w:tcW w:w="0" w:type="auto"/>
                <w:tcBorders>
                  <w:top w:val="nil"/>
                  <w:left w:val="nil"/>
                  <w:bottom w:val="single" w:color="000000" w:sz="8" w:space="0"/>
                  <w:right w:val="single" w:color="000000" w:sz="8" w:space="0"/>
                </w:tcBorders>
                <w:noWrap/>
                <w:vAlign w:val="center"/>
              </w:tcPr>
            </w:tcPrChange>
          </w:tcPr>
          <w:p w14:paraId="163A9E95">
            <w:pPr>
              <w:jc w:val="right"/>
              <w:rPr>
                <w:ins w:id="17741" w:author="WPS_1675132163" w:date="2024-09-29T11:16:02Z"/>
                <w:rFonts w:hint="eastAsia" w:ascii="宋体" w:hAnsi="宋体" w:eastAsia="宋体" w:cs="宋体"/>
                <w:i w:val="0"/>
                <w:iCs w:val="0"/>
                <w:color w:val="000000"/>
                <w:sz w:val="20"/>
                <w:szCs w:val="20"/>
                <w:u w:val="none"/>
              </w:rPr>
            </w:pPr>
          </w:p>
        </w:tc>
      </w:tr>
      <w:tr w14:paraId="4F229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743"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42" w:author="WPS_1675132163" w:date="2024-09-29T11:16:02Z"/>
          <w:trPrChange w:id="17743"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744"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331C772A">
            <w:pPr>
              <w:keepNext w:val="0"/>
              <w:keepLines w:val="0"/>
              <w:widowControl/>
              <w:suppressLineNumbers w:val="0"/>
              <w:jc w:val="center"/>
              <w:textAlignment w:val="center"/>
              <w:rPr>
                <w:ins w:id="17745" w:author="WPS_1675132163" w:date="2024-09-29T11:16:02Z"/>
                <w:rFonts w:hint="eastAsia" w:ascii="宋体" w:hAnsi="宋体" w:eastAsia="宋体" w:cs="宋体"/>
                <w:i w:val="0"/>
                <w:iCs w:val="0"/>
                <w:color w:val="000000"/>
                <w:sz w:val="20"/>
                <w:szCs w:val="20"/>
                <w:u w:val="none"/>
              </w:rPr>
            </w:pPr>
            <w:ins w:id="17746" w:author="WPS_1675132163" w:date="2024-09-29T11:16:02Z">
              <w:r>
                <w:rPr>
                  <w:rFonts w:hint="eastAsia" w:ascii="宋体" w:hAnsi="宋体" w:eastAsia="宋体" w:cs="宋体"/>
                  <w:i w:val="0"/>
                  <w:iCs w:val="0"/>
                  <w:color w:val="000000"/>
                  <w:kern w:val="0"/>
                  <w:sz w:val="20"/>
                  <w:szCs w:val="20"/>
                  <w:u w:val="none"/>
                  <w:lang w:val="en-US" w:eastAsia="zh-CN" w:bidi="ar"/>
                </w:rPr>
                <w:t>10</w:t>
              </w:r>
            </w:ins>
          </w:p>
        </w:tc>
        <w:tc>
          <w:tcPr>
            <w:tcW w:w="4757" w:type="dxa"/>
            <w:tcBorders>
              <w:top w:val="nil"/>
              <w:left w:val="nil"/>
              <w:bottom w:val="single" w:color="000000" w:sz="8" w:space="0"/>
              <w:right w:val="single" w:color="000000" w:sz="8" w:space="0"/>
            </w:tcBorders>
            <w:shd w:val="clear" w:color="auto" w:fill="auto"/>
            <w:noWrap/>
            <w:vAlign w:val="center"/>
            <w:tcPrChange w:id="17747" w:author="WPS_1675132163" w:date="2024-09-29T11:16:30Z">
              <w:tcPr>
                <w:tcW w:w="5616" w:type="dxa"/>
                <w:tcBorders>
                  <w:top w:val="nil"/>
                  <w:left w:val="nil"/>
                  <w:bottom w:val="single" w:color="000000" w:sz="8" w:space="0"/>
                  <w:right w:val="single" w:color="000000" w:sz="8" w:space="0"/>
                </w:tcBorders>
                <w:noWrap/>
                <w:vAlign w:val="center"/>
              </w:tcPr>
            </w:tcPrChange>
          </w:tcPr>
          <w:p w14:paraId="1DD3ECD4">
            <w:pPr>
              <w:keepNext w:val="0"/>
              <w:keepLines w:val="0"/>
              <w:widowControl/>
              <w:suppressLineNumbers w:val="0"/>
              <w:jc w:val="left"/>
              <w:textAlignment w:val="center"/>
              <w:rPr>
                <w:ins w:id="17748" w:author="WPS_1675132163" w:date="2024-09-29T11:16:02Z"/>
                <w:rFonts w:hint="eastAsia" w:ascii="宋体" w:hAnsi="宋体" w:eastAsia="宋体" w:cs="宋体"/>
                <w:i w:val="0"/>
                <w:iCs w:val="0"/>
                <w:color w:val="000000"/>
                <w:sz w:val="20"/>
                <w:szCs w:val="20"/>
                <w:u w:val="none"/>
              </w:rPr>
            </w:pPr>
            <w:ins w:id="17749" w:author="WPS_1675132163" w:date="2024-09-29T11:16:02Z">
              <w:r>
                <w:rPr>
                  <w:rFonts w:hint="eastAsia" w:ascii="宋体" w:hAnsi="宋体" w:eastAsia="宋体" w:cs="宋体"/>
                  <w:i w:val="0"/>
                  <w:iCs w:val="0"/>
                  <w:color w:val="000000"/>
                  <w:kern w:val="0"/>
                  <w:sz w:val="20"/>
                  <w:szCs w:val="20"/>
                  <w:u w:val="none"/>
                  <w:lang w:val="en-US" w:eastAsia="zh-CN" w:bidi="ar"/>
                </w:rPr>
                <w:t>金江流域综合治理工程</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50"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388C975F">
            <w:pPr>
              <w:keepNext w:val="0"/>
              <w:keepLines w:val="0"/>
              <w:widowControl/>
              <w:suppressLineNumbers w:val="0"/>
              <w:jc w:val="center"/>
              <w:textAlignment w:val="center"/>
              <w:rPr>
                <w:ins w:id="17751" w:author="WPS_1675132163" w:date="2024-09-29T11:16:02Z"/>
                <w:rFonts w:hint="eastAsia" w:ascii="宋体" w:hAnsi="宋体" w:eastAsia="宋体" w:cs="宋体"/>
                <w:i w:val="0"/>
                <w:iCs w:val="0"/>
                <w:color w:val="000000"/>
                <w:sz w:val="20"/>
                <w:szCs w:val="20"/>
                <w:u w:val="none"/>
              </w:rPr>
            </w:pPr>
            <w:ins w:id="17752" w:author="WPS_1675132163" w:date="2024-09-29T11:16:02Z">
              <w:r>
                <w:rPr>
                  <w:rFonts w:hint="eastAsia" w:ascii="宋体" w:hAnsi="宋体" w:eastAsia="宋体" w:cs="宋体"/>
                  <w:i w:val="0"/>
                  <w:iCs w:val="0"/>
                  <w:color w:val="000000"/>
                  <w:kern w:val="0"/>
                  <w:sz w:val="20"/>
                  <w:szCs w:val="20"/>
                  <w:u w:val="none"/>
                  <w:lang w:val="en-US" w:eastAsia="zh-CN" w:bidi="ar"/>
                </w:rPr>
                <w:t>1000</w:t>
              </w:r>
            </w:ins>
          </w:p>
        </w:tc>
        <w:tc>
          <w:tcPr>
            <w:tcW w:w="1020" w:type="dxa"/>
            <w:tcBorders>
              <w:top w:val="nil"/>
              <w:left w:val="nil"/>
              <w:bottom w:val="single" w:color="000000" w:sz="8" w:space="0"/>
              <w:right w:val="single" w:color="000000" w:sz="8" w:space="0"/>
            </w:tcBorders>
            <w:shd w:val="clear" w:color="auto" w:fill="auto"/>
            <w:noWrap/>
            <w:vAlign w:val="center"/>
            <w:tcPrChange w:id="17753" w:author="WPS_1675132163" w:date="2024-09-29T11:16:30Z">
              <w:tcPr>
                <w:tcW w:w="0" w:type="auto"/>
                <w:tcBorders>
                  <w:top w:val="nil"/>
                  <w:left w:val="nil"/>
                  <w:bottom w:val="single" w:color="000000" w:sz="8" w:space="0"/>
                  <w:right w:val="single" w:color="000000" w:sz="8" w:space="0"/>
                </w:tcBorders>
                <w:noWrap/>
                <w:vAlign w:val="center"/>
              </w:tcPr>
            </w:tcPrChange>
          </w:tcPr>
          <w:p w14:paraId="52B624DC">
            <w:pPr>
              <w:jc w:val="right"/>
              <w:rPr>
                <w:ins w:id="17754" w:author="WPS_1675132163" w:date="2024-09-29T11:16:02Z"/>
                <w:rFonts w:hint="eastAsia" w:ascii="宋体" w:hAnsi="宋体" w:eastAsia="宋体" w:cs="宋体"/>
                <w:i w:val="0"/>
                <w:iCs w:val="0"/>
                <w:color w:val="000000"/>
                <w:sz w:val="20"/>
                <w:szCs w:val="20"/>
                <w:u w:val="none"/>
              </w:rPr>
            </w:pPr>
          </w:p>
        </w:tc>
      </w:tr>
      <w:tr w14:paraId="3E2FF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56"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55" w:author="WPS_1675132163" w:date="2024-09-29T11:16:02Z"/>
          <w:trPrChange w:id="17756"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757"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19B8CF53">
            <w:pPr>
              <w:keepNext w:val="0"/>
              <w:keepLines w:val="0"/>
              <w:widowControl/>
              <w:suppressLineNumbers w:val="0"/>
              <w:jc w:val="center"/>
              <w:textAlignment w:val="center"/>
              <w:rPr>
                <w:ins w:id="17758" w:author="WPS_1675132163" w:date="2024-09-29T11:16:02Z"/>
                <w:rFonts w:hint="eastAsia" w:ascii="宋体" w:hAnsi="宋体" w:eastAsia="宋体" w:cs="宋体"/>
                <w:i w:val="0"/>
                <w:iCs w:val="0"/>
                <w:color w:val="000000"/>
                <w:sz w:val="20"/>
                <w:szCs w:val="20"/>
                <w:u w:val="none"/>
              </w:rPr>
            </w:pPr>
            <w:ins w:id="17759" w:author="WPS_1675132163" w:date="2024-09-29T11:16:02Z">
              <w:r>
                <w:rPr>
                  <w:rFonts w:hint="eastAsia" w:ascii="宋体" w:hAnsi="宋体" w:eastAsia="宋体" w:cs="宋体"/>
                  <w:i w:val="0"/>
                  <w:iCs w:val="0"/>
                  <w:color w:val="000000"/>
                  <w:kern w:val="0"/>
                  <w:sz w:val="20"/>
                  <w:szCs w:val="20"/>
                  <w:u w:val="none"/>
                  <w:lang w:val="en-US" w:eastAsia="zh-CN" w:bidi="ar"/>
                </w:rPr>
                <w:t>11</w:t>
              </w:r>
            </w:ins>
          </w:p>
        </w:tc>
        <w:tc>
          <w:tcPr>
            <w:tcW w:w="4757" w:type="dxa"/>
            <w:tcBorders>
              <w:top w:val="nil"/>
              <w:left w:val="nil"/>
              <w:bottom w:val="single" w:color="000000" w:sz="8" w:space="0"/>
              <w:right w:val="single" w:color="000000" w:sz="8" w:space="0"/>
            </w:tcBorders>
            <w:shd w:val="clear" w:color="auto" w:fill="auto"/>
            <w:noWrap/>
            <w:vAlign w:val="center"/>
            <w:tcPrChange w:id="17760" w:author="WPS_1675132163" w:date="2024-09-29T11:16:30Z">
              <w:tcPr>
                <w:tcW w:w="5616" w:type="dxa"/>
                <w:tcBorders>
                  <w:top w:val="nil"/>
                  <w:left w:val="nil"/>
                  <w:bottom w:val="single" w:color="000000" w:sz="8" w:space="0"/>
                  <w:right w:val="single" w:color="000000" w:sz="8" w:space="0"/>
                </w:tcBorders>
                <w:noWrap/>
                <w:vAlign w:val="center"/>
              </w:tcPr>
            </w:tcPrChange>
          </w:tcPr>
          <w:p w14:paraId="002595C1">
            <w:pPr>
              <w:keepNext w:val="0"/>
              <w:keepLines w:val="0"/>
              <w:widowControl/>
              <w:suppressLineNumbers w:val="0"/>
              <w:jc w:val="left"/>
              <w:textAlignment w:val="center"/>
              <w:rPr>
                <w:ins w:id="17761" w:author="WPS_1675132163" w:date="2024-09-29T11:16:02Z"/>
                <w:rFonts w:hint="eastAsia" w:ascii="宋体" w:hAnsi="宋体" w:eastAsia="宋体" w:cs="宋体"/>
                <w:i w:val="0"/>
                <w:iCs w:val="0"/>
                <w:color w:val="000000"/>
                <w:sz w:val="20"/>
                <w:szCs w:val="20"/>
                <w:u w:val="none"/>
              </w:rPr>
            </w:pPr>
            <w:ins w:id="17762" w:author="WPS_1675132163" w:date="2024-09-29T11:16:02Z">
              <w:r>
                <w:rPr>
                  <w:rFonts w:hint="eastAsia" w:ascii="宋体" w:hAnsi="宋体" w:eastAsia="宋体" w:cs="宋体"/>
                  <w:i w:val="0"/>
                  <w:iCs w:val="0"/>
                  <w:color w:val="000000"/>
                  <w:kern w:val="0"/>
                  <w:sz w:val="20"/>
                  <w:szCs w:val="20"/>
                  <w:u w:val="none"/>
                  <w:lang w:val="en-US" w:eastAsia="zh-CN" w:bidi="ar"/>
                </w:rPr>
                <w:t>永新高速东安县城连接线</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63"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6577FD8B">
            <w:pPr>
              <w:keepNext w:val="0"/>
              <w:keepLines w:val="0"/>
              <w:widowControl/>
              <w:suppressLineNumbers w:val="0"/>
              <w:jc w:val="center"/>
              <w:textAlignment w:val="center"/>
              <w:rPr>
                <w:ins w:id="17764" w:author="WPS_1675132163" w:date="2024-09-29T11:16:02Z"/>
                <w:rFonts w:hint="eastAsia" w:ascii="宋体" w:hAnsi="宋体" w:eastAsia="宋体" w:cs="宋体"/>
                <w:i w:val="0"/>
                <w:iCs w:val="0"/>
                <w:color w:val="000000"/>
                <w:sz w:val="20"/>
                <w:szCs w:val="20"/>
                <w:u w:val="none"/>
              </w:rPr>
            </w:pPr>
            <w:ins w:id="17765" w:author="WPS_1675132163" w:date="2024-09-29T11:16:02Z">
              <w:r>
                <w:rPr>
                  <w:rFonts w:hint="eastAsia" w:ascii="宋体" w:hAnsi="宋体" w:eastAsia="宋体" w:cs="宋体"/>
                  <w:i w:val="0"/>
                  <w:iCs w:val="0"/>
                  <w:color w:val="000000"/>
                  <w:kern w:val="0"/>
                  <w:sz w:val="20"/>
                  <w:szCs w:val="20"/>
                  <w:u w:val="none"/>
                  <w:lang w:val="en-US" w:eastAsia="zh-CN" w:bidi="ar"/>
                </w:rPr>
                <w:t>1000</w:t>
              </w:r>
            </w:ins>
          </w:p>
        </w:tc>
        <w:tc>
          <w:tcPr>
            <w:tcW w:w="1020" w:type="dxa"/>
            <w:tcBorders>
              <w:top w:val="nil"/>
              <w:left w:val="nil"/>
              <w:bottom w:val="single" w:color="000000" w:sz="8" w:space="0"/>
              <w:right w:val="single" w:color="000000" w:sz="8" w:space="0"/>
            </w:tcBorders>
            <w:shd w:val="clear" w:color="auto" w:fill="auto"/>
            <w:noWrap/>
            <w:vAlign w:val="center"/>
            <w:tcPrChange w:id="17766" w:author="WPS_1675132163" w:date="2024-09-29T11:16:30Z">
              <w:tcPr>
                <w:tcW w:w="0" w:type="auto"/>
                <w:tcBorders>
                  <w:top w:val="nil"/>
                  <w:left w:val="nil"/>
                  <w:bottom w:val="single" w:color="000000" w:sz="8" w:space="0"/>
                  <w:right w:val="single" w:color="000000" w:sz="8" w:space="0"/>
                </w:tcBorders>
                <w:noWrap/>
                <w:vAlign w:val="center"/>
              </w:tcPr>
            </w:tcPrChange>
          </w:tcPr>
          <w:p w14:paraId="20FDB31B">
            <w:pPr>
              <w:jc w:val="right"/>
              <w:rPr>
                <w:ins w:id="17767" w:author="WPS_1675132163" w:date="2024-09-29T11:16:02Z"/>
                <w:rFonts w:hint="eastAsia" w:ascii="宋体" w:hAnsi="宋体" w:eastAsia="宋体" w:cs="宋体"/>
                <w:i w:val="0"/>
                <w:iCs w:val="0"/>
                <w:color w:val="000000"/>
                <w:sz w:val="20"/>
                <w:szCs w:val="20"/>
                <w:u w:val="none"/>
              </w:rPr>
            </w:pPr>
          </w:p>
        </w:tc>
      </w:tr>
      <w:tr w14:paraId="1D84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69"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68" w:author="WPS_1675132163" w:date="2024-09-29T11:16:02Z"/>
          <w:trPrChange w:id="17769"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770"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2527E3FE">
            <w:pPr>
              <w:keepNext w:val="0"/>
              <w:keepLines w:val="0"/>
              <w:widowControl/>
              <w:suppressLineNumbers w:val="0"/>
              <w:jc w:val="center"/>
              <w:textAlignment w:val="center"/>
              <w:rPr>
                <w:ins w:id="17771" w:author="WPS_1675132163" w:date="2024-09-29T11:16:02Z"/>
                <w:rFonts w:hint="eastAsia" w:ascii="宋体" w:hAnsi="宋体" w:eastAsia="宋体" w:cs="宋体"/>
                <w:i w:val="0"/>
                <w:iCs w:val="0"/>
                <w:color w:val="000000"/>
                <w:sz w:val="20"/>
                <w:szCs w:val="20"/>
                <w:u w:val="none"/>
              </w:rPr>
            </w:pPr>
            <w:ins w:id="17772" w:author="WPS_1675132163" w:date="2024-09-29T11:16:02Z">
              <w:r>
                <w:rPr>
                  <w:rFonts w:hint="eastAsia" w:ascii="宋体" w:hAnsi="宋体" w:eastAsia="宋体" w:cs="宋体"/>
                  <w:i w:val="0"/>
                  <w:iCs w:val="0"/>
                  <w:color w:val="000000"/>
                  <w:kern w:val="0"/>
                  <w:sz w:val="20"/>
                  <w:szCs w:val="20"/>
                  <w:u w:val="none"/>
                  <w:lang w:val="en-US" w:eastAsia="zh-CN" w:bidi="ar"/>
                </w:rPr>
                <w:t>12</w:t>
              </w:r>
            </w:ins>
          </w:p>
        </w:tc>
        <w:tc>
          <w:tcPr>
            <w:tcW w:w="4757" w:type="dxa"/>
            <w:tcBorders>
              <w:top w:val="nil"/>
              <w:left w:val="nil"/>
              <w:bottom w:val="single" w:color="000000" w:sz="8" w:space="0"/>
              <w:right w:val="single" w:color="000000" w:sz="8" w:space="0"/>
            </w:tcBorders>
            <w:shd w:val="clear" w:color="auto" w:fill="auto"/>
            <w:noWrap/>
            <w:vAlign w:val="center"/>
            <w:tcPrChange w:id="17773" w:author="WPS_1675132163" w:date="2024-09-29T11:16:30Z">
              <w:tcPr>
                <w:tcW w:w="5616" w:type="dxa"/>
                <w:tcBorders>
                  <w:top w:val="nil"/>
                  <w:left w:val="nil"/>
                  <w:bottom w:val="single" w:color="000000" w:sz="8" w:space="0"/>
                  <w:right w:val="single" w:color="000000" w:sz="8" w:space="0"/>
                </w:tcBorders>
                <w:noWrap/>
                <w:vAlign w:val="center"/>
              </w:tcPr>
            </w:tcPrChange>
          </w:tcPr>
          <w:p w14:paraId="511769FD">
            <w:pPr>
              <w:keepNext w:val="0"/>
              <w:keepLines w:val="0"/>
              <w:widowControl/>
              <w:suppressLineNumbers w:val="0"/>
              <w:jc w:val="left"/>
              <w:textAlignment w:val="center"/>
              <w:rPr>
                <w:ins w:id="17774" w:author="WPS_1675132163" w:date="2024-09-29T11:16:02Z"/>
                <w:rFonts w:hint="eastAsia" w:ascii="宋体" w:hAnsi="宋体" w:eastAsia="宋体" w:cs="宋体"/>
                <w:i w:val="0"/>
                <w:iCs w:val="0"/>
                <w:color w:val="000000"/>
                <w:sz w:val="20"/>
                <w:szCs w:val="20"/>
                <w:u w:val="none"/>
              </w:rPr>
            </w:pPr>
            <w:ins w:id="17775" w:author="WPS_1675132163" w:date="2024-09-29T11:16:02Z">
              <w:r>
                <w:rPr>
                  <w:rFonts w:hint="eastAsia" w:ascii="宋体" w:hAnsi="宋体" w:eastAsia="宋体" w:cs="宋体"/>
                  <w:i w:val="0"/>
                  <w:iCs w:val="0"/>
                  <w:color w:val="000000"/>
                  <w:kern w:val="0"/>
                  <w:sz w:val="20"/>
                  <w:szCs w:val="20"/>
                  <w:u w:val="none"/>
                  <w:lang w:val="en-US" w:eastAsia="zh-CN" w:bidi="ar"/>
                </w:rPr>
                <w:t>两河流域锑污染综合整治项目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76"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407E99B6">
            <w:pPr>
              <w:keepNext w:val="0"/>
              <w:keepLines w:val="0"/>
              <w:widowControl/>
              <w:suppressLineNumbers w:val="0"/>
              <w:jc w:val="center"/>
              <w:textAlignment w:val="center"/>
              <w:rPr>
                <w:ins w:id="17777" w:author="WPS_1675132163" w:date="2024-09-29T11:16:02Z"/>
                <w:rFonts w:hint="eastAsia" w:ascii="宋体" w:hAnsi="宋体" w:eastAsia="宋体" w:cs="宋体"/>
                <w:i w:val="0"/>
                <w:iCs w:val="0"/>
                <w:color w:val="000000"/>
                <w:sz w:val="20"/>
                <w:szCs w:val="20"/>
                <w:u w:val="none"/>
              </w:rPr>
            </w:pPr>
            <w:ins w:id="17778" w:author="WPS_1675132163" w:date="2024-09-29T11:16:02Z">
              <w:r>
                <w:rPr>
                  <w:rFonts w:hint="eastAsia" w:ascii="宋体" w:hAnsi="宋体" w:eastAsia="宋体" w:cs="宋体"/>
                  <w:i w:val="0"/>
                  <w:iCs w:val="0"/>
                  <w:color w:val="000000"/>
                  <w:kern w:val="0"/>
                  <w:sz w:val="20"/>
                  <w:szCs w:val="20"/>
                  <w:u w:val="none"/>
                  <w:lang w:val="en-US" w:eastAsia="zh-CN" w:bidi="ar"/>
                </w:rPr>
                <w:t>854</w:t>
              </w:r>
            </w:ins>
          </w:p>
        </w:tc>
        <w:tc>
          <w:tcPr>
            <w:tcW w:w="1020" w:type="dxa"/>
            <w:tcBorders>
              <w:top w:val="nil"/>
              <w:left w:val="nil"/>
              <w:bottom w:val="single" w:color="000000" w:sz="8" w:space="0"/>
              <w:right w:val="single" w:color="000000" w:sz="8" w:space="0"/>
            </w:tcBorders>
            <w:shd w:val="clear" w:color="auto" w:fill="auto"/>
            <w:noWrap/>
            <w:vAlign w:val="center"/>
            <w:tcPrChange w:id="17779" w:author="WPS_1675132163" w:date="2024-09-29T11:16:30Z">
              <w:tcPr>
                <w:tcW w:w="0" w:type="auto"/>
                <w:tcBorders>
                  <w:top w:val="nil"/>
                  <w:left w:val="nil"/>
                  <w:bottom w:val="single" w:color="000000" w:sz="8" w:space="0"/>
                  <w:right w:val="single" w:color="000000" w:sz="8" w:space="0"/>
                </w:tcBorders>
                <w:noWrap/>
                <w:vAlign w:val="center"/>
              </w:tcPr>
            </w:tcPrChange>
          </w:tcPr>
          <w:p w14:paraId="39D4F8AA">
            <w:pPr>
              <w:jc w:val="right"/>
              <w:rPr>
                <w:ins w:id="17780" w:author="WPS_1675132163" w:date="2024-09-29T11:16:02Z"/>
                <w:rFonts w:hint="eastAsia" w:ascii="宋体" w:hAnsi="宋体" w:eastAsia="宋体" w:cs="宋体"/>
                <w:i w:val="0"/>
                <w:iCs w:val="0"/>
                <w:color w:val="000000"/>
                <w:sz w:val="20"/>
                <w:szCs w:val="20"/>
                <w:u w:val="none"/>
              </w:rPr>
            </w:pPr>
          </w:p>
        </w:tc>
      </w:tr>
      <w:tr w14:paraId="1A03D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82"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81" w:author="WPS_1675132163" w:date="2024-09-29T11:16:02Z"/>
          <w:trPrChange w:id="17782" w:author="WPS_1675132163" w:date="2024-09-29T11:16:30Z">
            <w:trPr>
              <w:trHeight w:val="303" w:hRule="atLeast"/>
            </w:trPr>
          </w:trPrChange>
        </w:trPr>
        <w:tc>
          <w:tcPr>
            <w:tcW w:w="5689" w:type="dxa"/>
            <w:gridSpan w:val="2"/>
            <w:tcBorders>
              <w:top w:val="nil"/>
              <w:left w:val="single" w:color="000000" w:sz="8" w:space="0"/>
              <w:bottom w:val="single" w:color="000000" w:sz="8" w:space="0"/>
              <w:right w:val="single" w:color="000000" w:sz="8" w:space="0"/>
            </w:tcBorders>
            <w:shd w:val="clear" w:color="auto" w:fill="auto"/>
            <w:noWrap/>
            <w:vAlign w:val="center"/>
            <w:tcPrChange w:id="17783" w:author="WPS_1675132163" w:date="2024-09-29T11:16:30Z">
              <w:tcPr>
                <w:tcW w:w="6548" w:type="dxa"/>
                <w:gridSpan w:val="2"/>
                <w:tcBorders>
                  <w:top w:val="nil"/>
                  <w:left w:val="single" w:color="000000" w:sz="8" w:space="0"/>
                  <w:bottom w:val="single" w:color="000000" w:sz="8" w:space="0"/>
                  <w:right w:val="single" w:color="000000" w:sz="8" w:space="0"/>
                </w:tcBorders>
                <w:noWrap/>
                <w:vAlign w:val="center"/>
              </w:tcPr>
            </w:tcPrChange>
          </w:tcPr>
          <w:p w14:paraId="5C7B7C89">
            <w:pPr>
              <w:keepNext w:val="0"/>
              <w:keepLines w:val="0"/>
              <w:widowControl/>
              <w:suppressLineNumbers w:val="0"/>
              <w:jc w:val="left"/>
              <w:textAlignment w:val="center"/>
              <w:rPr>
                <w:ins w:id="17784" w:author="WPS_1675132163" w:date="2024-09-29T11:16:02Z"/>
                <w:rFonts w:hint="eastAsia" w:ascii="宋体" w:hAnsi="宋体" w:eastAsia="宋体" w:cs="宋体"/>
                <w:i w:val="0"/>
                <w:iCs w:val="0"/>
                <w:color w:val="000000"/>
                <w:sz w:val="20"/>
                <w:szCs w:val="20"/>
                <w:u w:val="none"/>
              </w:rPr>
            </w:pPr>
            <w:ins w:id="17785" w:author="WPS_1675132163" w:date="2024-09-29T11:16:02Z">
              <w:r>
                <w:rPr>
                  <w:rFonts w:hint="eastAsia" w:ascii="宋体" w:hAnsi="宋体" w:eastAsia="宋体" w:cs="宋体"/>
                  <w:i w:val="0"/>
                  <w:iCs w:val="0"/>
                  <w:color w:val="000000"/>
                  <w:kern w:val="0"/>
                  <w:sz w:val="20"/>
                  <w:szCs w:val="20"/>
                  <w:u w:val="none"/>
                  <w:lang w:val="en-US" w:eastAsia="zh-CN" w:bidi="ar"/>
                </w:rPr>
                <w:t>二、专项债券</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86"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C3A6596">
            <w:pPr>
              <w:keepNext w:val="0"/>
              <w:keepLines w:val="0"/>
              <w:widowControl/>
              <w:suppressLineNumbers w:val="0"/>
              <w:jc w:val="center"/>
              <w:textAlignment w:val="center"/>
              <w:rPr>
                <w:ins w:id="17787" w:author="WPS_1675132163" w:date="2024-09-29T11:16:02Z"/>
                <w:rFonts w:hint="eastAsia" w:ascii="宋体" w:hAnsi="宋体" w:eastAsia="宋体" w:cs="宋体"/>
                <w:i w:val="0"/>
                <w:iCs w:val="0"/>
                <w:color w:val="000000"/>
                <w:sz w:val="20"/>
                <w:szCs w:val="20"/>
                <w:u w:val="none"/>
              </w:rPr>
            </w:pPr>
            <w:ins w:id="17788" w:author="WPS_1675132163" w:date="2024-09-29T11:16:02Z">
              <w:r>
                <w:rPr>
                  <w:rFonts w:hint="eastAsia" w:ascii="宋体" w:hAnsi="宋体" w:eastAsia="宋体" w:cs="宋体"/>
                  <w:i w:val="0"/>
                  <w:iCs w:val="0"/>
                  <w:color w:val="000000"/>
                  <w:kern w:val="0"/>
                  <w:sz w:val="20"/>
                  <w:szCs w:val="20"/>
                  <w:u w:val="none"/>
                  <w:lang w:val="en-US" w:eastAsia="zh-CN" w:bidi="ar"/>
                </w:rPr>
                <w:t>117300</w:t>
              </w:r>
            </w:ins>
          </w:p>
        </w:tc>
        <w:tc>
          <w:tcPr>
            <w:tcW w:w="1020" w:type="dxa"/>
            <w:tcBorders>
              <w:top w:val="nil"/>
              <w:left w:val="nil"/>
              <w:bottom w:val="single" w:color="000000" w:sz="8" w:space="0"/>
              <w:right w:val="single" w:color="000000" w:sz="8" w:space="0"/>
            </w:tcBorders>
            <w:shd w:val="clear" w:color="auto" w:fill="auto"/>
            <w:noWrap/>
            <w:vAlign w:val="center"/>
            <w:tcPrChange w:id="17789" w:author="WPS_1675132163" w:date="2024-09-29T11:16:30Z">
              <w:tcPr>
                <w:tcW w:w="0" w:type="auto"/>
                <w:tcBorders>
                  <w:top w:val="nil"/>
                  <w:left w:val="nil"/>
                  <w:bottom w:val="single" w:color="000000" w:sz="8" w:space="0"/>
                  <w:right w:val="single" w:color="000000" w:sz="8" w:space="0"/>
                </w:tcBorders>
                <w:noWrap/>
                <w:vAlign w:val="center"/>
              </w:tcPr>
            </w:tcPrChange>
          </w:tcPr>
          <w:p w14:paraId="75FDCE43">
            <w:pPr>
              <w:jc w:val="right"/>
              <w:rPr>
                <w:ins w:id="17790" w:author="WPS_1675132163" w:date="2024-09-29T11:16:02Z"/>
                <w:rFonts w:hint="eastAsia" w:ascii="宋体" w:hAnsi="宋体" w:eastAsia="宋体" w:cs="宋体"/>
                <w:i w:val="0"/>
                <w:iCs w:val="0"/>
                <w:color w:val="000000"/>
                <w:sz w:val="20"/>
                <w:szCs w:val="20"/>
                <w:u w:val="none"/>
              </w:rPr>
            </w:pPr>
          </w:p>
        </w:tc>
      </w:tr>
      <w:tr w14:paraId="496E0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792"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791" w:author="WPS_1675132163" w:date="2024-09-29T11:16:02Z"/>
          <w:trPrChange w:id="17792" w:author="WPS_1675132163" w:date="2024-09-29T11:16:30Z">
            <w:trPr>
              <w:trHeight w:val="303" w:hRule="atLeast"/>
            </w:trPr>
          </w:trPrChange>
        </w:trPr>
        <w:tc>
          <w:tcPr>
            <w:tcW w:w="5689" w:type="dxa"/>
            <w:gridSpan w:val="2"/>
            <w:tcBorders>
              <w:top w:val="nil"/>
              <w:left w:val="single" w:color="000000" w:sz="8" w:space="0"/>
              <w:bottom w:val="single" w:color="000000" w:sz="8" w:space="0"/>
              <w:right w:val="single" w:color="000000" w:sz="8" w:space="0"/>
            </w:tcBorders>
            <w:shd w:val="clear" w:color="auto" w:fill="auto"/>
            <w:noWrap/>
            <w:vAlign w:val="center"/>
            <w:tcPrChange w:id="17793" w:author="WPS_1675132163" w:date="2024-09-29T11:16:30Z">
              <w:tcPr>
                <w:tcW w:w="6548" w:type="dxa"/>
                <w:gridSpan w:val="2"/>
                <w:tcBorders>
                  <w:top w:val="nil"/>
                  <w:left w:val="single" w:color="000000" w:sz="8" w:space="0"/>
                  <w:bottom w:val="single" w:color="000000" w:sz="8" w:space="0"/>
                  <w:right w:val="single" w:color="000000" w:sz="8" w:space="0"/>
                </w:tcBorders>
                <w:noWrap/>
                <w:vAlign w:val="center"/>
              </w:tcPr>
            </w:tcPrChange>
          </w:tcPr>
          <w:p w14:paraId="5F0C016B">
            <w:pPr>
              <w:keepNext w:val="0"/>
              <w:keepLines w:val="0"/>
              <w:widowControl/>
              <w:suppressLineNumbers w:val="0"/>
              <w:jc w:val="left"/>
              <w:textAlignment w:val="center"/>
              <w:rPr>
                <w:ins w:id="17794" w:author="WPS_1675132163" w:date="2024-09-29T11:16:02Z"/>
                <w:rFonts w:hint="eastAsia" w:ascii="宋体" w:hAnsi="宋体" w:eastAsia="宋体" w:cs="宋体"/>
                <w:i w:val="0"/>
                <w:iCs w:val="0"/>
                <w:color w:val="000000"/>
                <w:sz w:val="20"/>
                <w:szCs w:val="20"/>
                <w:u w:val="none"/>
              </w:rPr>
            </w:pPr>
            <w:ins w:id="17795" w:author="WPS_1675132163" w:date="2024-09-29T11:16:02Z">
              <w:r>
                <w:rPr>
                  <w:rFonts w:hint="eastAsia" w:ascii="宋体" w:hAnsi="宋体" w:eastAsia="宋体" w:cs="宋体"/>
                  <w:i w:val="0"/>
                  <w:iCs w:val="0"/>
                  <w:color w:val="000000"/>
                  <w:kern w:val="0"/>
                  <w:sz w:val="20"/>
                  <w:szCs w:val="20"/>
                  <w:u w:val="none"/>
                  <w:lang w:val="en-US" w:eastAsia="zh-CN" w:bidi="ar"/>
                </w:rPr>
                <w:t>新增安排基金预算支出</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796"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6B8B5602">
            <w:pPr>
              <w:keepNext w:val="0"/>
              <w:keepLines w:val="0"/>
              <w:widowControl/>
              <w:suppressLineNumbers w:val="0"/>
              <w:jc w:val="center"/>
              <w:textAlignment w:val="center"/>
              <w:rPr>
                <w:ins w:id="17797" w:author="WPS_1675132163" w:date="2024-09-29T11:16:02Z"/>
                <w:rFonts w:hint="eastAsia" w:ascii="宋体" w:hAnsi="宋体" w:eastAsia="宋体" w:cs="宋体"/>
                <w:i w:val="0"/>
                <w:iCs w:val="0"/>
                <w:color w:val="000000"/>
                <w:sz w:val="20"/>
                <w:szCs w:val="20"/>
                <w:u w:val="none"/>
              </w:rPr>
            </w:pPr>
            <w:ins w:id="17798" w:author="WPS_1675132163" w:date="2024-09-29T11:16:02Z">
              <w:r>
                <w:rPr>
                  <w:rFonts w:hint="eastAsia" w:ascii="宋体" w:hAnsi="宋体" w:eastAsia="宋体" w:cs="宋体"/>
                  <w:i w:val="0"/>
                  <w:iCs w:val="0"/>
                  <w:color w:val="000000"/>
                  <w:kern w:val="0"/>
                  <w:sz w:val="20"/>
                  <w:szCs w:val="20"/>
                  <w:u w:val="none"/>
                  <w:lang w:val="en-US" w:eastAsia="zh-CN" w:bidi="ar"/>
                </w:rPr>
                <w:t>117300</w:t>
              </w:r>
            </w:ins>
          </w:p>
        </w:tc>
        <w:tc>
          <w:tcPr>
            <w:tcW w:w="1020" w:type="dxa"/>
            <w:tcBorders>
              <w:top w:val="nil"/>
              <w:left w:val="nil"/>
              <w:bottom w:val="single" w:color="000000" w:sz="8" w:space="0"/>
              <w:right w:val="single" w:color="000000" w:sz="8" w:space="0"/>
            </w:tcBorders>
            <w:shd w:val="clear" w:color="auto" w:fill="auto"/>
            <w:noWrap/>
            <w:vAlign w:val="center"/>
            <w:tcPrChange w:id="17799" w:author="WPS_1675132163" w:date="2024-09-29T11:16:30Z">
              <w:tcPr>
                <w:tcW w:w="0" w:type="auto"/>
                <w:tcBorders>
                  <w:top w:val="nil"/>
                  <w:left w:val="nil"/>
                  <w:bottom w:val="single" w:color="000000" w:sz="8" w:space="0"/>
                  <w:right w:val="single" w:color="000000" w:sz="8" w:space="0"/>
                </w:tcBorders>
                <w:noWrap/>
                <w:vAlign w:val="center"/>
              </w:tcPr>
            </w:tcPrChange>
          </w:tcPr>
          <w:p w14:paraId="21A53D4F">
            <w:pPr>
              <w:jc w:val="right"/>
              <w:rPr>
                <w:ins w:id="17800" w:author="WPS_1675132163" w:date="2024-09-29T11:16:02Z"/>
                <w:rFonts w:hint="eastAsia" w:ascii="宋体" w:hAnsi="宋体" w:eastAsia="宋体" w:cs="宋体"/>
                <w:i w:val="0"/>
                <w:iCs w:val="0"/>
                <w:color w:val="000000"/>
                <w:sz w:val="20"/>
                <w:szCs w:val="20"/>
                <w:u w:val="none"/>
              </w:rPr>
            </w:pPr>
          </w:p>
        </w:tc>
      </w:tr>
      <w:tr w14:paraId="1DF89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02"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01" w:author="WPS_1675132163" w:date="2024-09-29T11:16:02Z"/>
          <w:trPrChange w:id="17802"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03"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79D4466B">
            <w:pPr>
              <w:keepNext w:val="0"/>
              <w:keepLines w:val="0"/>
              <w:widowControl/>
              <w:suppressLineNumbers w:val="0"/>
              <w:jc w:val="center"/>
              <w:textAlignment w:val="center"/>
              <w:rPr>
                <w:ins w:id="17804" w:author="WPS_1675132163" w:date="2024-09-29T11:16:02Z"/>
                <w:rFonts w:hint="eastAsia" w:ascii="宋体" w:hAnsi="宋体" w:eastAsia="宋体" w:cs="宋体"/>
                <w:i w:val="0"/>
                <w:iCs w:val="0"/>
                <w:color w:val="000000"/>
                <w:sz w:val="20"/>
                <w:szCs w:val="20"/>
                <w:u w:val="none"/>
              </w:rPr>
            </w:pPr>
            <w:ins w:id="17805" w:author="WPS_1675132163" w:date="2024-09-29T11:16:02Z">
              <w:r>
                <w:rPr>
                  <w:rFonts w:hint="eastAsia" w:ascii="宋体" w:hAnsi="宋体" w:eastAsia="宋体" w:cs="宋体"/>
                  <w:i w:val="0"/>
                  <w:iCs w:val="0"/>
                  <w:color w:val="000000"/>
                  <w:kern w:val="0"/>
                  <w:sz w:val="20"/>
                  <w:szCs w:val="20"/>
                  <w:u w:val="none"/>
                  <w:lang w:val="en-US" w:eastAsia="zh-CN" w:bidi="ar"/>
                </w:rPr>
                <w:t>1</w:t>
              </w:r>
            </w:ins>
          </w:p>
        </w:tc>
        <w:tc>
          <w:tcPr>
            <w:tcW w:w="4757" w:type="dxa"/>
            <w:tcBorders>
              <w:top w:val="nil"/>
              <w:left w:val="nil"/>
              <w:bottom w:val="single" w:color="000000" w:sz="8" w:space="0"/>
              <w:right w:val="single" w:color="000000" w:sz="8" w:space="0"/>
            </w:tcBorders>
            <w:shd w:val="clear" w:color="auto" w:fill="auto"/>
            <w:noWrap/>
            <w:vAlign w:val="center"/>
            <w:tcPrChange w:id="17806" w:author="WPS_1675132163" w:date="2024-09-29T11:16:30Z">
              <w:tcPr>
                <w:tcW w:w="5616" w:type="dxa"/>
                <w:tcBorders>
                  <w:top w:val="nil"/>
                  <w:left w:val="nil"/>
                  <w:bottom w:val="single" w:color="000000" w:sz="8" w:space="0"/>
                  <w:right w:val="single" w:color="000000" w:sz="8" w:space="0"/>
                </w:tcBorders>
                <w:noWrap/>
                <w:vAlign w:val="center"/>
              </w:tcPr>
            </w:tcPrChange>
          </w:tcPr>
          <w:p w14:paraId="43D30795">
            <w:pPr>
              <w:keepNext w:val="0"/>
              <w:keepLines w:val="0"/>
              <w:widowControl/>
              <w:suppressLineNumbers w:val="0"/>
              <w:jc w:val="left"/>
              <w:textAlignment w:val="center"/>
              <w:rPr>
                <w:ins w:id="17807" w:author="WPS_1675132163" w:date="2024-09-29T11:16:02Z"/>
                <w:rFonts w:hint="eastAsia" w:ascii="宋体" w:hAnsi="宋体" w:eastAsia="宋体" w:cs="宋体"/>
                <w:i w:val="0"/>
                <w:iCs w:val="0"/>
                <w:color w:val="000000"/>
                <w:sz w:val="20"/>
                <w:szCs w:val="20"/>
                <w:u w:val="none"/>
              </w:rPr>
            </w:pPr>
            <w:ins w:id="17808" w:author="WPS_1675132163" w:date="2024-09-29T11:16:02Z">
              <w:r>
                <w:rPr>
                  <w:rFonts w:hint="eastAsia" w:ascii="宋体" w:hAnsi="宋体" w:eastAsia="宋体" w:cs="宋体"/>
                  <w:i w:val="0"/>
                  <w:iCs w:val="0"/>
                  <w:color w:val="000000"/>
                  <w:kern w:val="0"/>
                  <w:sz w:val="20"/>
                  <w:szCs w:val="20"/>
                  <w:u w:val="none"/>
                  <w:lang w:val="en-US" w:eastAsia="zh-CN" w:bidi="ar"/>
                </w:rPr>
                <w:t>东安县中医医院康复楼和医技楼建设项目</w:t>
              </w:r>
            </w:ins>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809" w:author="WPS_1675132163" w:date="2024-09-29T11:16:30Z">
              <w:tcPr>
                <w:tcW w:w="2336" w:type="dxa"/>
                <w:tcBorders>
                  <w:top w:val="single" w:color="000000" w:sz="4" w:space="0"/>
                  <w:left w:val="single" w:color="000000" w:sz="4" w:space="0"/>
                  <w:bottom w:val="single" w:color="000000" w:sz="4" w:space="0"/>
                  <w:right w:val="single" w:color="000000" w:sz="4" w:space="0"/>
                </w:tcBorders>
                <w:noWrap/>
                <w:vAlign w:val="center"/>
              </w:tcPr>
            </w:tcPrChange>
          </w:tcPr>
          <w:p w14:paraId="1BBD945B">
            <w:pPr>
              <w:keepNext w:val="0"/>
              <w:keepLines w:val="0"/>
              <w:widowControl/>
              <w:suppressLineNumbers w:val="0"/>
              <w:jc w:val="center"/>
              <w:textAlignment w:val="center"/>
              <w:rPr>
                <w:ins w:id="17810" w:author="WPS_1675132163" w:date="2024-09-29T11:16:02Z"/>
                <w:rFonts w:hint="eastAsia" w:ascii="宋体" w:hAnsi="宋体" w:eastAsia="宋体" w:cs="宋体"/>
                <w:i w:val="0"/>
                <w:iCs w:val="0"/>
                <w:color w:val="000000"/>
                <w:sz w:val="20"/>
                <w:szCs w:val="20"/>
                <w:u w:val="none"/>
              </w:rPr>
            </w:pPr>
            <w:ins w:id="17811" w:author="WPS_1675132163" w:date="2024-09-29T11:16:02Z">
              <w:r>
                <w:rPr>
                  <w:rFonts w:hint="eastAsia" w:ascii="宋体" w:hAnsi="宋体" w:eastAsia="宋体" w:cs="宋体"/>
                  <w:i w:val="0"/>
                  <w:iCs w:val="0"/>
                  <w:color w:val="000000"/>
                  <w:kern w:val="0"/>
                  <w:sz w:val="20"/>
                  <w:szCs w:val="20"/>
                  <w:u w:val="none"/>
                  <w:lang w:val="en-US" w:eastAsia="zh-CN" w:bidi="ar"/>
                </w:rPr>
                <w:t>13000</w:t>
              </w:r>
            </w:ins>
          </w:p>
        </w:tc>
        <w:tc>
          <w:tcPr>
            <w:tcW w:w="1020" w:type="dxa"/>
            <w:tcBorders>
              <w:top w:val="nil"/>
              <w:left w:val="nil"/>
              <w:bottom w:val="single" w:color="000000" w:sz="8" w:space="0"/>
              <w:right w:val="single" w:color="000000" w:sz="8" w:space="0"/>
            </w:tcBorders>
            <w:shd w:val="clear" w:color="auto" w:fill="auto"/>
            <w:noWrap/>
            <w:vAlign w:val="center"/>
            <w:tcPrChange w:id="17812" w:author="WPS_1675132163" w:date="2024-09-29T11:16:30Z">
              <w:tcPr>
                <w:tcW w:w="0" w:type="auto"/>
                <w:tcBorders>
                  <w:top w:val="nil"/>
                  <w:left w:val="nil"/>
                  <w:bottom w:val="single" w:color="000000" w:sz="8" w:space="0"/>
                  <w:right w:val="single" w:color="000000" w:sz="8" w:space="0"/>
                </w:tcBorders>
                <w:noWrap/>
                <w:vAlign w:val="center"/>
              </w:tcPr>
            </w:tcPrChange>
          </w:tcPr>
          <w:p w14:paraId="719E149E">
            <w:pPr>
              <w:jc w:val="right"/>
              <w:rPr>
                <w:ins w:id="17813" w:author="WPS_1675132163" w:date="2024-09-29T11:16:02Z"/>
                <w:rFonts w:hint="eastAsia" w:ascii="宋体" w:hAnsi="宋体" w:eastAsia="宋体" w:cs="宋体"/>
                <w:i w:val="0"/>
                <w:iCs w:val="0"/>
                <w:color w:val="000000"/>
                <w:sz w:val="20"/>
                <w:szCs w:val="20"/>
                <w:u w:val="none"/>
              </w:rPr>
            </w:pPr>
          </w:p>
        </w:tc>
      </w:tr>
      <w:tr w14:paraId="72AEE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15"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14" w:author="WPS_1675132163" w:date="2024-09-29T11:16:02Z"/>
          <w:trPrChange w:id="17815"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16"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27C838B7">
            <w:pPr>
              <w:keepNext w:val="0"/>
              <w:keepLines w:val="0"/>
              <w:widowControl/>
              <w:suppressLineNumbers w:val="0"/>
              <w:jc w:val="center"/>
              <w:textAlignment w:val="center"/>
              <w:rPr>
                <w:ins w:id="17817" w:author="WPS_1675132163" w:date="2024-09-29T11:16:02Z"/>
                <w:rFonts w:hint="eastAsia" w:ascii="宋体" w:hAnsi="宋体" w:eastAsia="宋体" w:cs="宋体"/>
                <w:i w:val="0"/>
                <w:iCs w:val="0"/>
                <w:color w:val="000000"/>
                <w:sz w:val="20"/>
                <w:szCs w:val="20"/>
                <w:u w:val="none"/>
              </w:rPr>
            </w:pPr>
            <w:ins w:id="17818" w:author="WPS_1675132163" w:date="2024-09-29T11:16:02Z">
              <w:r>
                <w:rPr>
                  <w:rFonts w:hint="eastAsia" w:ascii="宋体" w:hAnsi="宋体" w:eastAsia="宋体" w:cs="宋体"/>
                  <w:i w:val="0"/>
                  <w:iCs w:val="0"/>
                  <w:color w:val="000000"/>
                  <w:kern w:val="0"/>
                  <w:sz w:val="20"/>
                  <w:szCs w:val="20"/>
                  <w:u w:val="none"/>
                  <w:lang w:val="en-US" w:eastAsia="zh-CN" w:bidi="ar"/>
                </w:rPr>
                <w:t>2</w:t>
              </w:r>
            </w:ins>
          </w:p>
        </w:tc>
        <w:tc>
          <w:tcPr>
            <w:tcW w:w="4757" w:type="dxa"/>
            <w:tcBorders>
              <w:top w:val="nil"/>
              <w:left w:val="nil"/>
              <w:bottom w:val="single" w:color="000000" w:sz="8" w:space="0"/>
              <w:right w:val="single" w:color="000000" w:sz="8" w:space="0"/>
            </w:tcBorders>
            <w:shd w:val="clear" w:color="auto" w:fill="auto"/>
            <w:noWrap/>
            <w:vAlign w:val="center"/>
            <w:tcPrChange w:id="17819" w:author="WPS_1675132163" w:date="2024-09-29T11:16:30Z">
              <w:tcPr>
                <w:tcW w:w="5616" w:type="dxa"/>
                <w:tcBorders>
                  <w:top w:val="nil"/>
                  <w:left w:val="nil"/>
                  <w:bottom w:val="single" w:color="000000" w:sz="8" w:space="0"/>
                  <w:right w:val="single" w:color="000000" w:sz="8" w:space="0"/>
                </w:tcBorders>
                <w:noWrap/>
                <w:vAlign w:val="center"/>
              </w:tcPr>
            </w:tcPrChange>
          </w:tcPr>
          <w:p w14:paraId="39A38C5B">
            <w:pPr>
              <w:keepNext w:val="0"/>
              <w:keepLines w:val="0"/>
              <w:widowControl/>
              <w:suppressLineNumbers w:val="0"/>
              <w:jc w:val="left"/>
              <w:textAlignment w:val="center"/>
              <w:rPr>
                <w:ins w:id="17820" w:author="WPS_1675132163" w:date="2024-09-29T11:16:02Z"/>
                <w:rFonts w:hint="eastAsia" w:ascii="宋体" w:hAnsi="宋体" w:eastAsia="宋体" w:cs="宋体"/>
                <w:i w:val="0"/>
                <w:iCs w:val="0"/>
                <w:color w:val="000000"/>
                <w:sz w:val="20"/>
                <w:szCs w:val="20"/>
                <w:u w:val="none"/>
              </w:rPr>
            </w:pPr>
            <w:ins w:id="17821" w:author="WPS_1675132163" w:date="2024-09-29T11:16:02Z">
              <w:r>
                <w:rPr>
                  <w:rFonts w:hint="eastAsia" w:ascii="宋体" w:hAnsi="宋体" w:eastAsia="宋体" w:cs="宋体"/>
                  <w:i w:val="0"/>
                  <w:iCs w:val="0"/>
                  <w:color w:val="000000"/>
                  <w:kern w:val="0"/>
                  <w:sz w:val="20"/>
                  <w:szCs w:val="20"/>
                  <w:u w:val="none"/>
                  <w:lang w:val="en-US" w:eastAsia="zh-CN" w:bidi="ar"/>
                </w:rPr>
                <w:t>国能永州电厂热能综合利用产业园项目</w:t>
              </w:r>
            </w:ins>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7822" w:author="WPS_1675132163" w:date="2024-09-29T11:16:30Z">
              <w:tcPr>
                <w:tcW w:w="2336" w:type="dxa"/>
                <w:tcBorders>
                  <w:top w:val="single" w:color="000000" w:sz="4" w:space="0"/>
                  <w:left w:val="single" w:color="000000" w:sz="4" w:space="0"/>
                  <w:bottom w:val="single" w:color="000000" w:sz="4" w:space="0"/>
                  <w:right w:val="single" w:color="000000" w:sz="4" w:space="0"/>
                </w:tcBorders>
                <w:noWrap/>
                <w:vAlign w:val="center"/>
              </w:tcPr>
            </w:tcPrChange>
          </w:tcPr>
          <w:p w14:paraId="69088A06">
            <w:pPr>
              <w:keepNext w:val="0"/>
              <w:keepLines w:val="0"/>
              <w:widowControl/>
              <w:suppressLineNumbers w:val="0"/>
              <w:jc w:val="center"/>
              <w:textAlignment w:val="center"/>
              <w:rPr>
                <w:ins w:id="17823" w:author="WPS_1675132163" w:date="2024-09-29T11:16:02Z"/>
                <w:rFonts w:hint="eastAsia" w:ascii="宋体" w:hAnsi="宋体" w:eastAsia="宋体" w:cs="宋体"/>
                <w:i w:val="0"/>
                <w:iCs w:val="0"/>
                <w:color w:val="000000"/>
                <w:sz w:val="20"/>
                <w:szCs w:val="20"/>
                <w:u w:val="none"/>
              </w:rPr>
            </w:pPr>
            <w:ins w:id="17824" w:author="WPS_1675132163" w:date="2024-09-29T11:16:02Z">
              <w:r>
                <w:rPr>
                  <w:rFonts w:hint="eastAsia" w:ascii="宋体" w:hAnsi="宋体" w:eastAsia="宋体" w:cs="宋体"/>
                  <w:i w:val="0"/>
                  <w:iCs w:val="0"/>
                  <w:color w:val="000000"/>
                  <w:kern w:val="0"/>
                  <w:sz w:val="20"/>
                  <w:szCs w:val="20"/>
                  <w:u w:val="none"/>
                  <w:lang w:val="en-US" w:eastAsia="zh-CN" w:bidi="ar"/>
                </w:rPr>
                <w:t>15400</w:t>
              </w:r>
            </w:ins>
          </w:p>
        </w:tc>
        <w:tc>
          <w:tcPr>
            <w:tcW w:w="1020" w:type="dxa"/>
            <w:tcBorders>
              <w:top w:val="nil"/>
              <w:left w:val="nil"/>
              <w:bottom w:val="single" w:color="000000" w:sz="8" w:space="0"/>
              <w:right w:val="single" w:color="000000" w:sz="8" w:space="0"/>
            </w:tcBorders>
            <w:shd w:val="clear" w:color="auto" w:fill="auto"/>
            <w:noWrap/>
            <w:vAlign w:val="center"/>
            <w:tcPrChange w:id="17825" w:author="WPS_1675132163" w:date="2024-09-29T11:16:30Z">
              <w:tcPr>
                <w:tcW w:w="0" w:type="auto"/>
                <w:tcBorders>
                  <w:top w:val="nil"/>
                  <w:left w:val="nil"/>
                  <w:bottom w:val="single" w:color="000000" w:sz="8" w:space="0"/>
                  <w:right w:val="single" w:color="000000" w:sz="8" w:space="0"/>
                </w:tcBorders>
                <w:noWrap/>
                <w:vAlign w:val="center"/>
              </w:tcPr>
            </w:tcPrChange>
          </w:tcPr>
          <w:p w14:paraId="2E58C572">
            <w:pPr>
              <w:jc w:val="right"/>
              <w:rPr>
                <w:ins w:id="17826" w:author="WPS_1675132163" w:date="2024-09-29T11:16:02Z"/>
                <w:rFonts w:hint="eastAsia" w:ascii="宋体" w:hAnsi="宋体" w:eastAsia="宋体" w:cs="宋体"/>
                <w:i w:val="0"/>
                <w:iCs w:val="0"/>
                <w:color w:val="000000"/>
                <w:sz w:val="20"/>
                <w:szCs w:val="20"/>
                <w:u w:val="none"/>
              </w:rPr>
            </w:pPr>
          </w:p>
        </w:tc>
      </w:tr>
      <w:tr w14:paraId="2EDF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28"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27" w:author="WPS_1675132163" w:date="2024-09-29T11:16:02Z"/>
          <w:trPrChange w:id="17828"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29"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2D9D5F16">
            <w:pPr>
              <w:jc w:val="center"/>
              <w:rPr>
                <w:ins w:id="17830" w:author="WPS_1675132163" w:date="2024-09-29T11:16:02Z"/>
                <w:rFonts w:hint="eastAsia" w:ascii="宋体" w:hAnsi="宋体" w:eastAsia="宋体" w:cs="宋体"/>
                <w:i w:val="0"/>
                <w:iCs w:val="0"/>
                <w:color w:val="000000"/>
                <w:sz w:val="20"/>
                <w:szCs w:val="20"/>
                <w:u w:val="none"/>
                <w:lang w:val="en-US" w:eastAsia="zh-CN"/>
              </w:rPr>
            </w:pPr>
            <w:ins w:id="17831" w:author="WPS_1675132163" w:date="2024-09-29T11:16:43Z">
              <w:r>
                <w:rPr>
                  <w:rFonts w:hint="eastAsia" w:ascii="宋体" w:hAnsi="宋体" w:eastAsia="宋体" w:cs="宋体"/>
                  <w:i w:val="0"/>
                  <w:iCs w:val="0"/>
                  <w:color w:val="000000"/>
                  <w:sz w:val="20"/>
                  <w:szCs w:val="20"/>
                  <w:u w:val="none"/>
                  <w:lang w:val="en-US" w:eastAsia="zh-CN"/>
                </w:rPr>
                <w:t>3</w:t>
              </w:r>
            </w:ins>
          </w:p>
        </w:tc>
        <w:tc>
          <w:tcPr>
            <w:tcW w:w="4757" w:type="dxa"/>
            <w:tcBorders>
              <w:top w:val="nil"/>
              <w:left w:val="nil"/>
              <w:bottom w:val="single" w:color="000000" w:sz="8" w:space="0"/>
              <w:right w:val="single" w:color="000000" w:sz="8" w:space="0"/>
            </w:tcBorders>
            <w:shd w:val="clear" w:color="auto" w:fill="auto"/>
            <w:noWrap/>
            <w:vAlign w:val="center"/>
            <w:tcPrChange w:id="17832" w:author="WPS_1675132163" w:date="2024-09-29T11:16:30Z">
              <w:tcPr>
                <w:tcW w:w="5616" w:type="dxa"/>
                <w:tcBorders>
                  <w:top w:val="nil"/>
                  <w:left w:val="nil"/>
                  <w:bottom w:val="single" w:color="000000" w:sz="8" w:space="0"/>
                  <w:right w:val="single" w:color="000000" w:sz="8" w:space="0"/>
                </w:tcBorders>
                <w:noWrap/>
                <w:vAlign w:val="center"/>
              </w:tcPr>
            </w:tcPrChange>
          </w:tcPr>
          <w:p w14:paraId="06A90825">
            <w:pPr>
              <w:keepNext w:val="0"/>
              <w:keepLines w:val="0"/>
              <w:widowControl/>
              <w:suppressLineNumbers w:val="0"/>
              <w:jc w:val="left"/>
              <w:textAlignment w:val="center"/>
              <w:rPr>
                <w:ins w:id="17833" w:author="WPS_1675132163" w:date="2024-09-29T11:16:02Z"/>
                <w:rFonts w:hint="eastAsia" w:ascii="宋体" w:hAnsi="宋体" w:eastAsia="宋体" w:cs="宋体"/>
                <w:i w:val="0"/>
                <w:iCs w:val="0"/>
                <w:color w:val="000000"/>
                <w:sz w:val="20"/>
                <w:szCs w:val="20"/>
                <w:u w:val="none"/>
              </w:rPr>
            </w:pPr>
            <w:ins w:id="17834" w:author="WPS_1675132163" w:date="2024-09-29T11:16:02Z">
              <w:r>
                <w:rPr>
                  <w:rFonts w:hint="eastAsia" w:ascii="宋体" w:hAnsi="宋体" w:eastAsia="宋体" w:cs="宋体"/>
                  <w:i w:val="0"/>
                  <w:iCs w:val="0"/>
                  <w:color w:val="000000"/>
                  <w:kern w:val="0"/>
                  <w:sz w:val="20"/>
                  <w:szCs w:val="20"/>
                  <w:u w:val="none"/>
                  <w:lang w:val="en-US" w:eastAsia="zh-CN" w:bidi="ar"/>
                </w:rPr>
                <w:t>东安县妇幼保健计划生育服务中心妇女儿童健康中心建设项目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835"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5B8FE805">
            <w:pPr>
              <w:keepNext w:val="0"/>
              <w:keepLines w:val="0"/>
              <w:widowControl/>
              <w:suppressLineNumbers w:val="0"/>
              <w:jc w:val="center"/>
              <w:textAlignment w:val="center"/>
              <w:rPr>
                <w:ins w:id="17836" w:author="WPS_1675132163" w:date="2024-09-29T11:16:02Z"/>
                <w:rFonts w:hint="eastAsia" w:ascii="宋体" w:hAnsi="宋体" w:eastAsia="宋体" w:cs="宋体"/>
                <w:i w:val="0"/>
                <w:iCs w:val="0"/>
                <w:color w:val="000000"/>
                <w:sz w:val="20"/>
                <w:szCs w:val="20"/>
                <w:u w:val="none"/>
              </w:rPr>
            </w:pPr>
            <w:ins w:id="17837" w:author="WPS_1675132163" w:date="2024-09-29T11:16:02Z">
              <w:r>
                <w:rPr>
                  <w:rFonts w:hint="eastAsia" w:ascii="宋体" w:hAnsi="宋体" w:eastAsia="宋体" w:cs="宋体"/>
                  <w:i w:val="0"/>
                  <w:iCs w:val="0"/>
                  <w:color w:val="000000"/>
                  <w:kern w:val="0"/>
                  <w:sz w:val="20"/>
                  <w:szCs w:val="20"/>
                  <w:u w:val="none"/>
                  <w:lang w:val="en-US" w:eastAsia="zh-CN" w:bidi="ar"/>
                </w:rPr>
                <w:t>8100</w:t>
              </w:r>
            </w:ins>
          </w:p>
        </w:tc>
        <w:tc>
          <w:tcPr>
            <w:tcW w:w="1020" w:type="dxa"/>
            <w:tcBorders>
              <w:top w:val="nil"/>
              <w:left w:val="nil"/>
              <w:bottom w:val="single" w:color="000000" w:sz="8" w:space="0"/>
              <w:right w:val="single" w:color="000000" w:sz="8" w:space="0"/>
            </w:tcBorders>
            <w:shd w:val="clear" w:color="auto" w:fill="auto"/>
            <w:noWrap/>
            <w:vAlign w:val="center"/>
            <w:tcPrChange w:id="17838" w:author="WPS_1675132163" w:date="2024-09-29T11:16:30Z">
              <w:tcPr>
                <w:tcW w:w="0" w:type="auto"/>
                <w:tcBorders>
                  <w:top w:val="nil"/>
                  <w:left w:val="nil"/>
                  <w:bottom w:val="single" w:color="000000" w:sz="8" w:space="0"/>
                  <w:right w:val="single" w:color="000000" w:sz="8" w:space="0"/>
                </w:tcBorders>
                <w:noWrap/>
                <w:vAlign w:val="center"/>
              </w:tcPr>
            </w:tcPrChange>
          </w:tcPr>
          <w:p w14:paraId="2FE222CE">
            <w:pPr>
              <w:jc w:val="left"/>
              <w:rPr>
                <w:ins w:id="17839" w:author="WPS_1675132163" w:date="2024-09-29T11:16:02Z"/>
                <w:rFonts w:hint="eastAsia" w:ascii="宋体" w:hAnsi="宋体" w:eastAsia="宋体" w:cs="宋体"/>
                <w:i w:val="0"/>
                <w:iCs w:val="0"/>
                <w:color w:val="000000"/>
                <w:sz w:val="20"/>
                <w:szCs w:val="20"/>
                <w:u w:val="none"/>
              </w:rPr>
            </w:pPr>
          </w:p>
        </w:tc>
      </w:tr>
      <w:tr w14:paraId="2D0F5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41"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40" w:author="WPS_1675132163" w:date="2024-09-29T11:16:02Z"/>
          <w:trPrChange w:id="17841"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42"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6ACB53F6">
            <w:pPr>
              <w:jc w:val="center"/>
              <w:rPr>
                <w:ins w:id="17843" w:author="WPS_1675132163" w:date="2024-09-29T11:16:02Z"/>
                <w:rFonts w:hint="eastAsia" w:ascii="宋体" w:hAnsi="宋体" w:eastAsia="宋体" w:cs="宋体"/>
                <w:i w:val="0"/>
                <w:iCs w:val="0"/>
                <w:color w:val="000000"/>
                <w:sz w:val="20"/>
                <w:szCs w:val="20"/>
                <w:u w:val="none"/>
                <w:lang w:val="en-US" w:eastAsia="zh-CN"/>
              </w:rPr>
            </w:pPr>
            <w:ins w:id="17844" w:author="WPS_1675132163" w:date="2024-09-29T11:16:48Z">
              <w:r>
                <w:rPr>
                  <w:rFonts w:hint="eastAsia" w:ascii="宋体" w:hAnsi="宋体" w:eastAsia="宋体" w:cs="宋体"/>
                  <w:i w:val="0"/>
                  <w:iCs w:val="0"/>
                  <w:color w:val="000000"/>
                  <w:sz w:val="20"/>
                  <w:szCs w:val="20"/>
                  <w:u w:val="none"/>
                  <w:lang w:val="en-US" w:eastAsia="zh-CN"/>
                </w:rPr>
                <w:t>4</w:t>
              </w:r>
            </w:ins>
          </w:p>
        </w:tc>
        <w:tc>
          <w:tcPr>
            <w:tcW w:w="4757" w:type="dxa"/>
            <w:tcBorders>
              <w:top w:val="nil"/>
              <w:left w:val="nil"/>
              <w:bottom w:val="single" w:color="000000" w:sz="8" w:space="0"/>
              <w:right w:val="single" w:color="000000" w:sz="8" w:space="0"/>
            </w:tcBorders>
            <w:shd w:val="clear" w:color="auto" w:fill="auto"/>
            <w:noWrap/>
            <w:vAlign w:val="center"/>
            <w:tcPrChange w:id="17845" w:author="WPS_1675132163" w:date="2024-09-29T11:16:30Z">
              <w:tcPr>
                <w:tcW w:w="5616" w:type="dxa"/>
                <w:tcBorders>
                  <w:top w:val="nil"/>
                  <w:left w:val="nil"/>
                  <w:bottom w:val="single" w:color="000000" w:sz="8" w:space="0"/>
                  <w:right w:val="single" w:color="000000" w:sz="8" w:space="0"/>
                </w:tcBorders>
                <w:noWrap/>
                <w:vAlign w:val="center"/>
              </w:tcPr>
            </w:tcPrChange>
          </w:tcPr>
          <w:p w14:paraId="14F5F03B">
            <w:pPr>
              <w:keepNext w:val="0"/>
              <w:keepLines w:val="0"/>
              <w:widowControl/>
              <w:suppressLineNumbers w:val="0"/>
              <w:jc w:val="left"/>
              <w:textAlignment w:val="center"/>
              <w:rPr>
                <w:ins w:id="17846" w:author="WPS_1675132163" w:date="2024-09-29T11:16:02Z"/>
                <w:rFonts w:hint="eastAsia" w:ascii="宋体" w:hAnsi="宋体" w:eastAsia="宋体" w:cs="宋体"/>
                <w:i w:val="0"/>
                <w:iCs w:val="0"/>
                <w:color w:val="000000"/>
                <w:sz w:val="20"/>
                <w:szCs w:val="20"/>
                <w:u w:val="none"/>
              </w:rPr>
            </w:pPr>
            <w:ins w:id="17847" w:author="WPS_1675132163" w:date="2024-09-29T11:16:02Z">
              <w:r>
                <w:rPr>
                  <w:rFonts w:hint="eastAsia" w:ascii="宋体" w:hAnsi="宋体" w:eastAsia="宋体" w:cs="宋体"/>
                  <w:i w:val="0"/>
                  <w:iCs w:val="0"/>
                  <w:color w:val="000000"/>
                  <w:kern w:val="0"/>
                  <w:sz w:val="20"/>
                  <w:szCs w:val="20"/>
                  <w:u w:val="none"/>
                  <w:lang w:val="en-US" w:eastAsia="zh-CN" w:bidi="ar"/>
                </w:rPr>
                <w:t>东安县职业中专学校新校区建设项目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848"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109A84C4">
            <w:pPr>
              <w:keepNext w:val="0"/>
              <w:keepLines w:val="0"/>
              <w:widowControl/>
              <w:suppressLineNumbers w:val="0"/>
              <w:jc w:val="center"/>
              <w:textAlignment w:val="center"/>
              <w:rPr>
                <w:ins w:id="17849" w:author="WPS_1675132163" w:date="2024-09-29T11:16:02Z"/>
                <w:rFonts w:hint="eastAsia" w:ascii="宋体" w:hAnsi="宋体" w:eastAsia="宋体" w:cs="宋体"/>
                <w:i w:val="0"/>
                <w:iCs w:val="0"/>
                <w:color w:val="000000"/>
                <w:sz w:val="20"/>
                <w:szCs w:val="20"/>
                <w:u w:val="none"/>
              </w:rPr>
            </w:pPr>
            <w:ins w:id="17850" w:author="WPS_1675132163" w:date="2024-09-29T11:16:02Z">
              <w:r>
                <w:rPr>
                  <w:rFonts w:hint="eastAsia" w:ascii="宋体" w:hAnsi="宋体" w:eastAsia="宋体" w:cs="宋体"/>
                  <w:i w:val="0"/>
                  <w:iCs w:val="0"/>
                  <w:color w:val="000000"/>
                  <w:kern w:val="0"/>
                  <w:sz w:val="20"/>
                  <w:szCs w:val="20"/>
                  <w:u w:val="none"/>
                  <w:lang w:val="en-US" w:eastAsia="zh-CN" w:bidi="ar"/>
                </w:rPr>
                <w:t>20000</w:t>
              </w:r>
            </w:ins>
          </w:p>
        </w:tc>
        <w:tc>
          <w:tcPr>
            <w:tcW w:w="1020" w:type="dxa"/>
            <w:tcBorders>
              <w:top w:val="nil"/>
              <w:left w:val="nil"/>
              <w:bottom w:val="single" w:color="000000" w:sz="8" w:space="0"/>
              <w:right w:val="single" w:color="000000" w:sz="8" w:space="0"/>
            </w:tcBorders>
            <w:shd w:val="clear" w:color="auto" w:fill="auto"/>
            <w:noWrap/>
            <w:vAlign w:val="center"/>
            <w:tcPrChange w:id="17851" w:author="WPS_1675132163" w:date="2024-09-29T11:16:30Z">
              <w:tcPr>
                <w:tcW w:w="0" w:type="auto"/>
                <w:tcBorders>
                  <w:top w:val="nil"/>
                  <w:left w:val="nil"/>
                  <w:bottom w:val="single" w:color="000000" w:sz="8" w:space="0"/>
                  <w:right w:val="single" w:color="000000" w:sz="8" w:space="0"/>
                </w:tcBorders>
                <w:noWrap/>
                <w:vAlign w:val="center"/>
              </w:tcPr>
            </w:tcPrChange>
          </w:tcPr>
          <w:p w14:paraId="09F93FA0">
            <w:pPr>
              <w:jc w:val="left"/>
              <w:rPr>
                <w:ins w:id="17852" w:author="WPS_1675132163" w:date="2024-09-29T11:16:02Z"/>
                <w:rFonts w:hint="eastAsia" w:ascii="宋体" w:hAnsi="宋体" w:eastAsia="宋体" w:cs="宋体"/>
                <w:i w:val="0"/>
                <w:iCs w:val="0"/>
                <w:color w:val="000000"/>
                <w:sz w:val="20"/>
                <w:szCs w:val="20"/>
                <w:u w:val="none"/>
              </w:rPr>
            </w:pPr>
          </w:p>
        </w:tc>
      </w:tr>
      <w:tr w14:paraId="474F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54"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53" w:author="WPS_1675132163" w:date="2024-09-29T11:16:02Z"/>
          <w:trPrChange w:id="17854"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55"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7E492FA1">
            <w:pPr>
              <w:jc w:val="center"/>
              <w:rPr>
                <w:ins w:id="17856" w:author="WPS_1675132163" w:date="2024-09-29T11:16:02Z"/>
                <w:rFonts w:hint="eastAsia" w:ascii="宋体" w:hAnsi="宋体" w:eastAsia="宋体" w:cs="宋体"/>
                <w:i w:val="0"/>
                <w:iCs w:val="0"/>
                <w:color w:val="000000"/>
                <w:sz w:val="20"/>
                <w:szCs w:val="20"/>
                <w:u w:val="none"/>
                <w:lang w:val="en-US" w:eastAsia="zh-CN"/>
              </w:rPr>
            </w:pPr>
            <w:ins w:id="17857" w:author="WPS_1675132163" w:date="2024-09-29T11:16:49Z">
              <w:r>
                <w:rPr>
                  <w:rFonts w:hint="eastAsia" w:ascii="宋体" w:hAnsi="宋体" w:eastAsia="宋体" w:cs="宋体"/>
                  <w:i w:val="0"/>
                  <w:iCs w:val="0"/>
                  <w:color w:val="000000"/>
                  <w:sz w:val="20"/>
                  <w:szCs w:val="20"/>
                  <w:u w:val="none"/>
                  <w:lang w:val="en-US" w:eastAsia="zh-CN"/>
                </w:rPr>
                <w:t>5</w:t>
              </w:r>
            </w:ins>
          </w:p>
        </w:tc>
        <w:tc>
          <w:tcPr>
            <w:tcW w:w="4757" w:type="dxa"/>
            <w:tcBorders>
              <w:top w:val="nil"/>
              <w:left w:val="nil"/>
              <w:bottom w:val="single" w:color="000000" w:sz="8" w:space="0"/>
              <w:right w:val="single" w:color="000000" w:sz="8" w:space="0"/>
            </w:tcBorders>
            <w:shd w:val="clear" w:color="auto" w:fill="auto"/>
            <w:noWrap/>
            <w:vAlign w:val="center"/>
            <w:tcPrChange w:id="17858" w:author="WPS_1675132163" w:date="2024-09-29T11:16:30Z">
              <w:tcPr>
                <w:tcW w:w="5616" w:type="dxa"/>
                <w:tcBorders>
                  <w:top w:val="nil"/>
                  <w:left w:val="nil"/>
                  <w:bottom w:val="single" w:color="000000" w:sz="8" w:space="0"/>
                  <w:right w:val="single" w:color="000000" w:sz="8" w:space="0"/>
                </w:tcBorders>
                <w:noWrap/>
                <w:vAlign w:val="center"/>
              </w:tcPr>
            </w:tcPrChange>
          </w:tcPr>
          <w:p w14:paraId="2C5746F4">
            <w:pPr>
              <w:keepNext w:val="0"/>
              <w:keepLines w:val="0"/>
              <w:widowControl/>
              <w:suppressLineNumbers w:val="0"/>
              <w:jc w:val="left"/>
              <w:textAlignment w:val="center"/>
              <w:rPr>
                <w:ins w:id="17859" w:author="WPS_1675132163" w:date="2024-09-29T11:16:02Z"/>
                <w:rFonts w:hint="eastAsia" w:ascii="宋体" w:hAnsi="宋体" w:eastAsia="宋体" w:cs="宋体"/>
                <w:i w:val="0"/>
                <w:iCs w:val="0"/>
                <w:color w:val="000000"/>
                <w:sz w:val="20"/>
                <w:szCs w:val="20"/>
                <w:u w:val="none"/>
              </w:rPr>
            </w:pPr>
            <w:ins w:id="17860" w:author="WPS_1675132163" w:date="2024-09-29T11:16:02Z">
              <w:r>
                <w:rPr>
                  <w:rFonts w:hint="eastAsia" w:ascii="宋体" w:hAnsi="宋体" w:eastAsia="宋体" w:cs="宋体"/>
                  <w:i w:val="0"/>
                  <w:iCs w:val="0"/>
                  <w:color w:val="000000"/>
                  <w:kern w:val="0"/>
                  <w:sz w:val="20"/>
                  <w:szCs w:val="20"/>
                  <w:u w:val="none"/>
                  <w:lang w:val="en-US" w:eastAsia="zh-CN" w:bidi="ar"/>
                </w:rPr>
                <w:t>东安县粮食储备和应急配送中心建设项目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861"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6A15B444">
            <w:pPr>
              <w:keepNext w:val="0"/>
              <w:keepLines w:val="0"/>
              <w:widowControl/>
              <w:suppressLineNumbers w:val="0"/>
              <w:jc w:val="center"/>
              <w:textAlignment w:val="center"/>
              <w:rPr>
                <w:ins w:id="17862" w:author="WPS_1675132163" w:date="2024-09-29T11:16:02Z"/>
                <w:rFonts w:hint="eastAsia" w:ascii="宋体" w:hAnsi="宋体" w:eastAsia="宋体" w:cs="宋体"/>
                <w:i w:val="0"/>
                <w:iCs w:val="0"/>
                <w:color w:val="000000"/>
                <w:sz w:val="20"/>
                <w:szCs w:val="20"/>
                <w:u w:val="none"/>
              </w:rPr>
            </w:pPr>
            <w:ins w:id="17863" w:author="WPS_1675132163" w:date="2024-09-29T11:16:02Z">
              <w:r>
                <w:rPr>
                  <w:rFonts w:hint="eastAsia" w:ascii="宋体" w:hAnsi="宋体" w:eastAsia="宋体" w:cs="宋体"/>
                  <w:i w:val="0"/>
                  <w:iCs w:val="0"/>
                  <w:color w:val="000000"/>
                  <w:kern w:val="0"/>
                  <w:sz w:val="20"/>
                  <w:szCs w:val="20"/>
                  <w:u w:val="none"/>
                  <w:lang w:val="en-US" w:eastAsia="zh-CN" w:bidi="ar"/>
                </w:rPr>
                <w:t>2800</w:t>
              </w:r>
            </w:ins>
          </w:p>
        </w:tc>
        <w:tc>
          <w:tcPr>
            <w:tcW w:w="1020" w:type="dxa"/>
            <w:tcBorders>
              <w:top w:val="nil"/>
              <w:left w:val="nil"/>
              <w:bottom w:val="single" w:color="000000" w:sz="8" w:space="0"/>
              <w:right w:val="single" w:color="000000" w:sz="8" w:space="0"/>
            </w:tcBorders>
            <w:shd w:val="clear" w:color="auto" w:fill="auto"/>
            <w:noWrap/>
            <w:vAlign w:val="center"/>
            <w:tcPrChange w:id="17864" w:author="WPS_1675132163" w:date="2024-09-29T11:16:30Z">
              <w:tcPr>
                <w:tcW w:w="0" w:type="auto"/>
                <w:tcBorders>
                  <w:top w:val="nil"/>
                  <w:left w:val="nil"/>
                  <w:bottom w:val="single" w:color="000000" w:sz="8" w:space="0"/>
                  <w:right w:val="single" w:color="000000" w:sz="8" w:space="0"/>
                </w:tcBorders>
                <w:noWrap/>
                <w:vAlign w:val="center"/>
              </w:tcPr>
            </w:tcPrChange>
          </w:tcPr>
          <w:p w14:paraId="04B692A4">
            <w:pPr>
              <w:jc w:val="left"/>
              <w:rPr>
                <w:ins w:id="17865" w:author="WPS_1675132163" w:date="2024-09-29T11:16:02Z"/>
                <w:rFonts w:hint="eastAsia" w:ascii="宋体" w:hAnsi="宋体" w:eastAsia="宋体" w:cs="宋体"/>
                <w:i w:val="0"/>
                <w:iCs w:val="0"/>
                <w:color w:val="000000"/>
                <w:sz w:val="20"/>
                <w:szCs w:val="20"/>
                <w:u w:val="none"/>
              </w:rPr>
            </w:pPr>
          </w:p>
        </w:tc>
      </w:tr>
      <w:tr w14:paraId="6F44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67"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66" w:author="WPS_1675132163" w:date="2024-09-29T11:16:02Z"/>
          <w:trPrChange w:id="17867"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68"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3D9CCF29">
            <w:pPr>
              <w:jc w:val="center"/>
              <w:rPr>
                <w:ins w:id="17869" w:author="WPS_1675132163" w:date="2024-09-29T11:16:02Z"/>
                <w:rFonts w:hint="eastAsia" w:ascii="宋体" w:hAnsi="宋体" w:eastAsia="宋体" w:cs="宋体"/>
                <w:i w:val="0"/>
                <w:iCs w:val="0"/>
                <w:color w:val="000000"/>
                <w:sz w:val="20"/>
                <w:szCs w:val="20"/>
                <w:u w:val="none"/>
                <w:lang w:val="en-US" w:eastAsia="zh-CN"/>
              </w:rPr>
            </w:pPr>
            <w:ins w:id="17870" w:author="WPS_1675132163" w:date="2024-09-29T11:16:51Z">
              <w:r>
                <w:rPr>
                  <w:rFonts w:hint="eastAsia" w:ascii="宋体" w:hAnsi="宋体" w:eastAsia="宋体" w:cs="宋体"/>
                  <w:i w:val="0"/>
                  <w:iCs w:val="0"/>
                  <w:color w:val="000000"/>
                  <w:sz w:val="20"/>
                  <w:szCs w:val="20"/>
                  <w:u w:val="none"/>
                  <w:lang w:val="en-US" w:eastAsia="zh-CN"/>
                </w:rPr>
                <w:t>6</w:t>
              </w:r>
            </w:ins>
          </w:p>
        </w:tc>
        <w:tc>
          <w:tcPr>
            <w:tcW w:w="4757" w:type="dxa"/>
            <w:tcBorders>
              <w:top w:val="nil"/>
              <w:left w:val="nil"/>
              <w:bottom w:val="single" w:color="000000" w:sz="8" w:space="0"/>
              <w:right w:val="single" w:color="000000" w:sz="8" w:space="0"/>
            </w:tcBorders>
            <w:shd w:val="clear" w:color="auto" w:fill="auto"/>
            <w:noWrap/>
            <w:vAlign w:val="center"/>
            <w:tcPrChange w:id="17871" w:author="WPS_1675132163" w:date="2024-09-29T11:16:30Z">
              <w:tcPr>
                <w:tcW w:w="5616" w:type="dxa"/>
                <w:tcBorders>
                  <w:top w:val="nil"/>
                  <w:left w:val="nil"/>
                  <w:bottom w:val="single" w:color="000000" w:sz="8" w:space="0"/>
                  <w:right w:val="single" w:color="000000" w:sz="8" w:space="0"/>
                </w:tcBorders>
                <w:noWrap/>
                <w:vAlign w:val="center"/>
              </w:tcPr>
            </w:tcPrChange>
          </w:tcPr>
          <w:p w14:paraId="7045048C">
            <w:pPr>
              <w:keepNext w:val="0"/>
              <w:keepLines w:val="0"/>
              <w:widowControl/>
              <w:suppressLineNumbers w:val="0"/>
              <w:jc w:val="left"/>
              <w:textAlignment w:val="center"/>
              <w:rPr>
                <w:ins w:id="17872" w:author="WPS_1675132163" w:date="2024-09-29T11:16:02Z"/>
                <w:rFonts w:hint="eastAsia" w:ascii="宋体" w:hAnsi="宋体" w:eastAsia="宋体" w:cs="宋体"/>
                <w:i w:val="0"/>
                <w:iCs w:val="0"/>
                <w:color w:val="000000"/>
                <w:sz w:val="20"/>
                <w:szCs w:val="20"/>
                <w:u w:val="none"/>
              </w:rPr>
            </w:pPr>
            <w:ins w:id="17873" w:author="WPS_1675132163" w:date="2024-09-29T11:16:02Z">
              <w:r>
                <w:rPr>
                  <w:rFonts w:hint="eastAsia" w:ascii="宋体" w:hAnsi="宋体" w:eastAsia="宋体" w:cs="宋体"/>
                  <w:i w:val="0"/>
                  <w:iCs w:val="0"/>
                  <w:color w:val="000000"/>
                  <w:kern w:val="0"/>
                  <w:sz w:val="20"/>
                  <w:szCs w:val="20"/>
                  <w:u w:val="none"/>
                  <w:lang w:val="en-US" w:eastAsia="zh-CN" w:bidi="ar"/>
                </w:rPr>
                <w:t>东安县高岩景区基础设施建设项目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874"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112C56F4">
            <w:pPr>
              <w:keepNext w:val="0"/>
              <w:keepLines w:val="0"/>
              <w:widowControl/>
              <w:suppressLineNumbers w:val="0"/>
              <w:jc w:val="center"/>
              <w:textAlignment w:val="center"/>
              <w:rPr>
                <w:ins w:id="17875" w:author="WPS_1675132163" w:date="2024-09-29T11:16:02Z"/>
                <w:rFonts w:hint="eastAsia" w:ascii="宋体" w:hAnsi="宋体" w:eastAsia="宋体" w:cs="宋体"/>
                <w:i w:val="0"/>
                <w:iCs w:val="0"/>
                <w:color w:val="000000"/>
                <w:sz w:val="20"/>
                <w:szCs w:val="20"/>
                <w:u w:val="none"/>
              </w:rPr>
            </w:pPr>
            <w:ins w:id="17876" w:author="WPS_1675132163" w:date="2024-09-29T11:16:02Z">
              <w:r>
                <w:rPr>
                  <w:rFonts w:hint="eastAsia" w:ascii="宋体" w:hAnsi="宋体" w:eastAsia="宋体" w:cs="宋体"/>
                  <w:i w:val="0"/>
                  <w:iCs w:val="0"/>
                  <w:color w:val="000000"/>
                  <w:kern w:val="0"/>
                  <w:sz w:val="20"/>
                  <w:szCs w:val="20"/>
                  <w:u w:val="none"/>
                  <w:lang w:val="en-US" w:eastAsia="zh-CN" w:bidi="ar"/>
                </w:rPr>
                <w:t>12000</w:t>
              </w:r>
            </w:ins>
          </w:p>
        </w:tc>
        <w:tc>
          <w:tcPr>
            <w:tcW w:w="1020" w:type="dxa"/>
            <w:tcBorders>
              <w:top w:val="nil"/>
              <w:left w:val="nil"/>
              <w:bottom w:val="single" w:color="000000" w:sz="8" w:space="0"/>
              <w:right w:val="single" w:color="000000" w:sz="8" w:space="0"/>
            </w:tcBorders>
            <w:shd w:val="clear" w:color="auto" w:fill="auto"/>
            <w:noWrap/>
            <w:vAlign w:val="center"/>
            <w:tcPrChange w:id="17877" w:author="WPS_1675132163" w:date="2024-09-29T11:16:30Z">
              <w:tcPr>
                <w:tcW w:w="0" w:type="auto"/>
                <w:tcBorders>
                  <w:top w:val="nil"/>
                  <w:left w:val="nil"/>
                  <w:bottom w:val="single" w:color="000000" w:sz="8" w:space="0"/>
                  <w:right w:val="single" w:color="000000" w:sz="8" w:space="0"/>
                </w:tcBorders>
                <w:noWrap/>
                <w:vAlign w:val="center"/>
              </w:tcPr>
            </w:tcPrChange>
          </w:tcPr>
          <w:p w14:paraId="0DD92B1C">
            <w:pPr>
              <w:jc w:val="left"/>
              <w:rPr>
                <w:ins w:id="17878" w:author="WPS_1675132163" w:date="2024-09-29T11:16:02Z"/>
                <w:rFonts w:hint="eastAsia" w:ascii="宋体" w:hAnsi="宋体" w:eastAsia="宋体" w:cs="宋体"/>
                <w:i w:val="0"/>
                <w:iCs w:val="0"/>
                <w:color w:val="000000"/>
                <w:sz w:val="20"/>
                <w:szCs w:val="20"/>
                <w:u w:val="none"/>
              </w:rPr>
            </w:pPr>
          </w:p>
        </w:tc>
      </w:tr>
      <w:tr w14:paraId="79E16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80"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79" w:author="WPS_1675132163" w:date="2024-09-29T11:16:02Z"/>
          <w:trPrChange w:id="17880"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81"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75C2A8EC">
            <w:pPr>
              <w:jc w:val="center"/>
              <w:rPr>
                <w:ins w:id="17882" w:author="WPS_1675132163" w:date="2024-09-29T11:16:02Z"/>
                <w:rFonts w:hint="eastAsia" w:ascii="宋体" w:hAnsi="宋体" w:eastAsia="宋体" w:cs="宋体"/>
                <w:i w:val="0"/>
                <w:iCs w:val="0"/>
                <w:color w:val="000000"/>
                <w:sz w:val="20"/>
                <w:szCs w:val="20"/>
                <w:u w:val="none"/>
                <w:lang w:val="en-US" w:eastAsia="zh-CN"/>
              </w:rPr>
            </w:pPr>
            <w:ins w:id="17883" w:author="WPS_1675132163" w:date="2024-09-29T11:16:53Z">
              <w:r>
                <w:rPr>
                  <w:rFonts w:hint="eastAsia" w:ascii="宋体" w:hAnsi="宋体" w:eastAsia="宋体" w:cs="宋体"/>
                  <w:i w:val="0"/>
                  <w:iCs w:val="0"/>
                  <w:color w:val="000000"/>
                  <w:sz w:val="20"/>
                  <w:szCs w:val="20"/>
                  <w:u w:val="none"/>
                  <w:lang w:val="en-US" w:eastAsia="zh-CN"/>
                </w:rPr>
                <w:t>7</w:t>
              </w:r>
            </w:ins>
          </w:p>
        </w:tc>
        <w:tc>
          <w:tcPr>
            <w:tcW w:w="4757" w:type="dxa"/>
            <w:tcBorders>
              <w:top w:val="nil"/>
              <w:left w:val="nil"/>
              <w:bottom w:val="single" w:color="000000" w:sz="8" w:space="0"/>
              <w:right w:val="single" w:color="000000" w:sz="8" w:space="0"/>
            </w:tcBorders>
            <w:shd w:val="clear" w:color="auto" w:fill="auto"/>
            <w:noWrap/>
            <w:vAlign w:val="center"/>
            <w:tcPrChange w:id="17884" w:author="WPS_1675132163" w:date="2024-09-29T11:16:30Z">
              <w:tcPr>
                <w:tcW w:w="5616" w:type="dxa"/>
                <w:tcBorders>
                  <w:top w:val="nil"/>
                  <w:left w:val="nil"/>
                  <w:bottom w:val="single" w:color="000000" w:sz="8" w:space="0"/>
                  <w:right w:val="single" w:color="000000" w:sz="8" w:space="0"/>
                </w:tcBorders>
                <w:noWrap/>
                <w:vAlign w:val="center"/>
              </w:tcPr>
            </w:tcPrChange>
          </w:tcPr>
          <w:p w14:paraId="1ECFA040">
            <w:pPr>
              <w:keepNext w:val="0"/>
              <w:keepLines w:val="0"/>
              <w:widowControl/>
              <w:suppressLineNumbers w:val="0"/>
              <w:jc w:val="left"/>
              <w:textAlignment w:val="center"/>
              <w:rPr>
                <w:ins w:id="17885" w:author="WPS_1675132163" w:date="2024-09-29T11:16:02Z"/>
                <w:rFonts w:hint="eastAsia" w:ascii="宋体" w:hAnsi="宋体" w:eastAsia="宋体" w:cs="宋体"/>
                <w:i w:val="0"/>
                <w:iCs w:val="0"/>
                <w:color w:val="000000"/>
                <w:sz w:val="20"/>
                <w:szCs w:val="20"/>
                <w:u w:val="none"/>
              </w:rPr>
            </w:pPr>
            <w:ins w:id="17886" w:author="WPS_1675132163" w:date="2024-09-29T11:16:02Z">
              <w:r>
                <w:rPr>
                  <w:rFonts w:hint="eastAsia" w:ascii="宋体" w:hAnsi="宋体" w:eastAsia="宋体" w:cs="宋体"/>
                  <w:i w:val="0"/>
                  <w:iCs w:val="0"/>
                  <w:color w:val="000000"/>
                  <w:kern w:val="0"/>
                  <w:sz w:val="20"/>
                  <w:szCs w:val="20"/>
                  <w:u w:val="none"/>
                  <w:lang w:val="en-US" w:eastAsia="zh-CN" w:bidi="ar"/>
                </w:rPr>
                <w:t>东安县农村安全饮水工程（一期）</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887"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3DDFECC4">
            <w:pPr>
              <w:keepNext w:val="0"/>
              <w:keepLines w:val="0"/>
              <w:widowControl/>
              <w:suppressLineNumbers w:val="0"/>
              <w:jc w:val="center"/>
              <w:textAlignment w:val="center"/>
              <w:rPr>
                <w:ins w:id="17888" w:author="WPS_1675132163" w:date="2024-09-29T11:16:02Z"/>
                <w:rFonts w:hint="eastAsia" w:ascii="宋体" w:hAnsi="宋体" w:eastAsia="宋体" w:cs="宋体"/>
                <w:i w:val="0"/>
                <w:iCs w:val="0"/>
                <w:color w:val="000000"/>
                <w:sz w:val="20"/>
                <w:szCs w:val="20"/>
                <w:u w:val="none"/>
              </w:rPr>
            </w:pPr>
            <w:ins w:id="17889" w:author="WPS_1675132163" w:date="2024-09-29T11:16:02Z">
              <w:r>
                <w:rPr>
                  <w:rFonts w:hint="eastAsia" w:ascii="宋体" w:hAnsi="宋体" w:eastAsia="宋体" w:cs="宋体"/>
                  <w:i w:val="0"/>
                  <w:iCs w:val="0"/>
                  <w:color w:val="000000"/>
                  <w:kern w:val="0"/>
                  <w:sz w:val="20"/>
                  <w:szCs w:val="20"/>
                  <w:u w:val="none"/>
                  <w:lang w:val="en-US" w:eastAsia="zh-CN" w:bidi="ar"/>
                </w:rPr>
                <w:t>10000</w:t>
              </w:r>
            </w:ins>
          </w:p>
        </w:tc>
        <w:tc>
          <w:tcPr>
            <w:tcW w:w="1020" w:type="dxa"/>
            <w:tcBorders>
              <w:top w:val="nil"/>
              <w:left w:val="nil"/>
              <w:bottom w:val="single" w:color="000000" w:sz="8" w:space="0"/>
              <w:right w:val="single" w:color="000000" w:sz="8" w:space="0"/>
            </w:tcBorders>
            <w:shd w:val="clear" w:color="auto" w:fill="auto"/>
            <w:noWrap/>
            <w:vAlign w:val="center"/>
            <w:tcPrChange w:id="17890" w:author="WPS_1675132163" w:date="2024-09-29T11:16:30Z">
              <w:tcPr>
                <w:tcW w:w="0" w:type="auto"/>
                <w:tcBorders>
                  <w:top w:val="nil"/>
                  <w:left w:val="nil"/>
                  <w:bottom w:val="single" w:color="000000" w:sz="8" w:space="0"/>
                  <w:right w:val="single" w:color="000000" w:sz="8" w:space="0"/>
                </w:tcBorders>
                <w:noWrap/>
                <w:vAlign w:val="center"/>
              </w:tcPr>
            </w:tcPrChange>
          </w:tcPr>
          <w:p w14:paraId="35CB5C75">
            <w:pPr>
              <w:jc w:val="left"/>
              <w:rPr>
                <w:ins w:id="17891" w:author="WPS_1675132163" w:date="2024-09-29T11:16:02Z"/>
                <w:rFonts w:hint="eastAsia" w:ascii="宋体" w:hAnsi="宋体" w:eastAsia="宋体" w:cs="宋体"/>
                <w:i w:val="0"/>
                <w:iCs w:val="0"/>
                <w:color w:val="000000"/>
                <w:sz w:val="20"/>
                <w:szCs w:val="20"/>
                <w:u w:val="none"/>
              </w:rPr>
            </w:pPr>
          </w:p>
        </w:tc>
      </w:tr>
      <w:tr w14:paraId="76964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893"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892" w:author="WPS_1675132163" w:date="2024-09-29T11:16:02Z"/>
          <w:trPrChange w:id="17893"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894"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7B0D1FC1">
            <w:pPr>
              <w:jc w:val="center"/>
              <w:rPr>
                <w:ins w:id="17895" w:author="WPS_1675132163" w:date="2024-09-29T11:16:02Z"/>
                <w:rFonts w:hint="eastAsia" w:ascii="宋体" w:hAnsi="宋体" w:eastAsia="宋体" w:cs="宋体"/>
                <w:i w:val="0"/>
                <w:iCs w:val="0"/>
                <w:color w:val="000000"/>
                <w:sz w:val="20"/>
                <w:szCs w:val="20"/>
                <w:u w:val="none"/>
                <w:lang w:val="en-US" w:eastAsia="zh-CN"/>
              </w:rPr>
            </w:pPr>
            <w:ins w:id="17896" w:author="WPS_1675132163" w:date="2024-09-29T11:16:55Z">
              <w:r>
                <w:rPr>
                  <w:rFonts w:hint="eastAsia" w:ascii="宋体" w:hAnsi="宋体" w:eastAsia="宋体" w:cs="宋体"/>
                  <w:i w:val="0"/>
                  <w:iCs w:val="0"/>
                  <w:color w:val="000000"/>
                  <w:sz w:val="20"/>
                  <w:szCs w:val="20"/>
                  <w:u w:val="none"/>
                  <w:lang w:val="en-US" w:eastAsia="zh-CN"/>
                </w:rPr>
                <w:t>8</w:t>
              </w:r>
            </w:ins>
          </w:p>
        </w:tc>
        <w:tc>
          <w:tcPr>
            <w:tcW w:w="4757" w:type="dxa"/>
            <w:tcBorders>
              <w:top w:val="nil"/>
              <w:left w:val="nil"/>
              <w:bottom w:val="single" w:color="000000" w:sz="8" w:space="0"/>
              <w:right w:val="single" w:color="000000" w:sz="8" w:space="0"/>
            </w:tcBorders>
            <w:shd w:val="clear" w:color="auto" w:fill="auto"/>
            <w:noWrap/>
            <w:vAlign w:val="center"/>
            <w:tcPrChange w:id="17897" w:author="WPS_1675132163" w:date="2024-09-29T11:16:30Z">
              <w:tcPr>
                <w:tcW w:w="5616" w:type="dxa"/>
                <w:tcBorders>
                  <w:top w:val="nil"/>
                  <w:left w:val="nil"/>
                  <w:bottom w:val="single" w:color="000000" w:sz="8" w:space="0"/>
                  <w:right w:val="single" w:color="000000" w:sz="8" w:space="0"/>
                </w:tcBorders>
                <w:noWrap/>
                <w:vAlign w:val="center"/>
              </w:tcPr>
            </w:tcPrChange>
          </w:tcPr>
          <w:p w14:paraId="23E5B9B2">
            <w:pPr>
              <w:keepNext w:val="0"/>
              <w:keepLines w:val="0"/>
              <w:widowControl/>
              <w:suppressLineNumbers w:val="0"/>
              <w:jc w:val="left"/>
              <w:textAlignment w:val="center"/>
              <w:rPr>
                <w:ins w:id="17898" w:author="WPS_1675132163" w:date="2024-09-29T11:16:02Z"/>
                <w:rFonts w:hint="eastAsia" w:ascii="宋体" w:hAnsi="宋体" w:eastAsia="宋体" w:cs="宋体"/>
                <w:i w:val="0"/>
                <w:iCs w:val="0"/>
                <w:color w:val="000000"/>
                <w:sz w:val="20"/>
                <w:szCs w:val="20"/>
                <w:u w:val="none"/>
              </w:rPr>
            </w:pPr>
            <w:ins w:id="17899" w:author="WPS_1675132163" w:date="2024-09-29T11:16:02Z">
              <w:r>
                <w:rPr>
                  <w:rFonts w:hint="eastAsia" w:ascii="宋体" w:hAnsi="宋体" w:eastAsia="宋体" w:cs="宋体"/>
                  <w:i w:val="0"/>
                  <w:iCs w:val="0"/>
                  <w:color w:val="000000"/>
                  <w:kern w:val="0"/>
                  <w:sz w:val="20"/>
                  <w:szCs w:val="20"/>
                  <w:u w:val="none"/>
                  <w:lang w:val="en-US" w:eastAsia="zh-CN" w:bidi="ar"/>
                </w:rPr>
                <w:t>东安县托幼教育建设项目（二期）</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900"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2E059897">
            <w:pPr>
              <w:keepNext w:val="0"/>
              <w:keepLines w:val="0"/>
              <w:widowControl/>
              <w:suppressLineNumbers w:val="0"/>
              <w:jc w:val="center"/>
              <w:textAlignment w:val="center"/>
              <w:rPr>
                <w:ins w:id="17901" w:author="WPS_1675132163" w:date="2024-09-29T11:16:02Z"/>
                <w:rFonts w:hint="eastAsia" w:ascii="宋体" w:hAnsi="宋体" w:eastAsia="宋体" w:cs="宋体"/>
                <w:i w:val="0"/>
                <w:iCs w:val="0"/>
                <w:color w:val="000000"/>
                <w:sz w:val="20"/>
                <w:szCs w:val="20"/>
                <w:u w:val="none"/>
              </w:rPr>
            </w:pPr>
            <w:ins w:id="17902" w:author="WPS_1675132163" w:date="2024-09-29T11:16:02Z">
              <w:r>
                <w:rPr>
                  <w:rFonts w:hint="eastAsia" w:ascii="宋体" w:hAnsi="宋体" w:eastAsia="宋体" w:cs="宋体"/>
                  <w:i w:val="0"/>
                  <w:iCs w:val="0"/>
                  <w:color w:val="000000"/>
                  <w:kern w:val="0"/>
                  <w:sz w:val="20"/>
                  <w:szCs w:val="20"/>
                  <w:u w:val="none"/>
                  <w:lang w:val="en-US" w:eastAsia="zh-CN" w:bidi="ar"/>
                </w:rPr>
                <w:t>6800</w:t>
              </w:r>
            </w:ins>
          </w:p>
        </w:tc>
        <w:tc>
          <w:tcPr>
            <w:tcW w:w="1020" w:type="dxa"/>
            <w:tcBorders>
              <w:top w:val="nil"/>
              <w:left w:val="nil"/>
              <w:bottom w:val="single" w:color="000000" w:sz="8" w:space="0"/>
              <w:right w:val="single" w:color="000000" w:sz="8" w:space="0"/>
            </w:tcBorders>
            <w:shd w:val="clear" w:color="auto" w:fill="auto"/>
            <w:noWrap/>
            <w:vAlign w:val="center"/>
            <w:tcPrChange w:id="17903" w:author="WPS_1675132163" w:date="2024-09-29T11:16:30Z">
              <w:tcPr>
                <w:tcW w:w="0" w:type="auto"/>
                <w:tcBorders>
                  <w:top w:val="nil"/>
                  <w:left w:val="nil"/>
                  <w:bottom w:val="single" w:color="000000" w:sz="8" w:space="0"/>
                  <w:right w:val="single" w:color="000000" w:sz="8" w:space="0"/>
                </w:tcBorders>
                <w:noWrap/>
                <w:vAlign w:val="center"/>
              </w:tcPr>
            </w:tcPrChange>
          </w:tcPr>
          <w:p w14:paraId="535E91D5">
            <w:pPr>
              <w:jc w:val="left"/>
              <w:rPr>
                <w:ins w:id="17904" w:author="WPS_1675132163" w:date="2024-09-29T11:16:02Z"/>
                <w:rFonts w:hint="eastAsia" w:ascii="宋体" w:hAnsi="宋体" w:eastAsia="宋体" w:cs="宋体"/>
                <w:i w:val="0"/>
                <w:iCs w:val="0"/>
                <w:color w:val="000000"/>
                <w:sz w:val="20"/>
                <w:szCs w:val="20"/>
                <w:u w:val="none"/>
              </w:rPr>
            </w:pPr>
          </w:p>
        </w:tc>
      </w:tr>
      <w:tr w14:paraId="468F7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906"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905" w:author="WPS_1675132163" w:date="2024-09-29T11:16:02Z"/>
          <w:trPrChange w:id="17906"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907"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25D5ADAC">
            <w:pPr>
              <w:jc w:val="center"/>
              <w:rPr>
                <w:ins w:id="17908" w:author="WPS_1675132163" w:date="2024-09-29T11:16:02Z"/>
                <w:rFonts w:hint="eastAsia" w:ascii="宋体" w:hAnsi="宋体" w:eastAsia="宋体" w:cs="宋体"/>
                <w:i w:val="0"/>
                <w:iCs w:val="0"/>
                <w:color w:val="000000"/>
                <w:sz w:val="20"/>
                <w:szCs w:val="20"/>
                <w:u w:val="none"/>
                <w:lang w:val="en-US" w:eastAsia="zh-CN"/>
              </w:rPr>
            </w:pPr>
            <w:ins w:id="17909" w:author="WPS_1675132163" w:date="2024-09-29T11:16:56Z">
              <w:r>
                <w:rPr>
                  <w:rFonts w:hint="eastAsia" w:ascii="宋体" w:hAnsi="宋体" w:eastAsia="宋体" w:cs="宋体"/>
                  <w:i w:val="0"/>
                  <w:iCs w:val="0"/>
                  <w:color w:val="000000"/>
                  <w:sz w:val="20"/>
                  <w:szCs w:val="20"/>
                  <w:u w:val="none"/>
                  <w:lang w:val="en-US" w:eastAsia="zh-CN"/>
                </w:rPr>
                <w:t>9</w:t>
              </w:r>
            </w:ins>
          </w:p>
        </w:tc>
        <w:tc>
          <w:tcPr>
            <w:tcW w:w="4757" w:type="dxa"/>
            <w:tcBorders>
              <w:top w:val="nil"/>
              <w:left w:val="nil"/>
              <w:bottom w:val="single" w:color="000000" w:sz="8" w:space="0"/>
              <w:right w:val="single" w:color="000000" w:sz="8" w:space="0"/>
            </w:tcBorders>
            <w:shd w:val="clear" w:color="auto" w:fill="auto"/>
            <w:noWrap/>
            <w:vAlign w:val="center"/>
            <w:tcPrChange w:id="17910" w:author="WPS_1675132163" w:date="2024-09-29T11:16:30Z">
              <w:tcPr>
                <w:tcW w:w="5616" w:type="dxa"/>
                <w:tcBorders>
                  <w:top w:val="nil"/>
                  <w:left w:val="nil"/>
                  <w:bottom w:val="single" w:color="000000" w:sz="8" w:space="0"/>
                  <w:right w:val="single" w:color="000000" w:sz="8" w:space="0"/>
                </w:tcBorders>
                <w:noWrap/>
                <w:vAlign w:val="center"/>
              </w:tcPr>
            </w:tcPrChange>
          </w:tcPr>
          <w:p w14:paraId="06D606C8">
            <w:pPr>
              <w:keepNext w:val="0"/>
              <w:keepLines w:val="0"/>
              <w:widowControl/>
              <w:suppressLineNumbers w:val="0"/>
              <w:jc w:val="left"/>
              <w:textAlignment w:val="center"/>
              <w:rPr>
                <w:ins w:id="17911" w:author="WPS_1675132163" w:date="2024-09-29T11:16:02Z"/>
                <w:rFonts w:hint="eastAsia" w:ascii="宋体" w:hAnsi="宋体" w:eastAsia="宋体" w:cs="宋体"/>
                <w:i w:val="0"/>
                <w:iCs w:val="0"/>
                <w:color w:val="000000"/>
                <w:sz w:val="20"/>
                <w:szCs w:val="20"/>
                <w:u w:val="none"/>
              </w:rPr>
            </w:pPr>
            <w:ins w:id="17912" w:author="WPS_1675132163" w:date="2024-09-29T11:16:02Z">
              <w:r>
                <w:rPr>
                  <w:rFonts w:hint="eastAsia" w:ascii="宋体" w:hAnsi="宋体" w:eastAsia="宋体" w:cs="宋体"/>
                  <w:i w:val="0"/>
                  <w:iCs w:val="0"/>
                  <w:color w:val="000000"/>
                  <w:kern w:val="0"/>
                  <w:sz w:val="20"/>
                  <w:szCs w:val="20"/>
                  <w:u w:val="none"/>
                  <w:lang w:val="en-US" w:eastAsia="zh-CN" w:bidi="ar"/>
                </w:rPr>
                <w:t>东安县城西老旧小区改造工程</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913"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28FAADF1">
            <w:pPr>
              <w:keepNext w:val="0"/>
              <w:keepLines w:val="0"/>
              <w:widowControl/>
              <w:suppressLineNumbers w:val="0"/>
              <w:jc w:val="center"/>
              <w:textAlignment w:val="center"/>
              <w:rPr>
                <w:ins w:id="17914" w:author="WPS_1675132163" w:date="2024-09-29T11:16:02Z"/>
                <w:rFonts w:hint="eastAsia" w:ascii="宋体" w:hAnsi="宋体" w:eastAsia="宋体" w:cs="宋体"/>
                <w:i w:val="0"/>
                <w:iCs w:val="0"/>
                <w:color w:val="000000"/>
                <w:sz w:val="20"/>
                <w:szCs w:val="20"/>
                <w:u w:val="none"/>
              </w:rPr>
            </w:pPr>
            <w:ins w:id="17915" w:author="WPS_1675132163" w:date="2024-09-29T11:16:02Z">
              <w:r>
                <w:rPr>
                  <w:rFonts w:hint="eastAsia" w:ascii="宋体" w:hAnsi="宋体" w:eastAsia="宋体" w:cs="宋体"/>
                  <w:i w:val="0"/>
                  <w:iCs w:val="0"/>
                  <w:color w:val="000000"/>
                  <w:kern w:val="0"/>
                  <w:sz w:val="20"/>
                  <w:szCs w:val="20"/>
                  <w:u w:val="none"/>
                  <w:lang w:val="en-US" w:eastAsia="zh-CN" w:bidi="ar"/>
                </w:rPr>
                <w:t>5500</w:t>
              </w:r>
            </w:ins>
          </w:p>
        </w:tc>
        <w:tc>
          <w:tcPr>
            <w:tcW w:w="1020" w:type="dxa"/>
            <w:tcBorders>
              <w:top w:val="nil"/>
              <w:left w:val="nil"/>
              <w:bottom w:val="single" w:color="000000" w:sz="8" w:space="0"/>
              <w:right w:val="single" w:color="000000" w:sz="8" w:space="0"/>
            </w:tcBorders>
            <w:shd w:val="clear" w:color="auto" w:fill="auto"/>
            <w:noWrap/>
            <w:vAlign w:val="center"/>
            <w:tcPrChange w:id="17916" w:author="WPS_1675132163" w:date="2024-09-29T11:16:30Z">
              <w:tcPr>
                <w:tcW w:w="0" w:type="auto"/>
                <w:tcBorders>
                  <w:top w:val="nil"/>
                  <w:left w:val="nil"/>
                  <w:bottom w:val="single" w:color="000000" w:sz="8" w:space="0"/>
                  <w:right w:val="single" w:color="000000" w:sz="8" w:space="0"/>
                </w:tcBorders>
                <w:noWrap/>
                <w:vAlign w:val="center"/>
              </w:tcPr>
            </w:tcPrChange>
          </w:tcPr>
          <w:p w14:paraId="6468C9A9">
            <w:pPr>
              <w:jc w:val="left"/>
              <w:rPr>
                <w:ins w:id="17917" w:author="WPS_1675132163" w:date="2024-09-29T11:16:02Z"/>
                <w:rFonts w:hint="eastAsia" w:ascii="宋体" w:hAnsi="宋体" w:eastAsia="宋体" w:cs="宋体"/>
                <w:i w:val="0"/>
                <w:iCs w:val="0"/>
                <w:color w:val="000000"/>
                <w:sz w:val="20"/>
                <w:szCs w:val="20"/>
                <w:u w:val="none"/>
              </w:rPr>
            </w:pPr>
          </w:p>
        </w:tc>
      </w:tr>
      <w:tr w14:paraId="7B91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919"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918" w:author="WPS_1675132163" w:date="2024-09-29T11:16:02Z"/>
          <w:trPrChange w:id="17919"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920"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64F12401">
            <w:pPr>
              <w:jc w:val="center"/>
              <w:rPr>
                <w:ins w:id="17921" w:author="WPS_1675132163" w:date="2024-09-29T11:16:02Z"/>
                <w:rFonts w:hint="default" w:ascii="宋体" w:hAnsi="宋体" w:eastAsia="宋体" w:cs="宋体"/>
                <w:i w:val="0"/>
                <w:iCs w:val="0"/>
                <w:color w:val="000000"/>
                <w:sz w:val="20"/>
                <w:szCs w:val="20"/>
                <w:u w:val="none"/>
                <w:lang w:val="en-US" w:eastAsia="zh-CN"/>
              </w:rPr>
            </w:pPr>
            <w:ins w:id="17922" w:author="WPS_1675132163" w:date="2024-09-29T11:16:58Z">
              <w:r>
                <w:rPr>
                  <w:rFonts w:hint="eastAsia" w:ascii="宋体" w:hAnsi="宋体" w:eastAsia="宋体" w:cs="宋体"/>
                  <w:i w:val="0"/>
                  <w:iCs w:val="0"/>
                  <w:color w:val="000000"/>
                  <w:sz w:val="20"/>
                  <w:szCs w:val="20"/>
                  <w:u w:val="none"/>
                  <w:lang w:val="en-US" w:eastAsia="zh-CN"/>
                </w:rPr>
                <w:t>10</w:t>
              </w:r>
            </w:ins>
          </w:p>
        </w:tc>
        <w:tc>
          <w:tcPr>
            <w:tcW w:w="4757" w:type="dxa"/>
            <w:tcBorders>
              <w:top w:val="nil"/>
              <w:left w:val="nil"/>
              <w:bottom w:val="single" w:color="000000" w:sz="8" w:space="0"/>
              <w:right w:val="single" w:color="000000" w:sz="8" w:space="0"/>
            </w:tcBorders>
            <w:shd w:val="clear" w:color="auto" w:fill="auto"/>
            <w:noWrap/>
            <w:vAlign w:val="center"/>
            <w:tcPrChange w:id="17923" w:author="WPS_1675132163" w:date="2024-09-29T11:16:30Z">
              <w:tcPr>
                <w:tcW w:w="5616" w:type="dxa"/>
                <w:tcBorders>
                  <w:top w:val="nil"/>
                  <w:left w:val="nil"/>
                  <w:bottom w:val="single" w:color="000000" w:sz="8" w:space="0"/>
                  <w:right w:val="single" w:color="000000" w:sz="8" w:space="0"/>
                </w:tcBorders>
                <w:noWrap/>
                <w:vAlign w:val="center"/>
              </w:tcPr>
            </w:tcPrChange>
          </w:tcPr>
          <w:p w14:paraId="747C0AC5">
            <w:pPr>
              <w:keepNext w:val="0"/>
              <w:keepLines w:val="0"/>
              <w:widowControl/>
              <w:suppressLineNumbers w:val="0"/>
              <w:jc w:val="left"/>
              <w:textAlignment w:val="center"/>
              <w:rPr>
                <w:ins w:id="17924" w:author="WPS_1675132163" w:date="2024-09-29T11:16:02Z"/>
                <w:rFonts w:hint="eastAsia" w:ascii="宋体" w:hAnsi="宋体" w:eastAsia="宋体" w:cs="宋体"/>
                <w:i w:val="0"/>
                <w:iCs w:val="0"/>
                <w:color w:val="000000"/>
                <w:sz w:val="20"/>
                <w:szCs w:val="20"/>
                <w:u w:val="none"/>
              </w:rPr>
            </w:pPr>
            <w:ins w:id="17925" w:author="WPS_1675132163" w:date="2024-09-29T11:16:02Z">
              <w:r>
                <w:rPr>
                  <w:rFonts w:hint="eastAsia" w:ascii="宋体" w:hAnsi="宋体" w:eastAsia="宋体" w:cs="宋体"/>
                  <w:i w:val="0"/>
                  <w:iCs w:val="0"/>
                  <w:color w:val="000000"/>
                  <w:kern w:val="0"/>
                  <w:sz w:val="20"/>
                  <w:szCs w:val="20"/>
                  <w:u w:val="none"/>
                  <w:lang w:val="en-US" w:eastAsia="zh-CN" w:bidi="ar"/>
                </w:rPr>
                <w:t>东安县城东片区老旧小区改造项目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926"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21655135">
            <w:pPr>
              <w:keepNext w:val="0"/>
              <w:keepLines w:val="0"/>
              <w:widowControl/>
              <w:suppressLineNumbers w:val="0"/>
              <w:jc w:val="center"/>
              <w:textAlignment w:val="center"/>
              <w:rPr>
                <w:ins w:id="17927" w:author="WPS_1675132163" w:date="2024-09-29T11:16:02Z"/>
                <w:rFonts w:hint="eastAsia" w:ascii="宋体" w:hAnsi="宋体" w:eastAsia="宋体" w:cs="宋体"/>
                <w:i w:val="0"/>
                <w:iCs w:val="0"/>
                <w:color w:val="000000"/>
                <w:sz w:val="20"/>
                <w:szCs w:val="20"/>
                <w:u w:val="none"/>
              </w:rPr>
            </w:pPr>
            <w:ins w:id="17928" w:author="WPS_1675132163" w:date="2024-09-29T11:16:02Z">
              <w:r>
                <w:rPr>
                  <w:rFonts w:hint="eastAsia" w:ascii="宋体" w:hAnsi="宋体" w:eastAsia="宋体" w:cs="宋体"/>
                  <w:i w:val="0"/>
                  <w:iCs w:val="0"/>
                  <w:color w:val="000000"/>
                  <w:kern w:val="0"/>
                  <w:sz w:val="20"/>
                  <w:szCs w:val="20"/>
                  <w:u w:val="none"/>
                  <w:lang w:val="en-US" w:eastAsia="zh-CN" w:bidi="ar"/>
                </w:rPr>
                <w:t>6200</w:t>
              </w:r>
            </w:ins>
          </w:p>
        </w:tc>
        <w:tc>
          <w:tcPr>
            <w:tcW w:w="1020" w:type="dxa"/>
            <w:tcBorders>
              <w:top w:val="nil"/>
              <w:left w:val="nil"/>
              <w:bottom w:val="single" w:color="000000" w:sz="8" w:space="0"/>
              <w:right w:val="single" w:color="000000" w:sz="8" w:space="0"/>
            </w:tcBorders>
            <w:shd w:val="clear" w:color="auto" w:fill="auto"/>
            <w:noWrap/>
            <w:vAlign w:val="center"/>
            <w:tcPrChange w:id="17929" w:author="WPS_1675132163" w:date="2024-09-29T11:16:30Z">
              <w:tcPr>
                <w:tcW w:w="0" w:type="auto"/>
                <w:tcBorders>
                  <w:top w:val="nil"/>
                  <w:left w:val="nil"/>
                  <w:bottom w:val="single" w:color="000000" w:sz="8" w:space="0"/>
                  <w:right w:val="single" w:color="000000" w:sz="8" w:space="0"/>
                </w:tcBorders>
                <w:noWrap/>
                <w:vAlign w:val="center"/>
              </w:tcPr>
            </w:tcPrChange>
          </w:tcPr>
          <w:p w14:paraId="2FABABF3">
            <w:pPr>
              <w:jc w:val="left"/>
              <w:rPr>
                <w:ins w:id="17930" w:author="WPS_1675132163" w:date="2024-09-29T11:16:02Z"/>
                <w:rFonts w:hint="eastAsia" w:ascii="宋体" w:hAnsi="宋体" w:eastAsia="宋体" w:cs="宋体"/>
                <w:i w:val="0"/>
                <w:iCs w:val="0"/>
                <w:color w:val="000000"/>
                <w:sz w:val="20"/>
                <w:szCs w:val="20"/>
                <w:u w:val="none"/>
              </w:rPr>
            </w:pPr>
          </w:p>
        </w:tc>
      </w:tr>
      <w:tr w14:paraId="1017D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932" w:author="WPS_1675132163" w:date="2024-09-29T11:16:3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303" w:hRule="atLeast"/>
          <w:ins w:id="17931" w:author="WPS_1675132163" w:date="2024-09-29T11:16:02Z"/>
          <w:trPrChange w:id="17932" w:author="WPS_1675132163" w:date="2024-09-29T11:16:30Z">
            <w:trPr>
              <w:trHeight w:val="303" w:hRule="atLeast"/>
            </w:trPr>
          </w:trPrChange>
        </w:trPr>
        <w:tc>
          <w:tcPr>
            <w:tcW w:w="932" w:type="dxa"/>
            <w:tcBorders>
              <w:top w:val="nil"/>
              <w:left w:val="single" w:color="000000" w:sz="8" w:space="0"/>
              <w:bottom w:val="single" w:color="000000" w:sz="8" w:space="0"/>
              <w:right w:val="single" w:color="000000" w:sz="8" w:space="0"/>
            </w:tcBorders>
            <w:shd w:val="clear" w:color="auto" w:fill="auto"/>
            <w:noWrap/>
            <w:vAlign w:val="center"/>
            <w:tcPrChange w:id="17933" w:author="WPS_1675132163" w:date="2024-09-29T11:16:30Z">
              <w:tcPr>
                <w:tcW w:w="0" w:type="auto"/>
                <w:tcBorders>
                  <w:top w:val="nil"/>
                  <w:left w:val="single" w:color="000000" w:sz="8" w:space="0"/>
                  <w:bottom w:val="single" w:color="000000" w:sz="8" w:space="0"/>
                  <w:right w:val="single" w:color="000000" w:sz="8" w:space="0"/>
                </w:tcBorders>
                <w:noWrap/>
                <w:vAlign w:val="center"/>
              </w:tcPr>
            </w:tcPrChange>
          </w:tcPr>
          <w:p w14:paraId="1440328B">
            <w:pPr>
              <w:jc w:val="center"/>
              <w:rPr>
                <w:ins w:id="17934" w:author="WPS_1675132163" w:date="2024-09-29T11:16:02Z"/>
                <w:rFonts w:hint="default" w:ascii="宋体" w:hAnsi="宋体" w:eastAsia="宋体" w:cs="宋体"/>
                <w:i w:val="0"/>
                <w:iCs w:val="0"/>
                <w:color w:val="000000"/>
                <w:sz w:val="20"/>
                <w:szCs w:val="20"/>
                <w:u w:val="none"/>
                <w:lang w:val="en-US" w:eastAsia="zh-CN"/>
              </w:rPr>
            </w:pPr>
            <w:ins w:id="17935" w:author="WPS_1675132163" w:date="2024-09-29T11:16:59Z">
              <w:r>
                <w:rPr>
                  <w:rFonts w:hint="eastAsia" w:ascii="宋体" w:hAnsi="宋体" w:eastAsia="宋体" w:cs="宋体"/>
                  <w:i w:val="0"/>
                  <w:iCs w:val="0"/>
                  <w:color w:val="000000"/>
                  <w:sz w:val="20"/>
                  <w:szCs w:val="20"/>
                  <w:u w:val="none"/>
                  <w:lang w:val="en-US" w:eastAsia="zh-CN"/>
                </w:rPr>
                <w:t>1</w:t>
              </w:r>
            </w:ins>
            <w:ins w:id="17936" w:author="WPS_1675132163" w:date="2024-09-29T11:17:00Z">
              <w:r>
                <w:rPr>
                  <w:rFonts w:hint="eastAsia" w:ascii="宋体" w:hAnsi="宋体" w:eastAsia="宋体" w:cs="宋体"/>
                  <w:i w:val="0"/>
                  <w:iCs w:val="0"/>
                  <w:color w:val="000000"/>
                  <w:sz w:val="20"/>
                  <w:szCs w:val="20"/>
                  <w:u w:val="none"/>
                  <w:lang w:val="en-US" w:eastAsia="zh-CN"/>
                </w:rPr>
                <w:t>1</w:t>
              </w:r>
            </w:ins>
          </w:p>
        </w:tc>
        <w:tc>
          <w:tcPr>
            <w:tcW w:w="4757" w:type="dxa"/>
            <w:tcBorders>
              <w:top w:val="nil"/>
              <w:left w:val="nil"/>
              <w:bottom w:val="single" w:color="000000" w:sz="8" w:space="0"/>
              <w:right w:val="single" w:color="000000" w:sz="8" w:space="0"/>
            </w:tcBorders>
            <w:shd w:val="clear" w:color="auto" w:fill="auto"/>
            <w:noWrap/>
            <w:vAlign w:val="center"/>
            <w:tcPrChange w:id="17937" w:author="WPS_1675132163" w:date="2024-09-29T11:16:30Z">
              <w:tcPr>
                <w:tcW w:w="5616" w:type="dxa"/>
                <w:tcBorders>
                  <w:top w:val="nil"/>
                  <w:left w:val="nil"/>
                  <w:bottom w:val="single" w:color="000000" w:sz="8" w:space="0"/>
                  <w:right w:val="single" w:color="000000" w:sz="8" w:space="0"/>
                </w:tcBorders>
                <w:noWrap/>
                <w:vAlign w:val="center"/>
              </w:tcPr>
            </w:tcPrChange>
          </w:tcPr>
          <w:p w14:paraId="1584B87C">
            <w:pPr>
              <w:keepNext w:val="0"/>
              <w:keepLines w:val="0"/>
              <w:widowControl/>
              <w:suppressLineNumbers w:val="0"/>
              <w:jc w:val="left"/>
              <w:textAlignment w:val="center"/>
              <w:rPr>
                <w:ins w:id="17938" w:author="WPS_1675132163" w:date="2024-09-29T11:16:02Z"/>
                <w:rFonts w:hint="eastAsia" w:ascii="宋体" w:hAnsi="宋体" w:eastAsia="宋体" w:cs="宋体"/>
                <w:i w:val="0"/>
                <w:iCs w:val="0"/>
                <w:color w:val="000000"/>
                <w:sz w:val="20"/>
                <w:szCs w:val="20"/>
                <w:u w:val="none"/>
              </w:rPr>
            </w:pPr>
            <w:ins w:id="17939" w:author="WPS_1675132163" w:date="2024-09-29T11:16:02Z">
              <w:r>
                <w:rPr>
                  <w:rFonts w:hint="eastAsia" w:ascii="宋体" w:hAnsi="宋体" w:eastAsia="宋体" w:cs="宋体"/>
                  <w:i w:val="0"/>
                  <w:iCs w:val="0"/>
                  <w:color w:val="000000"/>
                  <w:kern w:val="0"/>
                  <w:sz w:val="20"/>
                  <w:szCs w:val="20"/>
                  <w:u w:val="none"/>
                  <w:lang w:val="en-US" w:eastAsia="zh-CN" w:bidi="ar"/>
                </w:rPr>
                <w:t>东安县城市停车场建设项目</w:t>
              </w:r>
            </w:ins>
          </w:p>
        </w:tc>
        <w:tc>
          <w:tcPr>
            <w:tcW w:w="1872" w:type="dxa"/>
            <w:tcBorders>
              <w:top w:val="nil"/>
              <w:left w:val="single" w:color="000000" w:sz="8" w:space="0"/>
              <w:bottom w:val="single" w:color="000000" w:sz="8" w:space="0"/>
              <w:right w:val="single" w:color="000000" w:sz="8" w:space="0"/>
            </w:tcBorders>
            <w:shd w:val="clear" w:color="auto" w:fill="auto"/>
            <w:noWrap/>
            <w:vAlign w:val="center"/>
            <w:tcPrChange w:id="17940" w:author="WPS_1675132163" w:date="2024-09-29T11:16:30Z">
              <w:tcPr>
                <w:tcW w:w="2336" w:type="dxa"/>
                <w:tcBorders>
                  <w:top w:val="nil"/>
                  <w:left w:val="single" w:color="000000" w:sz="8" w:space="0"/>
                  <w:bottom w:val="single" w:color="000000" w:sz="8" w:space="0"/>
                  <w:right w:val="single" w:color="000000" w:sz="8" w:space="0"/>
                </w:tcBorders>
                <w:noWrap/>
                <w:vAlign w:val="center"/>
              </w:tcPr>
            </w:tcPrChange>
          </w:tcPr>
          <w:p w14:paraId="320EAAEE">
            <w:pPr>
              <w:keepNext w:val="0"/>
              <w:keepLines w:val="0"/>
              <w:widowControl/>
              <w:suppressLineNumbers w:val="0"/>
              <w:jc w:val="center"/>
              <w:textAlignment w:val="center"/>
              <w:rPr>
                <w:ins w:id="17941" w:author="WPS_1675132163" w:date="2024-09-29T11:16:02Z"/>
                <w:rFonts w:hint="eastAsia" w:ascii="宋体" w:hAnsi="宋体" w:eastAsia="宋体" w:cs="宋体"/>
                <w:i w:val="0"/>
                <w:iCs w:val="0"/>
                <w:color w:val="000000"/>
                <w:sz w:val="20"/>
                <w:szCs w:val="20"/>
                <w:u w:val="none"/>
              </w:rPr>
            </w:pPr>
            <w:ins w:id="17942" w:author="WPS_1675132163" w:date="2024-09-29T11:16:02Z">
              <w:r>
                <w:rPr>
                  <w:rFonts w:hint="eastAsia" w:ascii="宋体" w:hAnsi="宋体" w:eastAsia="宋体" w:cs="宋体"/>
                  <w:i w:val="0"/>
                  <w:iCs w:val="0"/>
                  <w:color w:val="000000"/>
                  <w:kern w:val="0"/>
                  <w:sz w:val="20"/>
                  <w:szCs w:val="20"/>
                  <w:u w:val="none"/>
                  <w:lang w:val="en-US" w:eastAsia="zh-CN" w:bidi="ar"/>
                </w:rPr>
                <w:t>17500</w:t>
              </w:r>
            </w:ins>
          </w:p>
        </w:tc>
        <w:tc>
          <w:tcPr>
            <w:tcW w:w="1020" w:type="dxa"/>
            <w:tcBorders>
              <w:top w:val="nil"/>
              <w:left w:val="nil"/>
              <w:bottom w:val="single" w:color="000000" w:sz="8" w:space="0"/>
              <w:right w:val="single" w:color="000000" w:sz="8" w:space="0"/>
            </w:tcBorders>
            <w:shd w:val="clear" w:color="auto" w:fill="auto"/>
            <w:noWrap/>
            <w:vAlign w:val="center"/>
            <w:tcPrChange w:id="17943" w:author="WPS_1675132163" w:date="2024-09-29T11:16:30Z">
              <w:tcPr>
                <w:tcW w:w="0" w:type="auto"/>
                <w:tcBorders>
                  <w:top w:val="nil"/>
                  <w:left w:val="nil"/>
                  <w:bottom w:val="single" w:color="000000" w:sz="8" w:space="0"/>
                  <w:right w:val="single" w:color="000000" w:sz="8" w:space="0"/>
                </w:tcBorders>
                <w:noWrap/>
                <w:vAlign w:val="center"/>
              </w:tcPr>
            </w:tcPrChange>
          </w:tcPr>
          <w:p w14:paraId="7154920F">
            <w:pPr>
              <w:jc w:val="left"/>
              <w:rPr>
                <w:ins w:id="17944" w:author="WPS_1675132163" w:date="2024-09-29T11:16:02Z"/>
                <w:rFonts w:hint="eastAsia" w:ascii="宋体" w:hAnsi="宋体" w:eastAsia="宋体" w:cs="宋体"/>
                <w:i w:val="0"/>
                <w:iCs w:val="0"/>
                <w:color w:val="000000"/>
                <w:sz w:val="20"/>
                <w:szCs w:val="20"/>
                <w:u w:val="none"/>
              </w:rPr>
            </w:pPr>
          </w:p>
        </w:tc>
      </w:tr>
    </w:tbl>
    <w:p w14:paraId="74C4EBD5"/>
    <w:p w14:paraId="7C877A48"/>
    <w:p w14:paraId="00E8F5B9"/>
    <w:p w14:paraId="3F9541F5">
      <w:pPr>
        <w:rPr>
          <w:ins w:id="17945" w:author="WPS_1675132163" w:date="2024-09-29T11:17:04Z"/>
        </w:rPr>
      </w:pPr>
    </w:p>
    <w:p w14:paraId="579332B5">
      <w:pPr>
        <w:rPr>
          <w:ins w:id="17946" w:author="WPS_1675132163" w:date="2024-09-29T11:17:04Z"/>
        </w:rPr>
      </w:pPr>
    </w:p>
    <w:p w14:paraId="14A4F16F">
      <w:pPr>
        <w:rPr>
          <w:ins w:id="17947" w:author="WPS_1675132163" w:date="2024-09-29T11:17:05Z"/>
        </w:rPr>
      </w:pPr>
    </w:p>
    <w:p w14:paraId="3886E960">
      <w:pPr>
        <w:rPr>
          <w:ins w:id="17948" w:author="WPS_1675132163" w:date="2024-09-29T11:17:05Z"/>
        </w:rPr>
      </w:pPr>
    </w:p>
    <w:p w14:paraId="4115CE1D"/>
    <w:p w14:paraId="6FD6456E">
      <w:pPr>
        <w:outlineLvl w:val="9"/>
        <w:rPr>
          <w:del w:id="17949" w:author="Administrator" w:date="2024-08-17T06:45:08Z"/>
        </w:rPr>
      </w:pPr>
    </w:p>
    <w:p w14:paraId="058B69B1">
      <w:pPr>
        <w:pStyle w:val="8"/>
        <w:widowControl/>
        <w:numPr>
          <w:ilvl w:val="0"/>
          <w:numId w:val="8"/>
        </w:numPr>
        <w:ind w:left="210" w:leftChars="0" w:firstLine="0" w:firstLineChars="0"/>
        <w:jc w:val="left"/>
        <w:outlineLvl w:val="0"/>
        <w:rPr>
          <w:ins w:id="17950" w:author="WPS_1675132163" w:date="2024-09-29T11:22:19Z"/>
          <w:rFonts w:ascii="仿宋" w:hAnsi="仿宋" w:eastAsia="仿宋"/>
          <w:sz w:val="32"/>
        </w:rPr>
      </w:pPr>
      <w:ins w:id="17951" w:author="WPS_1675132163" w:date="2024-09-29T11:18:53Z">
        <w:bookmarkStart w:id="76" w:name="_Toc18041"/>
        <w:bookmarkStart w:id="77" w:name="_Toc5901"/>
        <w:r>
          <w:rPr>
            <w:rFonts w:hint="eastAsia" w:ascii="仿宋" w:hAnsi="仿宋" w:eastAsia="仿宋"/>
            <w:sz w:val="32"/>
          </w:rPr>
          <w:t>202</w:t>
        </w:r>
      </w:ins>
      <w:ins w:id="17952" w:author="WPS_1675132163" w:date="2024-09-29T11:18:53Z">
        <w:r>
          <w:rPr>
            <w:rFonts w:hint="eastAsia" w:ascii="仿宋" w:hAnsi="仿宋" w:eastAsia="仿宋"/>
            <w:sz w:val="32"/>
            <w:lang w:val="en-US" w:eastAsia="zh-CN"/>
          </w:rPr>
          <w:t>3</w:t>
        </w:r>
      </w:ins>
      <w:ins w:id="17953" w:author="WPS_1675132163" w:date="2024-09-29T11:18:53Z">
        <w:r>
          <w:rPr>
            <w:rFonts w:hint="eastAsia" w:ascii="仿宋" w:hAnsi="仿宋" w:eastAsia="仿宋"/>
            <w:sz w:val="32"/>
          </w:rPr>
          <w:t>年</w:t>
        </w:r>
      </w:ins>
      <w:ins w:id="17954" w:author="WPS_1675132163" w:date="2024-09-29T11:22:36Z">
        <w:r>
          <w:rPr>
            <w:rFonts w:hint="eastAsia" w:ascii="仿宋" w:hAnsi="仿宋" w:eastAsia="仿宋"/>
            <w:sz w:val="32"/>
            <w:lang w:val="en-US" w:eastAsia="zh-CN"/>
          </w:rPr>
          <w:t>东安县“三公”经费支出决算表</w:t>
        </w:r>
        <w:bookmarkEnd w:id="76"/>
        <w:bookmarkEnd w:id="77"/>
      </w:ins>
    </w:p>
    <w:tbl>
      <w:tblPr>
        <w:tblStyle w:val="6"/>
        <w:tblW w:w="82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4"/>
        <w:gridCol w:w="1489"/>
        <w:gridCol w:w="1233"/>
        <w:gridCol w:w="995"/>
        <w:gridCol w:w="890"/>
        <w:gridCol w:w="1043"/>
        <w:gridCol w:w="1266"/>
      </w:tblGrid>
      <w:tr w14:paraId="103D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ins w:id="17955" w:author="WPS_1675132163" w:date="2024-09-29T11:22:24Z"/>
        </w:trPr>
        <w:tc>
          <w:tcPr>
            <w:tcW w:w="8280" w:type="dxa"/>
            <w:gridSpan w:val="7"/>
            <w:tcBorders>
              <w:top w:val="nil"/>
              <w:left w:val="nil"/>
              <w:bottom w:val="nil"/>
              <w:right w:val="nil"/>
            </w:tcBorders>
            <w:shd w:val="clear" w:color="auto" w:fill="auto"/>
            <w:vAlign w:val="center"/>
          </w:tcPr>
          <w:p w14:paraId="1E520530">
            <w:pPr>
              <w:keepNext w:val="0"/>
              <w:keepLines w:val="0"/>
              <w:widowControl/>
              <w:suppressLineNumbers w:val="0"/>
              <w:jc w:val="center"/>
              <w:textAlignment w:val="center"/>
              <w:rPr>
                <w:ins w:id="17956" w:author="WPS_1675132163" w:date="2024-09-29T11:22:24Z"/>
                <w:rFonts w:ascii="方正小标宋简体" w:hAnsi="方正小标宋简体" w:eastAsia="方正小标宋简体" w:cs="方正小标宋简体"/>
                <w:i w:val="0"/>
                <w:iCs w:val="0"/>
                <w:color w:val="000000"/>
                <w:sz w:val="36"/>
                <w:szCs w:val="36"/>
                <w:u w:val="none"/>
              </w:rPr>
            </w:pPr>
            <w:ins w:id="17957" w:author="WPS_1675132163" w:date="2024-09-29T11:22:24Z">
              <w:r>
                <w:rPr>
                  <w:rFonts w:hint="eastAsia" w:ascii="方正小标宋简体" w:hAnsi="方正小标宋简体" w:eastAsia="方正小标宋简体" w:cs="方正小标宋简体"/>
                  <w:i w:val="0"/>
                  <w:iCs w:val="0"/>
                  <w:color w:val="000000"/>
                  <w:kern w:val="0"/>
                  <w:sz w:val="36"/>
                  <w:szCs w:val="36"/>
                  <w:u w:val="none"/>
                  <w:lang w:val="en-US" w:eastAsia="zh-CN" w:bidi="ar"/>
                </w:rPr>
                <w:t>2023年东安县“三公”经费支出决算表</w:t>
              </w:r>
            </w:ins>
          </w:p>
        </w:tc>
      </w:tr>
      <w:tr w14:paraId="19259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ins w:id="17958" w:author="WPS_1675132163" w:date="2024-09-29T11:22:24Z"/>
        </w:trPr>
        <w:tc>
          <w:tcPr>
            <w:tcW w:w="0" w:type="auto"/>
            <w:tcBorders>
              <w:top w:val="nil"/>
              <w:left w:val="nil"/>
              <w:bottom w:val="nil"/>
              <w:right w:val="nil"/>
            </w:tcBorders>
            <w:shd w:val="clear" w:color="auto" w:fill="auto"/>
            <w:noWrap/>
            <w:vAlign w:val="center"/>
          </w:tcPr>
          <w:p w14:paraId="7C26EAC1">
            <w:pPr>
              <w:rPr>
                <w:ins w:id="17959" w:author="WPS_1675132163" w:date="2024-09-29T11:22:24Z"/>
                <w:rFonts w:hint="eastAsia" w:ascii="楷体_GB2312" w:hAnsi="宋体" w:eastAsia="楷体_GB2312" w:cs="楷体_GB2312"/>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1A23DBD">
            <w:pPr>
              <w:rPr>
                <w:ins w:id="17960" w:author="WPS_1675132163" w:date="2024-09-29T11:22:24Z"/>
                <w:rFonts w:hint="default" w:ascii="楷体_GB2312" w:hAnsi="宋体" w:eastAsia="楷体_GB2312" w:cs="楷体_GB2312"/>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034492FC">
            <w:pPr>
              <w:jc w:val="right"/>
              <w:rPr>
                <w:ins w:id="17961" w:author="WPS_1675132163" w:date="2024-09-29T11:22:24Z"/>
                <w:rFonts w:hint="default" w:ascii="楷体_GB2312" w:hAnsi="宋体" w:eastAsia="楷体_GB2312" w:cs="楷体_GB2312"/>
                <w:i w:val="0"/>
                <w:iCs w:val="0"/>
                <w:color w:val="000000"/>
                <w:sz w:val="20"/>
                <w:szCs w:val="20"/>
                <w:u w:val="none"/>
              </w:rPr>
            </w:pPr>
          </w:p>
        </w:tc>
        <w:tc>
          <w:tcPr>
            <w:tcW w:w="0" w:type="auto"/>
            <w:tcBorders>
              <w:top w:val="nil"/>
              <w:left w:val="nil"/>
              <w:bottom w:val="nil"/>
              <w:right w:val="nil"/>
            </w:tcBorders>
            <w:shd w:val="clear" w:color="auto" w:fill="auto"/>
            <w:noWrap/>
            <w:vAlign w:val="bottom"/>
          </w:tcPr>
          <w:p w14:paraId="2EA6A919">
            <w:pPr>
              <w:rPr>
                <w:ins w:id="17962" w:author="WPS_1675132163" w:date="2024-09-29T11:22:24Z"/>
                <w:rFonts w:hint="default" w:ascii="楷体_GB2312" w:hAnsi="宋体" w:eastAsia="楷体_GB2312" w:cs="楷体_GB2312"/>
                <w:i w:val="0"/>
                <w:iCs w:val="0"/>
                <w:color w:val="000000"/>
                <w:sz w:val="24"/>
                <w:szCs w:val="24"/>
                <w:u w:val="none"/>
              </w:rPr>
            </w:pPr>
          </w:p>
        </w:tc>
        <w:tc>
          <w:tcPr>
            <w:tcW w:w="0" w:type="auto"/>
            <w:tcBorders>
              <w:top w:val="nil"/>
              <w:left w:val="nil"/>
              <w:bottom w:val="nil"/>
              <w:right w:val="nil"/>
            </w:tcBorders>
            <w:shd w:val="clear" w:color="auto" w:fill="auto"/>
            <w:noWrap/>
            <w:vAlign w:val="bottom"/>
          </w:tcPr>
          <w:p w14:paraId="5B928122">
            <w:pPr>
              <w:rPr>
                <w:ins w:id="17963" w:author="WPS_1675132163" w:date="2024-09-29T11:22:24Z"/>
                <w:rFonts w:hint="default" w:ascii="楷体_GB2312" w:hAnsi="宋体" w:eastAsia="楷体_GB2312" w:cs="楷体_GB2312"/>
                <w:i w:val="0"/>
                <w:iCs w:val="0"/>
                <w:color w:val="000000"/>
                <w:sz w:val="24"/>
                <w:szCs w:val="24"/>
                <w:u w:val="none"/>
              </w:rPr>
            </w:pPr>
          </w:p>
        </w:tc>
        <w:tc>
          <w:tcPr>
            <w:tcW w:w="0" w:type="auto"/>
            <w:tcBorders>
              <w:top w:val="nil"/>
              <w:left w:val="nil"/>
              <w:bottom w:val="nil"/>
              <w:right w:val="nil"/>
            </w:tcBorders>
            <w:shd w:val="clear" w:color="auto" w:fill="auto"/>
            <w:noWrap/>
            <w:vAlign w:val="bottom"/>
          </w:tcPr>
          <w:p w14:paraId="723A40CB">
            <w:pPr>
              <w:rPr>
                <w:ins w:id="17964" w:author="WPS_1675132163" w:date="2024-09-29T11:22:24Z"/>
                <w:rFonts w:hint="default" w:ascii="楷体_GB2312" w:hAnsi="宋体" w:eastAsia="楷体_GB2312" w:cs="楷体_GB2312"/>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EFA1CE0">
            <w:pPr>
              <w:keepNext w:val="0"/>
              <w:keepLines w:val="0"/>
              <w:widowControl/>
              <w:suppressLineNumbers w:val="0"/>
              <w:jc w:val="left"/>
              <w:textAlignment w:val="center"/>
              <w:rPr>
                <w:ins w:id="17965" w:author="WPS_1675132163" w:date="2024-09-29T11:22:24Z"/>
                <w:rFonts w:hint="default" w:ascii="楷体_GB2312" w:hAnsi="宋体" w:eastAsia="楷体_GB2312" w:cs="楷体_GB2312"/>
                <w:i w:val="0"/>
                <w:iCs w:val="0"/>
                <w:color w:val="000000"/>
                <w:sz w:val="20"/>
                <w:szCs w:val="20"/>
                <w:u w:val="none"/>
              </w:rPr>
            </w:pPr>
            <w:ins w:id="17966" w:author="WPS_1675132163" w:date="2024-09-29T11:22:24Z">
              <w:r>
                <w:rPr>
                  <w:rFonts w:hint="eastAsia" w:asciiTheme="minorHAnsi" w:hAnsiTheme="minorHAnsi" w:eastAsiaTheme="minorEastAsia" w:cstheme="minorBidi"/>
                  <w:i w:val="0"/>
                  <w:iCs w:val="0"/>
                  <w:color w:val="auto"/>
                  <w:kern w:val="2"/>
                  <w:sz w:val="21"/>
                  <w:szCs w:val="24"/>
                  <w:u w:val="none"/>
                  <w:lang w:val="en-US" w:eastAsia="zh-CN" w:bidi="ar"/>
                  <w:rPrChange w:id="17967" w:author="WPS_1675132163" w:date="2024-09-29T11:22:58Z">
                    <w:rPr>
                      <w:rFonts w:hint="default" w:ascii="楷体_GB2312" w:hAnsi="宋体" w:eastAsia="楷体_GB2312" w:cs="楷体_GB2312"/>
                      <w:i w:val="0"/>
                      <w:iCs w:val="0"/>
                      <w:color w:val="000000"/>
                      <w:kern w:val="0"/>
                      <w:sz w:val="20"/>
                      <w:szCs w:val="20"/>
                      <w:u w:val="none"/>
                      <w:lang w:val="en-US" w:eastAsia="zh-CN" w:bidi="ar"/>
                    </w:rPr>
                  </w:rPrChange>
                </w:rPr>
                <w:t>单</w:t>
              </w:r>
            </w:ins>
            <w:ins w:id="17968" w:author="WPS_1675132163" w:date="2024-09-29T11:22:24Z">
              <w:r>
                <w:rPr>
                  <w:rFonts w:hint="eastAsia" w:asciiTheme="minorHAnsi" w:hAnsiTheme="minorHAnsi" w:eastAsiaTheme="minorEastAsia" w:cstheme="minorBidi"/>
                  <w:i w:val="0"/>
                  <w:iCs w:val="0"/>
                  <w:color w:val="auto"/>
                  <w:kern w:val="2"/>
                  <w:sz w:val="21"/>
                  <w:szCs w:val="24"/>
                  <w:u w:val="none"/>
                  <w:lang w:val="en-US" w:eastAsia="zh-CN" w:bidi="ar"/>
                  <w:rPrChange w:id="17969" w:author="WPS_1675132163" w:date="2024-09-29T11:22:48Z">
                    <w:rPr>
                      <w:rFonts w:hint="default" w:ascii="楷体_GB2312" w:hAnsi="宋体" w:eastAsia="楷体_GB2312" w:cs="楷体_GB2312"/>
                      <w:i w:val="0"/>
                      <w:iCs w:val="0"/>
                      <w:color w:val="000000"/>
                      <w:kern w:val="0"/>
                      <w:sz w:val="20"/>
                      <w:szCs w:val="20"/>
                      <w:u w:val="none"/>
                      <w:lang w:val="en-US" w:eastAsia="zh-CN" w:bidi="ar"/>
                    </w:rPr>
                  </w:rPrChange>
                </w:rPr>
                <w:t>位：万元</w:t>
              </w:r>
            </w:ins>
          </w:p>
        </w:tc>
      </w:tr>
      <w:tr w14:paraId="15423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ins w:id="17970" w:author="WPS_1675132163" w:date="2024-09-29T11:22:24Z"/>
        </w:trPr>
        <w:tc>
          <w:tcPr>
            <w:tcW w:w="14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7000DA9">
            <w:pPr>
              <w:keepNext w:val="0"/>
              <w:keepLines w:val="0"/>
              <w:widowControl/>
              <w:suppressLineNumbers w:val="0"/>
              <w:jc w:val="center"/>
              <w:textAlignment w:val="center"/>
              <w:rPr>
                <w:ins w:id="17971" w:author="WPS_1675132163" w:date="2024-09-29T11:22:24Z"/>
                <w:rFonts w:hint="eastAsia" w:ascii="宋体" w:hAnsi="宋体" w:eastAsia="宋体" w:cs="宋体"/>
                <w:b/>
                <w:bCs/>
                <w:i w:val="0"/>
                <w:iCs w:val="0"/>
                <w:color w:val="000000"/>
                <w:sz w:val="24"/>
                <w:szCs w:val="24"/>
                <w:u w:val="none"/>
              </w:rPr>
            </w:pPr>
            <w:ins w:id="17972" w:author="WPS_1675132163" w:date="2024-09-29T11:22:24Z">
              <w:r>
                <w:rPr>
                  <w:rFonts w:hint="eastAsia" w:ascii="宋体" w:hAnsi="宋体" w:eastAsia="宋体" w:cs="宋体"/>
                  <w:b/>
                  <w:bCs/>
                  <w:i w:val="0"/>
                  <w:iCs w:val="0"/>
                  <w:color w:val="000000"/>
                  <w:kern w:val="0"/>
                  <w:sz w:val="24"/>
                  <w:szCs w:val="24"/>
                  <w:u w:val="none"/>
                  <w:lang w:val="en-US" w:eastAsia="zh-CN" w:bidi="ar"/>
                </w:rPr>
                <w:t>单位名称</w:t>
              </w:r>
            </w:ins>
          </w:p>
        </w:tc>
        <w:tc>
          <w:tcPr>
            <w:tcW w:w="15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A563BFE">
            <w:pPr>
              <w:keepNext w:val="0"/>
              <w:keepLines w:val="0"/>
              <w:widowControl/>
              <w:suppressLineNumbers w:val="0"/>
              <w:jc w:val="center"/>
              <w:textAlignment w:val="center"/>
              <w:rPr>
                <w:ins w:id="17973" w:author="WPS_1675132163" w:date="2024-09-29T11:22:24Z"/>
                <w:rFonts w:hint="eastAsia" w:ascii="宋体" w:hAnsi="宋体" w:eastAsia="宋体" w:cs="宋体"/>
                <w:b/>
                <w:bCs/>
                <w:i w:val="0"/>
                <w:iCs w:val="0"/>
                <w:color w:val="000000"/>
                <w:sz w:val="24"/>
                <w:szCs w:val="24"/>
                <w:u w:val="none"/>
              </w:rPr>
            </w:pPr>
            <w:ins w:id="17974" w:author="WPS_1675132163" w:date="2024-09-29T11:22:24Z">
              <w:r>
                <w:rPr>
                  <w:rFonts w:hint="eastAsia" w:ascii="宋体" w:hAnsi="宋体" w:eastAsia="宋体" w:cs="宋体"/>
                  <w:b/>
                  <w:bCs/>
                  <w:i w:val="0"/>
                  <w:iCs w:val="0"/>
                  <w:color w:val="000000"/>
                  <w:kern w:val="0"/>
                  <w:sz w:val="24"/>
                  <w:szCs w:val="24"/>
                  <w:u w:val="none"/>
                  <w:lang w:val="en-US" w:eastAsia="zh-CN" w:bidi="ar"/>
                </w:rPr>
                <w:t>“三公”经费合计</w:t>
              </w:r>
            </w:ins>
          </w:p>
        </w:tc>
        <w:tc>
          <w:tcPr>
            <w:tcW w:w="12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9C37FFD">
            <w:pPr>
              <w:keepNext w:val="0"/>
              <w:keepLines w:val="0"/>
              <w:widowControl/>
              <w:suppressLineNumbers w:val="0"/>
              <w:jc w:val="center"/>
              <w:textAlignment w:val="center"/>
              <w:rPr>
                <w:ins w:id="17975" w:author="WPS_1675132163" w:date="2024-09-29T11:22:24Z"/>
                <w:rFonts w:hint="eastAsia" w:ascii="宋体" w:hAnsi="宋体" w:eastAsia="宋体" w:cs="宋体"/>
                <w:b/>
                <w:bCs/>
                <w:i w:val="0"/>
                <w:iCs w:val="0"/>
                <w:color w:val="000000"/>
                <w:sz w:val="24"/>
                <w:szCs w:val="24"/>
                <w:u w:val="none"/>
              </w:rPr>
            </w:pPr>
            <w:ins w:id="17976" w:author="WPS_1675132163" w:date="2024-09-29T11:22:24Z">
              <w:r>
                <w:rPr>
                  <w:rFonts w:hint="eastAsia" w:ascii="宋体" w:hAnsi="宋体" w:eastAsia="宋体" w:cs="宋体"/>
                  <w:b/>
                  <w:bCs/>
                  <w:i w:val="0"/>
                  <w:iCs w:val="0"/>
                  <w:color w:val="000000"/>
                  <w:kern w:val="0"/>
                  <w:sz w:val="24"/>
                  <w:szCs w:val="24"/>
                  <w:u w:val="none"/>
                  <w:lang w:val="en-US" w:eastAsia="zh-CN" w:bidi="ar"/>
                </w:rPr>
                <w:t>因公出国（境）费</w:t>
              </w:r>
            </w:ins>
          </w:p>
        </w:tc>
        <w:tc>
          <w:tcPr>
            <w:tcW w:w="1020" w:type="dxa"/>
            <w:vMerge w:val="restart"/>
            <w:tcBorders>
              <w:top w:val="single" w:color="000000" w:sz="8" w:space="0"/>
              <w:left w:val="single" w:color="000000" w:sz="8" w:space="0"/>
              <w:bottom w:val="single" w:color="000000" w:sz="8" w:space="0"/>
              <w:right w:val="nil"/>
            </w:tcBorders>
            <w:shd w:val="clear" w:color="auto" w:fill="auto"/>
            <w:vAlign w:val="center"/>
          </w:tcPr>
          <w:p w14:paraId="5CB0E37F">
            <w:pPr>
              <w:keepNext w:val="0"/>
              <w:keepLines w:val="0"/>
              <w:widowControl/>
              <w:suppressLineNumbers w:val="0"/>
              <w:jc w:val="center"/>
              <w:textAlignment w:val="center"/>
              <w:rPr>
                <w:ins w:id="17977" w:author="WPS_1675132163" w:date="2024-09-29T11:22:24Z"/>
                <w:rFonts w:hint="eastAsia" w:ascii="宋体" w:hAnsi="宋体" w:eastAsia="宋体" w:cs="宋体"/>
                <w:b/>
                <w:bCs/>
                <w:i w:val="0"/>
                <w:iCs w:val="0"/>
                <w:color w:val="000000"/>
                <w:sz w:val="24"/>
                <w:szCs w:val="24"/>
                <w:u w:val="none"/>
              </w:rPr>
            </w:pPr>
            <w:ins w:id="17978" w:author="WPS_1675132163" w:date="2024-09-29T11:22:24Z">
              <w:r>
                <w:rPr>
                  <w:rFonts w:hint="eastAsia" w:ascii="宋体" w:hAnsi="宋体" w:eastAsia="宋体" w:cs="宋体"/>
                  <w:b/>
                  <w:bCs/>
                  <w:i w:val="0"/>
                  <w:iCs w:val="0"/>
                  <w:color w:val="000000"/>
                  <w:kern w:val="0"/>
                  <w:sz w:val="24"/>
                  <w:szCs w:val="24"/>
                  <w:u w:val="none"/>
                  <w:lang w:val="en-US" w:eastAsia="zh-CN" w:bidi="ar"/>
                </w:rPr>
                <w:t>公务接待费</w:t>
              </w:r>
            </w:ins>
          </w:p>
        </w:tc>
        <w:tc>
          <w:tcPr>
            <w:tcW w:w="3024"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0049B96F">
            <w:pPr>
              <w:keepNext w:val="0"/>
              <w:keepLines w:val="0"/>
              <w:widowControl/>
              <w:suppressLineNumbers w:val="0"/>
              <w:jc w:val="center"/>
              <w:textAlignment w:val="center"/>
              <w:rPr>
                <w:ins w:id="17979" w:author="WPS_1675132163" w:date="2024-09-29T11:22:24Z"/>
                <w:rFonts w:hint="eastAsia" w:ascii="宋体" w:hAnsi="宋体" w:eastAsia="宋体" w:cs="宋体"/>
                <w:b/>
                <w:bCs/>
                <w:i w:val="0"/>
                <w:iCs w:val="0"/>
                <w:color w:val="000000"/>
                <w:sz w:val="24"/>
                <w:szCs w:val="24"/>
                <w:u w:val="none"/>
              </w:rPr>
            </w:pPr>
            <w:ins w:id="17980" w:author="WPS_1675132163" w:date="2024-09-29T13:09:36Z">
              <w:r>
                <w:rPr>
                  <w:rFonts w:hint="eastAsia" w:ascii="宋体" w:hAnsi="宋体" w:eastAsia="宋体" w:cs="宋体"/>
                  <w:b/>
                  <w:bCs/>
                  <w:i w:val="0"/>
                  <w:iCs w:val="0"/>
                  <w:color w:val="000000"/>
                  <w:sz w:val="24"/>
                  <w:szCs w:val="24"/>
                  <w:u w:val="none"/>
                  <w:lang w:val="en-US" w:eastAsia="zh-CN"/>
                </w:rPr>
                <w:t>公务用车购置及运行费</w:t>
              </w:r>
            </w:ins>
          </w:p>
        </w:tc>
      </w:tr>
      <w:tr w14:paraId="45E87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ins w:id="17981" w:author="WPS_1675132163" w:date="2024-09-29T11:22:24Z"/>
        </w:trPr>
        <w:tc>
          <w:tcPr>
            <w:tcW w:w="14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68AC9D">
            <w:pPr>
              <w:jc w:val="center"/>
              <w:rPr>
                <w:ins w:id="17982" w:author="WPS_1675132163" w:date="2024-09-29T11:22:24Z"/>
                <w:rFonts w:hint="eastAsia" w:ascii="宋体" w:hAnsi="宋体" w:eastAsia="宋体" w:cs="宋体"/>
                <w:b/>
                <w:bCs/>
                <w:i w:val="0"/>
                <w:iCs w:val="0"/>
                <w:color w:val="000000"/>
                <w:sz w:val="24"/>
                <w:szCs w:val="24"/>
                <w:u w:val="none"/>
              </w:rPr>
            </w:pPr>
          </w:p>
        </w:tc>
        <w:tc>
          <w:tcPr>
            <w:tcW w:w="15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75404B0">
            <w:pPr>
              <w:jc w:val="center"/>
              <w:rPr>
                <w:ins w:id="17983" w:author="WPS_1675132163" w:date="2024-09-29T11:22:24Z"/>
                <w:rFonts w:hint="eastAsia" w:ascii="宋体" w:hAnsi="宋体" w:eastAsia="宋体" w:cs="宋体"/>
                <w:b/>
                <w:bCs/>
                <w:i w:val="0"/>
                <w:iCs w:val="0"/>
                <w:color w:val="000000"/>
                <w:sz w:val="24"/>
                <w:szCs w:val="24"/>
                <w:u w:val="none"/>
              </w:rPr>
            </w:pPr>
          </w:p>
        </w:tc>
        <w:tc>
          <w:tcPr>
            <w:tcW w:w="12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E0029DE">
            <w:pPr>
              <w:jc w:val="center"/>
              <w:rPr>
                <w:ins w:id="17984" w:author="WPS_1675132163" w:date="2024-09-29T11:22:24Z"/>
                <w:rFonts w:hint="eastAsia" w:ascii="宋体" w:hAnsi="宋体" w:eastAsia="宋体" w:cs="宋体"/>
                <w:b/>
                <w:bCs/>
                <w:i w:val="0"/>
                <w:iCs w:val="0"/>
                <w:color w:val="000000"/>
                <w:sz w:val="24"/>
                <w:szCs w:val="24"/>
                <w:u w:val="none"/>
              </w:rPr>
            </w:pPr>
          </w:p>
        </w:tc>
        <w:tc>
          <w:tcPr>
            <w:tcW w:w="1020" w:type="dxa"/>
            <w:vMerge w:val="continue"/>
            <w:tcBorders>
              <w:top w:val="single" w:color="000000" w:sz="8" w:space="0"/>
              <w:left w:val="single" w:color="000000" w:sz="8" w:space="0"/>
              <w:bottom w:val="single" w:color="000000" w:sz="8" w:space="0"/>
              <w:right w:val="nil"/>
            </w:tcBorders>
            <w:shd w:val="clear" w:color="auto" w:fill="auto"/>
            <w:vAlign w:val="center"/>
          </w:tcPr>
          <w:p w14:paraId="225B7C34">
            <w:pPr>
              <w:jc w:val="center"/>
              <w:rPr>
                <w:ins w:id="17985" w:author="WPS_1675132163" w:date="2024-09-29T11:22:24Z"/>
                <w:rFonts w:hint="eastAsia" w:ascii="宋体" w:hAnsi="宋体" w:eastAsia="宋体" w:cs="宋体"/>
                <w:b/>
                <w:bCs/>
                <w:i w:val="0"/>
                <w:iCs w:val="0"/>
                <w:color w:val="000000"/>
                <w:sz w:val="24"/>
                <w:szCs w:val="24"/>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F9EF44">
            <w:pPr>
              <w:keepNext w:val="0"/>
              <w:keepLines w:val="0"/>
              <w:widowControl/>
              <w:suppressLineNumbers w:val="0"/>
              <w:jc w:val="center"/>
              <w:textAlignment w:val="center"/>
              <w:rPr>
                <w:ins w:id="17986" w:author="WPS_1675132163" w:date="2024-09-29T11:22:24Z"/>
                <w:rFonts w:hint="eastAsia" w:ascii="宋体" w:hAnsi="宋体" w:eastAsia="宋体" w:cs="宋体"/>
                <w:b/>
                <w:bCs/>
                <w:i w:val="0"/>
                <w:iCs w:val="0"/>
                <w:color w:val="000000"/>
                <w:sz w:val="24"/>
                <w:szCs w:val="24"/>
                <w:u w:val="none"/>
              </w:rPr>
            </w:pPr>
            <w:ins w:id="17987" w:author="WPS_1675132163" w:date="2024-09-29T11:22:24Z">
              <w:r>
                <w:rPr>
                  <w:rFonts w:hint="eastAsia" w:ascii="宋体" w:hAnsi="宋体" w:eastAsia="宋体" w:cs="宋体"/>
                  <w:b/>
                  <w:bCs/>
                  <w:i w:val="0"/>
                  <w:iCs w:val="0"/>
                  <w:color w:val="000000"/>
                  <w:kern w:val="0"/>
                  <w:sz w:val="24"/>
                  <w:szCs w:val="24"/>
                  <w:u w:val="none"/>
                  <w:lang w:val="en-US" w:eastAsia="zh-CN" w:bidi="ar"/>
                </w:rPr>
                <w:t>小计</w:t>
              </w:r>
            </w:ins>
          </w:p>
        </w:tc>
        <w:tc>
          <w:tcPr>
            <w:tcW w:w="10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EDAB02">
            <w:pPr>
              <w:keepNext w:val="0"/>
              <w:keepLines w:val="0"/>
              <w:widowControl/>
              <w:suppressLineNumbers w:val="0"/>
              <w:jc w:val="center"/>
              <w:textAlignment w:val="center"/>
              <w:rPr>
                <w:ins w:id="17988" w:author="WPS_1675132163" w:date="2024-09-29T11:22:24Z"/>
                <w:rFonts w:hint="eastAsia" w:ascii="宋体" w:hAnsi="宋体" w:eastAsia="宋体" w:cs="宋体"/>
                <w:b/>
                <w:bCs/>
                <w:i w:val="0"/>
                <w:iCs w:val="0"/>
                <w:color w:val="000000"/>
                <w:sz w:val="24"/>
                <w:szCs w:val="24"/>
                <w:u w:val="none"/>
              </w:rPr>
            </w:pPr>
            <w:ins w:id="17989" w:author="WPS_1675132163" w:date="2024-09-29T13:09:51Z">
              <w:r>
                <w:rPr>
                  <w:rFonts w:hint="eastAsia" w:ascii="宋体" w:hAnsi="宋体" w:eastAsia="宋体" w:cs="宋体"/>
                  <w:b/>
                  <w:bCs/>
                  <w:i w:val="0"/>
                  <w:iCs w:val="0"/>
                  <w:color w:val="000000"/>
                  <w:sz w:val="24"/>
                  <w:szCs w:val="24"/>
                  <w:u w:val="none"/>
                  <w:lang w:val="en-US" w:eastAsia="zh-CN"/>
                </w:rPr>
                <w:t>公务用车运行维护费</w:t>
              </w:r>
            </w:ins>
          </w:p>
        </w:tc>
        <w:tc>
          <w:tcPr>
            <w:tcW w:w="10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72EFB0">
            <w:pPr>
              <w:keepNext w:val="0"/>
              <w:keepLines w:val="0"/>
              <w:widowControl/>
              <w:suppressLineNumbers w:val="0"/>
              <w:jc w:val="center"/>
              <w:textAlignment w:val="center"/>
              <w:rPr>
                <w:ins w:id="17990" w:author="WPS_1675132163" w:date="2024-09-29T11:22:24Z"/>
                <w:rFonts w:hint="eastAsia" w:ascii="宋体" w:hAnsi="宋体" w:eastAsia="宋体" w:cs="宋体"/>
                <w:b/>
                <w:bCs/>
                <w:i w:val="0"/>
                <w:iCs w:val="0"/>
                <w:color w:val="000000"/>
                <w:sz w:val="24"/>
                <w:szCs w:val="24"/>
                <w:u w:val="none"/>
              </w:rPr>
            </w:pPr>
            <w:ins w:id="17991" w:author="WPS_1675132163" w:date="2024-09-29T11:22:24Z">
              <w:r>
                <w:rPr>
                  <w:rFonts w:hint="eastAsia" w:ascii="宋体" w:hAnsi="宋体" w:eastAsia="宋体" w:cs="宋体"/>
                  <w:b/>
                  <w:bCs/>
                  <w:i w:val="0"/>
                  <w:iCs w:val="0"/>
                  <w:color w:val="000000"/>
                  <w:kern w:val="0"/>
                  <w:sz w:val="24"/>
                  <w:szCs w:val="24"/>
                  <w:u w:val="none"/>
                  <w:lang w:val="en-US" w:eastAsia="zh-CN" w:bidi="ar"/>
                </w:rPr>
                <w:t>公务用车购置</w:t>
              </w:r>
            </w:ins>
          </w:p>
        </w:tc>
      </w:tr>
      <w:tr w14:paraId="07B2C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ins w:id="17992" w:author="WPS_1675132163" w:date="2024-09-29T11:22:24Z"/>
        </w:trPr>
        <w:tc>
          <w:tcPr>
            <w:tcW w:w="141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CECE2B">
            <w:pPr>
              <w:keepNext w:val="0"/>
              <w:keepLines w:val="0"/>
              <w:widowControl/>
              <w:suppressLineNumbers w:val="0"/>
              <w:jc w:val="center"/>
              <w:textAlignment w:val="center"/>
              <w:rPr>
                <w:ins w:id="17993" w:author="WPS_1675132163" w:date="2024-09-29T11:22:24Z"/>
                <w:rFonts w:hint="eastAsia" w:ascii="宋体" w:hAnsi="宋体" w:eastAsia="宋体" w:cs="宋体"/>
                <w:b/>
                <w:bCs/>
                <w:i w:val="0"/>
                <w:iCs w:val="0"/>
                <w:color w:val="000000"/>
                <w:sz w:val="24"/>
                <w:szCs w:val="24"/>
                <w:u w:val="none"/>
              </w:rPr>
            </w:pPr>
            <w:ins w:id="17994" w:author="WPS_1675132163" w:date="2024-09-29T11:22:24Z">
              <w:r>
                <w:rPr>
                  <w:rFonts w:hint="eastAsia" w:ascii="宋体" w:hAnsi="宋体" w:eastAsia="宋体" w:cs="宋体"/>
                  <w:b/>
                  <w:bCs/>
                  <w:i w:val="0"/>
                  <w:iCs w:val="0"/>
                  <w:color w:val="000000"/>
                  <w:kern w:val="0"/>
                  <w:sz w:val="24"/>
                  <w:szCs w:val="24"/>
                  <w:u w:val="none"/>
                  <w:lang w:val="en-US" w:eastAsia="zh-CN" w:bidi="ar"/>
                </w:rPr>
                <w:t>合  计</w:t>
              </w:r>
            </w:ins>
          </w:p>
        </w:tc>
        <w:tc>
          <w:tcPr>
            <w:tcW w:w="15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0D0F1B">
            <w:pPr>
              <w:keepNext w:val="0"/>
              <w:keepLines w:val="0"/>
              <w:widowControl/>
              <w:suppressLineNumbers w:val="0"/>
              <w:jc w:val="right"/>
              <w:textAlignment w:val="center"/>
              <w:rPr>
                <w:ins w:id="17995" w:author="WPS_1675132163" w:date="2024-09-29T11:22:24Z"/>
                <w:rFonts w:hint="default" w:ascii="宋体" w:hAnsi="宋体" w:eastAsia="宋体" w:cs="宋体"/>
                <w:b/>
                <w:bCs/>
                <w:i w:val="0"/>
                <w:iCs w:val="0"/>
                <w:color w:val="000000"/>
                <w:sz w:val="20"/>
                <w:szCs w:val="20"/>
                <w:u w:val="none"/>
                <w:lang w:val="en-US"/>
              </w:rPr>
            </w:pPr>
            <w:ins w:id="17996" w:author="WPS_1675132163" w:date="2024-09-29T11:22:24Z">
              <w:r>
                <w:rPr>
                  <w:rFonts w:hint="eastAsia" w:ascii="宋体" w:hAnsi="宋体" w:eastAsia="宋体" w:cs="宋体"/>
                  <w:b/>
                  <w:bCs/>
                  <w:i w:val="0"/>
                  <w:iCs w:val="0"/>
                  <w:color w:val="000000"/>
                  <w:kern w:val="0"/>
                  <w:sz w:val="20"/>
                  <w:szCs w:val="20"/>
                  <w:u w:val="none"/>
                  <w:lang w:val="en-US" w:eastAsia="zh-CN" w:bidi="ar"/>
                </w:rPr>
                <w:t>2,49</w:t>
              </w:r>
            </w:ins>
            <w:ins w:id="17997" w:author="WPS_1675132163" w:date="2024-09-29T15:55:58Z">
              <w:r>
                <w:rPr>
                  <w:rFonts w:hint="eastAsia" w:ascii="宋体" w:hAnsi="宋体" w:eastAsia="宋体" w:cs="宋体"/>
                  <w:b/>
                  <w:bCs/>
                  <w:i w:val="0"/>
                  <w:iCs w:val="0"/>
                  <w:color w:val="000000"/>
                  <w:kern w:val="0"/>
                  <w:sz w:val="20"/>
                  <w:szCs w:val="20"/>
                  <w:u w:val="none"/>
                  <w:lang w:val="en-US" w:eastAsia="zh-CN" w:bidi="ar"/>
                </w:rPr>
                <w:t>1</w:t>
              </w:r>
            </w:ins>
          </w:p>
        </w:tc>
        <w:tc>
          <w:tcPr>
            <w:tcW w:w="12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439653">
            <w:pPr>
              <w:keepNext w:val="0"/>
              <w:keepLines w:val="0"/>
              <w:widowControl/>
              <w:suppressLineNumbers w:val="0"/>
              <w:jc w:val="right"/>
              <w:textAlignment w:val="center"/>
              <w:rPr>
                <w:ins w:id="17998" w:author="WPS_1675132163" w:date="2024-09-29T11:22:24Z"/>
                <w:rFonts w:hint="eastAsia" w:ascii="宋体" w:hAnsi="宋体" w:eastAsia="宋体" w:cs="宋体"/>
                <w:b/>
                <w:bCs/>
                <w:i w:val="0"/>
                <w:iCs w:val="0"/>
                <w:color w:val="000000"/>
                <w:sz w:val="20"/>
                <w:szCs w:val="20"/>
                <w:u w:val="none"/>
              </w:rPr>
            </w:pPr>
            <w:ins w:id="17999" w:author="WPS_1675132163" w:date="2024-09-29T11:22:24Z">
              <w:r>
                <w:rPr>
                  <w:rFonts w:hint="eastAsia" w:ascii="宋体" w:hAnsi="宋体" w:eastAsia="宋体" w:cs="宋体"/>
                  <w:b/>
                  <w:bCs/>
                  <w:i w:val="0"/>
                  <w:iCs w:val="0"/>
                  <w:color w:val="000000"/>
                  <w:kern w:val="0"/>
                  <w:sz w:val="20"/>
                  <w:szCs w:val="20"/>
                  <w:u w:val="none"/>
                  <w:lang w:val="en-US" w:eastAsia="zh-CN" w:bidi="ar"/>
                </w:rPr>
                <w:t>0</w:t>
              </w:r>
            </w:ins>
          </w:p>
        </w:tc>
        <w:tc>
          <w:tcPr>
            <w:tcW w:w="102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86704C">
            <w:pPr>
              <w:keepNext w:val="0"/>
              <w:keepLines w:val="0"/>
              <w:widowControl/>
              <w:suppressLineNumbers w:val="0"/>
              <w:jc w:val="right"/>
              <w:textAlignment w:val="center"/>
              <w:rPr>
                <w:ins w:id="18000" w:author="WPS_1675132163" w:date="2024-09-29T11:22:24Z"/>
                <w:rFonts w:hint="default" w:ascii="宋体" w:hAnsi="宋体" w:eastAsia="宋体" w:cs="宋体"/>
                <w:b/>
                <w:bCs/>
                <w:i w:val="0"/>
                <w:iCs w:val="0"/>
                <w:color w:val="000000"/>
                <w:sz w:val="20"/>
                <w:szCs w:val="20"/>
                <w:u w:val="none"/>
                <w:lang w:val="en-US"/>
              </w:rPr>
            </w:pPr>
            <w:ins w:id="18001" w:author="WPS_1675132163" w:date="2024-09-29T11:22:24Z">
              <w:r>
                <w:rPr>
                  <w:rFonts w:hint="eastAsia" w:ascii="宋体" w:hAnsi="宋体" w:eastAsia="宋体" w:cs="宋体"/>
                  <w:b/>
                  <w:bCs/>
                  <w:i w:val="0"/>
                  <w:iCs w:val="0"/>
                  <w:color w:val="000000"/>
                  <w:kern w:val="0"/>
                  <w:sz w:val="20"/>
                  <w:szCs w:val="20"/>
                  <w:u w:val="none"/>
                  <w:lang w:val="en-US" w:eastAsia="zh-CN" w:bidi="ar"/>
                </w:rPr>
                <w:t>1,50</w:t>
              </w:r>
            </w:ins>
            <w:ins w:id="18002" w:author="WPS_1675132163" w:date="2024-09-29T15:54:55Z">
              <w:r>
                <w:rPr>
                  <w:rFonts w:hint="eastAsia" w:ascii="宋体" w:hAnsi="宋体" w:eastAsia="宋体" w:cs="宋体"/>
                  <w:b/>
                  <w:bCs/>
                  <w:i w:val="0"/>
                  <w:iCs w:val="0"/>
                  <w:color w:val="000000"/>
                  <w:kern w:val="0"/>
                  <w:sz w:val="20"/>
                  <w:szCs w:val="20"/>
                  <w:u w:val="none"/>
                  <w:lang w:val="en-US" w:eastAsia="zh-CN" w:bidi="ar"/>
                </w:rPr>
                <w:t>4</w:t>
              </w:r>
            </w:ins>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B2AD47">
            <w:pPr>
              <w:keepNext w:val="0"/>
              <w:keepLines w:val="0"/>
              <w:widowControl/>
              <w:suppressLineNumbers w:val="0"/>
              <w:jc w:val="right"/>
              <w:textAlignment w:val="center"/>
              <w:rPr>
                <w:ins w:id="18003" w:author="WPS_1675132163" w:date="2024-09-29T11:22:24Z"/>
                <w:rFonts w:hint="eastAsia" w:ascii="宋体" w:hAnsi="宋体" w:eastAsia="宋体" w:cs="宋体"/>
                <w:b/>
                <w:bCs/>
                <w:i w:val="0"/>
                <w:iCs w:val="0"/>
                <w:color w:val="000000"/>
                <w:sz w:val="20"/>
                <w:szCs w:val="20"/>
                <w:u w:val="none"/>
              </w:rPr>
            </w:pPr>
            <w:ins w:id="18004" w:author="WPS_1675132163" w:date="2024-09-29T11:22:24Z">
              <w:r>
                <w:rPr>
                  <w:rFonts w:hint="eastAsia" w:ascii="宋体" w:hAnsi="宋体" w:eastAsia="宋体" w:cs="宋体"/>
                  <w:b/>
                  <w:bCs/>
                  <w:i w:val="0"/>
                  <w:iCs w:val="0"/>
                  <w:color w:val="000000"/>
                  <w:kern w:val="0"/>
                  <w:sz w:val="20"/>
                  <w:szCs w:val="20"/>
                  <w:u w:val="none"/>
                  <w:lang w:val="en-US" w:eastAsia="zh-CN" w:bidi="ar"/>
                </w:rPr>
                <w:t>987</w:t>
              </w:r>
            </w:ins>
          </w:p>
        </w:tc>
        <w:tc>
          <w:tcPr>
            <w:tcW w:w="10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5F3AA9">
            <w:pPr>
              <w:keepNext w:val="0"/>
              <w:keepLines w:val="0"/>
              <w:widowControl/>
              <w:suppressLineNumbers w:val="0"/>
              <w:jc w:val="right"/>
              <w:textAlignment w:val="center"/>
              <w:rPr>
                <w:ins w:id="18005" w:author="WPS_1675132163" w:date="2024-09-29T11:22:24Z"/>
                <w:rFonts w:hint="eastAsia" w:ascii="宋体" w:hAnsi="宋体" w:eastAsia="宋体" w:cs="宋体"/>
                <w:b/>
                <w:bCs/>
                <w:i w:val="0"/>
                <w:iCs w:val="0"/>
                <w:color w:val="000000"/>
                <w:sz w:val="20"/>
                <w:szCs w:val="20"/>
                <w:u w:val="none"/>
              </w:rPr>
            </w:pPr>
            <w:ins w:id="18006" w:author="WPS_1675132163" w:date="2024-09-29T11:22:24Z">
              <w:r>
                <w:rPr>
                  <w:rFonts w:hint="eastAsia" w:ascii="宋体" w:hAnsi="宋体" w:eastAsia="宋体" w:cs="宋体"/>
                  <w:b/>
                  <w:bCs/>
                  <w:i w:val="0"/>
                  <w:iCs w:val="0"/>
                  <w:color w:val="000000"/>
                  <w:kern w:val="0"/>
                  <w:sz w:val="20"/>
                  <w:szCs w:val="20"/>
                  <w:u w:val="none"/>
                  <w:lang w:val="en-US" w:eastAsia="zh-CN" w:bidi="ar"/>
                </w:rPr>
                <w:t>686</w:t>
              </w:r>
            </w:ins>
          </w:p>
        </w:tc>
        <w:tc>
          <w:tcPr>
            <w:tcW w:w="10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669166">
            <w:pPr>
              <w:keepNext w:val="0"/>
              <w:keepLines w:val="0"/>
              <w:widowControl/>
              <w:suppressLineNumbers w:val="0"/>
              <w:jc w:val="right"/>
              <w:textAlignment w:val="center"/>
              <w:rPr>
                <w:ins w:id="18007" w:author="WPS_1675132163" w:date="2024-09-29T11:22:24Z"/>
                <w:rFonts w:hint="eastAsia" w:ascii="宋体" w:hAnsi="宋体" w:eastAsia="宋体" w:cs="宋体"/>
                <w:b/>
                <w:bCs/>
                <w:i w:val="0"/>
                <w:iCs w:val="0"/>
                <w:color w:val="000000"/>
                <w:sz w:val="20"/>
                <w:szCs w:val="20"/>
                <w:u w:val="none"/>
              </w:rPr>
            </w:pPr>
            <w:ins w:id="18008" w:author="WPS_1675132163" w:date="2024-09-29T11:22:24Z">
              <w:r>
                <w:rPr>
                  <w:rFonts w:hint="eastAsia" w:ascii="宋体" w:hAnsi="宋体" w:eastAsia="宋体" w:cs="宋体"/>
                  <w:b/>
                  <w:bCs/>
                  <w:i w:val="0"/>
                  <w:iCs w:val="0"/>
                  <w:color w:val="000000"/>
                  <w:kern w:val="0"/>
                  <w:sz w:val="20"/>
                  <w:szCs w:val="20"/>
                  <w:u w:val="none"/>
                  <w:lang w:val="en-US" w:eastAsia="zh-CN" w:bidi="ar"/>
                </w:rPr>
                <w:t>301</w:t>
              </w:r>
            </w:ins>
          </w:p>
        </w:tc>
      </w:tr>
      <w:tr w14:paraId="21BA8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ins w:id="18009" w:author="WPS_1675132163" w:date="2024-09-29T11:22:24Z"/>
        </w:trPr>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295696">
            <w:pPr>
              <w:keepNext w:val="0"/>
              <w:keepLines w:val="0"/>
              <w:widowControl/>
              <w:suppressLineNumbers w:val="0"/>
              <w:jc w:val="left"/>
              <w:textAlignment w:val="center"/>
              <w:rPr>
                <w:ins w:id="18010" w:author="WPS_1675132163" w:date="2024-09-29T11:22:24Z"/>
                <w:rFonts w:hint="eastAsia" w:ascii="宋体" w:hAnsi="宋体" w:eastAsia="宋体" w:cs="宋体"/>
                <w:i w:val="0"/>
                <w:iCs w:val="0"/>
                <w:color w:val="000000"/>
                <w:sz w:val="20"/>
                <w:szCs w:val="20"/>
                <w:u w:val="none"/>
              </w:rPr>
            </w:pPr>
            <w:ins w:id="18011" w:author="WPS_1675132163" w:date="2024-09-29T11:22:24Z">
              <w:r>
                <w:rPr>
                  <w:rFonts w:hint="eastAsia" w:ascii="宋体" w:hAnsi="宋体" w:eastAsia="宋体" w:cs="宋体"/>
                  <w:i w:val="0"/>
                  <w:iCs w:val="0"/>
                  <w:color w:val="000000"/>
                  <w:kern w:val="0"/>
                  <w:sz w:val="20"/>
                  <w:szCs w:val="20"/>
                  <w:u w:val="none"/>
                  <w:lang w:val="en-US" w:eastAsia="zh-CN" w:bidi="ar"/>
                </w:rPr>
                <w:t>东安县</w:t>
              </w:r>
            </w:ins>
          </w:p>
        </w:tc>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5D4445DE">
            <w:pPr>
              <w:keepNext w:val="0"/>
              <w:keepLines w:val="0"/>
              <w:widowControl/>
              <w:suppressLineNumbers w:val="0"/>
              <w:jc w:val="right"/>
              <w:textAlignment w:val="center"/>
              <w:rPr>
                <w:ins w:id="18012" w:author="WPS_1675132163" w:date="2024-09-29T11:22:24Z"/>
                <w:rFonts w:hint="default" w:ascii="宋体" w:hAnsi="宋体" w:eastAsia="宋体" w:cs="宋体"/>
                <w:i w:val="0"/>
                <w:iCs w:val="0"/>
                <w:color w:val="000000"/>
                <w:sz w:val="20"/>
                <w:szCs w:val="20"/>
                <w:u w:val="none"/>
                <w:lang w:val="en-US"/>
              </w:rPr>
            </w:pPr>
            <w:ins w:id="18013" w:author="WPS_1675132163" w:date="2024-09-29T11:22:24Z">
              <w:r>
                <w:rPr>
                  <w:rFonts w:hint="eastAsia" w:ascii="宋体" w:hAnsi="宋体" w:eastAsia="宋体" w:cs="宋体"/>
                  <w:i w:val="0"/>
                  <w:iCs w:val="0"/>
                  <w:color w:val="000000"/>
                  <w:kern w:val="0"/>
                  <w:sz w:val="20"/>
                  <w:szCs w:val="20"/>
                  <w:u w:val="none"/>
                  <w:lang w:val="en-US" w:eastAsia="zh-CN" w:bidi="ar"/>
                </w:rPr>
                <w:t>2,49</w:t>
              </w:r>
            </w:ins>
            <w:ins w:id="18014" w:author="WPS_1675132163" w:date="2024-09-29T15:55:55Z">
              <w:r>
                <w:rPr>
                  <w:rFonts w:hint="eastAsia" w:ascii="宋体" w:hAnsi="宋体" w:eastAsia="宋体" w:cs="宋体"/>
                  <w:i w:val="0"/>
                  <w:iCs w:val="0"/>
                  <w:color w:val="000000"/>
                  <w:kern w:val="0"/>
                  <w:sz w:val="20"/>
                  <w:szCs w:val="20"/>
                  <w:u w:val="none"/>
                  <w:lang w:val="en-US" w:eastAsia="zh-CN" w:bidi="ar"/>
                </w:rPr>
                <w:t>1</w:t>
              </w:r>
            </w:ins>
          </w:p>
        </w:tc>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498D53">
            <w:pPr>
              <w:keepNext w:val="0"/>
              <w:keepLines w:val="0"/>
              <w:widowControl/>
              <w:suppressLineNumbers w:val="0"/>
              <w:jc w:val="right"/>
              <w:textAlignment w:val="center"/>
              <w:rPr>
                <w:ins w:id="18015" w:author="WPS_1675132163" w:date="2024-09-29T11:22:24Z"/>
                <w:rFonts w:hint="eastAsia" w:ascii="宋体" w:hAnsi="宋体" w:eastAsia="宋体" w:cs="宋体"/>
                <w:i w:val="0"/>
                <w:iCs w:val="0"/>
                <w:color w:val="000000"/>
                <w:sz w:val="20"/>
                <w:szCs w:val="20"/>
                <w:u w:val="none"/>
              </w:rPr>
            </w:pPr>
            <w:ins w:id="18016" w:author="WPS_1675132163" w:date="2024-09-29T11:22:24Z">
              <w:r>
                <w:rPr>
                  <w:rFonts w:hint="eastAsia" w:ascii="宋体" w:hAnsi="宋体" w:eastAsia="宋体" w:cs="宋体"/>
                  <w:i w:val="0"/>
                  <w:iCs w:val="0"/>
                  <w:color w:val="000000"/>
                  <w:kern w:val="0"/>
                  <w:sz w:val="20"/>
                  <w:szCs w:val="20"/>
                  <w:u w:val="none"/>
                  <w:lang w:val="en-US" w:eastAsia="zh-CN" w:bidi="ar"/>
                </w:rPr>
                <w:t>0</w:t>
              </w:r>
            </w:ins>
          </w:p>
        </w:tc>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5BBE23">
            <w:pPr>
              <w:keepNext w:val="0"/>
              <w:keepLines w:val="0"/>
              <w:widowControl/>
              <w:suppressLineNumbers w:val="0"/>
              <w:jc w:val="right"/>
              <w:textAlignment w:val="center"/>
              <w:rPr>
                <w:ins w:id="18017" w:author="WPS_1675132163" w:date="2024-09-29T11:22:24Z"/>
                <w:rFonts w:hint="default" w:ascii="宋体" w:hAnsi="宋体" w:eastAsia="宋体" w:cs="宋体"/>
                <w:i w:val="0"/>
                <w:iCs w:val="0"/>
                <w:color w:val="000000"/>
                <w:sz w:val="20"/>
                <w:szCs w:val="20"/>
                <w:u w:val="none"/>
                <w:lang w:val="en-US"/>
              </w:rPr>
            </w:pPr>
            <w:ins w:id="18018" w:author="WPS_1675132163" w:date="2024-09-29T11:22:24Z">
              <w:r>
                <w:rPr>
                  <w:rFonts w:hint="eastAsia" w:ascii="宋体" w:hAnsi="宋体" w:eastAsia="宋体" w:cs="宋体"/>
                  <w:i w:val="0"/>
                  <w:iCs w:val="0"/>
                  <w:color w:val="000000"/>
                  <w:kern w:val="0"/>
                  <w:sz w:val="20"/>
                  <w:szCs w:val="20"/>
                  <w:u w:val="none"/>
                  <w:lang w:val="en-US" w:eastAsia="zh-CN" w:bidi="ar"/>
                </w:rPr>
                <w:t>1,50</w:t>
              </w:r>
            </w:ins>
            <w:ins w:id="18019" w:author="WPS_1675132163" w:date="2024-09-29T15:54:52Z">
              <w:r>
                <w:rPr>
                  <w:rFonts w:hint="eastAsia" w:ascii="宋体" w:hAnsi="宋体" w:eastAsia="宋体" w:cs="宋体"/>
                  <w:i w:val="0"/>
                  <w:iCs w:val="0"/>
                  <w:color w:val="000000"/>
                  <w:kern w:val="0"/>
                  <w:sz w:val="20"/>
                  <w:szCs w:val="20"/>
                  <w:u w:val="none"/>
                  <w:lang w:val="en-US" w:eastAsia="zh-CN" w:bidi="ar"/>
                </w:rPr>
                <w:t>4</w:t>
              </w:r>
            </w:ins>
          </w:p>
        </w:tc>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5D84A052">
            <w:pPr>
              <w:keepNext w:val="0"/>
              <w:keepLines w:val="0"/>
              <w:widowControl/>
              <w:suppressLineNumbers w:val="0"/>
              <w:jc w:val="right"/>
              <w:textAlignment w:val="center"/>
              <w:rPr>
                <w:ins w:id="18020" w:author="WPS_1675132163" w:date="2024-09-29T11:22:24Z"/>
                <w:rFonts w:hint="eastAsia" w:ascii="宋体" w:hAnsi="宋体" w:eastAsia="宋体" w:cs="宋体"/>
                <w:i w:val="0"/>
                <w:iCs w:val="0"/>
                <w:color w:val="000000"/>
                <w:sz w:val="20"/>
                <w:szCs w:val="20"/>
                <w:u w:val="none"/>
              </w:rPr>
            </w:pPr>
            <w:ins w:id="18021" w:author="WPS_1675132163" w:date="2024-09-29T11:22:24Z">
              <w:r>
                <w:rPr>
                  <w:rFonts w:hint="eastAsia" w:ascii="宋体" w:hAnsi="宋体" w:eastAsia="宋体" w:cs="宋体"/>
                  <w:i w:val="0"/>
                  <w:iCs w:val="0"/>
                  <w:color w:val="000000"/>
                  <w:kern w:val="0"/>
                  <w:sz w:val="20"/>
                  <w:szCs w:val="20"/>
                  <w:u w:val="none"/>
                  <w:lang w:val="en-US" w:eastAsia="zh-CN" w:bidi="ar"/>
                </w:rPr>
                <w:t>987</w:t>
              </w:r>
            </w:ins>
          </w:p>
        </w:tc>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ED7B49">
            <w:pPr>
              <w:keepNext w:val="0"/>
              <w:keepLines w:val="0"/>
              <w:widowControl/>
              <w:suppressLineNumbers w:val="0"/>
              <w:jc w:val="right"/>
              <w:textAlignment w:val="center"/>
              <w:rPr>
                <w:ins w:id="18022" w:author="WPS_1675132163" w:date="2024-09-29T11:22:24Z"/>
                <w:rFonts w:hint="eastAsia" w:ascii="宋体" w:hAnsi="宋体" w:eastAsia="宋体" w:cs="宋体"/>
                <w:i w:val="0"/>
                <w:iCs w:val="0"/>
                <w:color w:val="000000"/>
                <w:sz w:val="20"/>
                <w:szCs w:val="20"/>
                <w:u w:val="none"/>
              </w:rPr>
            </w:pPr>
            <w:ins w:id="18023" w:author="WPS_1675132163" w:date="2024-09-29T11:22:24Z">
              <w:r>
                <w:rPr>
                  <w:rFonts w:hint="eastAsia" w:ascii="宋体" w:hAnsi="宋体" w:eastAsia="宋体" w:cs="宋体"/>
                  <w:i w:val="0"/>
                  <w:iCs w:val="0"/>
                  <w:color w:val="000000"/>
                  <w:kern w:val="0"/>
                  <w:sz w:val="20"/>
                  <w:szCs w:val="20"/>
                  <w:u w:val="none"/>
                  <w:lang w:val="en-US" w:eastAsia="zh-CN" w:bidi="ar"/>
                </w:rPr>
                <w:t>686</w:t>
              </w:r>
            </w:ins>
          </w:p>
        </w:tc>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5A0F663D">
            <w:pPr>
              <w:keepNext w:val="0"/>
              <w:keepLines w:val="0"/>
              <w:widowControl/>
              <w:suppressLineNumbers w:val="0"/>
              <w:jc w:val="right"/>
              <w:textAlignment w:val="center"/>
              <w:rPr>
                <w:ins w:id="18024" w:author="WPS_1675132163" w:date="2024-09-29T11:22:24Z"/>
                <w:rFonts w:hint="eastAsia" w:ascii="宋体" w:hAnsi="宋体" w:eastAsia="宋体" w:cs="宋体"/>
                <w:i w:val="0"/>
                <w:iCs w:val="0"/>
                <w:color w:val="000000"/>
                <w:sz w:val="20"/>
                <w:szCs w:val="20"/>
                <w:u w:val="none"/>
              </w:rPr>
            </w:pPr>
            <w:ins w:id="18025" w:author="WPS_1675132163" w:date="2024-09-29T11:22:24Z">
              <w:r>
                <w:rPr>
                  <w:rFonts w:hint="eastAsia" w:ascii="宋体" w:hAnsi="宋体" w:eastAsia="宋体" w:cs="宋体"/>
                  <w:i w:val="0"/>
                  <w:iCs w:val="0"/>
                  <w:color w:val="000000"/>
                  <w:kern w:val="0"/>
                  <w:sz w:val="20"/>
                  <w:szCs w:val="20"/>
                  <w:u w:val="none"/>
                  <w:lang w:val="en-US" w:eastAsia="zh-CN" w:bidi="ar"/>
                </w:rPr>
                <w:t>301</w:t>
              </w:r>
            </w:ins>
          </w:p>
        </w:tc>
      </w:tr>
    </w:tbl>
    <w:p w14:paraId="0171AE60">
      <w:pPr>
        <w:pStyle w:val="8"/>
        <w:widowControl/>
        <w:numPr>
          <w:ilvl w:val="-1"/>
          <w:numId w:val="0"/>
        </w:numPr>
        <w:ind w:left="210" w:leftChars="0" w:firstLine="0" w:firstLineChars="0"/>
        <w:jc w:val="left"/>
        <w:outlineLvl w:val="9"/>
        <w:rPr>
          <w:ins w:id="18027" w:author="WPS_1675132163" w:date="2024-09-29T11:18:53Z"/>
          <w:rFonts w:ascii="仿宋" w:hAnsi="仿宋" w:eastAsia="仿宋"/>
          <w:sz w:val="32"/>
        </w:rPr>
        <w:pPrChange w:id="18026" w:author="WPS_1675132163" w:date="2024-09-29T11:22:20Z">
          <w:pPr>
            <w:pStyle w:val="8"/>
            <w:widowControl/>
            <w:numPr>
              <w:ilvl w:val="0"/>
              <w:numId w:val="8"/>
            </w:numPr>
            <w:ind w:left="210" w:leftChars="0" w:firstLine="0" w:firstLineChars="0"/>
            <w:jc w:val="left"/>
            <w:outlineLvl w:val="0"/>
          </w:pPr>
        </w:pPrChange>
      </w:pPr>
      <w:bookmarkStart w:id="78" w:name="_GoBack"/>
      <w:bookmarkEnd w:id="78"/>
    </w:p>
    <w:p w14:paraId="46C7EDFF"/>
    <w:p w14:paraId="3D6348CC"/>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95819A-1665-474D-B481-EAE67D3CA2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AE2CD39-DA91-4C59-8E1E-393FFC31C206}"/>
  </w:font>
  <w:font w:name="方正小标宋简体">
    <w:panose1 w:val="02000000000000000000"/>
    <w:charset w:val="86"/>
    <w:family w:val="auto"/>
    <w:pitch w:val="default"/>
    <w:sig w:usb0="00000001" w:usb1="08000000" w:usb2="00000000" w:usb3="00000000" w:csb0="00040000" w:csb1="00000000"/>
    <w:embedRegular r:id="rId3" w:fontKey="{3E714B75-EB68-4992-A8A0-692212D9EE93}"/>
  </w:font>
  <w:font w:name="仿宋">
    <w:panose1 w:val="02010609060101010101"/>
    <w:charset w:val="86"/>
    <w:family w:val="modern"/>
    <w:pitch w:val="default"/>
    <w:sig w:usb0="800002BF" w:usb1="38CF7CFA" w:usb2="00000016" w:usb3="00000000" w:csb0="00040001" w:csb1="00000000"/>
    <w:embedRegular r:id="rId4" w:fontKey="{BA347BE4-161C-41A6-A543-8D3A4D299566}"/>
  </w:font>
  <w:font w:name="仿宋_GB2312">
    <w:altName w:val="仿宋"/>
    <w:panose1 w:val="02010609030101010101"/>
    <w:charset w:val="86"/>
    <w:family w:val="modern"/>
    <w:pitch w:val="default"/>
    <w:sig w:usb0="00000000" w:usb1="00000000" w:usb2="00000000" w:usb3="00000000" w:csb0="00040000" w:csb1="00000000"/>
    <w:embedRegular r:id="rId5" w:fontKey="{1C0A295A-3A38-4A36-BC06-98BE45FEDF0E}"/>
  </w:font>
  <w:font w:name="楷体_GB2312">
    <w:altName w:val="楷体"/>
    <w:panose1 w:val="00000000000000000000"/>
    <w:charset w:val="00"/>
    <w:family w:val="auto"/>
    <w:pitch w:val="default"/>
    <w:sig w:usb0="00000000" w:usb1="00000000" w:usb2="00000000" w:usb3="00000000" w:csb0="00000000" w:csb1="00000000"/>
    <w:embedRegular r:id="rId6" w:fontKey="{18C74FFB-8FAB-4224-8DE9-1344E7E630A9}"/>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69057">
    <w:pPr>
      <w:pStyle w:val="3"/>
    </w:pPr>
  </w:p>
  <w:p w14:paraId="152E66A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66C3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C166C3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5FA04">
    <w:pPr>
      <w:pStyle w:val="3"/>
    </w:pPr>
  </w:p>
  <w:p w14:paraId="0E6D1B8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131DC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131DC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817C1">
    <w:pPr>
      <w:pStyle w:val="3"/>
    </w:pPr>
  </w:p>
  <w:p w14:paraId="44E5EEC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84223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884223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062BBC"/>
    <w:multiLevelType w:val="singleLevel"/>
    <w:tmpl w:val="E0062BBC"/>
    <w:lvl w:ilvl="0" w:tentative="0">
      <w:start w:val="1"/>
      <w:numFmt w:val="decimal"/>
      <w:lvlText w:val="%1."/>
      <w:lvlJc w:val="left"/>
      <w:pPr>
        <w:ind w:left="425" w:hanging="425"/>
      </w:pPr>
      <w:rPr>
        <w:rFonts w:hint="default"/>
      </w:rPr>
    </w:lvl>
  </w:abstractNum>
  <w:abstractNum w:abstractNumId="1">
    <w:nsid w:val="05DC73C5"/>
    <w:multiLevelType w:val="singleLevel"/>
    <w:tmpl w:val="05DC73C5"/>
    <w:lvl w:ilvl="0" w:tentative="0">
      <w:start w:val="4"/>
      <w:numFmt w:val="decimal"/>
      <w:suff w:val="nothing"/>
      <w:lvlText w:val="%1．"/>
      <w:lvlJc w:val="left"/>
      <w:pPr>
        <w:ind w:left="0" w:firstLine="0"/>
      </w:pPr>
    </w:lvl>
  </w:abstractNum>
  <w:abstractNum w:abstractNumId="2">
    <w:nsid w:val="0EE060FE"/>
    <w:multiLevelType w:val="singleLevel"/>
    <w:tmpl w:val="0EE060FE"/>
    <w:lvl w:ilvl="0" w:tentative="0">
      <w:start w:val="6"/>
      <w:numFmt w:val="decimal"/>
      <w:suff w:val="nothing"/>
      <w:lvlText w:val="%1．"/>
      <w:lvlJc w:val="left"/>
      <w:pPr>
        <w:ind w:left="0" w:firstLine="0"/>
      </w:pPr>
    </w:lvl>
  </w:abstractNum>
  <w:abstractNum w:abstractNumId="3">
    <w:nsid w:val="10D304B7"/>
    <w:multiLevelType w:val="singleLevel"/>
    <w:tmpl w:val="10D304B7"/>
    <w:lvl w:ilvl="0" w:tentative="0">
      <w:start w:val="1"/>
      <w:numFmt w:val="decimal"/>
      <w:suff w:val="nothing"/>
      <w:lvlText w:val="%1．"/>
      <w:lvlJc w:val="left"/>
      <w:pPr>
        <w:ind w:left="0" w:firstLine="0"/>
      </w:pPr>
      <w:rPr>
        <w:rFonts w:hint="default"/>
      </w:rPr>
    </w:lvl>
  </w:abstractNum>
  <w:abstractNum w:abstractNumId="4">
    <w:nsid w:val="2187610F"/>
    <w:multiLevelType w:val="singleLevel"/>
    <w:tmpl w:val="2187610F"/>
    <w:lvl w:ilvl="0" w:tentative="0">
      <w:start w:val="9"/>
      <w:numFmt w:val="decimal"/>
      <w:suff w:val="nothing"/>
      <w:lvlText w:val="%1．"/>
      <w:lvlJc w:val="left"/>
      <w:pPr>
        <w:ind w:left="210" w:firstLine="0"/>
      </w:pPr>
    </w:lvl>
  </w:abstractNum>
  <w:abstractNum w:abstractNumId="5">
    <w:nsid w:val="3F8F2524"/>
    <w:multiLevelType w:val="singleLevel"/>
    <w:tmpl w:val="3F8F2524"/>
    <w:lvl w:ilvl="0" w:tentative="0">
      <w:start w:val="7"/>
      <w:numFmt w:val="decimal"/>
      <w:suff w:val="nothing"/>
      <w:lvlText w:val="%1．"/>
      <w:lvlJc w:val="left"/>
      <w:pPr>
        <w:ind w:left="0" w:firstLine="0"/>
      </w:pPr>
    </w:lvl>
  </w:abstractNum>
  <w:abstractNum w:abstractNumId="6">
    <w:nsid w:val="607C3C60"/>
    <w:multiLevelType w:val="singleLevel"/>
    <w:tmpl w:val="607C3C60"/>
    <w:lvl w:ilvl="0" w:tentative="0">
      <w:start w:val="5"/>
      <w:numFmt w:val="decimal"/>
      <w:suff w:val="nothing"/>
      <w:lvlText w:val="%1．"/>
      <w:lvlJc w:val="left"/>
      <w:pPr>
        <w:ind w:left="0" w:firstLine="0"/>
      </w:pPr>
    </w:lvl>
  </w:abstractNum>
  <w:abstractNum w:abstractNumId="7">
    <w:nsid w:val="68E27114"/>
    <w:multiLevelType w:val="singleLevel"/>
    <w:tmpl w:val="68E27114"/>
    <w:lvl w:ilvl="0" w:tentative="0">
      <w:start w:val="8"/>
      <w:numFmt w:val="decimal"/>
      <w:suff w:val="nothing"/>
      <w:lvlText w:val="%1．"/>
      <w:lvlJc w:val="left"/>
      <w:pPr>
        <w:ind w:left="0" w:firstLine="0"/>
      </w:pPr>
    </w:lvl>
  </w:abstractNum>
  <w:abstractNum w:abstractNumId="8">
    <w:nsid w:val="6ED076D5"/>
    <w:multiLevelType w:val="singleLevel"/>
    <w:tmpl w:val="6ED076D5"/>
    <w:lvl w:ilvl="0" w:tentative="0">
      <w:start w:val="10"/>
      <w:numFmt w:val="decimal"/>
      <w:suff w:val="nothing"/>
      <w:lvlText w:val="%1．"/>
      <w:lvlJc w:val="left"/>
      <w:pPr>
        <w:ind w:left="0" w:firstLine="0"/>
      </w:pPr>
      <w:rPr>
        <w:rFonts w:hint="default"/>
        <w:sz w:val="32"/>
        <w:szCs w:val="32"/>
      </w:rPr>
    </w:lvl>
  </w:abstractNum>
  <w:abstractNum w:abstractNumId="9">
    <w:nsid w:val="734F74B1"/>
    <w:multiLevelType w:val="singleLevel"/>
    <w:tmpl w:val="734F74B1"/>
    <w:lvl w:ilvl="0" w:tentative="0">
      <w:start w:val="3"/>
      <w:numFmt w:val="decimal"/>
      <w:suff w:val="nothing"/>
      <w:lvlText w:val="%1．"/>
      <w:lvlJc w:val="left"/>
      <w:pPr>
        <w:ind w:left="0" w:firstLine="0"/>
      </w:pPr>
    </w:lvl>
  </w:abstractNum>
  <w:num w:numId="1">
    <w:abstractNumId w:val="3"/>
  </w:num>
  <w:num w:numId="2">
    <w:abstractNumId w:val="9"/>
  </w:num>
  <w:num w:numId="3">
    <w:abstractNumId w:val="1"/>
  </w:num>
  <w:num w:numId="4">
    <w:abstractNumId w:val="6"/>
  </w:num>
  <w:num w:numId="5">
    <w:abstractNumId w:val="2"/>
  </w:num>
  <w:num w:numId="6">
    <w:abstractNumId w:val="5"/>
  </w:num>
  <w:num w:numId="7">
    <w:abstractNumId w:val="7"/>
  </w:num>
  <w:num w:numId="8">
    <w:abstractNumId w:val="4"/>
  </w:num>
  <w:num w:numId="9">
    <w:abstractNumId w:val="8"/>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75132163">
    <w15:presenceInfo w15:providerId="WPS Office" w15:userId="3311302657"/>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trackRevisions w:val="1"/>
  <w:documentProtection w:enforcement="0"/>
  <w:defaultTabStop w:val="3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NWE1OTFhNTJiZjhlMjkyYWVkZjAxMDEwYTdjZWQifQ=="/>
  </w:docVars>
  <w:rsids>
    <w:rsidRoot w:val="00000000"/>
    <w:rsid w:val="0099482C"/>
    <w:rsid w:val="01BA0F88"/>
    <w:rsid w:val="01DC2EF1"/>
    <w:rsid w:val="02685C0C"/>
    <w:rsid w:val="02B04677"/>
    <w:rsid w:val="02BD6782"/>
    <w:rsid w:val="031F7B14"/>
    <w:rsid w:val="03914CEF"/>
    <w:rsid w:val="03946B7D"/>
    <w:rsid w:val="03C83987"/>
    <w:rsid w:val="040B01EF"/>
    <w:rsid w:val="0424640D"/>
    <w:rsid w:val="042674BD"/>
    <w:rsid w:val="04360164"/>
    <w:rsid w:val="04492D43"/>
    <w:rsid w:val="04682857"/>
    <w:rsid w:val="048C7C16"/>
    <w:rsid w:val="04B23772"/>
    <w:rsid w:val="04BF7D8F"/>
    <w:rsid w:val="05F81BEB"/>
    <w:rsid w:val="06066556"/>
    <w:rsid w:val="061B1255"/>
    <w:rsid w:val="066B673D"/>
    <w:rsid w:val="06AF06C9"/>
    <w:rsid w:val="0714279E"/>
    <w:rsid w:val="08183C31"/>
    <w:rsid w:val="0851476E"/>
    <w:rsid w:val="08FA37B7"/>
    <w:rsid w:val="0936535F"/>
    <w:rsid w:val="09916FDC"/>
    <w:rsid w:val="09B571A7"/>
    <w:rsid w:val="09F0349C"/>
    <w:rsid w:val="0A273234"/>
    <w:rsid w:val="0A54649D"/>
    <w:rsid w:val="0A763388"/>
    <w:rsid w:val="0B344416"/>
    <w:rsid w:val="0B5179BB"/>
    <w:rsid w:val="0BDB6B6E"/>
    <w:rsid w:val="0C04110D"/>
    <w:rsid w:val="0C2926D6"/>
    <w:rsid w:val="0CE05E19"/>
    <w:rsid w:val="0CF409A6"/>
    <w:rsid w:val="0D486C8A"/>
    <w:rsid w:val="0E167824"/>
    <w:rsid w:val="0E8661CC"/>
    <w:rsid w:val="0F3B2CC9"/>
    <w:rsid w:val="0F5E4EB8"/>
    <w:rsid w:val="0F9233DC"/>
    <w:rsid w:val="0FB358B9"/>
    <w:rsid w:val="106B66A6"/>
    <w:rsid w:val="11220BA4"/>
    <w:rsid w:val="11547D6E"/>
    <w:rsid w:val="1157728C"/>
    <w:rsid w:val="11BB4EE2"/>
    <w:rsid w:val="11C93C04"/>
    <w:rsid w:val="121B48F5"/>
    <w:rsid w:val="128B5DFB"/>
    <w:rsid w:val="141D4C29"/>
    <w:rsid w:val="143A0EE7"/>
    <w:rsid w:val="14786E70"/>
    <w:rsid w:val="14975B33"/>
    <w:rsid w:val="14C57A94"/>
    <w:rsid w:val="153D5C31"/>
    <w:rsid w:val="15485429"/>
    <w:rsid w:val="154B67CF"/>
    <w:rsid w:val="15C139BC"/>
    <w:rsid w:val="16CB7FB3"/>
    <w:rsid w:val="176B59F9"/>
    <w:rsid w:val="17CF5B43"/>
    <w:rsid w:val="17F22867"/>
    <w:rsid w:val="18BD7C56"/>
    <w:rsid w:val="18CD1919"/>
    <w:rsid w:val="18DB1BBB"/>
    <w:rsid w:val="18F46C37"/>
    <w:rsid w:val="19163595"/>
    <w:rsid w:val="194011F5"/>
    <w:rsid w:val="19452110"/>
    <w:rsid w:val="195818E4"/>
    <w:rsid w:val="195D1E6E"/>
    <w:rsid w:val="1A24242B"/>
    <w:rsid w:val="1A601ADF"/>
    <w:rsid w:val="1A6B41B4"/>
    <w:rsid w:val="1AA24756"/>
    <w:rsid w:val="1AF60FCB"/>
    <w:rsid w:val="1B481BEF"/>
    <w:rsid w:val="1B863C05"/>
    <w:rsid w:val="1BDB3837"/>
    <w:rsid w:val="1C5349B0"/>
    <w:rsid w:val="1C72216C"/>
    <w:rsid w:val="1C8F1612"/>
    <w:rsid w:val="1CB90548"/>
    <w:rsid w:val="1CFA3D86"/>
    <w:rsid w:val="1D266D2F"/>
    <w:rsid w:val="1D670FF8"/>
    <w:rsid w:val="1DB879CC"/>
    <w:rsid w:val="1E026BEB"/>
    <w:rsid w:val="1E1C537E"/>
    <w:rsid w:val="1EAB4D7D"/>
    <w:rsid w:val="1F1565BF"/>
    <w:rsid w:val="1F703C09"/>
    <w:rsid w:val="1F916A94"/>
    <w:rsid w:val="1FB229D8"/>
    <w:rsid w:val="1FCA0F63"/>
    <w:rsid w:val="1FE82A52"/>
    <w:rsid w:val="20145098"/>
    <w:rsid w:val="20CB444C"/>
    <w:rsid w:val="212500D8"/>
    <w:rsid w:val="212C68E4"/>
    <w:rsid w:val="2134346A"/>
    <w:rsid w:val="21671AF6"/>
    <w:rsid w:val="217730BF"/>
    <w:rsid w:val="21925F8E"/>
    <w:rsid w:val="219519F6"/>
    <w:rsid w:val="21A90209"/>
    <w:rsid w:val="21AA0B19"/>
    <w:rsid w:val="22443705"/>
    <w:rsid w:val="22786436"/>
    <w:rsid w:val="22B16AF9"/>
    <w:rsid w:val="22BD7CAB"/>
    <w:rsid w:val="22DD1EAF"/>
    <w:rsid w:val="22E8585F"/>
    <w:rsid w:val="22F72590"/>
    <w:rsid w:val="237B10C6"/>
    <w:rsid w:val="23950EE0"/>
    <w:rsid w:val="239B7F77"/>
    <w:rsid w:val="23BA0320"/>
    <w:rsid w:val="240C4CED"/>
    <w:rsid w:val="24372C5D"/>
    <w:rsid w:val="245B0CD5"/>
    <w:rsid w:val="24A4299F"/>
    <w:rsid w:val="24B877B0"/>
    <w:rsid w:val="24E44130"/>
    <w:rsid w:val="25CB35DB"/>
    <w:rsid w:val="26202516"/>
    <w:rsid w:val="267E2D05"/>
    <w:rsid w:val="26A25F22"/>
    <w:rsid w:val="26F24C37"/>
    <w:rsid w:val="26FE003E"/>
    <w:rsid w:val="27017145"/>
    <w:rsid w:val="271C1DEB"/>
    <w:rsid w:val="277C74F0"/>
    <w:rsid w:val="27B31BC4"/>
    <w:rsid w:val="28132FB1"/>
    <w:rsid w:val="283E5441"/>
    <w:rsid w:val="28450082"/>
    <w:rsid w:val="28AE2CB2"/>
    <w:rsid w:val="28E56570"/>
    <w:rsid w:val="29EF5AA4"/>
    <w:rsid w:val="29F61391"/>
    <w:rsid w:val="2B216E26"/>
    <w:rsid w:val="2B8D055C"/>
    <w:rsid w:val="2BEA3F63"/>
    <w:rsid w:val="2C36081D"/>
    <w:rsid w:val="2C3F0302"/>
    <w:rsid w:val="2C5649B4"/>
    <w:rsid w:val="2C926715"/>
    <w:rsid w:val="2CFB31AB"/>
    <w:rsid w:val="2D313C61"/>
    <w:rsid w:val="2D3E16EE"/>
    <w:rsid w:val="2DBC590B"/>
    <w:rsid w:val="2DC863AA"/>
    <w:rsid w:val="2EFE6E2D"/>
    <w:rsid w:val="2F20690A"/>
    <w:rsid w:val="2FDF072F"/>
    <w:rsid w:val="30004895"/>
    <w:rsid w:val="307F61FA"/>
    <w:rsid w:val="30A367AB"/>
    <w:rsid w:val="30BC186D"/>
    <w:rsid w:val="30F55525"/>
    <w:rsid w:val="30F91B27"/>
    <w:rsid w:val="316F5526"/>
    <w:rsid w:val="31BC161F"/>
    <w:rsid w:val="31DB7F50"/>
    <w:rsid w:val="325C5D5A"/>
    <w:rsid w:val="32B67947"/>
    <w:rsid w:val="32C22103"/>
    <w:rsid w:val="33BF1FFE"/>
    <w:rsid w:val="34275CF7"/>
    <w:rsid w:val="350804C3"/>
    <w:rsid w:val="35136B4C"/>
    <w:rsid w:val="35371FC0"/>
    <w:rsid w:val="3560004D"/>
    <w:rsid w:val="35AF4386"/>
    <w:rsid w:val="364442E8"/>
    <w:rsid w:val="36A264BE"/>
    <w:rsid w:val="36E66D22"/>
    <w:rsid w:val="37031215"/>
    <w:rsid w:val="37056E20"/>
    <w:rsid w:val="370F76FD"/>
    <w:rsid w:val="37D15600"/>
    <w:rsid w:val="37EA73F2"/>
    <w:rsid w:val="382028A6"/>
    <w:rsid w:val="389639B4"/>
    <w:rsid w:val="38C120C7"/>
    <w:rsid w:val="395D3FF4"/>
    <w:rsid w:val="396C0EDA"/>
    <w:rsid w:val="39B44D2F"/>
    <w:rsid w:val="39EA34AC"/>
    <w:rsid w:val="3AB64B4F"/>
    <w:rsid w:val="3ACE1E14"/>
    <w:rsid w:val="3AF3093C"/>
    <w:rsid w:val="3AF56AE3"/>
    <w:rsid w:val="3B073551"/>
    <w:rsid w:val="3B0E77CE"/>
    <w:rsid w:val="3B252668"/>
    <w:rsid w:val="3B72127E"/>
    <w:rsid w:val="3B9E41BB"/>
    <w:rsid w:val="3BFA00D1"/>
    <w:rsid w:val="3C6155FB"/>
    <w:rsid w:val="3C8928D9"/>
    <w:rsid w:val="3C99045A"/>
    <w:rsid w:val="3CC40CE2"/>
    <w:rsid w:val="3D4C6C2A"/>
    <w:rsid w:val="3D5761EF"/>
    <w:rsid w:val="3E021E9C"/>
    <w:rsid w:val="3E0938F5"/>
    <w:rsid w:val="3E0E2DFD"/>
    <w:rsid w:val="3E4544BE"/>
    <w:rsid w:val="3EB434B1"/>
    <w:rsid w:val="3F4D63A5"/>
    <w:rsid w:val="3F880A59"/>
    <w:rsid w:val="3F990EBB"/>
    <w:rsid w:val="3FDA1665"/>
    <w:rsid w:val="3FDD72CF"/>
    <w:rsid w:val="40012898"/>
    <w:rsid w:val="4034278B"/>
    <w:rsid w:val="405467AC"/>
    <w:rsid w:val="40B43DF2"/>
    <w:rsid w:val="40F63E08"/>
    <w:rsid w:val="41443E2E"/>
    <w:rsid w:val="414E08F0"/>
    <w:rsid w:val="415A7C6B"/>
    <w:rsid w:val="415E19AD"/>
    <w:rsid w:val="42497F17"/>
    <w:rsid w:val="429C0FDF"/>
    <w:rsid w:val="42A4684F"/>
    <w:rsid w:val="42C66AEC"/>
    <w:rsid w:val="43311C77"/>
    <w:rsid w:val="435A3688"/>
    <w:rsid w:val="43621EDC"/>
    <w:rsid w:val="439F18B1"/>
    <w:rsid w:val="43CE708E"/>
    <w:rsid w:val="43F23F62"/>
    <w:rsid w:val="446856C3"/>
    <w:rsid w:val="45C303BE"/>
    <w:rsid w:val="45F742D8"/>
    <w:rsid w:val="47256101"/>
    <w:rsid w:val="47280B9E"/>
    <w:rsid w:val="472A0B9D"/>
    <w:rsid w:val="47C675A3"/>
    <w:rsid w:val="47E674BC"/>
    <w:rsid w:val="480C2DEC"/>
    <w:rsid w:val="48507186"/>
    <w:rsid w:val="48965F11"/>
    <w:rsid w:val="48CB5B7A"/>
    <w:rsid w:val="48D153A1"/>
    <w:rsid w:val="493B20D9"/>
    <w:rsid w:val="49A82FB0"/>
    <w:rsid w:val="49C14DD0"/>
    <w:rsid w:val="49E5069E"/>
    <w:rsid w:val="49F033BE"/>
    <w:rsid w:val="49F37691"/>
    <w:rsid w:val="4B716B48"/>
    <w:rsid w:val="4B9E11E3"/>
    <w:rsid w:val="4BA953C7"/>
    <w:rsid w:val="4CA77238"/>
    <w:rsid w:val="4CD37F41"/>
    <w:rsid w:val="4D1265B0"/>
    <w:rsid w:val="4D6B16DA"/>
    <w:rsid w:val="4DC71CC2"/>
    <w:rsid w:val="4E444947"/>
    <w:rsid w:val="4EA86832"/>
    <w:rsid w:val="4F270B66"/>
    <w:rsid w:val="4F530442"/>
    <w:rsid w:val="4F800337"/>
    <w:rsid w:val="5040006A"/>
    <w:rsid w:val="50C73C35"/>
    <w:rsid w:val="50E4084B"/>
    <w:rsid w:val="51015330"/>
    <w:rsid w:val="51360F45"/>
    <w:rsid w:val="51990A7C"/>
    <w:rsid w:val="53293F73"/>
    <w:rsid w:val="540764A0"/>
    <w:rsid w:val="55055E17"/>
    <w:rsid w:val="559433F0"/>
    <w:rsid w:val="56050A13"/>
    <w:rsid w:val="56134536"/>
    <w:rsid w:val="564B0152"/>
    <w:rsid w:val="568036C9"/>
    <w:rsid w:val="56B80928"/>
    <w:rsid w:val="572F0785"/>
    <w:rsid w:val="572F72E7"/>
    <w:rsid w:val="575902E9"/>
    <w:rsid w:val="575C6459"/>
    <w:rsid w:val="57783FCB"/>
    <w:rsid w:val="58751627"/>
    <w:rsid w:val="58843F7C"/>
    <w:rsid w:val="58863C6C"/>
    <w:rsid w:val="58E11A8F"/>
    <w:rsid w:val="595A32DD"/>
    <w:rsid w:val="595B44ED"/>
    <w:rsid w:val="59C94A6F"/>
    <w:rsid w:val="5A660F6F"/>
    <w:rsid w:val="5A8E2B89"/>
    <w:rsid w:val="5ABE7F09"/>
    <w:rsid w:val="5AE4294F"/>
    <w:rsid w:val="5BA132BC"/>
    <w:rsid w:val="5C836579"/>
    <w:rsid w:val="5CAC3E4D"/>
    <w:rsid w:val="5D37645C"/>
    <w:rsid w:val="5D5E6D0C"/>
    <w:rsid w:val="5D6D4FFA"/>
    <w:rsid w:val="5DB8443D"/>
    <w:rsid w:val="5DD11BD9"/>
    <w:rsid w:val="5E194295"/>
    <w:rsid w:val="5ECA5540"/>
    <w:rsid w:val="5EE91B71"/>
    <w:rsid w:val="5F2B444F"/>
    <w:rsid w:val="5F492509"/>
    <w:rsid w:val="5F5C5E2C"/>
    <w:rsid w:val="5F6615F7"/>
    <w:rsid w:val="5FBC70A1"/>
    <w:rsid w:val="60133E8F"/>
    <w:rsid w:val="603C7E47"/>
    <w:rsid w:val="605119C5"/>
    <w:rsid w:val="606678D3"/>
    <w:rsid w:val="60E81F68"/>
    <w:rsid w:val="613D6316"/>
    <w:rsid w:val="615C0077"/>
    <w:rsid w:val="617A4F0B"/>
    <w:rsid w:val="61A57E98"/>
    <w:rsid w:val="61F85C6E"/>
    <w:rsid w:val="623B5006"/>
    <w:rsid w:val="62666DF0"/>
    <w:rsid w:val="6279371C"/>
    <w:rsid w:val="62DE76A3"/>
    <w:rsid w:val="631A631E"/>
    <w:rsid w:val="63514450"/>
    <w:rsid w:val="63940294"/>
    <w:rsid w:val="63A85029"/>
    <w:rsid w:val="63CB5BE2"/>
    <w:rsid w:val="63CD61A1"/>
    <w:rsid w:val="63E92593"/>
    <w:rsid w:val="647153BB"/>
    <w:rsid w:val="65BC27F4"/>
    <w:rsid w:val="65E25B4D"/>
    <w:rsid w:val="67C3130F"/>
    <w:rsid w:val="67DB7DE5"/>
    <w:rsid w:val="68092672"/>
    <w:rsid w:val="682D271D"/>
    <w:rsid w:val="68A51BE0"/>
    <w:rsid w:val="69210081"/>
    <w:rsid w:val="69A6372D"/>
    <w:rsid w:val="6A0B090C"/>
    <w:rsid w:val="6B7160E7"/>
    <w:rsid w:val="6B792120"/>
    <w:rsid w:val="6B7D2EA1"/>
    <w:rsid w:val="6B82011A"/>
    <w:rsid w:val="6C0C3C30"/>
    <w:rsid w:val="6C3060C4"/>
    <w:rsid w:val="6C9E4DE7"/>
    <w:rsid w:val="6CD931D0"/>
    <w:rsid w:val="6CD96208"/>
    <w:rsid w:val="6CF86F6E"/>
    <w:rsid w:val="6D355EA2"/>
    <w:rsid w:val="6DCE5141"/>
    <w:rsid w:val="6E4B3867"/>
    <w:rsid w:val="6EE04D96"/>
    <w:rsid w:val="6F34568F"/>
    <w:rsid w:val="6F3C65DA"/>
    <w:rsid w:val="6F9B2CD4"/>
    <w:rsid w:val="70B12E5C"/>
    <w:rsid w:val="70BF27BD"/>
    <w:rsid w:val="70F86797"/>
    <w:rsid w:val="713707AD"/>
    <w:rsid w:val="7193011D"/>
    <w:rsid w:val="71D47D36"/>
    <w:rsid w:val="71E67F87"/>
    <w:rsid w:val="72014823"/>
    <w:rsid w:val="724C126F"/>
    <w:rsid w:val="72F15312"/>
    <w:rsid w:val="73892549"/>
    <w:rsid w:val="73A75A02"/>
    <w:rsid w:val="73DB2866"/>
    <w:rsid w:val="745730F5"/>
    <w:rsid w:val="74792E90"/>
    <w:rsid w:val="75AA7113"/>
    <w:rsid w:val="75E536C6"/>
    <w:rsid w:val="764D1EB5"/>
    <w:rsid w:val="768747C2"/>
    <w:rsid w:val="76A56C19"/>
    <w:rsid w:val="77BC5986"/>
    <w:rsid w:val="77FF0C00"/>
    <w:rsid w:val="7805797B"/>
    <w:rsid w:val="780A371A"/>
    <w:rsid w:val="782749E1"/>
    <w:rsid w:val="78817005"/>
    <w:rsid w:val="78AF43B5"/>
    <w:rsid w:val="79210579"/>
    <w:rsid w:val="792A673B"/>
    <w:rsid w:val="79652BD2"/>
    <w:rsid w:val="7982375A"/>
    <w:rsid w:val="79C1169F"/>
    <w:rsid w:val="79F6696F"/>
    <w:rsid w:val="7AA052BE"/>
    <w:rsid w:val="7AC52182"/>
    <w:rsid w:val="7ACE5E37"/>
    <w:rsid w:val="7B1E6EE5"/>
    <w:rsid w:val="7BBE089D"/>
    <w:rsid w:val="7BDB64BE"/>
    <w:rsid w:val="7C492F9A"/>
    <w:rsid w:val="7CA84A7C"/>
    <w:rsid w:val="7CB417A9"/>
    <w:rsid w:val="7CEC050B"/>
    <w:rsid w:val="7D427E2F"/>
    <w:rsid w:val="7E190DAC"/>
    <w:rsid w:val="7E547187"/>
    <w:rsid w:val="7F0D07AA"/>
    <w:rsid w:val="7F2C13EE"/>
    <w:rsid w:val="7F3C0BDF"/>
    <w:rsid w:val="7FAA335A"/>
    <w:rsid w:val="7FC3548E"/>
    <w:rsid w:val="7FC37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style>
  <w:style w:type="paragraph" w:styleId="8">
    <w:name w:val="List Paragraph"/>
    <w:basedOn w:val="1"/>
    <w:qFormat/>
    <w:uiPriority w:val="34"/>
    <w:pPr>
      <w:ind w:firstLine="420" w:firstLineChars="200"/>
    </w:pPr>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character" w:customStyle="1" w:styleId="10">
    <w:name w:val="font2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24195</Words>
  <Characters>36734</Characters>
  <Lines>0</Lines>
  <Paragraphs>0</Paragraphs>
  <TotalTime>8</TotalTime>
  <ScaleCrop>false</ScaleCrop>
  <LinksUpToDate>false</LinksUpToDate>
  <CharactersWithSpaces>44519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2022-08-29T08:00:00Z</dcterms:created>
  <dc:creator>Administrator</dc:creator>
  <cp:lastModifiedBy>WPS_1675132163</cp:lastModifiedBy>
  <cp:lastPrinted>2023-09-19T03:34:00Z</cp:lastPrinted>
  <dcterms:modified xsi:type="dcterms:W3CDTF">2024-09-29T07:56:02Z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4818B8BFD7A245E2828CCED0765F1505</vt:lpwstr>
  </property>
</Properties>
</file>